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8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2791FC" w14:textId="77777777" w:rsidTr="00F44236">
        <w:tc>
          <w:tcPr>
            <w:tcW w:w="1620" w:type="dxa"/>
            <w:tcBorders>
              <w:bottom w:val="single" w:sz="4" w:space="0" w:color="auto"/>
            </w:tcBorders>
            <w:shd w:val="clear" w:color="auto" w:fill="FFFFFF"/>
            <w:vAlign w:val="center"/>
          </w:tcPr>
          <w:p w14:paraId="7CC1D32A" w14:textId="77777777" w:rsidR="00067FE2" w:rsidRDefault="00067FE2" w:rsidP="00F44236">
            <w:pPr>
              <w:pStyle w:val="Header"/>
            </w:pPr>
            <w:bookmarkStart w:id="0" w:name="_Hlk14895850"/>
            <w:r>
              <w:t>NPRR Number</w:t>
            </w:r>
          </w:p>
        </w:tc>
        <w:tc>
          <w:tcPr>
            <w:tcW w:w="1260" w:type="dxa"/>
            <w:tcBorders>
              <w:bottom w:val="single" w:sz="4" w:space="0" w:color="auto"/>
            </w:tcBorders>
            <w:vAlign w:val="center"/>
          </w:tcPr>
          <w:p w14:paraId="32CEE473" w14:textId="72E41C79" w:rsidR="00067FE2" w:rsidRDefault="00592DB0" w:rsidP="00F44236">
            <w:pPr>
              <w:pStyle w:val="Header"/>
            </w:pPr>
            <w:hyperlink r:id="rId8" w:history="1">
              <w:r w:rsidRPr="00592DB0">
                <w:rPr>
                  <w:rStyle w:val="Hyperlink"/>
                </w:rPr>
                <w:t>1214</w:t>
              </w:r>
            </w:hyperlink>
          </w:p>
        </w:tc>
        <w:tc>
          <w:tcPr>
            <w:tcW w:w="900" w:type="dxa"/>
            <w:tcBorders>
              <w:bottom w:val="single" w:sz="4" w:space="0" w:color="auto"/>
            </w:tcBorders>
            <w:shd w:val="clear" w:color="auto" w:fill="FFFFFF"/>
            <w:vAlign w:val="center"/>
          </w:tcPr>
          <w:p w14:paraId="461EE2B9" w14:textId="77777777" w:rsidR="00067FE2" w:rsidRDefault="00067FE2" w:rsidP="00F44236">
            <w:pPr>
              <w:pStyle w:val="Header"/>
            </w:pPr>
            <w:r>
              <w:t>NPRR Title</w:t>
            </w:r>
          </w:p>
        </w:tc>
        <w:tc>
          <w:tcPr>
            <w:tcW w:w="6660" w:type="dxa"/>
            <w:tcBorders>
              <w:bottom w:val="single" w:sz="4" w:space="0" w:color="auto"/>
            </w:tcBorders>
            <w:vAlign w:val="center"/>
          </w:tcPr>
          <w:p w14:paraId="29ECAFF8" w14:textId="25F92F2E" w:rsidR="00067FE2" w:rsidRDefault="00B756E3" w:rsidP="000039E1">
            <w:pPr>
              <w:pStyle w:val="Header"/>
            </w:pPr>
            <w:bookmarkStart w:id="1" w:name="_Hlk149144662"/>
            <w:r>
              <w:t xml:space="preserve">Reliability </w:t>
            </w:r>
            <w:r w:rsidR="007440D3">
              <w:t xml:space="preserve">Deployment Price Adder </w:t>
            </w:r>
            <w:r w:rsidR="000D3ADD">
              <w:t>F</w:t>
            </w:r>
            <w:r w:rsidR="00B27CF0">
              <w:t xml:space="preserve">ix </w:t>
            </w:r>
            <w:r w:rsidR="00800BCB">
              <w:t xml:space="preserve">to </w:t>
            </w:r>
            <w:r w:rsidR="000D3ADD">
              <w:t>P</w:t>
            </w:r>
            <w:r w:rsidR="00B27CF0">
              <w:t>rovide</w:t>
            </w:r>
            <w:r w:rsidR="00800BCB">
              <w:t xml:space="preserve"> Locational Price Signals</w:t>
            </w:r>
            <w:r w:rsidR="00B27CF0">
              <w:t xml:space="preserve">, </w:t>
            </w:r>
            <w:r w:rsidR="000D3ADD">
              <w:t>R</w:t>
            </w:r>
            <w:r w:rsidR="00B27CF0">
              <w:t>educe Uplift</w:t>
            </w:r>
            <w:bookmarkEnd w:id="1"/>
            <w:r w:rsidR="006A5400">
              <w:t xml:space="preserve"> and Risk</w:t>
            </w:r>
          </w:p>
        </w:tc>
      </w:tr>
      <w:tr w:rsidR="004D1938" w14:paraId="5E2E38E2"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186909" w14:textId="14CDC51A" w:rsidR="004D1938" w:rsidRPr="00E01925" w:rsidRDefault="004D1938" w:rsidP="004D1938">
            <w:pPr>
              <w:pStyle w:val="Header"/>
              <w:rPr>
                <w:bCs w:val="0"/>
              </w:rPr>
            </w:pPr>
            <w:r w:rsidRPr="00E01925">
              <w:rPr>
                <w:bCs w:val="0"/>
              </w:rPr>
              <w:t xml:space="preserve">Date </w:t>
            </w:r>
            <w:r>
              <w:rPr>
                <w:bCs w:val="0"/>
              </w:rPr>
              <w:t>of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8234BE" w14:textId="132A0A03" w:rsidR="004D1938" w:rsidRPr="00E01925" w:rsidRDefault="00CD1E1D" w:rsidP="004D1938">
            <w:pPr>
              <w:pStyle w:val="NormalArial"/>
              <w:spacing w:before="120" w:after="120"/>
            </w:pPr>
            <w:r>
              <w:t>May 14</w:t>
            </w:r>
            <w:r w:rsidR="005C6F4C">
              <w:t>, 2025</w:t>
            </w:r>
          </w:p>
        </w:tc>
      </w:tr>
      <w:tr w:rsidR="004D1938" w14:paraId="35246B64"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492A77" w14:textId="22641272" w:rsidR="004D1938" w:rsidRPr="00E01925" w:rsidRDefault="004D1938" w:rsidP="004D1938">
            <w:pPr>
              <w:pStyle w:val="Header"/>
              <w:rPr>
                <w:bCs w:val="0"/>
              </w:rPr>
            </w:pPr>
            <w:r>
              <w:rPr>
                <w:bCs w:val="0"/>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EF471" w14:textId="503AED30" w:rsidR="004D1938" w:rsidRPr="00E01925" w:rsidRDefault="003F737E" w:rsidP="004D1938">
            <w:pPr>
              <w:pStyle w:val="NormalArial"/>
              <w:spacing w:before="120" w:after="120"/>
            </w:pPr>
            <w:r>
              <w:t>Tabled</w:t>
            </w:r>
          </w:p>
        </w:tc>
      </w:tr>
      <w:tr w:rsidR="004D1938" w14:paraId="30EB748D"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CE7D71" w14:textId="0D46CC0F" w:rsidR="004D1938" w:rsidRDefault="004D1938" w:rsidP="004D1938">
            <w:pPr>
              <w:pStyle w:val="Header"/>
            </w:pPr>
            <w:r>
              <w:t xml:space="preserve">Timeline </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AF3E07" w14:textId="700F07A8" w:rsidR="004D1938" w:rsidRDefault="004D1938" w:rsidP="004D1938">
            <w:pPr>
              <w:pStyle w:val="NormalArial"/>
              <w:spacing w:before="120" w:after="120"/>
            </w:pPr>
            <w:r>
              <w:t>Normal</w:t>
            </w:r>
          </w:p>
        </w:tc>
      </w:tr>
      <w:tr w:rsidR="004D1938" w14:paraId="33AD2EF2"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E7A25A" w14:textId="2315A849" w:rsidR="004D1938" w:rsidRDefault="004D1938" w:rsidP="004D1938">
            <w:pPr>
              <w:pStyle w:val="Header"/>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4C1ACE" w14:textId="4DFD8242" w:rsidR="004D1938" w:rsidRDefault="004D1938" w:rsidP="004D1938">
            <w:pPr>
              <w:pStyle w:val="NormalArial"/>
              <w:spacing w:before="120" w:after="120"/>
            </w:pPr>
            <w:r>
              <w:t>To be determined</w:t>
            </w:r>
          </w:p>
        </w:tc>
      </w:tr>
      <w:tr w:rsidR="004D1938" w14:paraId="2BCE2D8B"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3F4FF1" w14:textId="5A53F5A5" w:rsidR="004D1938" w:rsidRDefault="004D1938" w:rsidP="004D1938">
            <w:pPr>
              <w:pStyle w:val="Header"/>
            </w:pPr>
            <w:r>
              <w:t>Priority and Rank Assigned</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EAABD1" w14:textId="384D9E65" w:rsidR="004D1938" w:rsidRDefault="004D1938" w:rsidP="004D1938">
            <w:pPr>
              <w:pStyle w:val="NormalArial"/>
              <w:spacing w:before="120" w:after="120"/>
            </w:pPr>
            <w:r>
              <w:t>To be determined</w:t>
            </w:r>
          </w:p>
        </w:tc>
      </w:tr>
      <w:tr w:rsidR="00D20A0C" w14:paraId="05B314C0" w14:textId="77777777" w:rsidTr="00B64D9C">
        <w:trPr>
          <w:trHeight w:val="773"/>
        </w:trPr>
        <w:tc>
          <w:tcPr>
            <w:tcW w:w="2880" w:type="dxa"/>
            <w:gridSpan w:val="2"/>
            <w:tcBorders>
              <w:top w:val="single" w:sz="4" w:space="0" w:color="auto"/>
              <w:bottom w:val="single" w:sz="4" w:space="0" w:color="auto"/>
            </w:tcBorders>
            <w:shd w:val="clear" w:color="auto" w:fill="FFFFFF"/>
            <w:vAlign w:val="center"/>
          </w:tcPr>
          <w:p w14:paraId="0FC06DF2" w14:textId="7C0CBD18" w:rsidR="00D20A0C" w:rsidRDefault="00D20A0C" w:rsidP="00D20A0C">
            <w:pPr>
              <w:pStyle w:val="Header"/>
            </w:pPr>
            <w:r>
              <w:t xml:space="preserve">Nodal Protocol Sections Requiring Revision </w:t>
            </w:r>
          </w:p>
        </w:tc>
        <w:tc>
          <w:tcPr>
            <w:tcW w:w="7560" w:type="dxa"/>
            <w:gridSpan w:val="2"/>
            <w:tcBorders>
              <w:top w:val="single" w:sz="4" w:space="0" w:color="auto"/>
            </w:tcBorders>
            <w:vAlign w:val="center"/>
          </w:tcPr>
          <w:p w14:paraId="33E6F3CC" w14:textId="77777777" w:rsidR="00D20A0C" w:rsidRDefault="00D20A0C" w:rsidP="00D20A0C">
            <w:pPr>
              <w:pStyle w:val="NormalArial"/>
              <w:spacing w:before="120"/>
            </w:pPr>
            <w:r w:rsidRPr="00F86C77">
              <w:t>3.5.2.1</w:t>
            </w:r>
            <w:r>
              <w:t xml:space="preserve">, </w:t>
            </w:r>
            <w:r w:rsidRPr="00F86C77">
              <w:t>North 345 kV Hub (North 345)</w:t>
            </w:r>
          </w:p>
          <w:p w14:paraId="3E23AC48" w14:textId="77777777" w:rsidR="00D20A0C" w:rsidRDefault="00D20A0C" w:rsidP="00D20A0C">
            <w:pPr>
              <w:pStyle w:val="NormalArial"/>
            </w:pPr>
            <w:r w:rsidRPr="00F86C77">
              <w:t>3.5.2.2</w:t>
            </w:r>
            <w:r>
              <w:t xml:space="preserve">, </w:t>
            </w:r>
            <w:r w:rsidRPr="00F86C77">
              <w:t>South 345 kV Hub (South 345)</w:t>
            </w:r>
          </w:p>
          <w:p w14:paraId="79951175" w14:textId="77777777" w:rsidR="00D20A0C" w:rsidRDefault="00D20A0C" w:rsidP="00D20A0C">
            <w:pPr>
              <w:pStyle w:val="NormalArial"/>
            </w:pPr>
            <w:r w:rsidRPr="00F86C77">
              <w:t>3.5.2.3</w:t>
            </w:r>
            <w:r>
              <w:t xml:space="preserve">, </w:t>
            </w:r>
            <w:r w:rsidRPr="00F86C77">
              <w:t>Houston 345 kV Hub (Houston 345)</w:t>
            </w:r>
          </w:p>
          <w:p w14:paraId="66CBA465" w14:textId="77777777" w:rsidR="00D20A0C" w:rsidRDefault="00D20A0C" w:rsidP="00D20A0C">
            <w:pPr>
              <w:pStyle w:val="NormalArial"/>
            </w:pPr>
            <w:r w:rsidRPr="00F86C77">
              <w:t>3.5.2.4</w:t>
            </w:r>
            <w:r>
              <w:t xml:space="preserve">, </w:t>
            </w:r>
            <w:r w:rsidRPr="00F86C77">
              <w:t>West 345 kV Hub (West 345)</w:t>
            </w:r>
          </w:p>
          <w:p w14:paraId="2D6EB04D" w14:textId="77777777" w:rsidR="00D20A0C" w:rsidRDefault="00D20A0C" w:rsidP="00D20A0C">
            <w:pPr>
              <w:pStyle w:val="NormalArial"/>
            </w:pPr>
            <w:r>
              <w:t xml:space="preserve">3.5.2.5, </w:t>
            </w:r>
            <w:r w:rsidRPr="00F86C77">
              <w:t>Panhandle 345 kV Hub (Pan 345)</w:t>
            </w:r>
          </w:p>
          <w:p w14:paraId="0A6E4C3F" w14:textId="77777777" w:rsidR="00D20A0C" w:rsidRDefault="00D20A0C" w:rsidP="00D20A0C">
            <w:pPr>
              <w:pStyle w:val="NormalArial"/>
            </w:pPr>
            <w:r w:rsidRPr="00F86C77">
              <w:t>3.5.2.6</w:t>
            </w:r>
            <w:r>
              <w:t xml:space="preserve">, </w:t>
            </w:r>
            <w:r w:rsidRPr="00F86C77">
              <w:t>Lower Rio Grande Valley Hub (LRGV 138/345)</w:t>
            </w:r>
          </w:p>
          <w:p w14:paraId="446FD14C" w14:textId="77777777" w:rsidR="00D20A0C" w:rsidRDefault="00D20A0C" w:rsidP="00D20A0C">
            <w:pPr>
              <w:pStyle w:val="NormalArial"/>
            </w:pPr>
            <w:r w:rsidRPr="00F86C77">
              <w:t>3.5.2.7</w:t>
            </w:r>
            <w:r>
              <w:t xml:space="preserve">, </w:t>
            </w:r>
            <w:r w:rsidRPr="00F86C77">
              <w:t>ERCOT Bus Average 345 kV Hub (ERCOT 345 Bus)</w:t>
            </w:r>
          </w:p>
          <w:p w14:paraId="10BD243C" w14:textId="77777777" w:rsidR="00D20A0C" w:rsidRDefault="00D20A0C" w:rsidP="00D20A0C">
            <w:pPr>
              <w:pStyle w:val="NormalArial"/>
            </w:pPr>
            <w:r w:rsidRPr="009F5FFC">
              <w:t>6.5.7.3.1</w:t>
            </w:r>
            <w:r>
              <w:t xml:space="preserve">, </w:t>
            </w:r>
            <w:r w:rsidRPr="009F5FFC">
              <w:t>Determination of Real-Time On-Line Reliability Deployment Price Adder</w:t>
            </w:r>
          </w:p>
          <w:p w14:paraId="4323BA2F" w14:textId="77777777" w:rsidR="00D20A0C" w:rsidRDefault="00D20A0C" w:rsidP="00D20A0C">
            <w:pPr>
              <w:pStyle w:val="NormalArial"/>
            </w:pPr>
            <w:r>
              <w:t>6.6.1.1, Real-Time Settlement Point Price for a Resource Node</w:t>
            </w:r>
          </w:p>
          <w:p w14:paraId="4CAA733E" w14:textId="77777777" w:rsidR="00D20A0C" w:rsidRDefault="00D20A0C" w:rsidP="00D20A0C">
            <w:pPr>
              <w:pStyle w:val="NormalArial"/>
            </w:pPr>
            <w:r w:rsidRPr="00E518DD">
              <w:t>6.6.1.2</w:t>
            </w:r>
            <w:r>
              <w:t xml:space="preserve">, </w:t>
            </w:r>
            <w:r w:rsidRPr="00E518DD">
              <w:t>Real-Time Settlement Point Price for a Load Zone</w:t>
            </w:r>
          </w:p>
          <w:p w14:paraId="4213E704" w14:textId="77777777" w:rsidR="00D20A0C" w:rsidRDefault="00D20A0C" w:rsidP="00D20A0C">
            <w:pPr>
              <w:pStyle w:val="NormalArial"/>
            </w:pPr>
            <w:r w:rsidRPr="00E518DD">
              <w:t>6.6.3.1</w:t>
            </w:r>
            <w:r>
              <w:t xml:space="preserve">, </w:t>
            </w:r>
            <w:r w:rsidRPr="00E518DD">
              <w:t>Real-Time Energy Imbalance Payment or Charge at a Resource Node</w:t>
            </w:r>
          </w:p>
          <w:p w14:paraId="109267F6" w14:textId="77777777" w:rsidR="00D20A0C" w:rsidRDefault="00D20A0C" w:rsidP="00D20A0C">
            <w:pPr>
              <w:pStyle w:val="NormalArial"/>
            </w:pPr>
            <w:r w:rsidRPr="00E518DD">
              <w:t>6.6.3.6</w:t>
            </w:r>
            <w:r>
              <w:t xml:space="preserve">, </w:t>
            </w:r>
            <w:r w:rsidRPr="00E518DD">
              <w:t>Real-Time High Dispatch Limit Override Energy Payment</w:t>
            </w:r>
          </w:p>
          <w:p w14:paraId="5BAB043C" w14:textId="77777777" w:rsidR="00D20A0C" w:rsidRDefault="00D20A0C" w:rsidP="00D20A0C">
            <w:pPr>
              <w:pStyle w:val="NormalArial"/>
            </w:pPr>
            <w:r w:rsidRPr="00E518DD">
              <w:t>6.6.3.8</w:t>
            </w:r>
            <w:r>
              <w:t xml:space="preserve">, </w:t>
            </w:r>
            <w:r w:rsidRPr="00E518DD">
              <w:t>Real-Time Payment or Charge for Energy from a Settlement Only Distribution Generator (SODG) or a Settlement Only Transmission Generator (SOTG)</w:t>
            </w:r>
          </w:p>
          <w:p w14:paraId="4ACE50A8" w14:textId="77777777" w:rsidR="00D20A0C" w:rsidRDefault="00D20A0C" w:rsidP="00D20A0C">
            <w:pPr>
              <w:pStyle w:val="NormalArial"/>
            </w:pPr>
            <w:r w:rsidRPr="005E1E9C">
              <w:t>6.7.5</w:t>
            </w:r>
            <w:r>
              <w:t xml:space="preserve">, </w:t>
            </w:r>
            <w:r w:rsidRPr="005E1E9C">
              <w:t>Real-Time Ancillary Service Imbalance Payment or Charge</w:t>
            </w:r>
          </w:p>
          <w:p w14:paraId="67F91538" w14:textId="77777777" w:rsidR="00D20A0C" w:rsidRDefault="00D20A0C" w:rsidP="00D20A0C">
            <w:pPr>
              <w:pStyle w:val="NormalArial"/>
            </w:pPr>
            <w:r w:rsidRPr="000D3ADD">
              <w:t>6.7.6</w:t>
            </w:r>
            <w:r>
              <w:t xml:space="preserve">, </w:t>
            </w:r>
            <w:r w:rsidRPr="000D3ADD">
              <w:t>Real-Time Ancillary Service Imbalance Revenue Neutrality Allocation</w:t>
            </w:r>
          </w:p>
          <w:p w14:paraId="59AFFD87" w14:textId="77777777" w:rsidR="00D20A0C" w:rsidRDefault="00D20A0C" w:rsidP="00D20A0C">
            <w:pPr>
              <w:pStyle w:val="NormalArial"/>
            </w:pPr>
            <w:r>
              <w:t>6.9, Reliability Deployment Indifference Payment and Allocation (new)</w:t>
            </w:r>
          </w:p>
          <w:p w14:paraId="4F9E0B5E" w14:textId="77777777" w:rsidR="00D20A0C" w:rsidRDefault="00D20A0C" w:rsidP="00D20A0C">
            <w:pPr>
              <w:pStyle w:val="NormalArial"/>
            </w:pPr>
            <w:r>
              <w:t>6.9.1, Reliability Deployment Indifference Payment (new)</w:t>
            </w:r>
          </w:p>
          <w:p w14:paraId="7D27017E" w14:textId="77777777" w:rsidR="00D20A0C" w:rsidRDefault="00D20A0C" w:rsidP="00D20A0C">
            <w:pPr>
              <w:pStyle w:val="NormalArial"/>
            </w:pPr>
            <w:r w:rsidRPr="000D3ADD">
              <w:t>6.9.2</w:t>
            </w:r>
            <w:r>
              <w:t xml:space="preserve">, </w:t>
            </w:r>
            <w:r w:rsidRPr="000D3ADD">
              <w:t>Reliability Deployment Indifference Allocation</w:t>
            </w:r>
            <w:r>
              <w:t xml:space="preserve"> (new)</w:t>
            </w:r>
          </w:p>
          <w:p w14:paraId="6446A84A" w14:textId="5C7131A3" w:rsidR="00D20A0C" w:rsidRPr="00FB509B" w:rsidRDefault="00D20A0C" w:rsidP="00D20A0C">
            <w:pPr>
              <w:pStyle w:val="NormalArial"/>
              <w:spacing w:after="120"/>
            </w:pPr>
            <w:r w:rsidRPr="0067581F">
              <w:t>9.5.3</w:t>
            </w:r>
            <w:r>
              <w:t xml:space="preserve">, </w:t>
            </w:r>
            <w:r w:rsidRPr="0067581F">
              <w:t>Real-Time Market Settlement Charge Types</w:t>
            </w:r>
          </w:p>
        </w:tc>
      </w:tr>
      <w:tr w:rsidR="00800BCB" w14:paraId="441E70BD" w14:textId="77777777" w:rsidTr="00BA3E55">
        <w:trPr>
          <w:trHeight w:val="1007"/>
        </w:trPr>
        <w:tc>
          <w:tcPr>
            <w:tcW w:w="2880" w:type="dxa"/>
            <w:gridSpan w:val="2"/>
            <w:tcBorders>
              <w:bottom w:val="single" w:sz="4" w:space="0" w:color="auto"/>
            </w:tcBorders>
            <w:shd w:val="clear" w:color="auto" w:fill="FFFFFF"/>
            <w:vAlign w:val="center"/>
          </w:tcPr>
          <w:p w14:paraId="422FB283" w14:textId="78B35E68" w:rsidR="00800BCB" w:rsidRDefault="00800BCB" w:rsidP="00F44236">
            <w:pPr>
              <w:pStyle w:val="Header"/>
            </w:pPr>
            <w:r>
              <w:t>Related Documents Requiring Revision/Related Revision Requests</w:t>
            </w:r>
          </w:p>
        </w:tc>
        <w:tc>
          <w:tcPr>
            <w:tcW w:w="7560" w:type="dxa"/>
            <w:gridSpan w:val="2"/>
            <w:tcBorders>
              <w:bottom w:val="single" w:sz="4" w:space="0" w:color="auto"/>
            </w:tcBorders>
            <w:vAlign w:val="center"/>
          </w:tcPr>
          <w:p w14:paraId="42F4CB0C" w14:textId="075A93F3" w:rsidR="00800BCB" w:rsidRPr="00FB509B" w:rsidRDefault="00800BCB" w:rsidP="000D3ADD">
            <w:pPr>
              <w:pStyle w:val="NormalArial"/>
              <w:spacing w:before="120" w:after="120"/>
            </w:pPr>
            <w:r>
              <w:t>None</w:t>
            </w:r>
          </w:p>
        </w:tc>
      </w:tr>
      <w:tr w:rsidR="00D20A0C" w14:paraId="32C64CD3" w14:textId="77777777" w:rsidTr="00BC2D06">
        <w:trPr>
          <w:trHeight w:val="518"/>
        </w:trPr>
        <w:tc>
          <w:tcPr>
            <w:tcW w:w="2880" w:type="dxa"/>
            <w:gridSpan w:val="2"/>
            <w:tcBorders>
              <w:bottom w:val="single" w:sz="4" w:space="0" w:color="auto"/>
            </w:tcBorders>
            <w:shd w:val="clear" w:color="auto" w:fill="FFFFFF"/>
            <w:vAlign w:val="center"/>
          </w:tcPr>
          <w:p w14:paraId="5ED7D348" w14:textId="746F3A68" w:rsidR="00D20A0C" w:rsidRPr="00592DB0" w:rsidRDefault="00D20A0C" w:rsidP="00D20A0C">
            <w:pPr>
              <w:pStyle w:val="Header"/>
            </w:pPr>
            <w:r>
              <w:t>Revision Description</w:t>
            </w:r>
          </w:p>
        </w:tc>
        <w:tc>
          <w:tcPr>
            <w:tcW w:w="7560" w:type="dxa"/>
            <w:gridSpan w:val="2"/>
            <w:tcBorders>
              <w:bottom w:val="single" w:sz="4" w:space="0" w:color="auto"/>
            </w:tcBorders>
            <w:vAlign w:val="center"/>
          </w:tcPr>
          <w:p w14:paraId="7E302A73" w14:textId="77777777" w:rsidR="00D20A0C" w:rsidRDefault="00D20A0C" w:rsidP="00D20A0C">
            <w:pPr>
              <w:pStyle w:val="NormalArial"/>
              <w:spacing w:before="120" w:after="120"/>
            </w:pPr>
            <w:r>
              <w:t xml:space="preserve">This Nodal Protocol Revision Request (NPRR) revises the Real-Time On-Line Reliability Deployment Price Adder (RTRDPA) to: </w:t>
            </w:r>
          </w:p>
          <w:p w14:paraId="18D98540" w14:textId="57E81AEA" w:rsidR="00D20A0C" w:rsidRDefault="00D20A0C" w:rsidP="00D20A0C">
            <w:pPr>
              <w:pStyle w:val="NormalArial"/>
              <w:numPr>
                <w:ilvl w:val="0"/>
                <w:numId w:val="52"/>
              </w:numPr>
              <w:spacing w:before="120" w:after="120"/>
              <w:ind w:left="324" w:hanging="270"/>
            </w:pPr>
            <w:r>
              <w:lastRenderedPageBreak/>
              <w:t>Send appropriate locational price signals to avoid counterproductive Load and Resource responses to RTRDPA price signals under Real-Time Co-optimization (RTC);</w:t>
            </w:r>
          </w:p>
          <w:p w14:paraId="6BD9AB4F" w14:textId="4EB494AD" w:rsidR="00D20A0C" w:rsidRDefault="00D20A0C" w:rsidP="00D20A0C">
            <w:pPr>
              <w:pStyle w:val="NormalArial"/>
              <w:numPr>
                <w:ilvl w:val="0"/>
                <w:numId w:val="52"/>
              </w:numPr>
              <w:spacing w:before="120" w:after="120"/>
              <w:ind w:left="324" w:hanging="270"/>
            </w:pPr>
            <w:r>
              <w:t>Limit Resource payment to the actual “indifference payment” (consistent with its definition), thereby reducing associated uplift by eliminating</w:t>
            </w:r>
            <w:r w:rsidRPr="00F41595">
              <w:t xml:space="preserve"> </w:t>
            </w:r>
            <w:r>
              <w:t xml:space="preserve">the future need for </w:t>
            </w:r>
            <w:r w:rsidRPr="00F41595">
              <w:t xml:space="preserve">RTRDPA payments to </w:t>
            </w:r>
            <w:r>
              <w:t>R</w:t>
            </w:r>
            <w:r w:rsidRPr="00F41595">
              <w:t xml:space="preserve">esources that exacerbate constraints </w:t>
            </w:r>
            <w:r>
              <w:t xml:space="preserve">and eliminating payments to available capacity not requiring an indifference payment; </w:t>
            </w:r>
          </w:p>
          <w:p w14:paraId="188DE558" w14:textId="77777777" w:rsidR="00D20A0C" w:rsidRDefault="00D20A0C" w:rsidP="00D20A0C">
            <w:pPr>
              <w:pStyle w:val="NormalArial"/>
              <w:numPr>
                <w:ilvl w:val="0"/>
                <w:numId w:val="52"/>
              </w:numPr>
              <w:spacing w:before="120" w:after="120"/>
              <w:ind w:left="324" w:hanging="270"/>
            </w:pPr>
            <w:r>
              <w:t xml:space="preserve">Eliminate any future need for the Ancillary Service Imbalance Payments or Charges (ASIP/C) type of indifference payment associated with RTRDPA, thereby reducing the risk associated with providing Ancillary Services; </w:t>
            </w:r>
          </w:p>
          <w:p w14:paraId="16A42D53" w14:textId="0BE3C199" w:rsidR="00D20A0C" w:rsidRDefault="00D20A0C" w:rsidP="00D20A0C">
            <w:pPr>
              <w:pStyle w:val="NormalArial"/>
              <w:numPr>
                <w:ilvl w:val="0"/>
                <w:numId w:val="52"/>
              </w:numPr>
              <w:spacing w:before="120" w:after="120"/>
              <w:ind w:left="324" w:hanging="270"/>
            </w:pPr>
            <w:r>
              <w:t>Provide Resources an indifference payment under RTC to eliminate the potentially large incentive to ignore Base Point instructions that would likely cause serious reliability issues; and</w:t>
            </w:r>
          </w:p>
          <w:p w14:paraId="18D15C15" w14:textId="336B8027" w:rsidR="00D20A0C" w:rsidRPr="00FB509B" w:rsidRDefault="00D20A0C" w:rsidP="00D20A0C">
            <w:pPr>
              <w:pStyle w:val="NormalArial"/>
              <w:numPr>
                <w:ilvl w:val="0"/>
                <w:numId w:val="52"/>
              </w:numPr>
              <w:spacing w:before="120" w:after="120"/>
              <w:ind w:left="324" w:hanging="270"/>
            </w:pPr>
            <w:r>
              <w:t>Provide a stronger locational price signal around Resources committed by the Reliability Unit Commitment (RUC) process or other reliability actions for congestion, thereby reducing RUC Make-Whole Payment-related charges and uplifts and appropriately compensating impacted Qualified Scheduling Entities (QSEs).</w:t>
            </w:r>
          </w:p>
        </w:tc>
      </w:tr>
      <w:tr w:rsidR="004D1938" w14:paraId="46FEF203" w14:textId="77777777" w:rsidTr="00BA3E55">
        <w:trPr>
          <w:trHeight w:val="518"/>
        </w:trPr>
        <w:tc>
          <w:tcPr>
            <w:tcW w:w="2880" w:type="dxa"/>
            <w:gridSpan w:val="2"/>
            <w:shd w:val="clear" w:color="auto" w:fill="FFFFFF"/>
            <w:vAlign w:val="center"/>
          </w:tcPr>
          <w:p w14:paraId="7C7E0128" w14:textId="78B4ABA2" w:rsidR="004D1938" w:rsidRDefault="004D1938" w:rsidP="004D1938">
            <w:pPr>
              <w:pStyle w:val="Header"/>
            </w:pPr>
            <w:r>
              <w:lastRenderedPageBreak/>
              <w:t>Reason for Revision</w:t>
            </w:r>
          </w:p>
        </w:tc>
        <w:tc>
          <w:tcPr>
            <w:tcW w:w="7560" w:type="dxa"/>
            <w:gridSpan w:val="2"/>
            <w:vAlign w:val="center"/>
          </w:tcPr>
          <w:p w14:paraId="7463450E" w14:textId="242941B1" w:rsidR="004D1938" w:rsidRDefault="004D1938" w:rsidP="004D1938">
            <w:pPr>
              <w:pStyle w:val="NormalArial"/>
              <w:tabs>
                <w:tab w:val="left" w:pos="432"/>
              </w:tabs>
              <w:spacing w:before="120"/>
              <w:ind w:left="432" w:hanging="432"/>
              <w:rPr>
                <w:rFonts w:cs="Arial"/>
                <w:color w:val="000000"/>
              </w:rPr>
            </w:pPr>
            <w:r w:rsidRPr="006629C8">
              <w:object w:dxaOrig="1440" w:dyaOrig="1440" w14:anchorId="396BA4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6" type="#_x0000_t75" style="width:15.6pt;height:15pt" o:ole="">
                  <v:imagedata r:id="rId9" o:title=""/>
                </v:shape>
                <w:control r:id="rId10" w:name="TextBox112" w:shapeid="_x0000_i1226"/>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F5D2B44" w14:textId="20A9D86E" w:rsidR="004D1938" w:rsidRPr="00BD53C5" w:rsidRDefault="004D1938" w:rsidP="004D1938">
            <w:pPr>
              <w:pStyle w:val="NormalArial"/>
              <w:tabs>
                <w:tab w:val="left" w:pos="432"/>
              </w:tabs>
              <w:spacing w:before="120"/>
              <w:ind w:left="432" w:hanging="432"/>
              <w:rPr>
                <w:rFonts w:cs="Arial"/>
                <w:color w:val="000000"/>
              </w:rPr>
            </w:pPr>
            <w:r w:rsidRPr="00CD242D">
              <w:object w:dxaOrig="1440" w:dyaOrig="1440" w14:anchorId="719E40E9">
                <v:shape id="_x0000_i1228" type="#_x0000_t75" style="width:15.6pt;height:15pt" o:ole="">
                  <v:imagedata r:id="rId12" o:title=""/>
                </v:shape>
                <w:control r:id="rId13" w:name="TextBox17" w:shapeid="_x0000_i1228"/>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45188DF" w14:textId="75012697" w:rsidR="004D1938" w:rsidRPr="00BD53C5" w:rsidRDefault="004D1938" w:rsidP="004D1938">
            <w:pPr>
              <w:pStyle w:val="NormalArial"/>
              <w:spacing w:before="120"/>
              <w:ind w:left="432" w:hanging="432"/>
              <w:rPr>
                <w:rFonts w:cs="Arial"/>
                <w:color w:val="000000"/>
              </w:rPr>
            </w:pPr>
            <w:r w:rsidRPr="006629C8">
              <w:object w:dxaOrig="1440" w:dyaOrig="1440" w14:anchorId="5F2D0ED2">
                <v:shape id="_x0000_i1230" type="#_x0000_t75" style="width:15.6pt;height:15pt" o:ole="">
                  <v:imagedata r:id="rId9" o:title=""/>
                </v:shape>
                <w:control r:id="rId15" w:name="TextBox122" w:shapeid="_x0000_i1230"/>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6FCC38E" w14:textId="55FC9AF3" w:rsidR="004D1938" w:rsidRDefault="004D1938" w:rsidP="004D1938">
            <w:pPr>
              <w:pStyle w:val="NormalArial"/>
              <w:spacing w:before="120"/>
              <w:rPr>
                <w:iCs/>
                <w:kern w:val="24"/>
              </w:rPr>
            </w:pPr>
            <w:r w:rsidRPr="006629C8">
              <w:object w:dxaOrig="1440" w:dyaOrig="1440" w14:anchorId="5E9E88F2">
                <v:shape id="_x0000_i1232" type="#_x0000_t75" style="width:15.6pt;height:15pt" o:ole="">
                  <v:imagedata r:id="rId9" o:title=""/>
                </v:shape>
                <w:control r:id="rId17" w:name="TextBox13" w:shapeid="_x0000_i1232"/>
              </w:object>
            </w:r>
            <w:r w:rsidRPr="006629C8">
              <w:t xml:space="preserve">  </w:t>
            </w:r>
            <w:r>
              <w:rPr>
                <w:iCs/>
                <w:kern w:val="24"/>
              </w:rPr>
              <w:t>Administrative</w:t>
            </w:r>
          </w:p>
          <w:p w14:paraId="39E6F1AF" w14:textId="794E325B" w:rsidR="004D1938" w:rsidRDefault="004D1938" w:rsidP="004D1938">
            <w:pPr>
              <w:pStyle w:val="NormalArial"/>
              <w:spacing w:before="120"/>
              <w:rPr>
                <w:iCs/>
                <w:kern w:val="24"/>
              </w:rPr>
            </w:pPr>
            <w:r w:rsidRPr="006629C8">
              <w:object w:dxaOrig="1440" w:dyaOrig="1440" w14:anchorId="02F89305">
                <v:shape id="_x0000_i1234" type="#_x0000_t75" style="width:15.6pt;height:15pt" o:ole="">
                  <v:imagedata r:id="rId9" o:title=""/>
                </v:shape>
                <w:control r:id="rId18" w:name="TextBox14" w:shapeid="_x0000_i1234"/>
              </w:object>
            </w:r>
            <w:r w:rsidRPr="006629C8">
              <w:t xml:space="preserve">  </w:t>
            </w:r>
            <w:r>
              <w:rPr>
                <w:iCs/>
                <w:kern w:val="24"/>
              </w:rPr>
              <w:t>Regulatory requirements</w:t>
            </w:r>
          </w:p>
          <w:p w14:paraId="6BD28AE8" w14:textId="1056298C" w:rsidR="004D1938" w:rsidRPr="00CD242D" w:rsidRDefault="004D1938" w:rsidP="004D1938">
            <w:pPr>
              <w:pStyle w:val="NormalArial"/>
              <w:spacing w:before="120"/>
              <w:rPr>
                <w:rFonts w:cs="Arial"/>
                <w:color w:val="000000"/>
              </w:rPr>
            </w:pPr>
            <w:r w:rsidRPr="006629C8">
              <w:object w:dxaOrig="1440" w:dyaOrig="1440" w14:anchorId="152CD7E6">
                <v:shape id="_x0000_i1236" type="#_x0000_t75" style="width:15.6pt;height:15pt" o:ole="">
                  <v:imagedata r:id="rId9" o:title=""/>
                </v:shape>
                <w:control r:id="rId19" w:name="TextBox15" w:shapeid="_x0000_i1236"/>
              </w:object>
            </w:r>
            <w:r w:rsidRPr="006629C8">
              <w:t xml:space="preserve">  </w:t>
            </w:r>
            <w:r>
              <w:rPr>
                <w:rFonts w:cs="Arial"/>
                <w:color w:val="000000"/>
              </w:rPr>
              <w:t>ERCOT Board and/or PUCT Directive</w:t>
            </w:r>
          </w:p>
          <w:p w14:paraId="0727D94D" w14:textId="77777777" w:rsidR="004D1938" w:rsidRDefault="004D1938" w:rsidP="004D1938">
            <w:pPr>
              <w:pStyle w:val="NormalArial"/>
              <w:rPr>
                <w:i/>
                <w:sz w:val="20"/>
                <w:szCs w:val="20"/>
              </w:rPr>
            </w:pPr>
          </w:p>
          <w:p w14:paraId="08FF58D1" w14:textId="1EC80B8F" w:rsidR="004D1938" w:rsidRPr="00FB509B" w:rsidRDefault="004D1938" w:rsidP="004D1938">
            <w:pPr>
              <w:pStyle w:val="NormalArial"/>
              <w:spacing w:before="120" w:after="120"/>
            </w:pPr>
            <w:r w:rsidRPr="00CD242D">
              <w:rPr>
                <w:i/>
                <w:sz w:val="20"/>
                <w:szCs w:val="20"/>
              </w:rPr>
              <w:t xml:space="preserve">(please select </w:t>
            </w:r>
            <w:r>
              <w:rPr>
                <w:i/>
                <w:sz w:val="20"/>
                <w:szCs w:val="20"/>
              </w:rPr>
              <w:t>ONLY ONE – if more than one apply, please select the ONE that is most relevant)</w:t>
            </w:r>
          </w:p>
        </w:tc>
      </w:tr>
      <w:tr w:rsidR="00D20A0C" w14:paraId="5440CFC8" w14:textId="77777777" w:rsidTr="00BA3E55">
        <w:trPr>
          <w:trHeight w:val="518"/>
        </w:trPr>
        <w:tc>
          <w:tcPr>
            <w:tcW w:w="2880" w:type="dxa"/>
            <w:gridSpan w:val="2"/>
            <w:tcBorders>
              <w:bottom w:val="single" w:sz="4" w:space="0" w:color="auto"/>
            </w:tcBorders>
            <w:shd w:val="clear" w:color="auto" w:fill="FFFFFF"/>
            <w:vAlign w:val="center"/>
          </w:tcPr>
          <w:p w14:paraId="3D973DBF" w14:textId="3C5CB082" w:rsidR="00D20A0C" w:rsidRDefault="00D20A0C" w:rsidP="00D20A0C">
            <w:pPr>
              <w:pStyle w:val="Header"/>
            </w:pPr>
            <w:r>
              <w:t>Justification of Reason for Revision and Market Impacts</w:t>
            </w:r>
          </w:p>
        </w:tc>
        <w:tc>
          <w:tcPr>
            <w:tcW w:w="7560" w:type="dxa"/>
            <w:gridSpan w:val="2"/>
            <w:tcBorders>
              <w:bottom w:val="single" w:sz="4" w:space="0" w:color="auto"/>
            </w:tcBorders>
            <w:vAlign w:val="center"/>
          </w:tcPr>
          <w:p w14:paraId="66F419E5" w14:textId="77777777" w:rsidR="00D20A0C" w:rsidRDefault="00D20A0C" w:rsidP="00D20A0C">
            <w:pPr>
              <w:pStyle w:val="NormalArial"/>
              <w:spacing w:before="120" w:after="120"/>
            </w:pPr>
            <w:r w:rsidRPr="0050752F">
              <w:t xml:space="preserve">This NPRR </w:t>
            </w:r>
            <w:r>
              <w:t xml:space="preserve">fixes </w:t>
            </w:r>
            <w:r w:rsidRPr="0050752F">
              <w:t>RTRDPA</w:t>
            </w:r>
            <w:r>
              <w:t xml:space="preserve"> implementation by making it consistent with the definition of RTRDPA in the Nodal Protocols.  RTRDPA is an energy price adder to undo the price-suppressing impact of </w:t>
            </w:r>
            <w:r>
              <w:lastRenderedPageBreak/>
              <w:t xml:space="preserve">reliability deployments.  The associated indifference payment is supposed to pay Resources to keep them indifferent between being dispatched at the adjusted price that includes the RTRDPA or receiving the indifference payment – thereby eliminating any incentive to chase prices and ignore Base Point instructions. </w:t>
            </w:r>
          </w:p>
          <w:p w14:paraId="3D925682" w14:textId="2CDBE88C" w:rsidR="00D20A0C" w:rsidRDefault="00D20A0C" w:rsidP="00D20A0C">
            <w:pPr>
              <w:pStyle w:val="NormalArial"/>
              <w:spacing w:before="120" w:after="120"/>
            </w:pPr>
            <w:r>
              <w:t xml:space="preserve">Unfortunately, the current implementation of RTRDPA treats RTRDPA as an operating reserve-related price adder, effectively making it the same as the Operating Reserve Demand Curve (ORDC) price adder. Its current application is inconsistent with its definition and results in counter-productive outcomes including compensation to capacity exacerbating a constraint and compensation to capacity with Energy Offer Curves above the resulting energy prices after adding the RTRDPA (both part of RTRDPA-related ASIP Settlement). This inconsistent treatment of RTRDPA resulted in an unnecessary ASIP-related uplift to Load and Direct Current Tie (DC Tie) exports of $10 million on a single Operating Day (4/22/2022) and many tens of millions of dollars in ASIC-related charges to Resources providing Ancillary Services deployed during Winter Storm Uri in February 2021. Without the changes in this NPRR making RTRDPA locational by being Settlement Point specific rather than system-wide, the same issue may arise if the lack of indifference payment under RTC is similarly addressed for post-RTC system-wide RTRDPA.  </w:t>
            </w:r>
          </w:p>
          <w:p w14:paraId="320D9DC8" w14:textId="77777777" w:rsidR="00D20A0C" w:rsidRDefault="00D20A0C" w:rsidP="00D20A0C">
            <w:pPr>
              <w:pStyle w:val="NormalArial"/>
              <w:spacing w:before="120" w:after="120"/>
            </w:pPr>
            <w:r>
              <w:t xml:space="preserve">Drs. Hogan </w:t>
            </w:r>
            <w:r w:rsidRPr="00564DC9">
              <w:t>and Pope, in their paper “</w:t>
            </w:r>
            <w:hyperlink r:id="rId20" w:history="1">
              <w:r w:rsidRPr="00564DC9">
                <w:rPr>
                  <w:rStyle w:val="Hyperlink"/>
                </w:rPr>
                <w:t>Priorities for the Evolution of an Energy-Only Electricity Market Design in ERCOT</w:t>
              </w:r>
            </w:hyperlink>
            <w:r w:rsidRPr="00564DC9">
              <w:t>” (2017) pointed out that “The Reliability Deployment Price Adder implemented in August 2014 does not attribute local scarcity</w:t>
            </w:r>
            <w:r>
              <w:t xml:space="preserve"> value to capacity deployments occurring to relieve local reliability problems” and “It does not confer value to reliability actions causing changes in relative locational prices within ERCOT, as measured by changes in the congestion components of LMPs in different locations. A RUC commitment and other reliability deployments may decrease prices in a local area, due to relieving a transmission constraint, for example, yet have little or no effect on prices outside of this local area, so that the estimated change in the system reference price will often be close to zero.” </w:t>
            </w:r>
          </w:p>
          <w:p w14:paraId="4F6AD25A" w14:textId="77777777" w:rsidR="00D20A0C" w:rsidRDefault="00D20A0C" w:rsidP="00D20A0C">
            <w:pPr>
              <w:pStyle w:val="NormalArial"/>
              <w:spacing w:before="120" w:after="120"/>
            </w:pPr>
            <w:r>
              <w:t>This NPRR elegantly addresses this issue using ERCOT systems that are already in use – the RTRDPA Security-Constrained Economic Dispatch (SCED) pricing run.</w:t>
            </w:r>
          </w:p>
          <w:p w14:paraId="5014B896" w14:textId="2135199E" w:rsidR="00D20A0C" w:rsidRDefault="00D20A0C" w:rsidP="00D20A0C">
            <w:pPr>
              <w:pStyle w:val="NormalArial"/>
              <w:spacing w:before="120" w:after="120"/>
            </w:pPr>
            <w:r>
              <w:t xml:space="preserve">To appropriately reflect the impact of reliability deployments on energy prices, ERCOT reliability actions taken to address localized issues must, by necessity, be reflected in the appropriate </w:t>
            </w:r>
            <w:r w:rsidRPr="00564DC9">
              <w:t>locational</w:t>
            </w:r>
            <w:r>
              <w:t xml:space="preserve"> RTRDPA. Otherwise, the post-RTC system-wide RTRDPA for a local issue provides inefficient and inappropriate price signals throughout the market. For example, a RUC commitment required in East Texas due to congestion limiting supply from West Texas could result in a </w:t>
            </w:r>
            <w:r>
              <w:lastRenderedPageBreak/>
              <w:t>high RTRDPA that is added to prices throughout the system, potentially causing thousands of MW of Large Flexible Loads (LFLs) in West Texas to unnecessarily curtail their consumption in response to this price signal.  This counterproductive price response by LFLs would also result in unnecessary curtailment of Wind and Solar generators in West Texas while sending the wrong price signal for investment in West Texas. This is a very inefficient outcome for the market that needs to be addressed urgently due to the dramatic ongoing increase of LFLs in ERCOT. Moreover, locational RTRDPA sends better congestion price signals throughout the system.</w:t>
            </w:r>
          </w:p>
          <w:p w14:paraId="45FA2FED" w14:textId="77777777" w:rsidR="00D20A0C" w:rsidRDefault="00D20A0C" w:rsidP="00D20A0C">
            <w:pPr>
              <w:pStyle w:val="NormalArial"/>
              <w:spacing w:before="120" w:after="120"/>
            </w:pPr>
            <w:r>
              <w:t>Another benefit from more accurate locational RTRDPA will be appropriate compensation for QSEs that are adversely impacted by the reliability action. For example, say a QSE purchases energy in the Day-Ahead Market (DAM) at $100/MWh for a DC Tie export. ERCOT curtails the DC Tie export in real-time for local congestion issues, a reliability action that reduces the Locational Marginal Price (LMP) at the corresponding DC Tie Load Zone to $40/MWh. If the resulting system-wide RTRDPA at that time is $5/MWh, then the QSE whose exports were curtailed lost $55/MWh on energy it purchased in the DAM on top of bilateral losses due to the curtailed export. However, the proposed locational RTRDPA calculated by the RTRDPA SCED pricing run for the DC Tie Load Zone could be $1,000/MWh since exports were curtailed. Then, the QSE receives a net payment of $900/MWh for its DAM purchase that the QSE can use to offset its bilateral losses.</w:t>
            </w:r>
          </w:p>
          <w:p w14:paraId="2A0D8458" w14:textId="411A63CB" w:rsidR="00D20A0C" w:rsidRDefault="00D20A0C" w:rsidP="00D20A0C">
            <w:pPr>
              <w:pStyle w:val="NormalArial"/>
              <w:spacing w:before="120" w:after="120"/>
            </w:pPr>
            <w:r>
              <w:t xml:space="preserve">Even though the current RTRDPA implementation pays Resources much more than the amount required as indifference payment through the ASIP, RTC will eliminate the ASIP. Thus, there will be no indifference payment for the RTRDPA under RTC. RTRDPA can be thousands of dollars per MWh during scarcity and thus, absent any indifference payment, Resources will have a strong incentive to generate above their Base Points during scarcity events. This NPRR fixes this misaligned incentive and associated reliability concerns by applying the indifference payment once RTC is implemented. </w:t>
            </w:r>
          </w:p>
          <w:p w14:paraId="639AF75D" w14:textId="77777777" w:rsidR="00D20A0C" w:rsidRDefault="00D20A0C" w:rsidP="00D20A0C">
            <w:pPr>
              <w:pStyle w:val="NormalArial"/>
              <w:spacing w:before="120" w:after="120"/>
            </w:pPr>
            <w:r>
              <w:t>The current 60-minute ramp relaxation in RTRDPA SCED pricing run results in meaningless price adders in many cases. Given the many fast ramp rate Resources, this NPRR changes the ramp relaxation to a realistic value.</w:t>
            </w:r>
          </w:p>
          <w:p w14:paraId="4B108AFE" w14:textId="77777777" w:rsidR="00D20A0C" w:rsidRDefault="00D20A0C" w:rsidP="00D20A0C">
            <w:pPr>
              <w:pStyle w:val="NormalArial"/>
              <w:spacing w:before="120" w:after="120"/>
            </w:pPr>
            <w:r>
              <w:t>Since ERCOT’s current systems already calculate locational RTRDPA, the changes required to implement this NPRR are mostly Settlements-related – making its implementation less challenging than NPRRs that require changes in market systems.</w:t>
            </w:r>
          </w:p>
          <w:p w14:paraId="54DD98EE" w14:textId="54B114CE" w:rsidR="00D20A0C" w:rsidRPr="001313B4" w:rsidRDefault="00D20A0C" w:rsidP="00D20A0C">
            <w:pPr>
              <w:pStyle w:val="NormalArial"/>
              <w:spacing w:before="120" w:after="120"/>
              <w:rPr>
                <w:iCs/>
                <w:kern w:val="24"/>
              </w:rPr>
            </w:pPr>
            <w:r>
              <w:t xml:space="preserve">This NPRR addresses all the issues described above by using the locational RTRDPA from the current RTRDPA SCED pricing run, </w:t>
            </w:r>
            <w:r>
              <w:lastRenderedPageBreak/>
              <w:t xml:space="preserve">eliminating the need for future ASIC/P-type indifference payments using system-wide RTRDPA, and introducing an indifference payment associated with RTRDPA that is paid to Resources only to the extent required to keep such Resources from chasing prices and ignoring Base Point instructions.   </w:t>
            </w:r>
          </w:p>
        </w:tc>
      </w:tr>
      <w:tr w:rsidR="004D1938" w:rsidRPr="00E618BD" w14:paraId="7865F22A" w14:textId="77777777" w:rsidTr="004D193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4582FC" w14:textId="77777777" w:rsidR="004D1938" w:rsidRPr="00450880" w:rsidRDefault="004D1938" w:rsidP="00F20844">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3226D7" w14:textId="77777777" w:rsidR="004D1938" w:rsidRDefault="004D1938" w:rsidP="00F20844">
            <w:pPr>
              <w:pStyle w:val="NormalArial"/>
              <w:spacing w:before="120" w:after="120"/>
            </w:pPr>
            <w:r>
              <w:t>On 1/11/24, PRS voted unanimously to table NPRR1214 and refer the issue to WMS.  All Market Segments participated in the vote.</w:t>
            </w:r>
          </w:p>
          <w:p w14:paraId="5D7E7F9D" w14:textId="77777777" w:rsidR="005C6F4C" w:rsidRDefault="005C6F4C" w:rsidP="00F20844">
            <w:pPr>
              <w:pStyle w:val="NormalArial"/>
              <w:spacing w:before="120" w:after="120"/>
            </w:pPr>
            <w:r>
              <w:t>On 3/12/25, PRS voted unanimously t</w:t>
            </w:r>
            <w:r w:rsidRPr="005C6F4C">
              <w:t>o recommend approval of NPRR1214 as amended by the 1/28/25 ERCOT comments</w:t>
            </w:r>
            <w:r>
              <w:t>.  All Market Segments participated in the vote.</w:t>
            </w:r>
          </w:p>
          <w:p w14:paraId="197D5807" w14:textId="77777777" w:rsidR="003F737E" w:rsidRDefault="003F737E" w:rsidP="00F20844">
            <w:pPr>
              <w:pStyle w:val="NormalArial"/>
              <w:spacing w:before="120" w:after="120"/>
            </w:pPr>
            <w:r>
              <w:t>On 4/9/25, PRS voted unanimously to table NPRR1214.  All Market Segments participated in the vote.</w:t>
            </w:r>
          </w:p>
          <w:p w14:paraId="6F2EFB27" w14:textId="531C8958" w:rsidR="00CD1E1D" w:rsidRPr="00E618BD" w:rsidRDefault="00CD1E1D" w:rsidP="00F20844">
            <w:pPr>
              <w:pStyle w:val="NormalArial"/>
              <w:spacing w:before="120" w:after="120"/>
            </w:pPr>
            <w:r>
              <w:t>On 5/14/25, PRS voted unanimously to table NPRR1214.  All Market Segments participated in the vote.</w:t>
            </w:r>
          </w:p>
        </w:tc>
      </w:tr>
      <w:tr w:rsidR="004D1938" w:rsidRPr="00E618BD" w14:paraId="561EAC62" w14:textId="77777777" w:rsidTr="004D193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081DC8" w14:textId="77777777" w:rsidR="004D1938" w:rsidRPr="00450880" w:rsidRDefault="004D1938" w:rsidP="00F2084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1D92EE" w14:textId="77777777" w:rsidR="004D1938" w:rsidRDefault="004D1938" w:rsidP="00F20844">
            <w:pPr>
              <w:pStyle w:val="NormalArial"/>
              <w:spacing w:before="120" w:after="120"/>
            </w:pPr>
            <w:r>
              <w:t>On 1/11/24, the sponsor provided an overview of NPRR1214.  Participants requested additional review of NPRR1214 by WMS.</w:t>
            </w:r>
          </w:p>
          <w:p w14:paraId="3C48E0F7" w14:textId="77777777" w:rsidR="005C6F4C" w:rsidRDefault="005C6F4C" w:rsidP="00F20844">
            <w:pPr>
              <w:pStyle w:val="NormalArial"/>
              <w:spacing w:before="120" w:after="120"/>
            </w:pPr>
            <w:r>
              <w:t xml:space="preserve">On 3/12/25, the sponsor provided an overview of NPRR1214, and participants noted the WMS endorsement of the 1/28/25 ERCOT comments. </w:t>
            </w:r>
          </w:p>
          <w:p w14:paraId="0B3E0DD5" w14:textId="77777777" w:rsidR="003F737E" w:rsidRDefault="003F737E" w:rsidP="00F20844">
            <w:pPr>
              <w:pStyle w:val="NormalArial"/>
              <w:spacing w:before="120" w:after="120"/>
            </w:pPr>
            <w:r>
              <w:t>On 4/9/25, participants noted the 3/31/25 ERCOT comments for an alternative schedule for the Impact Analysis.</w:t>
            </w:r>
          </w:p>
          <w:p w14:paraId="4B534F86" w14:textId="7420C6BC" w:rsidR="00CD1E1D" w:rsidRPr="00E618BD" w:rsidRDefault="00CD1E1D" w:rsidP="00F20844">
            <w:pPr>
              <w:pStyle w:val="NormalArial"/>
              <w:spacing w:before="120" w:after="120"/>
            </w:pPr>
            <w:r>
              <w:t>On 5/14/25, ERCOT Staff reviewed the 5/13/25 Impact Analysis details and requested additional time to develop formal comments to correct and clarify NPRR1214 language.</w:t>
            </w:r>
          </w:p>
        </w:tc>
      </w:tr>
    </w:tbl>
    <w:p w14:paraId="0ECA2A6E" w14:textId="77777777" w:rsidR="00B07470" w:rsidRDefault="00B07470" w:rsidP="00B0747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07470" w:rsidRPr="00895AB9" w14:paraId="01067DFB" w14:textId="77777777" w:rsidTr="00C20D4C">
        <w:trPr>
          <w:trHeight w:val="432"/>
        </w:trPr>
        <w:tc>
          <w:tcPr>
            <w:tcW w:w="10440" w:type="dxa"/>
            <w:gridSpan w:val="2"/>
            <w:shd w:val="clear" w:color="auto" w:fill="FFFFFF"/>
            <w:vAlign w:val="center"/>
          </w:tcPr>
          <w:p w14:paraId="7CCA8969" w14:textId="77777777" w:rsidR="00B07470" w:rsidRPr="00895AB9" w:rsidRDefault="00B07470" w:rsidP="00C20D4C">
            <w:pPr>
              <w:pStyle w:val="NormalArial"/>
              <w:ind w:hanging="2"/>
              <w:jc w:val="center"/>
              <w:rPr>
                <w:b/>
              </w:rPr>
            </w:pPr>
            <w:r>
              <w:rPr>
                <w:b/>
              </w:rPr>
              <w:t>Opinions</w:t>
            </w:r>
          </w:p>
        </w:tc>
      </w:tr>
      <w:tr w:rsidR="00B07470" w:rsidRPr="00550B01" w14:paraId="00D9108A" w14:textId="77777777" w:rsidTr="00C20D4C">
        <w:trPr>
          <w:trHeight w:val="432"/>
        </w:trPr>
        <w:tc>
          <w:tcPr>
            <w:tcW w:w="2880" w:type="dxa"/>
            <w:shd w:val="clear" w:color="auto" w:fill="FFFFFF"/>
            <w:vAlign w:val="center"/>
          </w:tcPr>
          <w:p w14:paraId="711BAAF9" w14:textId="77777777" w:rsidR="00B07470" w:rsidRPr="00F6614D" w:rsidRDefault="00B07470" w:rsidP="00C20D4C">
            <w:pPr>
              <w:pStyle w:val="Header"/>
              <w:ind w:hanging="2"/>
            </w:pPr>
            <w:r w:rsidRPr="00F6614D">
              <w:t>Credit Review</w:t>
            </w:r>
          </w:p>
        </w:tc>
        <w:tc>
          <w:tcPr>
            <w:tcW w:w="7560" w:type="dxa"/>
            <w:vAlign w:val="center"/>
          </w:tcPr>
          <w:p w14:paraId="4D7AF36A" w14:textId="3B8495F0" w:rsidR="00B07470" w:rsidRPr="00550B01" w:rsidRDefault="00B07470" w:rsidP="00C20D4C">
            <w:pPr>
              <w:pStyle w:val="NormalArial"/>
              <w:spacing w:before="120" w:after="120"/>
              <w:ind w:hanging="2"/>
            </w:pPr>
            <w:r w:rsidRPr="00B07470">
              <w:t>ERCOT Credit Staff and the Credit Finance Sub Group (CFSG) have reviewed NPRR1214 and do not believe that it requires changes to credit monitoring activity or the calculation of liability.</w:t>
            </w:r>
          </w:p>
        </w:tc>
      </w:tr>
      <w:tr w:rsidR="00B07470" w:rsidRPr="00F6614D" w14:paraId="17DA0388" w14:textId="77777777" w:rsidTr="00C20D4C">
        <w:trPr>
          <w:trHeight w:val="432"/>
        </w:trPr>
        <w:tc>
          <w:tcPr>
            <w:tcW w:w="2880" w:type="dxa"/>
            <w:shd w:val="clear" w:color="auto" w:fill="FFFFFF"/>
            <w:vAlign w:val="center"/>
          </w:tcPr>
          <w:p w14:paraId="225C283F" w14:textId="77777777" w:rsidR="00B07470" w:rsidRPr="00F6614D" w:rsidRDefault="00B07470" w:rsidP="00C20D4C">
            <w:pPr>
              <w:pStyle w:val="Header"/>
              <w:ind w:hanging="2"/>
            </w:pPr>
            <w:r>
              <w:t xml:space="preserve">Independent Market Monitor </w:t>
            </w:r>
            <w:r w:rsidRPr="00F6614D">
              <w:t>Opinion</w:t>
            </w:r>
          </w:p>
        </w:tc>
        <w:tc>
          <w:tcPr>
            <w:tcW w:w="7560" w:type="dxa"/>
            <w:vAlign w:val="center"/>
          </w:tcPr>
          <w:p w14:paraId="4480AF83" w14:textId="77777777" w:rsidR="00B07470" w:rsidRPr="00F6614D" w:rsidRDefault="00B07470" w:rsidP="00C20D4C">
            <w:pPr>
              <w:pStyle w:val="NormalArial"/>
              <w:spacing w:before="120" w:after="120"/>
              <w:ind w:hanging="2"/>
              <w:rPr>
                <w:b/>
                <w:bCs/>
              </w:rPr>
            </w:pPr>
            <w:r w:rsidRPr="00550B01">
              <w:t>To be determined</w:t>
            </w:r>
          </w:p>
        </w:tc>
      </w:tr>
      <w:tr w:rsidR="00B07470" w:rsidRPr="00F6614D" w14:paraId="5E5CA94D" w14:textId="77777777" w:rsidTr="00C20D4C">
        <w:trPr>
          <w:trHeight w:val="432"/>
        </w:trPr>
        <w:tc>
          <w:tcPr>
            <w:tcW w:w="2880" w:type="dxa"/>
            <w:shd w:val="clear" w:color="auto" w:fill="FFFFFF"/>
            <w:vAlign w:val="center"/>
          </w:tcPr>
          <w:p w14:paraId="21C6266A" w14:textId="77777777" w:rsidR="00B07470" w:rsidRPr="00F6614D" w:rsidRDefault="00B07470" w:rsidP="00C20D4C">
            <w:pPr>
              <w:pStyle w:val="Header"/>
              <w:ind w:hanging="2"/>
            </w:pPr>
            <w:r w:rsidRPr="00F6614D">
              <w:t>ERCOT Opinion</w:t>
            </w:r>
          </w:p>
        </w:tc>
        <w:tc>
          <w:tcPr>
            <w:tcW w:w="7560" w:type="dxa"/>
            <w:vAlign w:val="center"/>
          </w:tcPr>
          <w:p w14:paraId="49BC7837" w14:textId="77777777" w:rsidR="00B07470" w:rsidRPr="00F6614D" w:rsidRDefault="00B07470" w:rsidP="00C20D4C">
            <w:pPr>
              <w:pStyle w:val="NormalArial"/>
              <w:spacing w:before="120" w:after="120"/>
              <w:ind w:hanging="2"/>
              <w:rPr>
                <w:b/>
                <w:bCs/>
              </w:rPr>
            </w:pPr>
            <w:r w:rsidRPr="00550B01">
              <w:t>To be determined</w:t>
            </w:r>
          </w:p>
        </w:tc>
      </w:tr>
      <w:tr w:rsidR="00B07470" w:rsidRPr="00F6614D" w14:paraId="3A7F7910" w14:textId="77777777" w:rsidTr="00C20D4C">
        <w:trPr>
          <w:trHeight w:val="432"/>
        </w:trPr>
        <w:tc>
          <w:tcPr>
            <w:tcW w:w="2880" w:type="dxa"/>
            <w:shd w:val="clear" w:color="auto" w:fill="FFFFFF"/>
            <w:vAlign w:val="center"/>
          </w:tcPr>
          <w:p w14:paraId="23D7C837" w14:textId="77777777" w:rsidR="00B07470" w:rsidRPr="00F6614D" w:rsidRDefault="00B07470" w:rsidP="00C20D4C">
            <w:pPr>
              <w:pStyle w:val="Header"/>
              <w:ind w:hanging="2"/>
            </w:pPr>
            <w:r w:rsidRPr="00F6614D">
              <w:t>ERCOT Market Impact Statement</w:t>
            </w:r>
          </w:p>
        </w:tc>
        <w:tc>
          <w:tcPr>
            <w:tcW w:w="7560" w:type="dxa"/>
            <w:vAlign w:val="center"/>
          </w:tcPr>
          <w:p w14:paraId="2828A645" w14:textId="77777777" w:rsidR="00B07470" w:rsidRPr="00F6614D" w:rsidRDefault="00B07470" w:rsidP="00C20D4C">
            <w:pPr>
              <w:pStyle w:val="NormalArial"/>
              <w:spacing w:before="120" w:after="120"/>
              <w:ind w:hanging="2"/>
              <w:rPr>
                <w:b/>
                <w:bCs/>
              </w:rPr>
            </w:pPr>
            <w:r w:rsidRPr="00550B01">
              <w:t>To be determined</w:t>
            </w:r>
          </w:p>
        </w:tc>
      </w:tr>
    </w:tbl>
    <w:p w14:paraId="4754260A" w14:textId="77777777" w:rsidR="00B07470" w:rsidRPr="00D85807" w:rsidRDefault="00B07470" w:rsidP="00B0747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888344A" w14:textId="77777777" w:rsidTr="00D176CF">
        <w:trPr>
          <w:cantSplit/>
          <w:trHeight w:val="432"/>
        </w:trPr>
        <w:tc>
          <w:tcPr>
            <w:tcW w:w="10440" w:type="dxa"/>
            <w:gridSpan w:val="2"/>
            <w:tcBorders>
              <w:top w:val="single" w:sz="4" w:space="0" w:color="auto"/>
            </w:tcBorders>
            <w:shd w:val="clear" w:color="auto" w:fill="FFFFFF"/>
            <w:vAlign w:val="center"/>
          </w:tcPr>
          <w:p w14:paraId="50E97DB4" w14:textId="77777777" w:rsidR="00D847A8" w:rsidRPr="00D847A8" w:rsidRDefault="009A3772" w:rsidP="00D847A8">
            <w:pPr>
              <w:pStyle w:val="Header"/>
              <w:jc w:val="center"/>
              <w:rPr>
                <w:bCs w:val="0"/>
              </w:rPr>
            </w:pPr>
            <w:r>
              <w:t>Spo</w:t>
            </w:r>
            <w:r w:rsidR="00D847A8">
              <w:t>nsor</w:t>
            </w:r>
          </w:p>
        </w:tc>
      </w:tr>
      <w:tr w:rsidR="002E0A4B" w14:paraId="1AEC4B43" w14:textId="77777777" w:rsidTr="00D176CF">
        <w:trPr>
          <w:cantSplit/>
          <w:trHeight w:val="432"/>
        </w:trPr>
        <w:tc>
          <w:tcPr>
            <w:tcW w:w="2880" w:type="dxa"/>
            <w:shd w:val="clear" w:color="auto" w:fill="FFFFFF"/>
            <w:vAlign w:val="center"/>
          </w:tcPr>
          <w:p w14:paraId="0C4AC2D1" w14:textId="77777777" w:rsidR="002E0A4B" w:rsidRPr="00B93CA0" w:rsidRDefault="002E0A4B" w:rsidP="002E0A4B">
            <w:pPr>
              <w:pStyle w:val="Header"/>
              <w:rPr>
                <w:bCs w:val="0"/>
              </w:rPr>
            </w:pPr>
            <w:r w:rsidRPr="00B93CA0">
              <w:rPr>
                <w:bCs w:val="0"/>
              </w:rPr>
              <w:t>Name</w:t>
            </w:r>
          </w:p>
        </w:tc>
        <w:tc>
          <w:tcPr>
            <w:tcW w:w="7560" w:type="dxa"/>
            <w:vAlign w:val="center"/>
          </w:tcPr>
          <w:p w14:paraId="2B208DCA" w14:textId="2AE65FAD" w:rsidR="002E0A4B" w:rsidRDefault="0075324D" w:rsidP="002E0A4B">
            <w:pPr>
              <w:pStyle w:val="NormalArial"/>
            </w:pPr>
            <w:r>
              <w:t>Shams Siddiqi, Seth Cochran, Don Blackburn, Michael Pohlod</w:t>
            </w:r>
          </w:p>
        </w:tc>
      </w:tr>
      <w:tr w:rsidR="002E0A4B" w14:paraId="2A2049A3" w14:textId="77777777" w:rsidTr="00D176CF">
        <w:trPr>
          <w:cantSplit/>
          <w:trHeight w:val="432"/>
        </w:trPr>
        <w:tc>
          <w:tcPr>
            <w:tcW w:w="2880" w:type="dxa"/>
            <w:shd w:val="clear" w:color="auto" w:fill="FFFFFF"/>
            <w:vAlign w:val="center"/>
          </w:tcPr>
          <w:p w14:paraId="76100AC0" w14:textId="77777777" w:rsidR="002E0A4B" w:rsidRPr="00B93CA0" w:rsidRDefault="002E0A4B" w:rsidP="002E0A4B">
            <w:pPr>
              <w:pStyle w:val="Header"/>
              <w:rPr>
                <w:bCs w:val="0"/>
              </w:rPr>
            </w:pPr>
            <w:r w:rsidRPr="00B93CA0">
              <w:rPr>
                <w:bCs w:val="0"/>
              </w:rPr>
              <w:lastRenderedPageBreak/>
              <w:t>E-mail Address</w:t>
            </w:r>
          </w:p>
        </w:tc>
        <w:tc>
          <w:tcPr>
            <w:tcW w:w="7560" w:type="dxa"/>
            <w:vAlign w:val="center"/>
          </w:tcPr>
          <w:p w14:paraId="6079578B" w14:textId="33C4E14E" w:rsidR="002E0A4B" w:rsidRDefault="0075324D" w:rsidP="002E0A4B">
            <w:pPr>
              <w:pStyle w:val="NormalArial"/>
            </w:pPr>
            <w:hyperlink r:id="rId21" w:history="1">
              <w:r w:rsidRPr="00A55B51">
                <w:rPr>
                  <w:rStyle w:val="Hyperlink"/>
                </w:rPr>
                <w:t>shams@crescentpower.net</w:t>
              </w:r>
            </w:hyperlink>
            <w:r>
              <w:t>,</w:t>
            </w:r>
            <w:r w:rsidR="00C93B73">
              <w:t xml:space="preserve"> </w:t>
            </w:r>
            <w:hyperlink r:id="rId22" w:history="1">
              <w:r w:rsidR="00C93B73" w:rsidRPr="00A55B51">
                <w:rPr>
                  <w:rStyle w:val="Hyperlink"/>
                </w:rPr>
                <w:t>cochran@dc-energy.com</w:t>
              </w:r>
            </w:hyperlink>
            <w:r w:rsidR="00C93B73">
              <w:t xml:space="preserve">, </w:t>
            </w:r>
            <w:hyperlink r:id="rId23" w:history="1">
              <w:r w:rsidR="00C93B73" w:rsidRPr="00A55B51">
                <w:rPr>
                  <w:rStyle w:val="Hyperlink"/>
                </w:rPr>
                <w:t>dblackburn@huntenergynetwork.com</w:t>
              </w:r>
            </w:hyperlink>
            <w:r w:rsidR="00C93B73">
              <w:t xml:space="preserve">, </w:t>
            </w:r>
            <w:hyperlink r:id="rId24" w:history="1">
              <w:r w:rsidR="00C93B73" w:rsidRPr="00A55B51">
                <w:rPr>
                  <w:rStyle w:val="Hyperlink"/>
                </w:rPr>
                <w:t>mpohlod@voltus.co</w:t>
              </w:r>
            </w:hyperlink>
            <w:r w:rsidR="00C93B73">
              <w:t xml:space="preserve"> </w:t>
            </w:r>
          </w:p>
        </w:tc>
      </w:tr>
      <w:tr w:rsidR="002E0A4B" w14:paraId="692D1B17" w14:textId="77777777" w:rsidTr="00D176CF">
        <w:trPr>
          <w:cantSplit/>
          <w:trHeight w:val="432"/>
        </w:trPr>
        <w:tc>
          <w:tcPr>
            <w:tcW w:w="2880" w:type="dxa"/>
            <w:shd w:val="clear" w:color="auto" w:fill="FFFFFF"/>
            <w:vAlign w:val="center"/>
          </w:tcPr>
          <w:p w14:paraId="33B5B966" w14:textId="77777777" w:rsidR="002E0A4B" w:rsidRPr="00D847A8" w:rsidRDefault="002E0A4B" w:rsidP="002E0A4B">
            <w:pPr>
              <w:pStyle w:val="Header"/>
              <w:rPr>
                <w:bCs w:val="0"/>
              </w:rPr>
            </w:pPr>
            <w:r w:rsidRPr="00B93CA0">
              <w:rPr>
                <w:bCs w:val="0"/>
              </w:rPr>
              <w:t>Company</w:t>
            </w:r>
          </w:p>
        </w:tc>
        <w:tc>
          <w:tcPr>
            <w:tcW w:w="7560" w:type="dxa"/>
            <w:vAlign w:val="center"/>
          </w:tcPr>
          <w:p w14:paraId="5D9646F5" w14:textId="05CBC3BB" w:rsidR="002E0A4B" w:rsidRDefault="00C93B73" w:rsidP="002E0A4B">
            <w:pPr>
              <w:pStyle w:val="NormalArial"/>
            </w:pPr>
            <w:r>
              <w:t>Rainbow Energy Marketing Corporation, DC Energy, Hunt Energy Network, Voltus, Inc.</w:t>
            </w:r>
            <w:r w:rsidR="000D3ADD">
              <w:t xml:space="preserve"> (“Joint Sponsors”)</w:t>
            </w:r>
          </w:p>
        </w:tc>
      </w:tr>
      <w:tr w:rsidR="002E0A4B" w14:paraId="12911244" w14:textId="77777777" w:rsidTr="00D176CF">
        <w:trPr>
          <w:cantSplit/>
          <w:trHeight w:val="432"/>
        </w:trPr>
        <w:tc>
          <w:tcPr>
            <w:tcW w:w="2880" w:type="dxa"/>
            <w:tcBorders>
              <w:bottom w:val="single" w:sz="4" w:space="0" w:color="auto"/>
            </w:tcBorders>
            <w:shd w:val="clear" w:color="auto" w:fill="FFFFFF"/>
            <w:vAlign w:val="center"/>
          </w:tcPr>
          <w:p w14:paraId="02752564" w14:textId="77777777" w:rsidR="002E0A4B" w:rsidRPr="00B93CA0" w:rsidRDefault="002E0A4B" w:rsidP="002E0A4B">
            <w:pPr>
              <w:pStyle w:val="Header"/>
              <w:rPr>
                <w:bCs w:val="0"/>
              </w:rPr>
            </w:pPr>
            <w:r w:rsidRPr="00B93CA0">
              <w:rPr>
                <w:bCs w:val="0"/>
              </w:rPr>
              <w:t>Phone Number</w:t>
            </w:r>
          </w:p>
        </w:tc>
        <w:tc>
          <w:tcPr>
            <w:tcW w:w="7560" w:type="dxa"/>
            <w:tcBorders>
              <w:bottom w:val="single" w:sz="4" w:space="0" w:color="auto"/>
            </w:tcBorders>
            <w:vAlign w:val="center"/>
          </w:tcPr>
          <w:p w14:paraId="63280D3F" w14:textId="031D9EF9" w:rsidR="002E0A4B" w:rsidRDefault="0075324D" w:rsidP="002E0A4B">
            <w:pPr>
              <w:pStyle w:val="NormalArial"/>
            </w:pPr>
            <w:r>
              <w:t xml:space="preserve">512-619-3532, 512-971-8767, 214-762-6159, </w:t>
            </w:r>
            <w:r w:rsidRPr="0075324D">
              <w:t>587-577-9994</w:t>
            </w:r>
          </w:p>
        </w:tc>
      </w:tr>
      <w:tr w:rsidR="00C93B73" w14:paraId="067F6202" w14:textId="77777777" w:rsidTr="00D176CF">
        <w:trPr>
          <w:cantSplit/>
          <w:trHeight w:val="432"/>
        </w:trPr>
        <w:tc>
          <w:tcPr>
            <w:tcW w:w="2880" w:type="dxa"/>
            <w:shd w:val="clear" w:color="auto" w:fill="FFFFFF"/>
            <w:vAlign w:val="center"/>
          </w:tcPr>
          <w:p w14:paraId="62768627" w14:textId="77777777" w:rsidR="00C93B73" w:rsidRPr="00B93CA0" w:rsidRDefault="00C93B73" w:rsidP="00C93B73">
            <w:pPr>
              <w:pStyle w:val="Header"/>
              <w:rPr>
                <w:bCs w:val="0"/>
              </w:rPr>
            </w:pPr>
            <w:r>
              <w:rPr>
                <w:bCs w:val="0"/>
              </w:rPr>
              <w:t>Cell</w:t>
            </w:r>
            <w:r w:rsidRPr="00B93CA0">
              <w:rPr>
                <w:bCs w:val="0"/>
              </w:rPr>
              <w:t xml:space="preserve"> Number</w:t>
            </w:r>
          </w:p>
        </w:tc>
        <w:tc>
          <w:tcPr>
            <w:tcW w:w="7560" w:type="dxa"/>
            <w:vAlign w:val="center"/>
          </w:tcPr>
          <w:p w14:paraId="780582FF" w14:textId="78034FCA" w:rsidR="00C93B73" w:rsidRDefault="00C93B73" w:rsidP="00C93B73">
            <w:pPr>
              <w:pStyle w:val="NormalArial"/>
            </w:pPr>
            <w:r>
              <w:t xml:space="preserve">512-619-3532, 512-971-8767, 214-762-6159, </w:t>
            </w:r>
            <w:r w:rsidRPr="0075324D">
              <w:t>587-577-9994</w:t>
            </w:r>
          </w:p>
        </w:tc>
      </w:tr>
      <w:tr w:rsidR="00C93B73" w14:paraId="7D47C98A" w14:textId="77777777" w:rsidTr="00D176CF">
        <w:trPr>
          <w:cantSplit/>
          <w:trHeight w:val="432"/>
        </w:trPr>
        <w:tc>
          <w:tcPr>
            <w:tcW w:w="2880" w:type="dxa"/>
            <w:tcBorders>
              <w:bottom w:val="single" w:sz="4" w:space="0" w:color="auto"/>
            </w:tcBorders>
            <w:shd w:val="clear" w:color="auto" w:fill="FFFFFF"/>
            <w:vAlign w:val="center"/>
          </w:tcPr>
          <w:p w14:paraId="5FDF9375" w14:textId="77777777" w:rsidR="00C93B73" w:rsidRPr="00B93CA0" w:rsidRDefault="00C93B73" w:rsidP="00C93B73">
            <w:pPr>
              <w:pStyle w:val="Header"/>
              <w:rPr>
                <w:bCs w:val="0"/>
              </w:rPr>
            </w:pPr>
            <w:r>
              <w:rPr>
                <w:bCs w:val="0"/>
              </w:rPr>
              <w:t>Market Segment</w:t>
            </w:r>
          </w:p>
        </w:tc>
        <w:tc>
          <w:tcPr>
            <w:tcW w:w="7560" w:type="dxa"/>
            <w:tcBorders>
              <w:bottom w:val="single" w:sz="4" w:space="0" w:color="auto"/>
            </w:tcBorders>
            <w:vAlign w:val="center"/>
          </w:tcPr>
          <w:p w14:paraId="1F28DA34" w14:textId="72EBFAB2" w:rsidR="00C93B73" w:rsidRDefault="00C93B73" w:rsidP="00C93B73">
            <w:pPr>
              <w:pStyle w:val="NormalArial"/>
            </w:pPr>
            <w:r>
              <w:t>Independent Power Marketer</w:t>
            </w:r>
            <w:r w:rsidR="000D3ADD">
              <w:t xml:space="preserve"> (IPM) and</w:t>
            </w:r>
            <w:r>
              <w:t xml:space="preserve"> Consumer</w:t>
            </w:r>
          </w:p>
        </w:tc>
      </w:tr>
    </w:tbl>
    <w:p w14:paraId="460BAC5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406214E" w14:textId="77777777" w:rsidTr="00D176CF">
        <w:trPr>
          <w:cantSplit/>
          <w:trHeight w:val="432"/>
        </w:trPr>
        <w:tc>
          <w:tcPr>
            <w:tcW w:w="10440" w:type="dxa"/>
            <w:gridSpan w:val="2"/>
            <w:vAlign w:val="center"/>
          </w:tcPr>
          <w:p w14:paraId="48E06817" w14:textId="77777777" w:rsidR="009A3772" w:rsidRPr="007C199B" w:rsidRDefault="009A3772" w:rsidP="007C199B">
            <w:pPr>
              <w:pStyle w:val="NormalArial"/>
              <w:jc w:val="center"/>
              <w:rPr>
                <w:b/>
              </w:rPr>
            </w:pPr>
            <w:r w:rsidRPr="007C199B">
              <w:rPr>
                <w:b/>
              </w:rPr>
              <w:t>Market Rules Staff Contact</w:t>
            </w:r>
          </w:p>
        </w:tc>
      </w:tr>
      <w:tr w:rsidR="009A3772" w:rsidRPr="00D56D61" w14:paraId="48738410" w14:textId="77777777" w:rsidTr="00D176CF">
        <w:trPr>
          <w:cantSplit/>
          <w:trHeight w:val="432"/>
        </w:trPr>
        <w:tc>
          <w:tcPr>
            <w:tcW w:w="2880" w:type="dxa"/>
            <w:vAlign w:val="center"/>
          </w:tcPr>
          <w:p w14:paraId="5A389D34" w14:textId="77777777" w:rsidR="009A3772" w:rsidRPr="007C199B" w:rsidRDefault="009A3772">
            <w:pPr>
              <w:pStyle w:val="NormalArial"/>
              <w:rPr>
                <w:b/>
              </w:rPr>
            </w:pPr>
            <w:r w:rsidRPr="007C199B">
              <w:rPr>
                <w:b/>
              </w:rPr>
              <w:t>Name</w:t>
            </w:r>
          </w:p>
        </w:tc>
        <w:tc>
          <w:tcPr>
            <w:tcW w:w="7560" w:type="dxa"/>
            <w:vAlign w:val="center"/>
          </w:tcPr>
          <w:p w14:paraId="48F3B4FF" w14:textId="77777777" w:rsidR="009A3772" w:rsidRPr="00D56D61" w:rsidRDefault="00613FD0">
            <w:pPr>
              <w:pStyle w:val="NormalArial"/>
            </w:pPr>
            <w:r>
              <w:t>Cory Phillips</w:t>
            </w:r>
          </w:p>
        </w:tc>
      </w:tr>
      <w:tr w:rsidR="009A3772" w:rsidRPr="00D56D61" w14:paraId="59FCFC28" w14:textId="77777777" w:rsidTr="00D176CF">
        <w:trPr>
          <w:cantSplit/>
          <w:trHeight w:val="432"/>
        </w:trPr>
        <w:tc>
          <w:tcPr>
            <w:tcW w:w="2880" w:type="dxa"/>
            <w:vAlign w:val="center"/>
          </w:tcPr>
          <w:p w14:paraId="129E2318" w14:textId="77777777" w:rsidR="009A3772" w:rsidRPr="007C199B" w:rsidRDefault="009A3772">
            <w:pPr>
              <w:pStyle w:val="NormalArial"/>
              <w:rPr>
                <w:b/>
              </w:rPr>
            </w:pPr>
            <w:r w:rsidRPr="007C199B">
              <w:rPr>
                <w:b/>
              </w:rPr>
              <w:t>E-Mail Address</w:t>
            </w:r>
          </w:p>
        </w:tc>
        <w:tc>
          <w:tcPr>
            <w:tcW w:w="7560" w:type="dxa"/>
            <w:vAlign w:val="center"/>
          </w:tcPr>
          <w:p w14:paraId="57B51BEB" w14:textId="77777777" w:rsidR="009A3772" w:rsidRPr="00D56D61" w:rsidRDefault="00613FD0">
            <w:pPr>
              <w:pStyle w:val="NormalArial"/>
            </w:pPr>
            <w:hyperlink r:id="rId25" w:history="1">
              <w:r w:rsidRPr="005659FD">
                <w:rPr>
                  <w:rStyle w:val="Hyperlink"/>
                </w:rPr>
                <w:t>Cory.phillips@ercot.com</w:t>
              </w:r>
            </w:hyperlink>
          </w:p>
        </w:tc>
      </w:tr>
      <w:tr w:rsidR="009A3772" w:rsidRPr="005370B5" w14:paraId="49FAA849" w14:textId="77777777" w:rsidTr="00D176CF">
        <w:trPr>
          <w:cantSplit/>
          <w:trHeight w:val="432"/>
        </w:trPr>
        <w:tc>
          <w:tcPr>
            <w:tcW w:w="2880" w:type="dxa"/>
            <w:vAlign w:val="center"/>
          </w:tcPr>
          <w:p w14:paraId="5962790D" w14:textId="77777777" w:rsidR="009A3772" w:rsidRPr="007C199B" w:rsidRDefault="009A3772">
            <w:pPr>
              <w:pStyle w:val="NormalArial"/>
              <w:rPr>
                <w:b/>
              </w:rPr>
            </w:pPr>
            <w:r w:rsidRPr="007C199B">
              <w:rPr>
                <w:b/>
              </w:rPr>
              <w:t>Phone Number</w:t>
            </w:r>
          </w:p>
        </w:tc>
        <w:tc>
          <w:tcPr>
            <w:tcW w:w="7560" w:type="dxa"/>
            <w:vAlign w:val="center"/>
          </w:tcPr>
          <w:p w14:paraId="31CABE7E" w14:textId="77777777" w:rsidR="009A3772" w:rsidRDefault="00613FD0">
            <w:pPr>
              <w:pStyle w:val="NormalArial"/>
            </w:pPr>
            <w:r>
              <w:t>512-248-6464</w:t>
            </w:r>
          </w:p>
        </w:tc>
      </w:tr>
    </w:tbl>
    <w:p w14:paraId="5C3FECAD" w14:textId="77777777" w:rsidR="00AD3DA5" w:rsidRDefault="00AD3DA5" w:rsidP="00AD3DA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D3DA5" w14:paraId="70BC4130" w14:textId="77777777" w:rsidTr="00AD3D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679B44" w14:textId="77777777" w:rsidR="00AD3DA5" w:rsidRDefault="00AD3DA5">
            <w:pPr>
              <w:pStyle w:val="NormalArial"/>
              <w:ind w:hanging="2"/>
              <w:jc w:val="center"/>
              <w:rPr>
                <w:b/>
              </w:rPr>
            </w:pPr>
            <w:r>
              <w:rPr>
                <w:b/>
              </w:rPr>
              <w:t>Comments Received</w:t>
            </w:r>
          </w:p>
        </w:tc>
      </w:tr>
      <w:tr w:rsidR="00AD3DA5" w14:paraId="5181A149"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1DC534" w14:textId="77777777" w:rsidR="00AD3DA5" w:rsidRDefault="00AD3DA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E230B9E" w14:textId="77777777" w:rsidR="00AD3DA5" w:rsidRDefault="00AD3DA5">
            <w:pPr>
              <w:pStyle w:val="NormalArial"/>
              <w:ind w:hanging="2"/>
              <w:rPr>
                <w:b/>
              </w:rPr>
            </w:pPr>
            <w:r>
              <w:rPr>
                <w:b/>
              </w:rPr>
              <w:t>Comment Summary</w:t>
            </w:r>
          </w:p>
        </w:tc>
      </w:tr>
      <w:tr w:rsidR="00AD3DA5" w14:paraId="1BD44F28"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1560AE" w14:textId="1FB151F5" w:rsidR="00AD3DA5" w:rsidRDefault="005C6F4C">
            <w:pPr>
              <w:pStyle w:val="Header"/>
              <w:rPr>
                <w:b w:val="0"/>
                <w:bCs w:val="0"/>
              </w:rPr>
            </w:pPr>
            <w:r>
              <w:rPr>
                <w:b w:val="0"/>
                <w:bCs w:val="0"/>
              </w:rPr>
              <w:t>WMS 020824</w:t>
            </w:r>
          </w:p>
        </w:tc>
        <w:tc>
          <w:tcPr>
            <w:tcW w:w="7560" w:type="dxa"/>
            <w:tcBorders>
              <w:top w:val="single" w:sz="4" w:space="0" w:color="auto"/>
              <w:left w:val="single" w:sz="4" w:space="0" w:color="auto"/>
              <w:bottom w:val="single" w:sz="4" w:space="0" w:color="auto"/>
              <w:right w:val="single" w:sz="4" w:space="0" w:color="auto"/>
            </w:tcBorders>
            <w:vAlign w:val="center"/>
          </w:tcPr>
          <w:p w14:paraId="502AFA62" w14:textId="54C56E43" w:rsidR="00AD3DA5" w:rsidRDefault="00F01085">
            <w:pPr>
              <w:pStyle w:val="NormalArial"/>
              <w:spacing w:before="120" w:after="120"/>
              <w:ind w:hanging="2"/>
            </w:pPr>
            <w:r>
              <w:t>Requested PRS continue to table NPRR1214 for further review by the Congestion Management Working Group (CMWG)</w:t>
            </w:r>
          </w:p>
        </w:tc>
      </w:tr>
      <w:tr w:rsidR="005C6F4C" w14:paraId="0A2522A0"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5D4A39" w14:textId="48D9EC3E" w:rsidR="005C6F4C" w:rsidDel="005C6F4C" w:rsidRDefault="005C6F4C">
            <w:pPr>
              <w:pStyle w:val="Header"/>
              <w:rPr>
                <w:b w:val="0"/>
                <w:bCs w:val="0"/>
              </w:rPr>
            </w:pPr>
            <w:r>
              <w:rPr>
                <w:b w:val="0"/>
                <w:bCs w:val="0"/>
              </w:rPr>
              <w:t>ERCOT 080924</w:t>
            </w:r>
          </w:p>
        </w:tc>
        <w:tc>
          <w:tcPr>
            <w:tcW w:w="7560" w:type="dxa"/>
            <w:tcBorders>
              <w:top w:val="single" w:sz="4" w:space="0" w:color="auto"/>
              <w:left w:val="single" w:sz="4" w:space="0" w:color="auto"/>
              <w:bottom w:val="single" w:sz="4" w:space="0" w:color="auto"/>
              <w:right w:val="single" w:sz="4" w:space="0" w:color="auto"/>
            </w:tcBorders>
            <w:vAlign w:val="center"/>
          </w:tcPr>
          <w:p w14:paraId="65F52F51" w14:textId="7B8BE1C4" w:rsidR="005C6F4C" w:rsidRDefault="00321E47">
            <w:pPr>
              <w:pStyle w:val="NormalArial"/>
              <w:spacing w:before="120" w:after="120"/>
              <w:ind w:hanging="2"/>
            </w:pPr>
            <w:r>
              <w:t>Raised concerns with NPRR1214 as submitted, and recommended revisiting this issue after implementation of RTC</w:t>
            </w:r>
          </w:p>
        </w:tc>
      </w:tr>
      <w:tr w:rsidR="005C6F4C" w14:paraId="2BFC1CDD"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05B5D3" w14:textId="74FB0A95" w:rsidR="005C6F4C" w:rsidDel="005C6F4C" w:rsidRDefault="005C6F4C">
            <w:pPr>
              <w:pStyle w:val="Header"/>
              <w:rPr>
                <w:b w:val="0"/>
                <w:bCs w:val="0"/>
              </w:rPr>
            </w:pPr>
            <w:r>
              <w:rPr>
                <w:b w:val="0"/>
                <w:bCs w:val="0"/>
              </w:rPr>
              <w:t>Joint Sponsors 110424</w:t>
            </w:r>
          </w:p>
        </w:tc>
        <w:tc>
          <w:tcPr>
            <w:tcW w:w="7560" w:type="dxa"/>
            <w:tcBorders>
              <w:top w:val="single" w:sz="4" w:space="0" w:color="auto"/>
              <w:left w:val="single" w:sz="4" w:space="0" w:color="auto"/>
              <w:bottom w:val="single" w:sz="4" w:space="0" w:color="auto"/>
              <w:right w:val="single" w:sz="4" w:space="0" w:color="auto"/>
            </w:tcBorders>
            <w:vAlign w:val="center"/>
          </w:tcPr>
          <w:p w14:paraId="1C1D52BF" w14:textId="2BB8789D" w:rsidR="005C6F4C" w:rsidRDefault="00321E47">
            <w:pPr>
              <w:pStyle w:val="NormalArial"/>
              <w:spacing w:before="120" w:after="120"/>
              <w:ind w:hanging="2"/>
            </w:pPr>
            <w:r>
              <w:t>Provided additional revisions in response to the 8/9/24 ERCOT comments</w:t>
            </w:r>
          </w:p>
        </w:tc>
      </w:tr>
      <w:tr w:rsidR="005C6F4C" w14:paraId="03F1D084"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303B992" w14:textId="1783E92C" w:rsidR="005C6F4C" w:rsidDel="005C6F4C" w:rsidRDefault="005C6F4C">
            <w:pPr>
              <w:pStyle w:val="Header"/>
              <w:rPr>
                <w:b w:val="0"/>
                <w:bCs w:val="0"/>
              </w:rPr>
            </w:pPr>
            <w:r>
              <w:rPr>
                <w:b w:val="0"/>
                <w:bCs w:val="0"/>
              </w:rPr>
              <w:t>ERCOT 012825</w:t>
            </w:r>
          </w:p>
        </w:tc>
        <w:tc>
          <w:tcPr>
            <w:tcW w:w="7560" w:type="dxa"/>
            <w:tcBorders>
              <w:top w:val="single" w:sz="4" w:space="0" w:color="auto"/>
              <w:left w:val="single" w:sz="4" w:space="0" w:color="auto"/>
              <w:bottom w:val="single" w:sz="4" w:space="0" w:color="auto"/>
              <w:right w:val="single" w:sz="4" w:space="0" w:color="auto"/>
            </w:tcBorders>
            <w:vAlign w:val="center"/>
          </w:tcPr>
          <w:p w14:paraId="00F2F6C7" w14:textId="49E8565B" w:rsidR="005C6F4C" w:rsidRDefault="00321E47">
            <w:pPr>
              <w:pStyle w:val="NormalArial"/>
              <w:spacing w:before="120" w:after="120"/>
              <w:ind w:hanging="2"/>
            </w:pPr>
            <w:r>
              <w:t>Provided additional revisions to the 11/4/24 Joint Sponsors comments clarifying the cover page and including additional sections of Protocols not originally included but are needed to support the concept proposed by NPRR1214</w:t>
            </w:r>
          </w:p>
        </w:tc>
      </w:tr>
      <w:tr w:rsidR="005C6F4C" w14:paraId="20843A5D"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1D4EB7" w14:textId="046124F3" w:rsidR="005C6F4C" w:rsidDel="005C6F4C" w:rsidRDefault="00F01085">
            <w:pPr>
              <w:pStyle w:val="Header"/>
              <w:rPr>
                <w:b w:val="0"/>
                <w:bCs w:val="0"/>
              </w:rPr>
            </w:pPr>
            <w:r>
              <w:rPr>
                <w:b w:val="0"/>
                <w:bCs w:val="0"/>
              </w:rPr>
              <w:t>WMS 030625</w:t>
            </w:r>
          </w:p>
        </w:tc>
        <w:tc>
          <w:tcPr>
            <w:tcW w:w="7560" w:type="dxa"/>
            <w:tcBorders>
              <w:top w:val="single" w:sz="4" w:space="0" w:color="auto"/>
              <w:left w:val="single" w:sz="4" w:space="0" w:color="auto"/>
              <w:bottom w:val="single" w:sz="4" w:space="0" w:color="auto"/>
              <w:right w:val="single" w:sz="4" w:space="0" w:color="auto"/>
            </w:tcBorders>
            <w:vAlign w:val="center"/>
          </w:tcPr>
          <w:p w14:paraId="5C616C4A" w14:textId="2A5630E8" w:rsidR="005C6F4C" w:rsidRDefault="00F01085">
            <w:pPr>
              <w:pStyle w:val="NormalArial"/>
              <w:spacing w:before="120" w:after="120"/>
              <w:ind w:hanging="2"/>
            </w:pPr>
            <w:r>
              <w:t>Endorse NPRR1214 as amended by the 1/28/25 ERCOT comments</w:t>
            </w:r>
          </w:p>
        </w:tc>
      </w:tr>
      <w:tr w:rsidR="003F737E" w14:paraId="429B7882"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CE3A99" w14:textId="15523E56" w:rsidR="003F737E" w:rsidRDefault="003F737E">
            <w:pPr>
              <w:pStyle w:val="Header"/>
              <w:rPr>
                <w:b w:val="0"/>
                <w:bCs w:val="0"/>
              </w:rPr>
            </w:pPr>
            <w:r>
              <w:rPr>
                <w:b w:val="0"/>
                <w:bCs w:val="0"/>
              </w:rPr>
              <w:t>ERCOT 033125</w:t>
            </w:r>
          </w:p>
        </w:tc>
        <w:tc>
          <w:tcPr>
            <w:tcW w:w="7560" w:type="dxa"/>
            <w:tcBorders>
              <w:top w:val="single" w:sz="4" w:space="0" w:color="auto"/>
              <w:left w:val="single" w:sz="4" w:space="0" w:color="auto"/>
              <w:bottom w:val="single" w:sz="4" w:space="0" w:color="auto"/>
              <w:right w:val="single" w:sz="4" w:space="0" w:color="auto"/>
            </w:tcBorders>
            <w:vAlign w:val="center"/>
          </w:tcPr>
          <w:p w14:paraId="2FAAB2D6" w14:textId="3D6AB3A1" w:rsidR="003F737E" w:rsidRDefault="003F737E">
            <w:pPr>
              <w:pStyle w:val="NormalArial"/>
              <w:spacing w:before="120" w:after="120"/>
              <w:ind w:hanging="2"/>
            </w:pPr>
            <w:r>
              <w:t>Proposed an alternative schedule for completion of the Impact Analysis for NPRR1214 prior to the May 14, 2025 PRS meeting</w:t>
            </w:r>
          </w:p>
        </w:tc>
      </w:tr>
    </w:tbl>
    <w:p w14:paraId="7055012E" w14:textId="77777777" w:rsidR="00227F22" w:rsidRDefault="00227F22" w:rsidP="00227F2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27F22" w14:paraId="18B10046" w14:textId="77777777" w:rsidTr="00975A08">
        <w:trPr>
          <w:trHeight w:val="350"/>
        </w:trPr>
        <w:tc>
          <w:tcPr>
            <w:tcW w:w="10440" w:type="dxa"/>
            <w:tcBorders>
              <w:bottom w:val="single" w:sz="4" w:space="0" w:color="auto"/>
            </w:tcBorders>
            <w:shd w:val="clear" w:color="auto" w:fill="FFFFFF"/>
            <w:vAlign w:val="center"/>
          </w:tcPr>
          <w:p w14:paraId="081B419E" w14:textId="77777777" w:rsidR="00227F22" w:rsidRDefault="00227F22" w:rsidP="00975A08">
            <w:pPr>
              <w:pStyle w:val="Header"/>
              <w:jc w:val="center"/>
            </w:pPr>
            <w:r>
              <w:t>Market Rules Notes</w:t>
            </w:r>
          </w:p>
        </w:tc>
      </w:tr>
    </w:tbl>
    <w:p w14:paraId="572F6FAB" w14:textId="77777777" w:rsidR="00D20A0C" w:rsidRPr="00A60BBA" w:rsidRDefault="00D20A0C" w:rsidP="00FA4152">
      <w:pPr>
        <w:tabs>
          <w:tab w:val="num" w:pos="0"/>
        </w:tabs>
        <w:spacing w:before="120" w:after="120"/>
        <w:rPr>
          <w:rFonts w:ascii="Arial" w:hAnsi="Arial" w:cs="Arial"/>
        </w:rPr>
      </w:pPr>
      <w:r w:rsidRPr="00A60BBA">
        <w:rPr>
          <w:rFonts w:ascii="Arial" w:hAnsi="Arial" w:cs="Arial"/>
        </w:rPr>
        <w:t xml:space="preserve">Please note </w:t>
      </w:r>
      <w:r>
        <w:rPr>
          <w:rFonts w:ascii="Arial" w:hAnsi="Arial" w:cs="Arial"/>
        </w:rPr>
        <w:t xml:space="preserve">the baseline Protocol language in </w:t>
      </w:r>
      <w:r w:rsidRPr="00A60BBA">
        <w:rPr>
          <w:rFonts w:ascii="Arial" w:hAnsi="Arial" w:cs="Arial"/>
        </w:rPr>
        <w:t>the f</w:t>
      </w:r>
      <w:r>
        <w:rPr>
          <w:rFonts w:ascii="Arial" w:hAnsi="Arial" w:cs="Arial"/>
        </w:rPr>
        <w:t>ollowing sections has been updated to reflect the incorporation of the following NPRRs into the Protocols</w:t>
      </w:r>
      <w:r w:rsidRPr="00A60BBA">
        <w:rPr>
          <w:rFonts w:ascii="Arial" w:hAnsi="Arial" w:cs="Arial"/>
        </w:rPr>
        <w:t>:</w:t>
      </w:r>
    </w:p>
    <w:p w14:paraId="51DBCE02" w14:textId="77777777" w:rsidR="00D20A0C" w:rsidRDefault="00D20A0C" w:rsidP="00D20A0C">
      <w:pPr>
        <w:numPr>
          <w:ilvl w:val="0"/>
          <w:numId w:val="46"/>
        </w:numPr>
        <w:spacing w:before="120"/>
        <w:rPr>
          <w:rFonts w:ascii="Arial" w:hAnsi="Arial" w:cs="Arial"/>
        </w:rPr>
      </w:pPr>
      <w:r>
        <w:rPr>
          <w:rFonts w:ascii="Arial" w:hAnsi="Arial" w:cs="Arial"/>
        </w:rPr>
        <w:t>NPRR1092, Reduce RUC Offer Floor and Limit RUC Opt-Out Provision (unboxed 1/26/24)</w:t>
      </w:r>
    </w:p>
    <w:p w14:paraId="787B093A" w14:textId="77777777" w:rsidR="00D20A0C" w:rsidRPr="00AE5D94" w:rsidRDefault="00D20A0C" w:rsidP="00D20A0C">
      <w:pPr>
        <w:numPr>
          <w:ilvl w:val="1"/>
          <w:numId w:val="46"/>
        </w:numPr>
        <w:spacing w:after="120"/>
        <w:rPr>
          <w:rFonts w:ascii="Arial" w:hAnsi="Arial" w:cs="Arial"/>
          <w:szCs w:val="20"/>
        </w:rPr>
      </w:pPr>
      <w:r>
        <w:rPr>
          <w:rFonts w:ascii="Arial" w:hAnsi="Arial" w:cs="Arial"/>
        </w:rPr>
        <w:lastRenderedPageBreak/>
        <w:t>Section 6.7.5</w:t>
      </w:r>
    </w:p>
    <w:p w14:paraId="231DE27E" w14:textId="77777777" w:rsidR="00D20A0C" w:rsidRDefault="00D20A0C" w:rsidP="00D20A0C">
      <w:pPr>
        <w:numPr>
          <w:ilvl w:val="0"/>
          <w:numId w:val="46"/>
        </w:numPr>
        <w:spacing w:before="120"/>
        <w:rPr>
          <w:rFonts w:ascii="Arial" w:hAnsi="Arial" w:cs="Arial"/>
        </w:rPr>
      </w:pPr>
      <w:r>
        <w:rPr>
          <w:rFonts w:ascii="Arial" w:hAnsi="Arial" w:cs="Arial"/>
        </w:rPr>
        <w:t xml:space="preserve">NPRR1131, </w:t>
      </w:r>
      <w:r w:rsidRPr="006463A1">
        <w:rPr>
          <w:rFonts w:ascii="Arial" w:hAnsi="Arial" w:cs="Arial"/>
        </w:rPr>
        <w:t xml:space="preserve">Controllable Load Resource Participation in Non-Spin </w:t>
      </w:r>
      <w:r>
        <w:rPr>
          <w:rFonts w:ascii="Arial" w:hAnsi="Arial" w:cs="Arial"/>
        </w:rPr>
        <w:t>(unboxed 8/23/24)</w:t>
      </w:r>
    </w:p>
    <w:p w14:paraId="4C86CF51" w14:textId="77777777" w:rsidR="00D20A0C" w:rsidRPr="00AE5D94" w:rsidRDefault="00D20A0C" w:rsidP="00D20A0C">
      <w:pPr>
        <w:numPr>
          <w:ilvl w:val="1"/>
          <w:numId w:val="46"/>
        </w:numPr>
        <w:spacing w:after="120"/>
        <w:rPr>
          <w:rFonts w:ascii="Arial" w:hAnsi="Arial" w:cs="Arial"/>
          <w:szCs w:val="20"/>
        </w:rPr>
      </w:pPr>
      <w:r>
        <w:rPr>
          <w:rFonts w:ascii="Arial" w:hAnsi="Arial" w:cs="Arial"/>
        </w:rPr>
        <w:t>Section 6.7.5</w:t>
      </w:r>
    </w:p>
    <w:p w14:paraId="6ACC4491" w14:textId="77777777" w:rsidR="00D20A0C" w:rsidRDefault="00D20A0C" w:rsidP="00D20A0C">
      <w:pPr>
        <w:numPr>
          <w:ilvl w:val="0"/>
          <w:numId w:val="46"/>
        </w:numPr>
        <w:spacing w:before="120"/>
        <w:rPr>
          <w:rFonts w:ascii="Arial" w:hAnsi="Arial" w:cs="Arial"/>
        </w:rPr>
      </w:pPr>
      <w:r>
        <w:rPr>
          <w:rFonts w:ascii="Arial" w:hAnsi="Arial" w:cs="Arial"/>
        </w:rPr>
        <w:t xml:space="preserve">NPRR1149, </w:t>
      </w:r>
      <w:r w:rsidRPr="00155A05">
        <w:rPr>
          <w:rFonts w:ascii="Arial" w:hAnsi="Arial" w:cs="Arial"/>
        </w:rPr>
        <w:t>Implementation of Systematic Ancillary Service Failed Quantity Charges</w:t>
      </w:r>
      <w:r>
        <w:rPr>
          <w:rFonts w:ascii="Arial" w:hAnsi="Arial" w:cs="Arial"/>
        </w:rPr>
        <w:t xml:space="preserve"> (unboxed 6/28/24)</w:t>
      </w:r>
    </w:p>
    <w:p w14:paraId="396F6F54" w14:textId="77777777" w:rsidR="00D20A0C" w:rsidRPr="00AE5D94" w:rsidRDefault="00D20A0C" w:rsidP="00D20A0C">
      <w:pPr>
        <w:numPr>
          <w:ilvl w:val="1"/>
          <w:numId w:val="46"/>
        </w:numPr>
        <w:spacing w:after="120"/>
        <w:rPr>
          <w:rFonts w:ascii="Arial" w:hAnsi="Arial" w:cs="Arial"/>
          <w:szCs w:val="20"/>
        </w:rPr>
      </w:pPr>
      <w:r>
        <w:rPr>
          <w:rFonts w:ascii="Arial" w:hAnsi="Arial" w:cs="Arial"/>
        </w:rPr>
        <w:t>Section 6.7.5</w:t>
      </w:r>
    </w:p>
    <w:p w14:paraId="030EBEB7" w14:textId="77777777" w:rsidR="00D20A0C" w:rsidRDefault="00D20A0C" w:rsidP="00D20A0C">
      <w:pPr>
        <w:numPr>
          <w:ilvl w:val="0"/>
          <w:numId w:val="46"/>
        </w:numPr>
        <w:rPr>
          <w:rFonts w:ascii="Arial" w:hAnsi="Arial" w:cs="Arial"/>
        </w:rPr>
      </w:pPr>
      <w:r>
        <w:rPr>
          <w:rFonts w:ascii="Arial" w:hAnsi="Arial" w:cs="Arial"/>
        </w:rPr>
        <w:t xml:space="preserve">NPRR1188, </w:t>
      </w:r>
      <w:r w:rsidRPr="00155A05">
        <w:rPr>
          <w:rFonts w:ascii="Arial" w:hAnsi="Arial" w:cs="Arial"/>
        </w:rPr>
        <w:t>Implement Nodal Dispatch and Energy Settlement for Controllable Load Resources</w:t>
      </w:r>
      <w:r>
        <w:rPr>
          <w:rFonts w:ascii="Arial" w:hAnsi="Arial" w:cs="Arial"/>
        </w:rPr>
        <w:t xml:space="preserve"> (incorporated 12/1/24)</w:t>
      </w:r>
    </w:p>
    <w:p w14:paraId="67B713BF" w14:textId="77777777" w:rsidR="00D20A0C" w:rsidRDefault="00D20A0C" w:rsidP="00D20A0C">
      <w:pPr>
        <w:numPr>
          <w:ilvl w:val="1"/>
          <w:numId w:val="46"/>
        </w:numPr>
        <w:spacing w:after="120"/>
        <w:rPr>
          <w:rFonts w:ascii="Arial" w:hAnsi="Arial" w:cs="Arial"/>
        </w:rPr>
      </w:pPr>
      <w:r>
        <w:rPr>
          <w:rFonts w:ascii="Arial" w:hAnsi="Arial" w:cs="Arial"/>
        </w:rPr>
        <w:t>Section 6.5.7.3.1</w:t>
      </w:r>
    </w:p>
    <w:p w14:paraId="757D791A" w14:textId="77777777" w:rsidR="00D20A0C" w:rsidRDefault="00D20A0C" w:rsidP="00D20A0C">
      <w:pPr>
        <w:numPr>
          <w:ilvl w:val="0"/>
          <w:numId w:val="46"/>
        </w:numPr>
        <w:rPr>
          <w:rFonts w:ascii="Arial" w:hAnsi="Arial" w:cs="Arial"/>
        </w:rPr>
      </w:pPr>
      <w:r>
        <w:rPr>
          <w:rFonts w:ascii="Arial" w:hAnsi="Arial" w:cs="Arial"/>
        </w:rPr>
        <w:t xml:space="preserve">NPRR1245, </w:t>
      </w:r>
      <w:r w:rsidRPr="00A8104F">
        <w:rPr>
          <w:rFonts w:ascii="Arial" w:hAnsi="Arial" w:cs="Arial"/>
        </w:rPr>
        <w:t>Additional Clarifying Revisions to Real-Time Co-Optimization</w:t>
      </w:r>
      <w:r>
        <w:rPr>
          <w:rFonts w:ascii="Arial" w:hAnsi="Arial" w:cs="Arial"/>
        </w:rPr>
        <w:t xml:space="preserve"> (incorporated 2/1/25)</w:t>
      </w:r>
    </w:p>
    <w:p w14:paraId="699BCECF" w14:textId="77777777" w:rsidR="00D20A0C" w:rsidRDefault="00D20A0C" w:rsidP="003F737E">
      <w:pPr>
        <w:numPr>
          <w:ilvl w:val="1"/>
          <w:numId w:val="46"/>
        </w:numPr>
        <w:spacing w:after="120"/>
        <w:rPr>
          <w:rFonts w:ascii="Arial" w:hAnsi="Arial" w:cs="Arial"/>
        </w:rPr>
      </w:pPr>
      <w:r>
        <w:rPr>
          <w:rFonts w:ascii="Arial" w:hAnsi="Arial" w:cs="Arial"/>
        </w:rPr>
        <w:t>Section 6.5.7.3.1</w:t>
      </w:r>
    </w:p>
    <w:p w14:paraId="106FE815" w14:textId="6DC0ED3A" w:rsidR="003F737E" w:rsidRDefault="003F737E" w:rsidP="003F737E">
      <w:pPr>
        <w:numPr>
          <w:ilvl w:val="0"/>
          <w:numId w:val="46"/>
        </w:numPr>
        <w:rPr>
          <w:rFonts w:ascii="Arial" w:hAnsi="Arial" w:cs="Arial"/>
        </w:rPr>
      </w:pPr>
      <w:r>
        <w:rPr>
          <w:rFonts w:ascii="Arial" w:hAnsi="Arial" w:cs="Arial"/>
        </w:rPr>
        <w:t xml:space="preserve">NPRR1246, </w:t>
      </w:r>
      <w:r w:rsidRPr="00FE7FAE">
        <w:rPr>
          <w:rFonts w:ascii="Arial" w:hAnsi="Arial" w:cs="Arial"/>
        </w:rPr>
        <w:t>Energy Storage Resource Terminology Alignment for the Single-Model Era</w:t>
      </w:r>
      <w:r>
        <w:rPr>
          <w:rFonts w:ascii="Arial" w:hAnsi="Arial" w:cs="Arial"/>
        </w:rPr>
        <w:t xml:space="preserve"> (incorporated 4/1/25)</w:t>
      </w:r>
    </w:p>
    <w:p w14:paraId="30271771" w14:textId="77777777" w:rsidR="003F737E" w:rsidRPr="00FE7FAE" w:rsidRDefault="003F737E" w:rsidP="003F737E">
      <w:pPr>
        <w:numPr>
          <w:ilvl w:val="1"/>
          <w:numId w:val="46"/>
        </w:numPr>
        <w:spacing w:after="120"/>
        <w:rPr>
          <w:rFonts w:ascii="Arial" w:hAnsi="Arial" w:cs="Arial"/>
        </w:rPr>
      </w:pPr>
      <w:r>
        <w:rPr>
          <w:rFonts w:ascii="Arial" w:hAnsi="Arial" w:cs="Arial"/>
        </w:rPr>
        <w:t>Section 6.6.3.6</w:t>
      </w:r>
    </w:p>
    <w:p w14:paraId="1959B87D" w14:textId="77777777" w:rsidR="00D20A0C" w:rsidRDefault="00D20A0C" w:rsidP="00FA415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671CFFB" w14:textId="643BE20F" w:rsidR="00FE7FAE" w:rsidRDefault="00FE7FAE" w:rsidP="00FE7FAE">
      <w:pPr>
        <w:numPr>
          <w:ilvl w:val="0"/>
          <w:numId w:val="46"/>
        </w:numPr>
        <w:rPr>
          <w:rFonts w:ascii="Arial" w:hAnsi="Arial" w:cs="Arial"/>
        </w:rPr>
      </w:pPr>
      <w:r>
        <w:rPr>
          <w:rFonts w:ascii="Arial" w:hAnsi="Arial" w:cs="Arial"/>
        </w:rPr>
        <w:t xml:space="preserve">NPRR1190, </w:t>
      </w:r>
      <w:r w:rsidRPr="00FE7FAE">
        <w:rPr>
          <w:rFonts w:ascii="Arial" w:hAnsi="Arial" w:cs="Arial"/>
        </w:rPr>
        <w:t>High Dispatch Limit Override Provision for Increased Load Serving Entity Costs</w:t>
      </w:r>
    </w:p>
    <w:p w14:paraId="0744BD5C" w14:textId="3F0BD3CE" w:rsidR="00FE7FAE" w:rsidRPr="00A8104F" w:rsidRDefault="00FE7FAE" w:rsidP="00FE7FAE">
      <w:pPr>
        <w:numPr>
          <w:ilvl w:val="1"/>
          <w:numId w:val="46"/>
        </w:numPr>
        <w:spacing w:after="120"/>
        <w:rPr>
          <w:rFonts w:ascii="Arial" w:hAnsi="Arial" w:cs="Arial"/>
        </w:rPr>
      </w:pPr>
      <w:r>
        <w:rPr>
          <w:rFonts w:ascii="Arial" w:hAnsi="Arial" w:cs="Arial"/>
        </w:rPr>
        <w:t>Section 6.6.3.6</w:t>
      </w:r>
    </w:p>
    <w:p w14:paraId="7EF611AC" w14:textId="2888EBBB" w:rsidR="002463C0" w:rsidRDefault="002463C0" w:rsidP="002463C0">
      <w:pPr>
        <w:numPr>
          <w:ilvl w:val="0"/>
          <w:numId w:val="46"/>
        </w:numPr>
        <w:rPr>
          <w:rFonts w:ascii="Arial" w:hAnsi="Arial" w:cs="Arial"/>
        </w:rPr>
      </w:pPr>
      <w:r>
        <w:rPr>
          <w:rFonts w:ascii="Arial" w:hAnsi="Arial" w:cs="Arial"/>
        </w:rPr>
        <w:t xml:space="preserve">NPRR1229, </w:t>
      </w:r>
      <w:r w:rsidRPr="002463C0">
        <w:rPr>
          <w:rFonts w:ascii="Arial" w:hAnsi="Arial" w:cs="Arial"/>
        </w:rPr>
        <w:t>Real-Time Constraint Management Plan Cost Recover Payment</w:t>
      </w:r>
    </w:p>
    <w:p w14:paraId="40143345" w14:textId="77777777" w:rsidR="002463C0" w:rsidRPr="00A8104F" w:rsidRDefault="002463C0" w:rsidP="002463C0">
      <w:pPr>
        <w:numPr>
          <w:ilvl w:val="1"/>
          <w:numId w:val="46"/>
        </w:numPr>
        <w:spacing w:after="120"/>
        <w:rPr>
          <w:rFonts w:ascii="Arial" w:hAnsi="Arial" w:cs="Arial"/>
        </w:rPr>
      </w:pPr>
      <w:r>
        <w:rPr>
          <w:rFonts w:ascii="Arial" w:hAnsi="Arial" w:cs="Arial"/>
        </w:rPr>
        <w:t>Section 9.5.3</w:t>
      </w:r>
    </w:p>
    <w:p w14:paraId="22074C5C" w14:textId="77777777" w:rsidR="00D20A0C" w:rsidRDefault="00D20A0C" w:rsidP="00D20A0C">
      <w:pPr>
        <w:numPr>
          <w:ilvl w:val="0"/>
          <w:numId w:val="46"/>
        </w:numPr>
        <w:rPr>
          <w:rFonts w:ascii="Arial" w:hAnsi="Arial" w:cs="Arial"/>
        </w:rPr>
      </w:pPr>
      <w:r>
        <w:rPr>
          <w:rFonts w:ascii="Arial" w:hAnsi="Arial" w:cs="Arial"/>
        </w:rPr>
        <w:t xml:space="preserve">NPRR1235, </w:t>
      </w:r>
      <w:r w:rsidRPr="00A8104F">
        <w:rPr>
          <w:rFonts w:ascii="Arial" w:hAnsi="Arial" w:cs="Arial"/>
        </w:rPr>
        <w:t>Dispatchable Reliability Reserve Service as a Stand-Alone Ancillary Service</w:t>
      </w:r>
    </w:p>
    <w:p w14:paraId="0D091AB3" w14:textId="77777777" w:rsidR="00D20A0C" w:rsidRDefault="00D20A0C" w:rsidP="00FE7FAE">
      <w:pPr>
        <w:numPr>
          <w:ilvl w:val="1"/>
          <w:numId w:val="46"/>
        </w:numPr>
        <w:rPr>
          <w:rFonts w:ascii="Arial" w:hAnsi="Arial" w:cs="Arial"/>
        </w:rPr>
      </w:pPr>
      <w:r>
        <w:rPr>
          <w:rFonts w:ascii="Arial" w:hAnsi="Arial" w:cs="Arial"/>
        </w:rPr>
        <w:t>Section 6.5.7.3.1</w:t>
      </w:r>
    </w:p>
    <w:p w14:paraId="69079D92" w14:textId="318ACDFB" w:rsidR="00FE7FAE" w:rsidRPr="00A8104F" w:rsidRDefault="00FE7FAE" w:rsidP="00D20A0C">
      <w:pPr>
        <w:numPr>
          <w:ilvl w:val="1"/>
          <w:numId w:val="46"/>
        </w:numPr>
        <w:spacing w:after="120"/>
        <w:rPr>
          <w:rFonts w:ascii="Arial" w:hAnsi="Arial" w:cs="Arial"/>
        </w:rPr>
      </w:pPr>
      <w:r>
        <w:rPr>
          <w:rFonts w:ascii="Arial" w:hAnsi="Arial" w:cs="Arial"/>
        </w:rPr>
        <w:t>Section 9.5.3</w:t>
      </w:r>
    </w:p>
    <w:p w14:paraId="3151FE20" w14:textId="77777777" w:rsidR="00D20A0C" w:rsidRDefault="00D20A0C" w:rsidP="00D20A0C">
      <w:pPr>
        <w:numPr>
          <w:ilvl w:val="0"/>
          <w:numId w:val="46"/>
        </w:numPr>
        <w:rPr>
          <w:rFonts w:ascii="Arial" w:hAnsi="Arial" w:cs="Arial"/>
        </w:rPr>
      </w:pPr>
      <w:r>
        <w:rPr>
          <w:rFonts w:ascii="Arial" w:hAnsi="Arial" w:cs="Arial"/>
        </w:rPr>
        <w:t xml:space="preserve">NPRR1238, </w:t>
      </w:r>
      <w:r w:rsidRPr="00A8104F">
        <w:rPr>
          <w:rFonts w:ascii="Arial" w:hAnsi="Arial" w:cs="Arial"/>
        </w:rPr>
        <w:t>Voluntary Registration of Loads with Curtailable Load Capabilities</w:t>
      </w:r>
    </w:p>
    <w:p w14:paraId="6B677BD6" w14:textId="4D21D12D" w:rsidR="00FE7FAE" w:rsidRPr="00CD1E1D" w:rsidRDefault="00D20A0C" w:rsidP="00CD1E1D">
      <w:pPr>
        <w:numPr>
          <w:ilvl w:val="1"/>
          <w:numId w:val="46"/>
        </w:numPr>
        <w:spacing w:after="120"/>
        <w:rPr>
          <w:rFonts w:ascii="Arial" w:hAnsi="Arial" w:cs="Arial"/>
        </w:rPr>
      </w:pPr>
      <w:r>
        <w:rPr>
          <w:rFonts w:ascii="Arial" w:hAnsi="Arial" w:cs="Arial"/>
        </w:rPr>
        <w:t>Section 6.5.7.3.1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D68BD7" w14:textId="77777777">
        <w:trPr>
          <w:trHeight w:val="350"/>
        </w:trPr>
        <w:tc>
          <w:tcPr>
            <w:tcW w:w="10440" w:type="dxa"/>
            <w:tcBorders>
              <w:bottom w:val="single" w:sz="4" w:space="0" w:color="auto"/>
            </w:tcBorders>
            <w:shd w:val="clear" w:color="auto" w:fill="FFFFFF"/>
            <w:vAlign w:val="center"/>
          </w:tcPr>
          <w:p w14:paraId="00604F80" w14:textId="77777777" w:rsidR="009A3772" w:rsidRDefault="009A3772">
            <w:pPr>
              <w:pStyle w:val="Header"/>
              <w:jc w:val="center"/>
            </w:pPr>
            <w:r>
              <w:t>Proposed Protocol Language Revision</w:t>
            </w:r>
          </w:p>
        </w:tc>
      </w:tr>
    </w:tbl>
    <w:p w14:paraId="2FCEB5CB" w14:textId="77777777" w:rsidR="0001655C" w:rsidRPr="0001655C" w:rsidRDefault="0001655C" w:rsidP="0001655C">
      <w:pPr>
        <w:keepNext/>
        <w:widowControl w:val="0"/>
        <w:tabs>
          <w:tab w:val="left" w:pos="1260"/>
        </w:tabs>
        <w:spacing w:before="240" w:after="240"/>
        <w:ind w:left="1260" w:hanging="1260"/>
        <w:outlineLvl w:val="3"/>
        <w:rPr>
          <w:bCs/>
          <w:snapToGrid w:val="0"/>
          <w:szCs w:val="20"/>
        </w:rPr>
      </w:pPr>
      <w:bookmarkStart w:id="2" w:name="_Toc204048524"/>
      <w:bookmarkStart w:id="3" w:name="_Toc400526117"/>
      <w:bookmarkStart w:id="4" w:name="_Toc405534435"/>
      <w:bookmarkStart w:id="5" w:name="_Toc406570448"/>
      <w:bookmarkStart w:id="6" w:name="_Toc410910600"/>
      <w:bookmarkStart w:id="7" w:name="_Toc411841028"/>
      <w:bookmarkStart w:id="8" w:name="_Toc422146990"/>
      <w:bookmarkStart w:id="9" w:name="_Toc433020586"/>
      <w:bookmarkStart w:id="10" w:name="_Toc437262027"/>
      <w:bookmarkStart w:id="11" w:name="_Toc478375202"/>
      <w:bookmarkStart w:id="12" w:name="_Toc178232090"/>
      <w:bookmarkStart w:id="13" w:name="_Toc135992286"/>
      <w:bookmarkStart w:id="14" w:name="_Toc397504910"/>
      <w:bookmarkStart w:id="15" w:name="_Toc402357038"/>
      <w:bookmarkStart w:id="16" w:name="_Toc422486418"/>
      <w:bookmarkStart w:id="17" w:name="_Toc433093270"/>
      <w:bookmarkStart w:id="18" w:name="_Toc433093428"/>
      <w:bookmarkStart w:id="19" w:name="_Toc440874658"/>
      <w:bookmarkStart w:id="20" w:name="_Toc448142213"/>
      <w:bookmarkStart w:id="21" w:name="_Toc448142370"/>
      <w:bookmarkStart w:id="22" w:name="_Toc458770206"/>
      <w:bookmarkStart w:id="23" w:name="_Toc459294174"/>
      <w:bookmarkStart w:id="24" w:name="_Toc463262667"/>
      <w:bookmarkStart w:id="25" w:name="_Toc468286739"/>
      <w:bookmarkStart w:id="26" w:name="_Toc481502785"/>
      <w:bookmarkStart w:id="27" w:name="_Toc496079955"/>
      <w:bookmarkStart w:id="28" w:name="_Toc523228509"/>
      <w:bookmarkEnd w:id="0"/>
      <w:r w:rsidRPr="0001655C">
        <w:rPr>
          <w:b/>
          <w:bCs/>
          <w:snapToGrid w:val="0"/>
          <w:szCs w:val="20"/>
        </w:rPr>
        <w:t>3.5.2.1</w:t>
      </w:r>
      <w:r w:rsidRPr="0001655C">
        <w:rPr>
          <w:b/>
          <w:bCs/>
          <w:snapToGrid w:val="0"/>
          <w:szCs w:val="20"/>
        </w:rPr>
        <w:tab/>
        <w:t>North 345 kV Hub (North 345)</w:t>
      </w:r>
      <w:bookmarkEnd w:id="2"/>
      <w:bookmarkEnd w:id="3"/>
      <w:bookmarkEnd w:id="4"/>
      <w:bookmarkEnd w:id="5"/>
      <w:bookmarkEnd w:id="6"/>
      <w:bookmarkEnd w:id="7"/>
      <w:bookmarkEnd w:id="8"/>
      <w:bookmarkEnd w:id="9"/>
      <w:bookmarkEnd w:id="10"/>
      <w:bookmarkEnd w:id="11"/>
      <w:bookmarkEnd w:id="12"/>
    </w:p>
    <w:p w14:paraId="2820EDB6" w14:textId="77777777" w:rsidR="0001655C" w:rsidRPr="0001655C" w:rsidRDefault="0001655C" w:rsidP="0001655C">
      <w:pPr>
        <w:spacing w:after="240"/>
        <w:ind w:left="720" w:hanging="720"/>
        <w:rPr>
          <w:szCs w:val="20"/>
        </w:rPr>
      </w:pPr>
      <w:r w:rsidRPr="0001655C">
        <w:rPr>
          <w:szCs w:val="20"/>
        </w:rPr>
        <w:t>(1)</w:t>
      </w:r>
      <w:r w:rsidRPr="0001655C">
        <w:rPr>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01655C" w:rsidRPr="0001655C" w14:paraId="4219BAA7" w14:textId="77777777" w:rsidTr="003B71DB">
        <w:trPr>
          <w:cantSplit/>
          <w:trHeight w:val="270"/>
          <w:tblHeader/>
        </w:trPr>
        <w:tc>
          <w:tcPr>
            <w:tcW w:w="773" w:type="dxa"/>
            <w:tcBorders>
              <w:top w:val="nil"/>
              <w:left w:val="nil"/>
              <w:bottom w:val="nil"/>
              <w:right w:val="nil"/>
            </w:tcBorders>
            <w:shd w:val="clear" w:color="auto" w:fill="auto"/>
            <w:noWrap/>
            <w:vAlign w:val="bottom"/>
          </w:tcPr>
          <w:p w14:paraId="124C251A" w14:textId="77777777" w:rsidR="0001655C" w:rsidRPr="0001655C" w:rsidRDefault="0001655C" w:rsidP="0001655C">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E3822F3" w14:textId="77777777" w:rsidR="0001655C" w:rsidRPr="0001655C" w:rsidRDefault="0001655C" w:rsidP="0001655C">
            <w:pPr>
              <w:jc w:val="center"/>
              <w:rPr>
                <w:rFonts w:ascii="Arial" w:hAnsi="Arial" w:cs="Arial"/>
                <w:sz w:val="20"/>
              </w:rPr>
            </w:pPr>
            <w:r w:rsidRPr="0001655C">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AA18937" w14:textId="77777777" w:rsidR="0001655C" w:rsidRPr="0001655C" w:rsidRDefault="0001655C" w:rsidP="0001655C">
            <w:pPr>
              <w:jc w:val="center"/>
              <w:rPr>
                <w:rFonts w:ascii="Arial" w:hAnsi="Arial" w:cs="Arial"/>
                <w:sz w:val="20"/>
              </w:rPr>
            </w:pPr>
          </w:p>
        </w:tc>
      </w:tr>
      <w:tr w:rsidR="0001655C" w:rsidRPr="0001655C" w14:paraId="6E52D7F8" w14:textId="77777777" w:rsidTr="003B71DB">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01A70EE" w14:textId="77777777" w:rsidR="0001655C" w:rsidRPr="0001655C" w:rsidRDefault="0001655C" w:rsidP="0001655C">
            <w:pPr>
              <w:jc w:val="center"/>
              <w:rPr>
                <w:rFonts w:ascii="Arial" w:hAnsi="Arial" w:cs="Arial"/>
                <w:sz w:val="20"/>
              </w:rPr>
            </w:pPr>
            <w:r w:rsidRPr="0001655C">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416B599D" w14:textId="77777777" w:rsidR="0001655C" w:rsidRPr="0001655C" w:rsidRDefault="0001655C" w:rsidP="0001655C">
            <w:pPr>
              <w:jc w:val="center"/>
              <w:rPr>
                <w:rFonts w:ascii="Arial" w:hAnsi="Arial" w:cs="Arial"/>
                <w:sz w:val="20"/>
              </w:rPr>
            </w:pPr>
            <w:r w:rsidRPr="0001655C">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E59BF51" w14:textId="77777777" w:rsidR="0001655C" w:rsidRPr="0001655C" w:rsidRDefault="0001655C" w:rsidP="0001655C">
            <w:pPr>
              <w:jc w:val="center"/>
              <w:rPr>
                <w:rFonts w:ascii="Arial" w:hAnsi="Arial" w:cs="Arial"/>
                <w:sz w:val="20"/>
              </w:rPr>
            </w:pPr>
            <w:r w:rsidRPr="0001655C">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640D53C0" w14:textId="77777777" w:rsidR="0001655C" w:rsidRPr="0001655C" w:rsidRDefault="0001655C" w:rsidP="0001655C">
            <w:pPr>
              <w:jc w:val="center"/>
              <w:rPr>
                <w:rFonts w:ascii="Arial" w:hAnsi="Arial" w:cs="Arial"/>
                <w:sz w:val="20"/>
              </w:rPr>
            </w:pPr>
            <w:r w:rsidRPr="0001655C">
              <w:rPr>
                <w:rFonts w:ascii="Arial" w:hAnsi="Arial" w:cs="Arial"/>
                <w:sz w:val="20"/>
              </w:rPr>
              <w:t>Hub</w:t>
            </w:r>
          </w:p>
        </w:tc>
      </w:tr>
      <w:tr w:rsidR="0001655C" w:rsidRPr="0001655C" w14:paraId="2D025F6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344285" w14:textId="77777777" w:rsidR="0001655C" w:rsidRPr="0001655C" w:rsidRDefault="0001655C" w:rsidP="0001655C">
            <w:pPr>
              <w:jc w:val="right"/>
              <w:rPr>
                <w:rFonts w:ascii="Arial" w:hAnsi="Arial" w:cs="Arial"/>
                <w:sz w:val="20"/>
              </w:rPr>
            </w:pPr>
            <w:r w:rsidRPr="0001655C">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1EE8EB38" w14:textId="77777777" w:rsidR="0001655C" w:rsidRPr="0001655C" w:rsidRDefault="0001655C" w:rsidP="0001655C">
            <w:pPr>
              <w:rPr>
                <w:rFonts w:ascii="Arial" w:hAnsi="Arial" w:cs="Arial"/>
                <w:sz w:val="20"/>
              </w:rPr>
            </w:pPr>
            <w:r w:rsidRPr="0001655C">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6894836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82123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C1235B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123FC4" w14:textId="77777777" w:rsidR="0001655C" w:rsidRPr="0001655C" w:rsidRDefault="0001655C" w:rsidP="0001655C">
            <w:pPr>
              <w:jc w:val="right"/>
              <w:rPr>
                <w:rFonts w:ascii="Arial" w:hAnsi="Arial" w:cs="Arial"/>
                <w:sz w:val="20"/>
              </w:rPr>
            </w:pPr>
            <w:r w:rsidRPr="0001655C">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A252423" w14:textId="77777777" w:rsidR="0001655C" w:rsidRPr="0001655C" w:rsidRDefault="0001655C" w:rsidP="0001655C">
            <w:pPr>
              <w:rPr>
                <w:rFonts w:ascii="Arial" w:hAnsi="Arial" w:cs="Arial"/>
                <w:sz w:val="20"/>
              </w:rPr>
            </w:pPr>
            <w:r w:rsidRPr="0001655C">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4DE815B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955CB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B0EA18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A37C88" w14:textId="77777777" w:rsidR="0001655C" w:rsidRPr="0001655C" w:rsidRDefault="0001655C" w:rsidP="0001655C">
            <w:pPr>
              <w:jc w:val="right"/>
              <w:rPr>
                <w:rFonts w:ascii="Arial" w:hAnsi="Arial" w:cs="Arial"/>
                <w:sz w:val="20"/>
              </w:rPr>
            </w:pPr>
            <w:r w:rsidRPr="0001655C">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7ED3915" w14:textId="77777777" w:rsidR="0001655C" w:rsidRPr="0001655C" w:rsidRDefault="0001655C" w:rsidP="0001655C">
            <w:pPr>
              <w:rPr>
                <w:rFonts w:ascii="Arial" w:hAnsi="Arial" w:cs="Arial"/>
                <w:sz w:val="20"/>
              </w:rPr>
            </w:pPr>
            <w:r w:rsidRPr="0001655C">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12B3C60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BFD30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C921DB3"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56D163" w14:textId="77777777" w:rsidR="0001655C" w:rsidRPr="0001655C" w:rsidRDefault="0001655C" w:rsidP="0001655C">
            <w:pPr>
              <w:jc w:val="right"/>
              <w:rPr>
                <w:rFonts w:ascii="Arial" w:hAnsi="Arial" w:cs="Arial"/>
                <w:sz w:val="20"/>
              </w:rPr>
            </w:pPr>
            <w:r w:rsidRPr="0001655C">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4CABC929" w14:textId="77777777" w:rsidR="0001655C" w:rsidRPr="0001655C" w:rsidRDefault="0001655C" w:rsidP="0001655C">
            <w:pPr>
              <w:rPr>
                <w:rFonts w:ascii="Arial" w:hAnsi="Arial" w:cs="Arial"/>
                <w:sz w:val="20"/>
              </w:rPr>
            </w:pPr>
            <w:r w:rsidRPr="0001655C">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7551100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1E07FC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8DA36E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C8A4F44" w14:textId="77777777" w:rsidR="0001655C" w:rsidRPr="0001655C" w:rsidRDefault="0001655C" w:rsidP="0001655C">
            <w:pPr>
              <w:jc w:val="right"/>
              <w:rPr>
                <w:rFonts w:ascii="Arial" w:hAnsi="Arial" w:cs="Arial"/>
                <w:sz w:val="20"/>
              </w:rPr>
            </w:pPr>
            <w:r w:rsidRPr="0001655C">
              <w:rPr>
                <w:rFonts w:ascii="Arial" w:hAnsi="Arial" w:cs="Arial"/>
                <w:sz w:val="20"/>
              </w:rPr>
              <w:lastRenderedPageBreak/>
              <w:t>5</w:t>
            </w:r>
          </w:p>
        </w:tc>
        <w:tc>
          <w:tcPr>
            <w:tcW w:w="2147" w:type="dxa"/>
            <w:tcBorders>
              <w:top w:val="nil"/>
              <w:left w:val="nil"/>
              <w:bottom w:val="single" w:sz="8" w:space="0" w:color="auto"/>
              <w:right w:val="single" w:sz="8" w:space="0" w:color="auto"/>
            </w:tcBorders>
            <w:shd w:val="clear" w:color="auto" w:fill="auto"/>
            <w:noWrap/>
            <w:vAlign w:val="bottom"/>
          </w:tcPr>
          <w:p w14:paraId="110FCB7B" w14:textId="77777777" w:rsidR="0001655C" w:rsidRPr="0001655C" w:rsidRDefault="0001655C" w:rsidP="0001655C">
            <w:pPr>
              <w:rPr>
                <w:rFonts w:ascii="Arial" w:hAnsi="Arial" w:cs="Arial"/>
                <w:sz w:val="20"/>
              </w:rPr>
            </w:pPr>
            <w:r w:rsidRPr="0001655C">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25FDF73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B00CD8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9BFE42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79C504" w14:textId="77777777" w:rsidR="0001655C" w:rsidRPr="0001655C" w:rsidRDefault="0001655C" w:rsidP="0001655C">
            <w:pPr>
              <w:jc w:val="right"/>
              <w:rPr>
                <w:rFonts w:ascii="Arial" w:hAnsi="Arial" w:cs="Arial"/>
                <w:sz w:val="20"/>
              </w:rPr>
            </w:pPr>
            <w:r w:rsidRPr="0001655C">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7887F6A7" w14:textId="77777777" w:rsidR="0001655C" w:rsidRPr="0001655C" w:rsidRDefault="0001655C" w:rsidP="0001655C">
            <w:pPr>
              <w:rPr>
                <w:rFonts w:ascii="Arial" w:hAnsi="Arial" w:cs="Arial"/>
                <w:sz w:val="20"/>
              </w:rPr>
            </w:pPr>
            <w:r w:rsidRPr="0001655C">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130E5A7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B102A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03C608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A0DFC5" w14:textId="77777777" w:rsidR="0001655C" w:rsidRPr="0001655C" w:rsidRDefault="0001655C" w:rsidP="0001655C">
            <w:pPr>
              <w:jc w:val="right"/>
              <w:rPr>
                <w:rFonts w:ascii="Arial" w:hAnsi="Arial" w:cs="Arial"/>
                <w:sz w:val="20"/>
              </w:rPr>
            </w:pPr>
            <w:r w:rsidRPr="0001655C">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53B57177" w14:textId="77777777" w:rsidR="0001655C" w:rsidRPr="0001655C" w:rsidRDefault="0001655C" w:rsidP="0001655C">
            <w:pPr>
              <w:rPr>
                <w:rFonts w:ascii="Arial" w:hAnsi="Arial" w:cs="Arial"/>
                <w:sz w:val="20"/>
              </w:rPr>
            </w:pPr>
            <w:r w:rsidRPr="0001655C">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2CEC77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C6BC8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28E894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7505684" w14:textId="77777777" w:rsidR="0001655C" w:rsidRPr="0001655C" w:rsidRDefault="0001655C" w:rsidP="0001655C">
            <w:pPr>
              <w:jc w:val="right"/>
              <w:rPr>
                <w:rFonts w:ascii="Arial" w:hAnsi="Arial" w:cs="Arial"/>
                <w:sz w:val="20"/>
              </w:rPr>
            </w:pPr>
            <w:r w:rsidRPr="0001655C">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1013E245" w14:textId="77777777" w:rsidR="0001655C" w:rsidRPr="0001655C" w:rsidRDefault="0001655C" w:rsidP="0001655C">
            <w:pPr>
              <w:rPr>
                <w:rFonts w:ascii="Arial" w:hAnsi="Arial" w:cs="Arial"/>
                <w:sz w:val="20"/>
              </w:rPr>
            </w:pPr>
            <w:r w:rsidRPr="0001655C">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65DC1C2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830C8A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7A236A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34739C" w14:textId="77777777" w:rsidR="0001655C" w:rsidRPr="0001655C" w:rsidRDefault="0001655C" w:rsidP="0001655C">
            <w:pPr>
              <w:jc w:val="right"/>
              <w:rPr>
                <w:rFonts w:ascii="Arial" w:hAnsi="Arial" w:cs="Arial"/>
                <w:sz w:val="20"/>
              </w:rPr>
            </w:pPr>
            <w:r w:rsidRPr="0001655C">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5443D7DA" w14:textId="77777777" w:rsidR="0001655C" w:rsidRPr="0001655C" w:rsidRDefault="0001655C" w:rsidP="0001655C">
            <w:pPr>
              <w:rPr>
                <w:rFonts w:ascii="Arial" w:hAnsi="Arial" w:cs="Arial"/>
                <w:sz w:val="20"/>
              </w:rPr>
            </w:pPr>
            <w:r w:rsidRPr="0001655C">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49BC982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32683F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744FFE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16C7C3" w14:textId="77777777" w:rsidR="0001655C" w:rsidRPr="0001655C" w:rsidRDefault="0001655C" w:rsidP="0001655C">
            <w:pPr>
              <w:jc w:val="right"/>
              <w:rPr>
                <w:rFonts w:ascii="Arial" w:hAnsi="Arial" w:cs="Arial"/>
                <w:sz w:val="20"/>
              </w:rPr>
            </w:pPr>
            <w:r w:rsidRPr="0001655C">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5FA2E53" w14:textId="77777777" w:rsidR="0001655C" w:rsidRPr="0001655C" w:rsidRDefault="0001655C" w:rsidP="0001655C">
            <w:pPr>
              <w:rPr>
                <w:rFonts w:ascii="Arial" w:hAnsi="Arial" w:cs="Arial"/>
                <w:sz w:val="20"/>
              </w:rPr>
            </w:pPr>
            <w:r w:rsidRPr="0001655C">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79CFFF9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B8E259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17719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1AFA6C" w14:textId="77777777" w:rsidR="0001655C" w:rsidRPr="0001655C" w:rsidRDefault="0001655C" w:rsidP="0001655C">
            <w:pPr>
              <w:jc w:val="right"/>
              <w:rPr>
                <w:rFonts w:ascii="Arial" w:hAnsi="Arial" w:cs="Arial"/>
                <w:sz w:val="20"/>
              </w:rPr>
            </w:pPr>
            <w:r w:rsidRPr="0001655C">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F05B41C" w14:textId="77777777" w:rsidR="0001655C" w:rsidRPr="0001655C" w:rsidRDefault="0001655C" w:rsidP="0001655C">
            <w:pPr>
              <w:rPr>
                <w:rFonts w:ascii="Arial" w:hAnsi="Arial" w:cs="Arial"/>
                <w:sz w:val="20"/>
              </w:rPr>
            </w:pPr>
            <w:r w:rsidRPr="0001655C">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78DB7CD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507EA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3E00F6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6E3634" w14:textId="77777777" w:rsidR="0001655C" w:rsidRPr="0001655C" w:rsidRDefault="0001655C" w:rsidP="0001655C">
            <w:pPr>
              <w:jc w:val="right"/>
              <w:rPr>
                <w:rFonts w:ascii="Arial" w:hAnsi="Arial" w:cs="Arial"/>
                <w:sz w:val="20"/>
              </w:rPr>
            </w:pPr>
            <w:r w:rsidRPr="0001655C">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3B223C23" w14:textId="77777777" w:rsidR="0001655C" w:rsidRPr="0001655C" w:rsidRDefault="0001655C" w:rsidP="0001655C">
            <w:pPr>
              <w:rPr>
                <w:rFonts w:ascii="Arial" w:hAnsi="Arial" w:cs="Arial"/>
                <w:sz w:val="20"/>
              </w:rPr>
            </w:pPr>
            <w:r w:rsidRPr="0001655C">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2B69DCF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4F9A5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EF885D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BBFDE5" w14:textId="77777777" w:rsidR="0001655C" w:rsidRPr="0001655C" w:rsidRDefault="0001655C" w:rsidP="0001655C">
            <w:pPr>
              <w:jc w:val="right"/>
              <w:rPr>
                <w:rFonts w:ascii="Arial" w:hAnsi="Arial" w:cs="Arial"/>
                <w:sz w:val="20"/>
              </w:rPr>
            </w:pPr>
            <w:r w:rsidRPr="0001655C">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3808105C" w14:textId="77777777" w:rsidR="0001655C" w:rsidRPr="0001655C" w:rsidRDefault="0001655C" w:rsidP="0001655C">
            <w:pPr>
              <w:rPr>
                <w:rFonts w:ascii="Arial" w:hAnsi="Arial" w:cs="Arial"/>
                <w:sz w:val="20"/>
              </w:rPr>
            </w:pPr>
            <w:r w:rsidRPr="0001655C">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28686EE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73EA8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7A4819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32A827" w14:textId="77777777" w:rsidR="0001655C" w:rsidRPr="0001655C" w:rsidRDefault="0001655C" w:rsidP="0001655C">
            <w:pPr>
              <w:jc w:val="right"/>
              <w:rPr>
                <w:rFonts w:ascii="Arial" w:hAnsi="Arial" w:cs="Arial"/>
                <w:sz w:val="20"/>
              </w:rPr>
            </w:pPr>
            <w:r w:rsidRPr="0001655C">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75699224" w14:textId="77777777" w:rsidR="0001655C" w:rsidRPr="0001655C" w:rsidRDefault="0001655C" w:rsidP="0001655C">
            <w:pPr>
              <w:rPr>
                <w:rFonts w:ascii="Arial" w:hAnsi="Arial" w:cs="Arial"/>
                <w:sz w:val="20"/>
              </w:rPr>
            </w:pPr>
            <w:r w:rsidRPr="0001655C">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6E18753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B5504C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0AEA67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0C1BAE" w14:textId="77777777" w:rsidR="0001655C" w:rsidRPr="0001655C" w:rsidRDefault="0001655C" w:rsidP="0001655C">
            <w:pPr>
              <w:jc w:val="right"/>
              <w:rPr>
                <w:rFonts w:ascii="Arial" w:hAnsi="Arial" w:cs="Arial"/>
                <w:sz w:val="20"/>
              </w:rPr>
            </w:pPr>
            <w:r w:rsidRPr="0001655C">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248EA0EE" w14:textId="77777777" w:rsidR="0001655C" w:rsidRPr="0001655C" w:rsidRDefault="0001655C" w:rsidP="0001655C">
            <w:pPr>
              <w:rPr>
                <w:rFonts w:ascii="Arial" w:hAnsi="Arial" w:cs="Arial"/>
                <w:sz w:val="20"/>
              </w:rPr>
            </w:pPr>
            <w:r w:rsidRPr="0001655C">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0EC07F3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DD0FA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2B7570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73484BC" w14:textId="77777777" w:rsidR="0001655C" w:rsidRPr="0001655C" w:rsidRDefault="0001655C" w:rsidP="0001655C">
            <w:pPr>
              <w:jc w:val="right"/>
              <w:rPr>
                <w:rFonts w:ascii="Arial" w:hAnsi="Arial" w:cs="Arial"/>
                <w:sz w:val="20"/>
              </w:rPr>
            </w:pPr>
            <w:r w:rsidRPr="0001655C">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44D4FCE9" w14:textId="77777777" w:rsidR="0001655C" w:rsidRPr="0001655C" w:rsidRDefault="0001655C" w:rsidP="0001655C">
            <w:pPr>
              <w:rPr>
                <w:rFonts w:ascii="Arial" w:hAnsi="Arial" w:cs="Arial"/>
                <w:sz w:val="20"/>
              </w:rPr>
            </w:pPr>
            <w:r w:rsidRPr="0001655C">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39F7491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BAE385"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0002C3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E93A9F4" w14:textId="77777777" w:rsidR="0001655C" w:rsidRPr="0001655C" w:rsidRDefault="0001655C" w:rsidP="0001655C">
            <w:pPr>
              <w:jc w:val="right"/>
              <w:rPr>
                <w:rFonts w:ascii="Arial" w:hAnsi="Arial" w:cs="Arial"/>
                <w:sz w:val="20"/>
              </w:rPr>
            </w:pPr>
            <w:r w:rsidRPr="0001655C">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51EB9E67" w14:textId="77777777" w:rsidR="0001655C" w:rsidRPr="0001655C" w:rsidRDefault="0001655C" w:rsidP="0001655C">
            <w:pPr>
              <w:rPr>
                <w:rFonts w:ascii="Arial" w:hAnsi="Arial" w:cs="Arial"/>
                <w:sz w:val="20"/>
              </w:rPr>
            </w:pPr>
            <w:r w:rsidRPr="0001655C">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5728A81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C4551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E172F1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C246D" w14:textId="77777777" w:rsidR="0001655C" w:rsidRPr="0001655C" w:rsidRDefault="0001655C" w:rsidP="0001655C">
            <w:pPr>
              <w:jc w:val="right"/>
              <w:rPr>
                <w:rFonts w:ascii="Arial" w:hAnsi="Arial" w:cs="Arial"/>
                <w:sz w:val="20"/>
              </w:rPr>
            </w:pPr>
            <w:r w:rsidRPr="0001655C">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63FE2E28" w14:textId="77777777" w:rsidR="0001655C" w:rsidRPr="0001655C" w:rsidRDefault="0001655C" w:rsidP="0001655C">
            <w:pPr>
              <w:rPr>
                <w:rFonts w:ascii="Arial" w:hAnsi="Arial" w:cs="Arial"/>
                <w:sz w:val="20"/>
              </w:rPr>
            </w:pPr>
            <w:r w:rsidRPr="0001655C">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93DA3E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CC49F11"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7FF092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7625A6" w14:textId="77777777" w:rsidR="0001655C" w:rsidRPr="0001655C" w:rsidRDefault="0001655C" w:rsidP="0001655C">
            <w:pPr>
              <w:jc w:val="right"/>
              <w:rPr>
                <w:rFonts w:ascii="Arial" w:hAnsi="Arial" w:cs="Arial"/>
                <w:sz w:val="20"/>
              </w:rPr>
            </w:pPr>
            <w:r w:rsidRPr="0001655C">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618F3628" w14:textId="77777777" w:rsidR="0001655C" w:rsidRPr="0001655C" w:rsidRDefault="0001655C" w:rsidP="0001655C">
            <w:pPr>
              <w:rPr>
                <w:rFonts w:ascii="Arial" w:hAnsi="Arial" w:cs="Arial"/>
                <w:sz w:val="20"/>
              </w:rPr>
            </w:pPr>
            <w:r w:rsidRPr="0001655C">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4E1D891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218BD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DB112F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0E1626" w14:textId="77777777" w:rsidR="0001655C" w:rsidRPr="0001655C" w:rsidRDefault="0001655C" w:rsidP="0001655C">
            <w:pPr>
              <w:jc w:val="right"/>
              <w:rPr>
                <w:rFonts w:ascii="Arial" w:hAnsi="Arial" w:cs="Arial"/>
                <w:sz w:val="20"/>
              </w:rPr>
            </w:pPr>
            <w:r w:rsidRPr="0001655C">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1D747D82" w14:textId="77777777" w:rsidR="0001655C" w:rsidRPr="0001655C" w:rsidRDefault="0001655C" w:rsidP="0001655C">
            <w:pPr>
              <w:rPr>
                <w:rFonts w:ascii="Arial" w:hAnsi="Arial" w:cs="Arial"/>
                <w:sz w:val="20"/>
              </w:rPr>
            </w:pPr>
            <w:r w:rsidRPr="0001655C">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18FFA59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7F6E2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30C21F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31C7A0" w14:textId="77777777" w:rsidR="0001655C" w:rsidRPr="0001655C" w:rsidRDefault="0001655C" w:rsidP="0001655C">
            <w:pPr>
              <w:jc w:val="right"/>
              <w:rPr>
                <w:rFonts w:ascii="Arial" w:hAnsi="Arial" w:cs="Arial"/>
                <w:sz w:val="20"/>
              </w:rPr>
            </w:pPr>
            <w:r w:rsidRPr="0001655C">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59C437EA" w14:textId="77777777" w:rsidR="0001655C" w:rsidRPr="0001655C" w:rsidRDefault="0001655C" w:rsidP="0001655C">
            <w:pPr>
              <w:rPr>
                <w:rFonts w:ascii="Arial" w:hAnsi="Arial" w:cs="Arial"/>
                <w:sz w:val="20"/>
              </w:rPr>
            </w:pPr>
            <w:r w:rsidRPr="0001655C">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7A1F05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A8DF565"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0DC47AE"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7F1D4C" w14:textId="77777777" w:rsidR="0001655C" w:rsidRPr="0001655C" w:rsidRDefault="0001655C" w:rsidP="0001655C">
            <w:pPr>
              <w:jc w:val="right"/>
              <w:rPr>
                <w:rFonts w:ascii="Arial" w:hAnsi="Arial" w:cs="Arial"/>
                <w:sz w:val="20"/>
              </w:rPr>
            </w:pPr>
            <w:r w:rsidRPr="0001655C">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6E93EB63" w14:textId="77777777" w:rsidR="0001655C" w:rsidRPr="0001655C" w:rsidRDefault="0001655C" w:rsidP="0001655C">
            <w:pPr>
              <w:rPr>
                <w:rFonts w:ascii="Arial" w:hAnsi="Arial" w:cs="Arial"/>
                <w:sz w:val="20"/>
              </w:rPr>
            </w:pPr>
            <w:r w:rsidRPr="0001655C">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3BBA1BB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C5305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A393F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B6C28A" w14:textId="77777777" w:rsidR="0001655C" w:rsidRPr="0001655C" w:rsidRDefault="0001655C" w:rsidP="0001655C">
            <w:pPr>
              <w:jc w:val="right"/>
              <w:rPr>
                <w:rFonts w:ascii="Arial" w:hAnsi="Arial" w:cs="Arial"/>
                <w:sz w:val="20"/>
              </w:rPr>
            </w:pPr>
            <w:r w:rsidRPr="0001655C">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47520A4A" w14:textId="77777777" w:rsidR="0001655C" w:rsidRPr="0001655C" w:rsidRDefault="0001655C" w:rsidP="0001655C">
            <w:pPr>
              <w:rPr>
                <w:rFonts w:ascii="Arial" w:hAnsi="Arial" w:cs="Arial"/>
                <w:sz w:val="20"/>
              </w:rPr>
            </w:pPr>
            <w:r w:rsidRPr="0001655C">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316190C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FBD83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20BD9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707BF1" w14:textId="77777777" w:rsidR="0001655C" w:rsidRPr="0001655C" w:rsidRDefault="0001655C" w:rsidP="0001655C">
            <w:pPr>
              <w:jc w:val="right"/>
              <w:rPr>
                <w:rFonts w:ascii="Arial" w:hAnsi="Arial" w:cs="Arial"/>
                <w:sz w:val="20"/>
              </w:rPr>
            </w:pPr>
            <w:r w:rsidRPr="0001655C">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124FA724" w14:textId="77777777" w:rsidR="0001655C" w:rsidRPr="0001655C" w:rsidRDefault="0001655C" w:rsidP="0001655C">
            <w:pPr>
              <w:rPr>
                <w:rFonts w:ascii="Arial" w:hAnsi="Arial" w:cs="Arial"/>
                <w:sz w:val="20"/>
              </w:rPr>
            </w:pPr>
            <w:r w:rsidRPr="0001655C">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14CBDAB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B92284B"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C2D720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015CC2E" w14:textId="77777777" w:rsidR="0001655C" w:rsidRPr="0001655C" w:rsidRDefault="0001655C" w:rsidP="0001655C">
            <w:pPr>
              <w:jc w:val="right"/>
              <w:rPr>
                <w:rFonts w:ascii="Arial" w:hAnsi="Arial" w:cs="Arial"/>
                <w:sz w:val="20"/>
              </w:rPr>
            </w:pPr>
            <w:r w:rsidRPr="0001655C">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F46CC64" w14:textId="77777777" w:rsidR="0001655C" w:rsidRPr="0001655C" w:rsidRDefault="0001655C" w:rsidP="0001655C">
            <w:pPr>
              <w:rPr>
                <w:rFonts w:ascii="Arial" w:hAnsi="Arial" w:cs="Arial"/>
                <w:sz w:val="20"/>
              </w:rPr>
            </w:pPr>
            <w:r w:rsidRPr="0001655C">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A1BDD5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A07114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370874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7C7613" w14:textId="77777777" w:rsidR="0001655C" w:rsidRPr="0001655C" w:rsidRDefault="0001655C" w:rsidP="0001655C">
            <w:pPr>
              <w:jc w:val="right"/>
              <w:rPr>
                <w:rFonts w:ascii="Arial" w:hAnsi="Arial" w:cs="Arial"/>
                <w:sz w:val="20"/>
              </w:rPr>
            </w:pPr>
            <w:r w:rsidRPr="0001655C">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3FCA7039" w14:textId="77777777" w:rsidR="0001655C" w:rsidRPr="0001655C" w:rsidRDefault="0001655C" w:rsidP="0001655C">
            <w:pPr>
              <w:rPr>
                <w:rFonts w:ascii="Arial" w:hAnsi="Arial" w:cs="Arial"/>
                <w:sz w:val="20"/>
              </w:rPr>
            </w:pPr>
            <w:r w:rsidRPr="0001655C">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544012D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1EF38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06CD7F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03CDAC" w14:textId="77777777" w:rsidR="0001655C" w:rsidRPr="0001655C" w:rsidRDefault="0001655C" w:rsidP="0001655C">
            <w:pPr>
              <w:jc w:val="right"/>
              <w:rPr>
                <w:rFonts w:ascii="Arial" w:hAnsi="Arial" w:cs="Arial"/>
                <w:sz w:val="20"/>
              </w:rPr>
            </w:pPr>
            <w:r w:rsidRPr="0001655C">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0FF60F96" w14:textId="77777777" w:rsidR="0001655C" w:rsidRPr="0001655C" w:rsidRDefault="0001655C" w:rsidP="0001655C">
            <w:pPr>
              <w:rPr>
                <w:rFonts w:ascii="Arial" w:hAnsi="Arial" w:cs="Arial"/>
                <w:sz w:val="20"/>
              </w:rPr>
            </w:pPr>
            <w:r w:rsidRPr="0001655C">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6DC0A7A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2EBF04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958941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A4E25C" w14:textId="77777777" w:rsidR="0001655C" w:rsidRPr="0001655C" w:rsidRDefault="0001655C" w:rsidP="0001655C">
            <w:pPr>
              <w:jc w:val="right"/>
              <w:rPr>
                <w:rFonts w:ascii="Arial" w:hAnsi="Arial" w:cs="Arial"/>
                <w:sz w:val="20"/>
              </w:rPr>
            </w:pPr>
            <w:r w:rsidRPr="0001655C">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528CCAE6" w14:textId="77777777" w:rsidR="0001655C" w:rsidRPr="0001655C" w:rsidRDefault="0001655C" w:rsidP="0001655C">
            <w:pPr>
              <w:rPr>
                <w:rFonts w:ascii="Arial" w:hAnsi="Arial" w:cs="Arial"/>
                <w:sz w:val="20"/>
              </w:rPr>
            </w:pPr>
            <w:r w:rsidRPr="0001655C">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7E50B8E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D3B1C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693E35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35D3A7" w14:textId="77777777" w:rsidR="0001655C" w:rsidRPr="0001655C" w:rsidRDefault="0001655C" w:rsidP="0001655C">
            <w:pPr>
              <w:jc w:val="right"/>
              <w:rPr>
                <w:rFonts w:ascii="Arial" w:hAnsi="Arial" w:cs="Arial"/>
                <w:sz w:val="20"/>
              </w:rPr>
            </w:pPr>
            <w:r w:rsidRPr="0001655C">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3A058855" w14:textId="77777777" w:rsidR="0001655C" w:rsidRPr="0001655C" w:rsidRDefault="0001655C" w:rsidP="0001655C">
            <w:pPr>
              <w:rPr>
                <w:rFonts w:ascii="Arial" w:hAnsi="Arial" w:cs="Arial"/>
                <w:sz w:val="20"/>
              </w:rPr>
            </w:pPr>
            <w:r w:rsidRPr="0001655C">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014BF67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3B78B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22B446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868A5A" w14:textId="77777777" w:rsidR="0001655C" w:rsidRPr="0001655C" w:rsidRDefault="0001655C" w:rsidP="0001655C">
            <w:pPr>
              <w:jc w:val="right"/>
              <w:rPr>
                <w:rFonts w:ascii="Arial" w:hAnsi="Arial" w:cs="Arial"/>
                <w:sz w:val="20"/>
              </w:rPr>
            </w:pPr>
            <w:r w:rsidRPr="0001655C">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5E768C8A" w14:textId="77777777" w:rsidR="0001655C" w:rsidRPr="0001655C" w:rsidRDefault="0001655C" w:rsidP="0001655C">
            <w:pPr>
              <w:rPr>
                <w:rFonts w:ascii="Arial" w:hAnsi="Arial" w:cs="Arial"/>
                <w:sz w:val="20"/>
              </w:rPr>
            </w:pPr>
            <w:r w:rsidRPr="0001655C">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04FA6EE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7DC64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C16B33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EC7512" w14:textId="77777777" w:rsidR="0001655C" w:rsidRPr="0001655C" w:rsidRDefault="0001655C" w:rsidP="0001655C">
            <w:pPr>
              <w:jc w:val="right"/>
              <w:rPr>
                <w:rFonts w:ascii="Arial" w:hAnsi="Arial" w:cs="Arial"/>
                <w:sz w:val="20"/>
              </w:rPr>
            </w:pPr>
            <w:r w:rsidRPr="0001655C">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0A53F003" w14:textId="77777777" w:rsidR="0001655C" w:rsidRPr="0001655C" w:rsidRDefault="0001655C" w:rsidP="0001655C">
            <w:pPr>
              <w:rPr>
                <w:rFonts w:ascii="Arial" w:hAnsi="Arial" w:cs="Arial"/>
                <w:sz w:val="20"/>
              </w:rPr>
            </w:pPr>
            <w:r w:rsidRPr="0001655C">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12B469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40916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0D15EC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DE56765" w14:textId="77777777" w:rsidR="0001655C" w:rsidRPr="0001655C" w:rsidRDefault="0001655C" w:rsidP="0001655C">
            <w:pPr>
              <w:jc w:val="right"/>
              <w:rPr>
                <w:rFonts w:ascii="Arial" w:hAnsi="Arial" w:cs="Arial"/>
                <w:sz w:val="20"/>
              </w:rPr>
            </w:pPr>
            <w:r w:rsidRPr="0001655C">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74BC6C8C" w14:textId="77777777" w:rsidR="0001655C" w:rsidRPr="0001655C" w:rsidRDefault="0001655C" w:rsidP="0001655C">
            <w:pPr>
              <w:rPr>
                <w:rFonts w:ascii="Arial" w:hAnsi="Arial" w:cs="Arial"/>
                <w:sz w:val="20"/>
              </w:rPr>
            </w:pPr>
            <w:r w:rsidRPr="0001655C">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7B9D356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916F56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9F5C87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2E3436" w14:textId="77777777" w:rsidR="0001655C" w:rsidRPr="0001655C" w:rsidRDefault="0001655C" w:rsidP="0001655C">
            <w:pPr>
              <w:jc w:val="right"/>
              <w:rPr>
                <w:rFonts w:ascii="Arial" w:hAnsi="Arial" w:cs="Arial"/>
                <w:sz w:val="20"/>
              </w:rPr>
            </w:pPr>
            <w:r w:rsidRPr="0001655C">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1695EABD" w14:textId="77777777" w:rsidR="0001655C" w:rsidRPr="0001655C" w:rsidRDefault="0001655C" w:rsidP="0001655C">
            <w:pPr>
              <w:rPr>
                <w:rFonts w:ascii="Arial" w:hAnsi="Arial" w:cs="Arial"/>
                <w:sz w:val="20"/>
              </w:rPr>
            </w:pPr>
            <w:r w:rsidRPr="0001655C">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105B167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178FFB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61F897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189304" w14:textId="77777777" w:rsidR="0001655C" w:rsidRPr="0001655C" w:rsidRDefault="0001655C" w:rsidP="0001655C">
            <w:pPr>
              <w:jc w:val="right"/>
              <w:rPr>
                <w:rFonts w:ascii="Arial" w:hAnsi="Arial" w:cs="Arial"/>
                <w:sz w:val="20"/>
              </w:rPr>
            </w:pPr>
            <w:r w:rsidRPr="0001655C">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6ACCB7BF" w14:textId="77777777" w:rsidR="0001655C" w:rsidRPr="0001655C" w:rsidRDefault="0001655C" w:rsidP="0001655C">
            <w:pPr>
              <w:rPr>
                <w:rFonts w:ascii="Arial" w:hAnsi="Arial" w:cs="Arial"/>
                <w:sz w:val="20"/>
              </w:rPr>
            </w:pPr>
            <w:r w:rsidRPr="0001655C">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4AB21C8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DFDA13E"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9399527"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2E947B7" w14:textId="77777777" w:rsidR="0001655C" w:rsidRPr="0001655C" w:rsidRDefault="0001655C" w:rsidP="0001655C">
            <w:pPr>
              <w:jc w:val="right"/>
              <w:rPr>
                <w:rFonts w:ascii="Arial" w:hAnsi="Arial" w:cs="Arial"/>
                <w:sz w:val="20"/>
              </w:rPr>
            </w:pPr>
            <w:r w:rsidRPr="0001655C">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3A70F4D9" w14:textId="77777777" w:rsidR="0001655C" w:rsidRPr="0001655C" w:rsidRDefault="0001655C" w:rsidP="0001655C">
            <w:pPr>
              <w:rPr>
                <w:rFonts w:ascii="Arial" w:hAnsi="Arial" w:cs="Arial"/>
                <w:sz w:val="20"/>
              </w:rPr>
            </w:pPr>
            <w:r w:rsidRPr="0001655C">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1A6DF99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0D81C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19F9EE"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1BC06E" w14:textId="77777777" w:rsidR="0001655C" w:rsidRPr="0001655C" w:rsidRDefault="0001655C" w:rsidP="0001655C">
            <w:pPr>
              <w:jc w:val="right"/>
              <w:rPr>
                <w:rFonts w:ascii="Arial" w:hAnsi="Arial" w:cs="Arial"/>
                <w:sz w:val="20"/>
              </w:rPr>
            </w:pPr>
            <w:r w:rsidRPr="0001655C">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20B1E579" w14:textId="77777777" w:rsidR="0001655C" w:rsidRPr="0001655C" w:rsidRDefault="0001655C" w:rsidP="0001655C">
            <w:pPr>
              <w:rPr>
                <w:rFonts w:ascii="Arial" w:hAnsi="Arial" w:cs="Arial"/>
                <w:sz w:val="20"/>
              </w:rPr>
            </w:pPr>
            <w:r w:rsidRPr="0001655C">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63BD1E8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4A43D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E638D0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960357" w14:textId="77777777" w:rsidR="0001655C" w:rsidRPr="0001655C" w:rsidRDefault="0001655C" w:rsidP="0001655C">
            <w:pPr>
              <w:jc w:val="right"/>
              <w:rPr>
                <w:rFonts w:ascii="Arial" w:hAnsi="Arial" w:cs="Arial"/>
                <w:sz w:val="20"/>
              </w:rPr>
            </w:pPr>
            <w:r w:rsidRPr="0001655C">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620AFF50" w14:textId="77777777" w:rsidR="0001655C" w:rsidRPr="0001655C" w:rsidRDefault="0001655C" w:rsidP="0001655C">
            <w:pPr>
              <w:rPr>
                <w:rFonts w:ascii="Arial" w:hAnsi="Arial" w:cs="Arial"/>
                <w:sz w:val="20"/>
              </w:rPr>
            </w:pPr>
            <w:r w:rsidRPr="0001655C">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5AF190A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483D4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0FD5FC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2552C0" w14:textId="77777777" w:rsidR="0001655C" w:rsidRPr="0001655C" w:rsidRDefault="0001655C" w:rsidP="0001655C">
            <w:pPr>
              <w:jc w:val="right"/>
              <w:rPr>
                <w:rFonts w:ascii="Arial" w:hAnsi="Arial" w:cs="Arial"/>
                <w:sz w:val="20"/>
              </w:rPr>
            </w:pPr>
            <w:r w:rsidRPr="0001655C">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3EE493D9" w14:textId="77777777" w:rsidR="0001655C" w:rsidRPr="0001655C" w:rsidRDefault="0001655C" w:rsidP="0001655C">
            <w:pPr>
              <w:rPr>
                <w:rFonts w:ascii="Arial" w:hAnsi="Arial" w:cs="Arial"/>
                <w:sz w:val="20"/>
              </w:rPr>
            </w:pPr>
            <w:r w:rsidRPr="0001655C">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208CEA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ED19A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B07470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51104B" w14:textId="77777777" w:rsidR="0001655C" w:rsidRPr="0001655C" w:rsidRDefault="0001655C" w:rsidP="0001655C">
            <w:pPr>
              <w:jc w:val="right"/>
              <w:rPr>
                <w:rFonts w:ascii="Arial" w:hAnsi="Arial" w:cs="Arial"/>
                <w:sz w:val="20"/>
              </w:rPr>
            </w:pPr>
            <w:r w:rsidRPr="0001655C">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77EAD865" w14:textId="77777777" w:rsidR="0001655C" w:rsidRPr="0001655C" w:rsidRDefault="0001655C" w:rsidP="0001655C">
            <w:pPr>
              <w:rPr>
                <w:rFonts w:ascii="Arial" w:hAnsi="Arial" w:cs="Arial"/>
                <w:sz w:val="20"/>
              </w:rPr>
            </w:pPr>
            <w:r w:rsidRPr="0001655C">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77CA20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36028B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B70393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3CC11E" w14:textId="77777777" w:rsidR="0001655C" w:rsidRPr="0001655C" w:rsidRDefault="0001655C" w:rsidP="0001655C">
            <w:pPr>
              <w:jc w:val="right"/>
              <w:rPr>
                <w:rFonts w:ascii="Arial" w:hAnsi="Arial" w:cs="Arial"/>
                <w:sz w:val="20"/>
              </w:rPr>
            </w:pPr>
            <w:r w:rsidRPr="0001655C">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22C9731E" w14:textId="77777777" w:rsidR="0001655C" w:rsidRPr="0001655C" w:rsidRDefault="0001655C" w:rsidP="0001655C">
            <w:pPr>
              <w:rPr>
                <w:rFonts w:ascii="Arial" w:hAnsi="Arial" w:cs="Arial"/>
                <w:sz w:val="20"/>
              </w:rPr>
            </w:pPr>
            <w:r w:rsidRPr="0001655C">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255209D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510D1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55D474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4F0715" w14:textId="77777777" w:rsidR="0001655C" w:rsidRPr="0001655C" w:rsidRDefault="0001655C" w:rsidP="0001655C">
            <w:pPr>
              <w:jc w:val="right"/>
              <w:rPr>
                <w:rFonts w:ascii="Arial" w:hAnsi="Arial" w:cs="Arial"/>
                <w:sz w:val="20"/>
              </w:rPr>
            </w:pPr>
            <w:r w:rsidRPr="0001655C">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21CF9B41" w14:textId="77777777" w:rsidR="0001655C" w:rsidRPr="0001655C" w:rsidRDefault="0001655C" w:rsidP="0001655C">
            <w:pPr>
              <w:rPr>
                <w:rFonts w:ascii="Arial" w:hAnsi="Arial" w:cs="Arial"/>
                <w:sz w:val="20"/>
              </w:rPr>
            </w:pPr>
            <w:r w:rsidRPr="0001655C">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3483D25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02A647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676D98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836586" w14:textId="77777777" w:rsidR="0001655C" w:rsidRPr="0001655C" w:rsidRDefault="0001655C" w:rsidP="0001655C">
            <w:pPr>
              <w:jc w:val="right"/>
              <w:rPr>
                <w:rFonts w:ascii="Arial" w:hAnsi="Arial" w:cs="Arial"/>
                <w:sz w:val="20"/>
              </w:rPr>
            </w:pPr>
            <w:r w:rsidRPr="0001655C">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9DAA884" w14:textId="77777777" w:rsidR="0001655C" w:rsidRPr="0001655C" w:rsidRDefault="0001655C" w:rsidP="0001655C">
            <w:pPr>
              <w:rPr>
                <w:rFonts w:ascii="Arial" w:hAnsi="Arial" w:cs="Arial"/>
                <w:sz w:val="20"/>
              </w:rPr>
            </w:pPr>
            <w:r w:rsidRPr="0001655C">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247F737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87DA02E"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2EA06D0"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84018F" w14:textId="77777777" w:rsidR="0001655C" w:rsidRPr="0001655C" w:rsidRDefault="0001655C" w:rsidP="0001655C">
            <w:pPr>
              <w:jc w:val="right"/>
              <w:rPr>
                <w:rFonts w:ascii="Arial" w:hAnsi="Arial" w:cs="Arial"/>
                <w:sz w:val="20"/>
              </w:rPr>
            </w:pPr>
            <w:r w:rsidRPr="0001655C">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2B3CABE8" w14:textId="77777777" w:rsidR="0001655C" w:rsidRPr="0001655C" w:rsidRDefault="0001655C" w:rsidP="0001655C">
            <w:pPr>
              <w:rPr>
                <w:rFonts w:ascii="Arial" w:hAnsi="Arial" w:cs="Arial"/>
                <w:sz w:val="20"/>
              </w:rPr>
            </w:pPr>
            <w:r w:rsidRPr="0001655C">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19BBEC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F25D1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4EC1E56"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71409AB" w14:textId="77777777" w:rsidR="0001655C" w:rsidRPr="0001655C" w:rsidRDefault="0001655C" w:rsidP="0001655C">
            <w:pPr>
              <w:jc w:val="right"/>
              <w:rPr>
                <w:rFonts w:ascii="Arial" w:hAnsi="Arial" w:cs="Arial"/>
                <w:sz w:val="20"/>
              </w:rPr>
            </w:pPr>
            <w:r w:rsidRPr="0001655C">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6C3B021" w14:textId="77777777" w:rsidR="0001655C" w:rsidRPr="0001655C" w:rsidRDefault="0001655C" w:rsidP="0001655C">
            <w:pPr>
              <w:rPr>
                <w:rFonts w:ascii="Arial" w:hAnsi="Arial" w:cs="Arial"/>
                <w:sz w:val="20"/>
              </w:rPr>
            </w:pPr>
            <w:r w:rsidRPr="0001655C">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6C488EA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9533A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57F426"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547C58" w14:textId="77777777" w:rsidR="0001655C" w:rsidRPr="0001655C" w:rsidRDefault="0001655C" w:rsidP="0001655C">
            <w:pPr>
              <w:jc w:val="right"/>
              <w:rPr>
                <w:rFonts w:ascii="Arial" w:hAnsi="Arial" w:cs="Arial"/>
                <w:sz w:val="20"/>
              </w:rPr>
            </w:pPr>
            <w:r w:rsidRPr="0001655C">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1331129" w14:textId="77777777" w:rsidR="0001655C" w:rsidRPr="0001655C" w:rsidRDefault="0001655C" w:rsidP="0001655C">
            <w:pPr>
              <w:rPr>
                <w:rFonts w:ascii="Arial" w:hAnsi="Arial" w:cs="Arial"/>
                <w:sz w:val="20"/>
              </w:rPr>
            </w:pPr>
            <w:r w:rsidRPr="0001655C">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7F263FE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6DDA2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49D6A3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3E1CC2" w14:textId="77777777" w:rsidR="0001655C" w:rsidRPr="0001655C" w:rsidRDefault="0001655C" w:rsidP="0001655C">
            <w:pPr>
              <w:jc w:val="right"/>
              <w:rPr>
                <w:rFonts w:ascii="Arial" w:hAnsi="Arial" w:cs="Arial"/>
                <w:sz w:val="20"/>
              </w:rPr>
            </w:pPr>
            <w:r w:rsidRPr="0001655C">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24E23F35" w14:textId="77777777" w:rsidR="0001655C" w:rsidRPr="0001655C" w:rsidRDefault="0001655C" w:rsidP="0001655C">
            <w:pPr>
              <w:rPr>
                <w:rFonts w:ascii="Arial" w:hAnsi="Arial" w:cs="Arial"/>
                <w:sz w:val="20"/>
              </w:rPr>
            </w:pPr>
            <w:r w:rsidRPr="0001655C">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169F8A2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82DE7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20D381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0000BD" w14:textId="77777777" w:rsidR="0001655C" w:rsidRPr="0001655C" w:rsidRDefault="0001655C" w:rsidP="0001655C">
            <w:pPr>
              <w:jc w:val="right"/>
              <w:rPr>
                <w:rFonts w:ascii="Arial" w:hAnsi="Arial" w:cs="Arial"/>
                <w:sz w:val="20"/>
              </w:rPr>
            </w:pPr>
            <w:r w:rsidRPr="0001655C">
              <w:rPr>
                <w:rFonts w:ascii="Arial" w:hAnsi="Arial" w:cs="Arial"/>
                <w:sz w:val="20"/>
              </w:rPr>
              <w:lastRenderedPageBreak/>
              <w:t>47</w:t>
            </w:r>
          </w:p>
        </w:tc>
        <w:tc>
          <w:tcPr>
            <w:tcW w:w="2147" w:type="dxa"/>
            <w:tcBorders>
              <w:top w:val="nil"/>
              <w:left w:val="nil"/>
              <w:bottom w:val="single" w:sz="8" w:space="0" w:color="auto"/>
              <w:right w:val="single" w:sz="8" w:space="0" w:color="auto"/>
            </w:tcBorders>
            <w:shd w:val="clear" w:color="auto" w:fill="auto"/>
            <w:noWrap/>
            <w:vAlign w:val="bottom"/>
          </w:tcPr>
          <w:p w14:paraId="792952AC" w14:textId="77777777" w:rsidR="0001655C" w:rsidRPr="0001655C" w:rsidRDefault="0001655C" w:rsidP="0001655C">
            <w:pPr>
              <w:rPr>
                <w:rFonts w:ascii="Arial" w:hAnsi="Arial" w:cs="Arial"/>
                <w:sz w:val="20"/>
              </w:rPr>
            </w:pPr>
            <w:r w:rsidRPr="0001655C">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41558A6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AB0C8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DFC5AF7"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2EA7E5" w14:textId="77777777" w:rsidR="0001655C" w:rsidRPr="0001655C" w:rsidRDefault="0001655C" w:rsidP="0001655C">
            <w:pPr>
              <w:jc w:val="right"/>
              <w:rPr>
                <w:rFonts w:ascii="Arial" w:hAnsi="Arial" w:cs="Arial"/>
                <w:sz w:val="20"/>
              </w:rPr>
            </w:pPr>
            <w:r w:rsidRPr="0001655C">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28EBE399" w14:textId="77777777" w:rsidR="0001655C" w:rsidRPr="0001655C" w:rsidRDefault="0001655C" w:rsidP="0001655C">
            <w:pPr>
              <w:rPr>
                <w:rFonts w:ascii="Arial" w:hAnsi="Arial" w:cs="Arial"/>
                <w:sz w:val="20"/>
              </w:rPr>
            </w:pPr>
            <w:r w:rsidRPr="0001655C">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7C87222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736D7A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D9C3B2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3A9724" w14:textId="77777777" w:rsidR="0001655C" w:rsidRPr="0001655C" w:rsidRDefault="0001655C" w:rsidP="0001655C">
            <w:pPr>
              <w:jc w:val="right"/>
              <w:rPr>
                <w:rFonts w:ascii="Arial" w:hAnsi="Arial" w:cs="Arial"/>
                <w:sz w:val="20"/>
              </w:rPr>
            </w:pPr>
            <w:r w:rsidRPr="0001655C">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03C4F8A7" w14:textId="77777777" w:rsidR="0001655C" w:rsidRPr="0001655C" w:rsidRDefault="0001655C" w:rsidP="0001655C">
            <w:pPr>
              <w:rPr>
                <w:rFonts w:ascii="Arial" w:hAnsi="Arial" w:cs="Arial"/>
                <w:sz w:val="20"/>
              </w:rPr>
            </w:pPr>
            <w:r w:rsidRPr="0001655C">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3683D77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AEDBDEE"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172CAF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967CB8" w14:textId="77777777" w:rsidR="0001655C" w:rsidRPr="0001655C" w:rsidRDefault="0001655C" w:rsidP="0001655C">
            <w:pPr>
              <w:jc w:val="right"/>
              <w:rPr>
                <w:rFonts w:ascii="Arial" w:hAnsi="Arial" w:cs="Arial"/>
                <w:sz w:val="20"/>
              </w:rPr>
            </w:pPr>
            <w:r w:rsidRPr="0001655C">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513B7D1A" w14:textId="77777777" w:rsidR="0001655C" w:rsidRPr="0001655C" w:rsidRDefault="0001655C" w:rsidP="0001655C">
            <w:pPr>
              <w:rPr>
                <w:rFonts w:ascii="Arial" w:hAnsi="Arial" w:cs="Arial"/>
                <w:sz w:val="20"/>
              </w:rPr>
            </w:pPr>
            <w:r w:rsidRPr="0001655C">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723B3B9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56AE8D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58548A0"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BE1E157" w14:textId="77777777" w:rsidR="0001655C" w:rsidRPr="0001655C" w:rsidRDefault="0001655C" w:rsidP="0001655C">
            <w:pPr>
              <w:jc w:val="right"/>
              <w:rPr>
                <w:rFonts w:ascii="Arial" w:hAnsi="Arial" w:cs="Arial"/>
                <w:sz w:val="20"/>
              </w:rPr>
            </w:pPr>
            <w:r w:rsidRPr="0001655C">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638E9E7F" w14:textId="77777777" w:rsidR="0001655C" w:rsidRPr="0001655C" w:rsidRDefault="0001655C" w:rsidP="0001655C">
            <w:pPr>
              <w:rPr>
                <w:rFonts w:ascii="Arial" w:hAnsi="Arial" w:cs="Arial"/>
                <w:sz w:val="20"/>
              </w:rPr>
            </w:pPr>
            <w:r w:rsidRPr="0001655C">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71634A7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2BEF3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D4F68C3"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402A0C" w14:textId="77777777" w:rsidR="0001655C" w:rsidRPr="0001655C" w:rsidRDefault="0001655C" w:rsidP="0001655C">
            <w:pPr>
              <w:jc w:val="right"/>
              <w:rPr>
                <w:rFonts w:ascii="Arial" w:hAnsi="Arial" w:cs="Arial"/>
                <w:sz w:val="20"/>
              </w:rPr>
            </w:pPr>
            <w:r w:rsidRPr="0001655C">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5999D504" w14:textId="77777777" w:rsidR="0001655C" w:rsidRPr="0001655C" w:rsidRDefault="0001655C" w:rsidP="0001655C">
            <w:pPr>
              <w:rPr>
                <w:rFonts w:ascii="Arial" w:hAnsi="Arial" w:cs="Arial"/>
                <w:sz w:val="20"/>
              </w:rPr>
            </w:pPr>
            <w:r w:rsidRPr="0001655C">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7D8DDF4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6BC9FE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442B50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72E6BD" w14:textId="77777777" w:rsidR="0001655C" w:rsidRPr="0001655C" w:rsidRDefault="0001655C" w:rsidP="0001655C">
            <w:pPr>
              <w:jc w:val="right"/>
              <w:rPr>
                <w:rFonts w:ascii="Arial" w:hAnsi="Arial" w:cs="Arial"/>
                <w:sz w:val="20"/>
              </w:rPr>
            </w:pPr>
            <w:r w:rsidRPr="0001655C">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250AE210" w14:textId="77777777" w:rsidR="0001655C" w:rsidRPr="0001655C" w:rsidRDefault="0001655C" w:rsidP="0001655C">
            <w:pPr>
              <w:rPr>
                <w:rFonts w:ascii="Arial" w:hAnsi="Arial" w:cs="Arial"/>
                <w:sz w:val="20"/>
              </w:rPr>
            </w:pPr>
            <w:r w:rsidRPr="0001655C">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2D8F4DF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AEC18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EF0889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28944D" w14:textId="77777777" w:rsidR="0001655C" w:rsidRPr="0001655C" w:rsidRDefault="0001655C" w:rsidP="0001655C">
            <w:pPr>
              <w:jc w:val="right"/>
              <w:rPr>
                <w:rFonts w:ascii="Arial" w:hAnsi="Arial" w:cs="Arial"/>
                <w:sz w:val="20"/>
              </w:rPr>
            </w:pPr>
            <w:r w:rsidRPr="0001655C">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25CE5359" w14:textId="77777777" w:rsidR="0001655C" w:rsidRPr="0001655C" w:rsidRDefault="0001655C" w:rsidP="0001655C">
            <w:pPr>
              <w:rPr>
                <w:rFonts w:ascii="Arial" w:hAnsi="Arial" w:cs="Arial"/>
                <w:sz w:val="20"/>
              </w:rPr>
            </w:pPr>
            <w:r w:rsidRPr="0001655C">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77603D1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14B1A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93B5C9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B608A3" w14:textId="77777777" w:rsidR="0001655C" w:rsidRPr="0001655C" w:rsidRDefault="0001655C" w:rsidP="0001655C">
            <w:pPr>
              <w:jc w:val="right"/>
              <w:rPr>
                <w:rFonts w:ascii="Arial" w:hAnsi="Arial" w:cs="Arial"/>
                <w:sz w:val="20"/>
              </w:rPr>
            </w:pPr>
            <w:r w:rsidRPr="0001655C">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4E763CFD" w14:textId="77777777" w:rsidR="0001655C" w:rsidRPr="0001655C" w:rsidRDefault="0001655C" w:rsidP="0001655C">
            <w:pPr>
              <w:rPr>
                <w:rFonts w:ascii="Arial" w:hAnsi="Arial" w:cs="Arial"/>
                <w:sz w:val="20"/>
              </w:rPr>
            </w:pPr>
            <w:r w:rsidRPr="0001655C">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290EA5B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F7C48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F72027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5BD5C3" w14:textId="77777777" w:rsidR="0001655C" w:rsidRPr="0001655C" w:rsidRDefault="0001655C" w:rsidP="0001655C">
            <w:pPr>
              <w:jc w:val="right"/>
              <w:rPr>
                <w:rFonts w:ascii="Arial" w:hAnsi="Arial" w:cs="Arial"/>
                <w:sz w:val="20"/>
              </w:rPr>
            </w:pPr>
            <w:r w:rsidRPr="0001655C">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6F246990" w14:textId="77777777" w:rsidR="0001655C" w:rsidRPr="0001655C" w:rsidRDefault="0001655C" w:rsidP="0001655C">
            <w:pPr>
              <w:rPr>
                <w:rFonts w:ascii="Arial" w:hAnsi="Arial" w:cs="Arial"/>
                <w:sz w:val="20"/>
              </w:rPr>
            </w:pPr>
            <w:r w:rsidRPr="0001655C">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62F29D5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8AFF5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127E64E"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3D698D5" w14:textId="77777777" w:rsidR="0001655C" w:rsidRPr="0001655C" w:rsidRDefault="0001655C" w:rsidP="0001655C">
            <w:pPr>
              <w:jc w:val="right"/>
              <w:rPr>
                <w:rFonts w:ascii="Arial" w:hAnsi="Arial" w:cs="Arial"/>
                <w:sz w:val="20"/>
              </w:rPr>
            </w:pPr>
            <w:r w:rsidRPr="0001655C">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2AB1DCED" w14:textId="77777777" w:rsidR="0001655C" w:rsidRPr="0001655C" w:rsidRDefault="0001655C" w:rsidP="0001655C">
            <w:pPr>
              <w:rPr>
                <w:rFonts w:ascii="Arial" w:hAnsi="Arial" w:cs="Arial"/>
                <w:sz w:val="20"/>
              </w:rPr>
            </w:pPr>
            <w:r w:rsidRPr="0001655C">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047536C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FC26EF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557ED6"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BAF960" w14:textId="77777777" w:rsidR="0001655C" w:rsidRPr="0001655C" w:rsidRDefault="0001655C" w:rsidP="0001655C">
            <w:pPr>
              <w:jc w:val="right"/>
              <w:rPr>
                <w:rFonts w:ascii="Arial" w:hAnsi="Arial" w:cs="Arial"/>
                <w:sz w:val="20"/>
              </w:rPr>
            </w:pPr>
            <w:r w:rsidRPr="0001655C">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09FDDD2D" w14:textId="77777777" w:rsidR="0001655C" w:rsidRPr="0001655C" w:rsidRDefault="0001655C" w:rsidP="0001655C">
            <w:pPr>
              <w:rPr>
                <w:rFonts w:ascii="Arial" w:hAnsi="Arial" w:cs="Arial"/>
                <w:sz w:val="20"/>
              </w:rPr>
            </w:pPr>
            <w:r w:rsidRPr="0001655C">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6B1ACBC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E07A51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C01DB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EF87A0" w14:textId="77777777" w:rsidR="0001655C" w:rsidRPr="0001655C" w:rsidRDefault="0001655C" w:rsidP="0001655C">
            <w:pPr>
              <w:jc w:val="right"/>
              <w:rPr>
                <w:rFonts w:ascii="Arial" w:hAnsi="Arial" w:cs="Arial"/>
                <w:sz w:val="20"/>
              </w:rPr>
            </w:pPr>
            <w:r w:rsidRPr="0001655C">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3832BB39" w14:textId="77777777" w:rsidR="0001655C" w:rsidRPr="0001655C" w:rsidRDefault="0001655C" w:rsidP="0001655C">
            <w:pPr>
              <w:rPr>
                <w:rFonts w:ascii="Arial" w:hAnsi="Arial" w:cs="Arial"/>
                <w:sz w:val="20"/>
              </w:rPr>
            </w:pPr>
            <w:r w:rsidRPr="0001655C">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D45591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77A9F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9F03833"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406C57" w14:textId="77777777" w:rsidR="0001655C" w:rsidRPr="0001655C" w:rsidRDefault="0001655C" w:rsidP="0001655C">
            <w:pPr>
              <w:jc w:val="right"/>
              <w:rPr>
                <w:rFonts w:ascii="Arial" w:hAnsi="Arial" w:cs="Arial"/>
                <w:sz w:val="20"/>
              </w:rPr>
            </w:pPr>
            <w:r w:rsidRPr="0001655C">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1C89194E" w14:textId="77777777" w:rsidR="0001655C" w:rsidRPr="0001655C" w:rsidRDefault="0001655C" w:rsidP="0001655C">
            <w:pPr>
              <w:rPr>
                <w:rFonts w:ascii="Arial" w:hAnsi="Arial" w:cs="Arial"/>
                <w:sz w:val="20"/>
              </w:rPr>
            </w:pPr>
            <w:r w:rsidRPr="0001655C">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29C74B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357C5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1B01FB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A8DC83" w14:textId="77777777" w:rsidR="0001655C" w:rsidRPr="0001655C" w:rsidRDefault="0001655C" w:rsidP="0001655C">
            <w:pPr>
              <w:jc w:val="right"/>
              <w:rPr>
                <w:rFonts w:ascii="Arial" w:hAnsi="Arial" w:cs="Arial"/>
                <w:sz w:val="20"/>
              </w:rPr>
            </w:pPr>
            <w:r w:rsidRPr="0001655C">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1C205B38" w14:textId="77777777" w:rsidR="0001655C" w:rsidRPr="0001655C" w:rsidRDefault="0001655C" w:rsidP="0001655C">
            <w:pPr>
              <w:rPr>
                <w:rFonts w:ascii="Arial" w:hAnsi="Arial" w:cs="Arial"/>
                <w:sz w:val="20"/>
              </w:rPr>
            </w:pPr>
            <w:r w:rsidRPr="0001655C">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20582DB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1DE8C0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EDA235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BCE06E" w14:textId="77777777" w:rsidR="0001655C" w:rsidRPr="0001655C" w:rsidRDefault="0001655C" w:rsidP="0001655C">
            <w:pPr>
              <w:jc w:val="right"/>
              <w:rPr>
                <w:rFonts w:ascii="Arial" w:hAnsi="Arial" w:cs="Arial"/>
                <w:sz w:val="20"/>
              </w:rPr>
            </w:pPr>
            <w:r w:rsidRPr="0001655C">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54FAC3F6" w14:textId="77777777" w:rsidR="0001655C" w:rsidRPr="0001655C" w:rsidRDefault="0001655C" w:rsidP="0001655C">
            <w:pPr>
              <w:rPr>
                <w:rFonts w:ascii="Arial" w:hAnsi="Arial" w:cs="Arial"/>
                <w:sz w:val="20"/>
              </w:rPr>
            </w:pPr>
            <w:r w:rsidRPr="0001655C">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33CA9B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47497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40F69B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8B650E" w14:textId="77777777" w:rsidR="0001655C" w:rsidRPr="0001655C" w:rsidRDefault="0001655C" w:rsidP="0001655C">
            <w:pPr>
              <w:jc w:val="right"/>
              <w:rPr>
                <w:rFonts w:ascii="Arial" w:hAnsi="Arial" w:cs="Arial"/>
                <w:sz w:val="20"/>
              </w:rPr>
            </w:pPr>
            <w:r w:rsidRPr="0001655C">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2BB07B77" w14:textId="77777777" w:rsidR="0001655C" w:rsidRPr="0001655C" w:rsidRDefault="0001655C" w:rsidP="0001655C">
            <w:pPr>
              <w:rPr>
                <w:rFonts w:ascii="Arial" w:hAnsi="Arial" w:cs="Arial"/>
                <w:sz w:val="20"/>
              </w:rPr>
            </w:pPr>
            <w:r w:rsidRPr="0001655C">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C7D529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D6DDF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22E69D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E5832EF" w14:textId="77777777" w:rsidR="0001655C" w:rsidRPr="0001655C" w:rsidRDefault="0001655C" w:rsidP="0001655C">
            <w:pPr>
              <w:jc w:val="right"/>
              <w:rPr>
                <w:rFonts w:ascii="Arial" w:hAnsi="Arial" w:cs="Arial"/>
                <w:sz w:val="20"/>
              </w:rPr>
            </w:pPr>
            <w:r w:rsidRPr="0001655C">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68A6A202" w14:textId="77777777" w:rsidR="0001655C" w:rsidRPr="0001655C" w:rsidRDefault="0001655C" w:rsidP="0001655C">
            <w:pPr>
              <w:rPr>
                <w:rFonts w:ascii="Arial" w:hAnsi="Arial" w:cs="Arial"/>
                <w:sz w:val="20"/>
              </w:rPr>
            </w:pPr>
            <w:r w:rsidRPr="0001655C">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5BA226D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6B96A4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231240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9F9E0D" w14:textId="77777777" w:rsidR="0001655C" w:rsidRPr="0001655C" w:rsidRDefault="0001655C" w:rsidP="0001655C">
            <w:pPr>
              <w:jc w:val="right"/>
              <w:rPr>
                <w:rFonts w:ascii="Arial" w:hAnsi="Arial" w:cs="Arial"/>
                <w:sz w:val="20"/>
              </w:rPr>
            </w:pPr>
            <w:r w:rsidRPr="0001655C">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4B7F01A2" w14:textId="77777777" w:rsidR="0001655C" w:rsidRPr="0001655C" w:rsidRDefault="0001655C" w:rsidP="0001655C">
            <w:pPr>
              <w:rPr>
                <w:rFonts w:ascii="Arial" w:hAnsi="Arial" w:cs="Arial"/>
                <w:sz w:val="20"/>
              </w:rPr>
            </w:pPr>
            <w:r w:rsidRPr="0001655C">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626E846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4DB7555"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ACCE71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3F2A4F" w14:textId="77777777" w:rsidR="0001655C" w:rsidRPr="0001655C" w:rsidRDefault="0001655C" w:rsidP="0001655C">
            <w:pPr>
              <w:jc w:val="right"/>
              <w:rPr>
                <w:rFonts w:ascii="Arial" w:hAnsi="Arial" w:cs="Arial"/>
                <w:sz w:val="20"/>
              </w:rPr>
            </w:pPr>
            <w:r w:rsidRPr="0001655C">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6C46DA69" w14:textId="77777777" w:rsidR="0001655C" w:rsidRPr="0001655C" w:rsidRDefault="0001655C" w:rsidP="0001655C">
            <w:pPr>
              <w:rPr>
                <w:rFonts w:ascii="Arial" w:hAnsi="Arial" w:cs="Arial"/>
                <w:sz w:val="20"/>
              </w:rPr>
            </w:pPr>
            <w:r w:rsidRPr="0001655C">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7535D37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FDAC6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ED4F53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C9D26B" w14:textId="77777777" w:rsidR="0001655C" w:rsidRPr="0001655C" w:rsidRDefault="0001655C" w:rsidP="0001655C">
            <w:pPr>
              <w:jc w:val="right"/>
              <w:rPr>
                <w:rFonts w:ascii="Arial" w:hAnsi="Arial" w:cs="Arial"/>
                <w:sz w:val="20"/>
              </w:rPr>
            </w:pPr>
            <w:r w:rsidRPr="0001655C">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769A18C7" w14:textId="77777777" w:rsidR="0001655C" w:rsidRPr="0001655C" w:rsidRDefault="0001655C" w:rsidP="0001655C">
            <w:pPr>
              <w:rPr>
                <w:rFonts w:ascii="Arial" w:hAnsi="Arial" w:cs="Arial"/>
                <w:sz w:val="20"/>
              </w:rPr>
            </w:pPr>
            <w:r w:rsidRPr="0001655C">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10B5763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83FED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F79ACA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D04122" w14:textId="77777777" w:rsidR="0001655C" w:rsidRPr="0001655C" w:rsidRDefault="0001655C" w:rsidP="0001655C">
            <w:pPr>
              <w:jc w:val="right"/>
              <w:rPr>
                <w:rFonts w:ascii="Arial" w:hAnsi="Arial" w:cs="Arial"/>
                <w:sz w:val="20"/>
              </w:rPr>
            </w:pPr>
            <w:r w:rsidRPr="0001655C">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425F7C62" w14:textId="77777777" w:rsidR="0001655C" w:rsidRPr="0001655C" w:rsidRDefault="0001655C" w:rsidP="0001655C">
            <w:pPr>
              <w:rPr>
                <w:rFonts w:ascii="Arial" w:hAnsi="Arial" w:cs="Arial"/>
                <w:sz w:val="20"/>
              </w:rPr>
            </w:pPr>
            <w:r w:rsidRPr="0001655C">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64339CE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B1854CB"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0E8DAF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9E1C315" w14:textId="77777777" w:rsidR="0001655C" w:rsidRPr="0001655C" w:rsidRDefault="0001655C" w:rsidP="0001655C">
            <w:pPr>
              <w:jc w:val="right"/>
              <w:rPr>
                <w:rFonts w:ascii="Arial" w:hAnsi="Arial" w:cs="Arial"/>
                <w:sz w:val="20"/>
              </w:rPr>
            </w:pPr>
            <w:r w:rsidRPr="0001655C">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505E7DA" w14:textId="77777777" w:rsidR="0001655C" w:rsidRPr="0001655C" w:rsidRDefault="0001655C" w:rsidP="0001655C">
            <w:pPr>
              <w:rPr>
                <w:rFonts w:ascii="Arial" w:hAnsi="Arial" w:cs="Arial"/>
                <w:sz w:val="20"/>
              </w:rPr>
            </w:pPr>
            <w:r w:rsidRPr="0001655C">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0E9C6D4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2187FBB"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F9426F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25DC47" w14:textId="77777777" w:rsidR="0001655C" w:rsidRPr="0001655C" w:rsidRDefault="0001655C" w:rsidP="0001655C">
            <w:pPr>
              <w:jc w:val="right"/>
              <w:rPr>
                <w:rFonts w:ascii="Arial" w:hAnsi="Arial" w:cs="Arial"/>
                <w:sz w:val="20"/>
              </w:rPr>
            </w:pPr>
            <w:r w:rsidRPr="0001655C">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67804464" w14:textId="77777777" w:rsidR="0001655C" w:rsidRPr="0001655C" w:rsidRDefault="0001655C" w:rsidP="0001655C">
            <w:pPr>
              <w:rPr>
                <w:rFonts w:ascii="Arial" w:hAnsi="Arial" w:cs="Arial"/>
                <w:sz w:val="20"/>
              </w:rPr>
            </w:pPr>
            <w:r w:rsidRPr="0001655C">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3ECC9DC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ACE836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07E6230"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89B91" w14:textId="77777777" w:rsidR="0001655C" w:rsidRPr="0001655C" w:rsidRDefault="0001655C" w:rsidP="0001655C">
            <w:pPr>
              <w:jc w:val="right"/>
              <w:rPr>
                <w:rFonts w:ascii="Arial" w:hAnsi="Arial" w:cs="Arial"/>
                <w:sz w:val="20"/>
              </w:rPr>
            </w:pPr>
            <w:r w:rsidRPr="0001655C">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5C64D3A1" w14:textId="77777777" w:rsidR="0001655C" w:rsidRPr="0001655C" w:rsidRDefault="0001655C" w:rsidP="0001655C">
            <w:pPr>
              <w:rPr>
                <w:rFonts w:ascii="Arial" w:hAnsi="Arial" w:cs="Arial"/>
                <w:sz w:val="20"/>
              </w:rPr>
            </w:pPr>
            <w:r w:rsidRPr="0001655C">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317AC0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5E2FF2B1"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4B73D8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B89CF3D" w14:textId="77777777" w:rsidR="0001655C" w:rsidRPr="0001655C" w:rsidRDefault="0001655C" w:rsidP="0001655C">
            <w:pPr>
              <w:jc w:val="right"/>
              <w:rPr>
                <w:rFonts w:ascii="Arial" w:hAnsi="Arial" w:cs="Arial"/>
                <w:sz w:val="20"/>
              </w:rPr>
            </w:pPr>
            <w:r w:rsidRPr="0001655C">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0E01E1E" w14:textId="77777777" w:rsidR="0001655C" w:rsidRPr="0001655C" w:rsidRDefault="0001655C" w:rsidP="0001655C">
            <w:pPr>
              <w:rPr>
                <w:rFonts w:ascii="Arial" w:hAnsi="Arial" w:cs="Arial"/>
                <w:sz w:val="20"/>
              </w:rPr>
            </w:pPr>
            <w:r w:rsidRPr="0001655C">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20F03F4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BB7C96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EF605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4BF4EB6" w14:textId="77777777" w:rsidR="0001655C" w:rsidRPr="0001655C" w:rsidRDefault="0001655C" w:rsidP="0001655C">
            <w:pPr>
              <w:jc w:val="right"/>
              <w:rPr>
                <w:rFonts w:ascii="Arial" w:hAnsi="Arial" w:cs="Arial"/>
                <w:sz w:val="20"/>
              </w:rPr>
            </w:pPr>
            <w:r w:rsidRPr="0001655C">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4A3B7595" w14:textId="77777777" w:rsidR="0001655C" w:rsidRPr="0001655C" w:rsidRDefault="0001655C" w:rsidP="0001655C">
            <w:pPr>
              <w:rPr>
                <w:rFonts w:ascii="Arial" w:hAnsi="Arial" w:cs="Arial"/>
                <w:sz w:val="20"/>
              </w:rPr>
            </w:pPr>
            <w:r w:rsidRPr="0001655C">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661AAA5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04F9C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C532E8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750F9E0" w14:textId="77777777" w:rsidR="0001655C" w:rsidRPr="0001655C" w:rsidRDefault="0001655C" w:rsidP="0001655C">
            <w:pPr>
              <w:jc w:val="right"/>
              <w:rPr>
                <w:rFonts w:ascii="Arial" w:hAnsi="Arial" w:cs="Arial"/>
                <w:sz w:val="20"/>
              </w:rPr>
            </w:pPr>
            <w:r w:rsidRPr="0001655C">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388EC64A" w14:textId="77777777" w:rsidR="0001655C" w:rsidRPr="0001655C" w:rsidRDefault="0001655C" w:rsidP="0001655C">
            <w:pPr>
              <w:rPr>
                <w:rFonts w:ascii="Arial" w:hAnsi="Arial" w:cs="Arial"/>
                <w:sz w:val="20"/>
              </w:rPr>
            </w:pPr>
            <w:r w:rsidRPr="0001655C">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5859DC6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A6914E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EF0E92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2C66EE" w14:textId="77777777" w:rsidR="0001655C" w:rsidRPr="0001655C" w:rsidRDefault="0001655C" w:rsidP="0001655C">
            <w:pPr>
              <w:jc w:val="right"/>
              <w:rPr>
                <w:rFonts w:ascii="Arial" w:hAnsi="Arial" w:cs="Arial"/>
                <w:sz w:val="20"/>
              </w:rPr>
            </w:pPr>
            <w:r w:rsidRPr="0001655C">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28757E5F" w14:textId="77777777" w:rsidR="0001655C" w:rsidRPr="0001655C" w:rsidRDefault="0001655C" w:rsidP="0001655C">
            <w:pPr>
              <w:rPr>
                <w:rFonts w:ascii="Arial" w:hAnsi="Arial" w:cs="Arial"/>
                <w:sz w:val="20"/>
              </w:rPr>
            </w:pPr>
            <w:r w:rsidRPr="0001655C">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3E7DC80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A703D6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bl>
    <w:p w14:paraId="3B2DF28F" w14:textId="77777777" w:rsidR="0001655C" w:rsidRPr="0001655C" w:rsidDel="00AC3301" w:rsidRDefault="0001655C" w:rsidP="0001655C"/>
    <w:p w14:paraId="6CBF2CEA" w14:textId="77777777" w:rsidR="0001655C" w:rsidRPr="0001655C" w:rsidRDefault="0001655C" w:rsidP="0001655C">
      <w:pPr>
        <w:spacing w:after="240"/>
        <w:ind w:left="720" w:hanging="720"/>
        <w:rPr>
          <w:szCs w:val="20"/>
        </w:rPr>
      </w:pPr>
      <w:r w:rsidRPr="0001655C">
        <w:rPr>
          <w:szCs w:val="20"/>
        </w:rPr>
        <w:t>(2)</w:t>
      </w:r>
      <w:r w:rsidRPr="0001655C">
        <w:rPr>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7D2B0C75"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7789E3A7"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North345</w:t>
      </w:r>
      <w:r w:rsidRPr="0001655C">
        <w:rPr>
          <w:bCs/>
        </w:rPr>
        <w:t xml:space="preserve"> </w:t>
      </w:r>
      <w:r w:rsidRPr="0001655C">
        <w:rPr>
          <w:b/>
          <w:bCs/>
        </w:rPr>
        <w:t>=</w:t>
      </w:r>
      <w:r w:rsidRPr="0001655C">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North345,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7FEF874F"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North345</w:t>
      </w:r>
      <w:r w:rsidRPr="0001655C">
        <w:rPr>
          <w:b/>
          <w:bCs/>
        </w:rPr>
        <w:t>≠0</w:t>
      </w:r>
    </w:p>
    <w:p w14:paraId="2326D577"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North345 </w:t>
      </w:r>
      <w:r w:rsidRPr="0001655C">
        <w:rPr>
          <w:b/>
          <w:bCs/>
        </w:rPr>
        <w:t>=</w:t>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North345</w:t>
      </w:r>
      <w:r w:rsidRPr="0001655C">
        <w:rPr>
          <w:b/>
          <w:bCs/>
        </w:rPr>
        <w:t>=0</w:t>
      </w:r>
    </w:p>
    <w:p w14:paraId="23D80223" w14:textId="77777777" w:rsidR="0001655C" w:rsidRPr="0001655C" w:rsidRDefault="0001655C" w:rsidP="0001655C">
      <w:pPr>
        <w:spacing w:after="240"/>
      </w:pPr>
      <w:r w:rsidRPr="0001655C">
        <w:lastRenderedPageBreak/>
        <w:t>Where:</w:t>
      </w:r>
    </w:p>
    <w:p w14:paraId="30D6AC44"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North345,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North345, c</w:t>
      </w:r>
      <w:r w:rsidRPr="0001655C">
        <w:rPr>
          <w:bCs/>
          <w:i/>
        </w:rPr>
        <w:t xml:space="preserve"> </w:t>
      </w:r>
      <w:r w:rsidRPr="0001655C">
        <w:rPr>
          <w:bCs/>
        </w:rPr>
        <w:t>* DAHBSF</w:t>
      </w:r>
      <w:r w:rsidRPr="0001655C">
        <w:rPr>
          <w:bCs/>
          <w:i/>
        </w:rPr>
        <w:t xml:space="preserve"> </w:t>
      </w:r>
      <w:proofErr w:type="spellStart"/>
      <w:r w:rsidRPr="0001655C">
        <w:rPr>
          <w:bCs/>
          <w:i/>
          <w:vertAlign w:val="subscript"/>
        </w:rPr>
        <w:t>hb</w:t>
      </w:r>
      <w:proofErr w:type="spellEnd"/>
      <w:r w:rsidRPr="0001655C">
        <w:rPr>
          <w:bCs/>
          <w:i/>
          <w:vertAlign w:val="subscript"/>
        </w:rPr>
        <w:t>, North345, c</w:t>
      </w:r>
      <w:r w:rsidRPr="0001655C">
        <w:rPr>
          <w:bCs/>
        </w:rPr>
        <w:t>)</w:t>
      </w:r>
    </w:p>
    <w:p w14:paraId="369B8558"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proofErr w:type="spellStart"/>
      <w:r w:rsidRPr="0001655C">
        <w:rPr>
          <w:bCs/>
          <w:i/>
          <w:vertAlign w:val="subscript"/>
        </w:rPr>
        <w:t>hb</w:t>
      </w:r>
      <w:proofErr w:type="spellEnd"/>
      <w:r w:rsidRPr="0001655C">
        <w:rPr>
          <w:bCs/>
          <w:i/>
          <w:vertAlign w:val="subscript"/>
        </w:rPr>
        <w:t>, North345,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North345, c</w:t>
      </w:r>
      <w:r w:rsidRPr="0001655C">
        <w:rPr>
          <w:bCs/>
          <w:i/>
        </w:rPr>
        <w:t xml:space="preserve"> </w:t>
      </w:r>
      <w:r w:rsidRPr="0001655C">
        <w:rPr>
          <w:bCs/>
        </w:rPr>
        <w:t xml:space="preserve">* DASF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North345, c</w:t>
      </w:r>
      <w:r w:rsidRPr="0001655C">
        <w:rPr>
          <w:bCs/>
        </w:rPr>
        <w:t>)</w:t>
      </w:r>
    </w:p>
    <w:p w14:paraId="0757563E"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North345,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North345,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North345, c</w:t>
      </w:r>
      <w:r w:rsidRPr="0001655C">
        <w:rPr>
          <w:bCs/>
        </w:rPr>
        <w:t>)</w:t>
      </w:r>
    </w:p>
    <w:p w14:paraId="3C9430C3"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North345, c</w:t>
      </w:r>
      <w:r w:rsidRPr="0001655C">
        <w:rPr>
          <w:bCs/>
          <w:i/>
        </w:rPr>
        <w:tab/>
        <w:t>=</w:t>
      </w:r>
      <w:r w:rsidRPr="0001655C">
        <w:rPr>
          <w:bCs/>
          <w:i/>
        </w:rPr>
        <w:tab/>
      </w:r>
      <w:r w:rsidRPr="0001655C">
        <w:rPr>
          <w:bCs/>
        </w:rPr>
        <w:t>IF(PB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North345, c</w:t>
      </w:r>
      <w:r w:rsidRPr="0001655C">
        <w:rPr>
          <w:bCs/>
        </w:rPr>
        <w:t xml:space="preserve">=0, 0, 1 </w:t>
      </w:r>
      <w:r w:rsidRPr="0001655C">
        <w:rPr>
          <w:b/>
          <w:bCs/>
          <w:sz w:val="32"/>
          <w:szCs w:val="32"/>
        </w:rPr>
        <w:t xml:space="preserve">/ </w:t>
      </w:r>
      <w:r w:rsidRPr="0001655C">
        <w:rPr>
          <w:bCs/>
        </w:rPr>
        <w:t xml:space="preserve">PB </w:t>
      </w:r>
      <w:proofErr w:type="spellStart"/>
      <w:r w:rsidRPr="0001655C">
        <w:rPr>
          <w:bCs/>
          <w:i/>
          <w:vertAlign w:val="subscript"/>
        </w:rPr>
        <w:t>hb</w:t>
      </w:r>
      <w:proofErr w:type="spellEnd"/>
      <w:r w:rsidRPr="0001655C">
        <w:rPr>
          <w:bCs/>
          <w:i/>
          <w:vertAlign w:val="subscript"/>
        </w:rPr>
        <w:t>, North345, c</w:t>
      </w:r>
      <w:r w:rsidRPr="0001655C">
        <w:rPr>
          <w:bCs/>
        </w:rPr>
        <w:t>)</w:t>
      </w:r>
    </w:p>
    <w:p w14:paraId="1C1F7113"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1655C" w:rsidRPr="0001655C" w14:paraId="2AC20CC8" w14:textId="77777777" w:rsidTr="003B71DB">
        <w:trPr>
          <w:tblHeader/>
        </w:trPr>
        <w:tc>
          <w:tcPr>
            <w:tcW w:w="1008" w:type="pct"/>
          </w:tcPr>
          <w:p w14:paraId="7D419D45" w14:textId="77777777" w:rsidR="0001655C" w:rsidRPr="0001655C" w:rsidRDefault="0001655C" w:rsidP="0001655C">
            <w:pPr>
              <w:spacing w:after="240"/>
              <w:rPr>
                <w:b/>
                <w:iCs/>
                <w:sz w:val="20"/>
                <w:szCs w:val="20"/>
              </w:rPr>
            </w:pPr>
            <w:r w:rsidRPr="0001655C">
              <w:rPr>
                <w:b/>
                <w:iCs/>
                <w:sz w:val="20"/>
                <w:szCs w:val="20"/>
              </w:rPr>
              <w:t>Variable</w:t>
            </w:r>
          </w:p>
        </w:tc>
        <w:tc>
          <w:tcPr>
            <w:tcW w:w="529" w:type="pct"/>
          </w:tcPr>
          <w:p w14:paraId="593B692F"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573F197F"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6822572D" w14:textId="77777777" w:rsidTr="003B71DB">
        <w:tc>
          <w:tcPr>
            <w:tcW w:w="1008" w:type="pct"/>
          </w:tcPr>
          <w:p w14:paraId="717120DB"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North345</w:t>
            </w:r>
          </w:p>
        </w:tc>
        <w:tc>
          <w:tcPr>
            <w:tcW w:w="529" w:type="pct"/>
          </w:tcPr>
          <w:p w14:paraId="1C06675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3CB7897D"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4EED3ED2" w14:textId="77777777" w:rsidTr="003B71DB">
        <w:tc>
          <w:tcPr>
            <w:tcW w:w="1008" w:type="pct"/>
          </w:tcPr>
          <w:p w14:paraId="0877403A" w14:textId="77777777" w:rsidR="0001655C" w:rsidRPr="0001655C" w:rsidRDefault="0001655C" w:rsidP="0001655C">
            <w:pPr>
              <w:spacing w:after="60"/>
              <w:rPr>
                <w:iCs/>
                <w:sz w:val="20"/>
                <w:szCs w:val="20"/>
              </w:rPr>
            </w:pPr>
            <w:r w:rsidRPr="0001655C">
              <w:rPr>
                <w:iCs/>
                <w:sz w:val="20"/>
                <w:szCs w:val="20"/>
              </w:rPr>
              <w:t>DASL</w:t>
            </w:r>
          </w:p>
        </w:tc>
        <w:tc>
          <w:tcPr>
            <w:tcW w:w="529" w:type="pct"/>
          </w:tcPr>
          <w:p w14:paraId="61E7B39B"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10E2268A"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212AB90A" w14:textId="77777777" w:rsidTr="003B71DB">
        <w:tc>
          <w:tcPr>
            <w:tcW w:w="1008" w:type="pct"/>
          </w:tcPr>
          <w:p w14:paraId="7E8FCB16"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6D6F122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5918A2CF"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7AEB45BB" w14:textId="77777777" w:rsidTr="003B71DB">
        <w:tc>
          <w:tcPr>
            <w:tcW w:w="1008" w:type="pct"/>
          </w:tcPr>
          <w:p w14:paraId="7F09864D"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North345,c</w:t>
            </w:r>
          </w:p>
        </w:tc>
        <w:tc>
          <w:tcPr>
            <w:tcW w:w="529" w:type="pct"/>
          </w:tcPr>
          <w:p w14:paraId="2B7237B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7D0A8DF"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7304083" w14:textId="77777777" w:rsidTr="003B71DB">
        <w:tc>
          <w:tcPr>
            <w:tcW w:w="1008" w:type="pct"/>
          </w:tcPr>
          <w:p w14:paraId="2EDF0528"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hb,North345,c</w:t>
            </w:r>
          </w:p>
        </w:tc>
        <w:tc>
          <w:tcPr>
            <w:tcW w:w="529" w:type="pct"/>
          </w:tcPr>
          <w:p w14:paraId="3CD58A80"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72F2877"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534382E3" w14:textId="77777777" w:rsidTr="003B71DB">
        <w:tc>
          <w:tcPr>
            <w:tcW w:w="1008" w:type="pct"/>
          </w:tcPr>
          <w:p w14:paraId="3127AEEB"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pb,hb,North345,c</w:t>
            </w:r>
          </w:p>
        </w:tc>
        <w:tc>
          <w:tcPr>
            <w:tcW w:w="529" w:type="pct"/>
          </w:tcPr>
          <w:p w14:paraId="5A6E323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089D880"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proofErr w:type="spellStart"/>
            <w:r w:rsidRPr="0001655C">
              <w:rPr>
                <w:i/>
                <w:sz w:val="20"/>
                <w:szCs w:val="20"/>
              </w:rPr>
              <w:t>hb</w:t>
            </w:r>
            <w:proofErr w:type="spellEnd"/>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2CFB146" w14:textId="77777777" w:rsidTr="003B71DB">
        <w:tc>
          <w:tcPr>
            <w:tcW w:w="1008" w:type="pct"/>
          </w:tcPr>
          <w:p w14:paraId="600116E1" w14:textId="77777777" w:rsidR="0001655C" w:rsidRPr="0001655C" w:rsidRDefault="0001655C" w:rsidP="0001655C">
            <w:pPr>
              <w:spacing w:after="60"/>
              <w:rPr>
                <w:iCs/>
                <w:sz w:val="20"/>
                <w:szCs w:val="20"/>
              </w:rPr>
            </w:pPr>
            <w:r w:rsidRPr="0001655C">
              <w:rPr>
                <w:iCs/>
                <w:sz w:val="20"/>
                <w:szCs w:val="20"/>
              </w:rPr>
              <w:t xml:space="preserve">HUBDF </w:t>
            </w:r>
            <w:proofErr w:type="spellStart"/>
            <w:r w:rsidRPr="0001655C">
              <w:rPr>
                <w:i/>
                <w:iCs/>
                <w:sz w:val="20"/>
                <w:szCs w:val="20"/>
                <w:vertAlign w:val="subscript"/>
              </w:rPr>
              <w:t>hb</w:t>
            </w:r>
            <w:proofErr w:type="spellEnd"/>
            <w:r w:rsidRPr="0001655C">
              <w:rPr>
                <w:i/>
                <w:iCs/>
                <w:sz w:val="20"/>
                <w:szCs w:val="20"/>
                <w:vertAlign w:val="subscript"/>
              </w:rPr>
              <w:t>, North345,c</w:t>
            </w:r>
          </w:p>
        </w:tc>
        <w:tc>
          <w:tcPr>
            <w:tcW w:w="529" w:type="pct"/>
          </w:tcPr>
          <w:p w14:paraId="24D79C7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E9A5C3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2A1F10B6" w14:textId="77777777" w:rsidTr="003B71DB">
        <w:tc>
          <w:tcPr>
            <w:tcW w:w="1008" w:type="pct"/>
          </w:tcPr>
          <w:p w14:paraId="74D08C7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pb, </w:t>
            </w:r>
            <w:proofErr w:type="spellStart"/>
            <w:r w:rsidRPr="0001655C">
              <w:rPr>
                <w:i/>
                <w:iCs/>
                <w:sz w:val="20"/>
                <w:szCs w:val="20"/>
                <w:vertAlign w:val="subscript"/>
              </w:rPr>
              <w:t>hb</w:t>
            </w:r>
            <w:proofErr w:type="spellEnd"/>
            <w:r w:rsidRPr="0001655C">
              <w:rPr>
                <w:i/>
                <w:iCs/>
                <w:sz w:val="20"/>
                <w:szCs w:val="20"/>
                <w:vertAlign w:val="subscript"/>
              </w:rPr>
              <w:t>, North345,c</w:t>
            </w:r>
          </w:p>
        </w:tc>
        <w:tc>
          <w:tcPr>
            <w:tcW w:w="529" w:type="pct"/>
          </w:tcPr>
          <w:p w14:paraId="7FA8A5DD"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3F005E7" w14:textId="77777777" w:rsidR="0001655C" w:rsidRPr="0001655C" w:rsidRDefault="0001655C" w:rsidP="0001655C">
            <w:pPr>
              <w:spacing w:after="60"/>
              <w:rPr>
                <w:sz w:val="20"/>
              </w:rPr>
            </w:pPr>
            <w:r w:rsidRPr="0001655C">
              <w:rPr>
                <w:i/>
                <w:iCs/>
                <w:sz w:val="20"/>
              </w:rPr>
              <w:t>Hub Bus Distribution Factor per power flow bus of Hub Bus in a constraint</w:t>
            </w:r>
            <w:r w:rsidRPr="0001655C">
              <w:rPr>
                <w:sz w:val="20"/>
              </w:rPr>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proofErr w:type="spellStart"/>
            <w:r w:rsidRPr="0001655C">
              <w:rPr>
                <w:i/>
                <w:iCs/>
                <w:sz w:val="20"/>
              </w:rPr>
              <w:t>hb</w:t>
            </w:r>
            <w:proofErr w:type="spellEnd"/>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656F7B12" w14:textId="77777777" w:rsidTr="003B71DB">
        <w:tc>
          <w:tcPr>
            <w:tcW w:w="1008" w:type="pct"/>
          </w:tcPr>
          <w:p w14:paraId="04D0ECE3" w14:textId="77777777" w:rsidR="0001655C" w:rsidRPr="0001655C" w:rsidRDefault="0001655C" w:rsidP="0001655C">
            <w:pPr>
              <w:spacing w:after="60"/>
              <w:rPr>
                <w:iCs/>
                <w:sz w:val="20"/>
                <w:szCs w:val="20"/>
              </w:rPr>
            </w:pPr>
            <w:r w:rsidRPr="0001655C">
              <w:rPr>
                <w:i/>
                <w:iCs/>
                <w:sz w:val="20"/>
                <w:szCs w:val="20"/>
              </w:rPr>
              <w:t>pb</w:t>
            </w:r>
          </w:p>
        </w:tc>
        <w:tc>
          <w:tcPr>
            <w:tcW w:w="529" w:type="pct"/>
          </w:tcPr>
          <w:p w14:paraId="5E1C80F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68CDFB9"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6B1DD131" w14:textId="77777777" w:rsidTr="003B71DB">
        <w:tc>
          <w:tcPr>
            <w:tcW w:w="1008" w:type="pct"/>
          </w:tcPr>
          <w:p w14:paraId="00D14A98" w14:textId="77777777" w:rsidR="0001655C" w:rsidRPr="0001655C" w:rsidRDefault="0001655C" w:rsidP="0001655C">
            <w:pPr>
              <w:spacing w:after="60"/>
              <w:rPr>
                <w:iCs/>
                <w:sz w:val="20"/>
                <w:szCs w:val="20"/>
              </w:rPr>
            </w:pPr>
            <w:r w:rsidRPr="0001655C">
              <w:rPr>
                <w:iCs/>
                <w:sz w:val="20"/>
                <w:szCs w:val="20"/>
              </w:rPr>
              <w:t xml:space="preserve">PB </w:t>
            </w:r>
            <w:proofErr w:type="spellStart"/>
            <w:r w:rsidRPr="0001655C">
              <w:rPr>
                <w:i/>
                <w:iCs/>
                <w:sz w:val="20"/>
                <w:szCs w:val="20"/>
                <w:vertAlign w:val="subscript"/>
              </w:rPr>
              <w:t>hb</w:t>
            </w:r>
            <w:proofErr w:type="spellEnd"/>
            <w:r w:rsidRPr="0001655C">
              <w:rPr>
                <w:i/>
                <w:iCs/>
                <w:sz w:val="20"/>
                <w:szCs w:val="20"/>
                <w:vertAlign w:val="subscript"/>
              </w:rPr>
              <w:t>, North345,c</w:t>
            </w:r>
          </w:p>
        </w:tc>
        <w:tc>
          <w:tcPr>
            <w:tcW w:w="529" w:type="pct"/>
          </w:tcPr>
          <w:p w14:paraId="78274FA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727C0D8"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381F8974" w14:textId="77777777" w:rsidTr="003B71DB">
        <w:tc>
          <w:tcPr>
            <w:tcW w:w="1008" w:type="pct"/>
          </w:tcPr>
          <w:p w14:paraId="71EF43E0" w14:textId="77777777" w:rsidR="0001655C" w:rsidRPr="0001655C" w:rsidRDefault="0001655C" w:rsidP="0001655C">
            <w:pPr>
              <w:spacing w:after="60"/>
              <w:rPr>
                <w:i/>
                <w:iCs/>
                <w:sz w:val="20"/>
                <w:szCs w:val="20"/>
                <w:vertAlign w:val="subscript"/>
              </w:rPr>
            </w:pPr>
            <w:proofErr w:type="spellStart"/>
            <w:r w:rsidRPr="0001655C">
              <w:rPr>
                <w:i/>
                <w:iCs/>
                <w:sz w:val="20"/>
                <w:szCs w:val="20"/>
              </w:rPr>
              <w:t>hb</w:t>
            </w:r>
            <w:proofErr w:type="spellEnd"/>
          </w:p>
        </w:tc>
        <w:tc>
          <w:tcPr>
            <w:tcW w:w="529" w:type="pct"/>
          </w:tcPr>
          <w:p w14:paraId="030BEAF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B42435F"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0CA7C514" w14:textId="77777777" w:rsidTr="003B71DB">
        <w:tc>
          <w:tcPr>
            <w:tcW w:w="1008" w:type="pct"/>
          </w:tcPr>
          <w:p w14:paraId="2CE8EDF3"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North345</w:t>
            </w:r>
          </w:p>
        </w:tc>
        <w:tc>
          <w:tcPr>
            <w:tcW w:w="529" w:type="pct"/>
          </w:tcPr>
          <w:p w14:paraId="7EFD4FB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6E790B8"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2DEDFBE6" w14:textId="77777777" w:rsidTr="003B71DB">
        <w:tc>
          <w:tcPr>
            <w:tcW w:w="1008" w:type="pct"/>
          </w:tcPr>
          <w:p w14:paraId="1B4048C4"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North345,c</w:t>
            </w:r>
          </w:p>
        </w:tc>
        <w:tc>
          <w:tcPr>
            <w:tcW w:w="529" w:type="pct"/>
          </w:tcPr>
          <w:p w14:paraId="0C343909"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A7CB9BA"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5D379FD7" w14:textId="77777777" w:rsidTr="003B71DB">
        <w:tc>
          <w:tcPr>
            <w:tcW w:w="1008" w:type="pct"/>
            <w:tcBorders>
              <w:top w:val="single" w:sz="4" w:space="0" w:color="auto"/>
              <w:left w:val="single" w:sz="4" w:space="0" w:color="auto"/>
              <w:bottom w:val="single" w:sz="4" w:space="0" w:color="auto"/>
              <w:right w:val="single" w:sz="4" w:space="0" w:color="auto"/>
            </w:tcBorders>
          </w:tcPr>
          <w:p w14:paraId="1DE56C8A" w14:textId="77777777" w:rsidR="0001655C" w:rsidRPr="0001655C" w:rsidRDefault="0001655C" w:rsidP="0001655C">
            <w:pPr>
              <w:spacing w:after="60"/>
              <w:rPr>
                <w:i/>
                <w:iCs/>
                <w:sz w:val="20"/>
                <w:szCs w:val="20"/>
              </w:rPr>
            </w:pPr>
            <w:r w:rsidRPr="0001655C">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0581B6A3"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C485026"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39FBD35F" w14:textId="77777777" w:rsidR="0001655C" w:rsidRPr="0001655C" w:rsidRDefault="0001655C" w:rsidP="0001655C">
      <w:pPr>
        <w:spacing w:before="240" w:after="240"/>
        <w:ind w:left="720" w:hanging="720"/>
        <w:rPr>
          <w:szCs w:val="20"/>
        </w:rPr>
      </w:pPr>
      <w:r w:rsidRPr="0001655C">
        <w:rPr>
          <w:szCs w:val="20"/>
        </w:rPr>
        <w:t>(4)</w:t>
      </w:r>
      <w:r w:rsidRPr="0001655C">
        <w:rPr>
          <w:szCs w:val="20"/>
        </w:rPr>
        <w:tab/>
        <w:t>The Real-Time Settlement Point Price of the Hub for a given 15-minute Settlement Interval is calculated as follows:</w:t>
      </w:r>
    </w:p>
    <w:p w14:paraId="0CE8BC4E" w14:textId="77777777" w:rsidR="0001655C" w:rsidRPr="0001655C" w:rsidRDefault="0001655C" w:rsidP="0001655C">
      <w:pPr>
        <w:tabs>
          <w:tab w:val="left" w:pos="2340"/>
          <w:tab w:val="left" w:pos="3420"/>
        </w:tabs>
        <w:spacing w:after="240"/>
        <w:ind w:left="3420" w:hanging="2700"/>
      </w:pPr>
      <w:r w:rsidRPr="0001655C">
        <w:lastRenderedPageBreak/>
        <w:t>RTSPP</w:t>
      </w:r>
      <w:r w:rsidRPr="0001655C">
        <w:rPr>
          <w:i/>
          <w:vertAlign w:val="subscript"/>
        </w:rPr>
        <w:t xml:space="preserve"> North345</w:t>
      </w:r>
      <w:r w:rsidRPr="0001655C">
        <w:tab/>
        <w:t>=</w:t>
      </w:r>
      <w:r w:rsidRPr="0001655C">
        <w:tab/>
        <w:t xml:space="preserve">Max [-$251, (RTRSVPOR + RTRDP + </w:t>
      </w:r>
    </w:p>
    <w:p w14:paraId="578CB92D"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666127B9">
          <v:shape id="_x0000_i1037" type="#_x0000_t75" style="width:13.2pt;height:21pt" o:ole="">
            <v:imagedata r:id="rId26" o:title=""/>
          </v:shape>
          <o:OLEObject Type="Embed" ProgID="Equation.3" ShapeID="_x0000_i1037" DrawAspect="Content" ObjectID="_1808977444" r:id="rId27"/>
        </w:object>
      </w:r>
      <w:r w:rsidRPr="0001655C">
        <w:t xml:space="preserve">(HUBDF </w:t>
      </w:r>
      <w:proofErr w:type="spellStart"/>
      <w:r w:rsidRPr="0001655C">
        <w:rPr>
          <w:i/>
          <w:vertAlign w:val="subscript"/>
        </w:rPr>
        <w:t>hb</w:t>
      </w:r>
      <w:proofErr w:type="spellEnd"/>
      <w:r w:rsidRPr="0001655C">
        <w:rPr>
          <w:i/>
          <w:vertAlign w:val="subscript"/>
        </w:rPr>
        <w:t>, North345</w:t>
      </w:r>
      <w:r w:rsidRPr="0001655C">
        <w:t xml:space="preserve"> * (</w:t>
      </w:r>
      <w:r w:rsidRPr="0001655C">
        <w:rPr>
          <w:position w:val="-22"/>
        </w:rPr>
        <w:object w:dxaOrig="225" w:dyaOrig="450" w14:anchorId="383DC35E">
          <v:shape id="_x0000_i1038" type="#_x0000_t75" style="width:13.2pt;height:21pt" o:ole="">
            <v:imagedata r:id="rId28" o:title=""/>
          </v:shape>
          <o:OLEObject Type="Embed" ProgID="Equation.3" ShapeID="_x0000_i1038" DrawAspect="Content" ObjectID="_1808977445" r:id="rId29"/>
        </w:object>
      </w:r>
      <w:r w:rsidRPr="0001655C">
        <w:t xml:space="preserve">(RTHBP </w:t>
      </w:r>
      <w:proofErr w:type="spellStart"/>
      <w:r w:rsidRPr="0001655C">
        <w:rPr>
          <w:i/>
          <w:vertAlign w:val="subscript"/>
        </w:rPr>
        <w:t>hb</w:t>
      </w:r>
      <w:proofErr w:type="spellEnd"/>
      <w:r w:rsidRPr="0001655C">
        <w:rPr>
          <w:i/>
          <w:vertAlign w:val="subscript"/>
        </w:rPr>
        <w:t>, North345, y</w:t>
      </w:r>
      <w:r w:rsidRPr="0001655C">
        <w:t xml:space="preserve"> * </w:t>
      </w:r>
    </w:p>
    <w:p w14:paraId="4CA8E011" w14:textId="77777777" w:rsidR="0001655C" w:rsidRPr="0001655C" w:rsidRDefault="0001655C" w:rsidP="0001655C">
      <w:pPr>
        <w:tabs>
          <w:tab w:val="left" w:pos="2340"/>
          <w:tab w:val="left" w:pos="3420"/>
        </w:tabs>
        <w:spacing w:after="240"/>
        <w:ind w:left="3420" w:hanging="2700"/>
      </w:pPr>
      <w:r w:rsidRPr="0001655C">
        <w:tab/>
      </w:r>
      <w:r w:rsidRPr="0001655C">
        <w:tab/>
        <w:t xml:space="preserve">TLMP </w:t>
      </w:r>
      <w:r w:rsidRPr="0001655C">
        <w:rPr>
          <w:i/>
          <w:vertAlign w:val="subscript"/>
        </w:rPr>
        <w:t>y</w:t>
      </w:r>
      <w:r w:rsidRPr="0001655C">
        <w:t>) / (</w:t>
      </w:r>
      <w:r w:rsidRPr="0001655C">
        <w:rPr>
          <w:position w:val="-22"/>
        </w:rPr>
        <w:object w:dxaOrig="225" w:dyaOrig="450" w14:anchorId="347CBADA">
          <v:shape id="_x0000_i1039" type="#_x0000_t75" style="width:13.2pt;height:21pt" o:ole="">
            <v:imagedata r:id="rId30" o:title=""/>
          </v:shape>
          <o:OLEObject Type="Embed" ProgID="Equation.3" ShapeID="_x0000_i1039" DrawAspect="Content" ObjectID="_1808977446" r:id="rId31"/>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North345</w:t>
      </w:r>
      <w:r w:rsidRPr="0001655C">
        <w:t>≠0</w:t>
      </w:r>
    </w:p>
    <w:p w14:paraId="05A8DB86"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North345</w:t>
      </w:r>
      <w:r w:rsidRPr="0001655C">
        <w:tab/>
        <w:t>=</w:t>
      </w:r>
      <w:r w:rsidRPr="0001655C">
        <w:tab/>
        <w:t xml:space="preserve">RTSPP </w:t>
      </w:r>
      <w:r w:rsidRPr="0001655C">
        <w:rPr>
          <w:vertAlign w:val="subscript"/>
        </w:rPr>
        <w:t>ERCOT345Bus</w:t>
      </w:r>
      <w:r w:rsidRPr="0001655C">
        <w:t>, if HB</w:t>
      </w:r>
      <w:r w:rsidRPr="0001655C">
        <w:rPr>
          <w:vertAlign w:val="subscript"/>
        </w:rPr>
        <w:t xml:space="preserve"> North345</w:t>
      </w:r>
      <w:r w:rsidRPr="0001655C">
        <w:t>=0</w:t>
      </w:r>
    </w:p>
    <w:p w14:paraId="39FA5402" w14:textId="77777777" w:rsidR="0001655C" w:rsidRPr="0001655C" w:rsidRDefault="0001655C" w:rsidP="0001655C">
      <w:pPr>
        <w:spacing w:before="240" w:after="240"/>
      </w:pPr>
      <w:r w:rsidRPr="0001655C">
        <w:t>Where:</w:t>
      </w:r>
    </w:p>
    <w:p w14:paraId="5375B0A2" w14:textId="77777777" w:rsidR="0001655C" w:rsidRPr="0001655C" w:rsidRDefault="0001655C" w:rsidP="0001655C">
      <w:pPr>
        <w:spacing w:after="240"/>
        <w:ind w:left="720"/>
      </w:pPr>
      <w:r w:rsidRPr="0001655C">
        <w:t xml:space="preserve">RTRSVPOR </w:t>
      </w:r>
      <w:r w:rsidRPr="0001655C">
        <w:tab/>
      </w:r>
      <w:r w:rsidRPr="0001655C">
        <w:tab/>
        <w:t>=</w:t>
      </w:r>
      <w:r w:rsidRPr="0001655C">
        <w:tab/>
      </w:r>
      <w:r w:rsidRPr="0001655C">
        <w:rPr>
          <w:position w:val="-22"/>
        </w:rPr>
        <w:object w:dxaOrig="225" w:dyaOrig="465" w14:anchorId="3018FE89">
          <v:shape id="_x0000_i1040" type="#_x0000_t75" style="width:13.2pt;height:21pt" o:ole="">
            <v:imagedata r:id="rId32" o:title=""/>
          </v:shape>
          <o:OLEObject Type="Embed" ProgID="Equation.3" ShapeID="_x0000_i1040" DrawAspect="Content" ObjectID="_1808977447" r:id="rId33"/>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 xml:space="preserve">) </w:t>
      </w:r>
    </w:p>
    <w:p w14:paraId="650623DF" w14:textId="77777777" w:rsidR="0001655C" w:rsidRPr="0001655C" w:rsidRDefault="0001655C" w:rsidP="0001655C">
      <w:pPr>
        <w:spacing w:after="240"/>
        <w:ind w:left="720"/>
      </w:pPr>
      <w:r w:rsidRPr="0001655C">
        <w:t xml:space="preserve">RTRDP                       =           </w:t>
      </w:r>
      <w:r w:rsidRPr="0001655C">
        <w:rPr>
          <w:position w:val="-22"/>
        </w:rPr>
        <w:object w:dxaOrig="225" w:dyaOrig="465" w14:anchorId="49E9903B">
          <v:shape id="_x0000_i1041" type="#_x0000_t75" style="width:13.2pt;height:21pt" o:ole="">
            <v:imagedata r:id="rId32" o:title=""/>
          </v:shape>
          <o:OLEObject Type="Embed" ProgID="Equation.3" ShapeID="_x0000_i1041" DrawAspect="Content" ObjectID="_1808977448" r:id="rId34"/>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379B06DE"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204F05B2">
          <v:shape id="_x0000_i1042" type="#_x0000_t75" style="width:13.2pt;height:21pt" o:ole="">
            <v:imagedata r:id="rId32" o:title=""/>
          </v:shape>
          <o:OLEObject Type="Embed" ProgID="Equation.3" ShapeID="_x0000_i1042" DrawAspect="Content" ObjectID="_1808977449" r:id="rId35"/>
        </w:object>
      </w:r>
      <w:r w:rsidRPr="0001655C">
        <w:rPr>
          <w:bCs/>
        </w:rPr>
        <w:t xml:space="preserve">TLMP </w:t>
      </w:r>
      <w:r w:rsidRPr="0001655C">
        <w:rPr>
          <w:bCs/>
          <w:i/>
          <w:vertAlign w:val="subscript"/>
        </w:rPr>
        <w:t>y</w:t>
      </w:r>
    </w:p>
    <w:p w14:paraId="516338DB"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proofErr w:type="spellStart"/>
      <w:r w:rsidRPr="0001655C">
        <w:rPr>
          <w:bCs/>
          <w:i/>
          <w:vertAlign w:val="subscript"/>
        </w:rPr>
        <w:t>hb</w:t>
      </w:r>
      <w:proofErr w:type="spellEnd"/>
      <w:r w:rsidRPr="0001655C">
        <w:rPr>
          <w:bCs/>
          <w:i/>
          <w:vertAlign w:val="subscript"/>
        </w:rPr>
        <w:t>, North345, y</w:t>
      </w:r>
      <w:r w:rsidRPr="0001655C">
        <w:rPr>
          <w:bCs/>
        </w:rPr>
        <w:tab/>
        <w:t>=</w:t>
      </w:r>
      <w:r w:rsidRPr="0001655C">
        <w:rPr>
          <w:bCs/>
        </w:rPr>
        <w:tab/>
      </w:r>
      <w:r w:rsidRPr="0001655C">
        <w:rPr>
          <w:bCs/>
          <w:position w:val="-20"/>
        </w:rPr>
        <w:object w:dxaOrig="225" w:dyaOrig="420" w14:anchorId="129A4479">
          <v:shape id="_x0000_i1043" type="#_x0000_t75" style="width:13.2pt;height:21pt" o:ole="">
            <v:imagedata r:id="rId36" o:title=""/>
          </v:shape>
          <o:OLEObject Type="Embed" ProgID="Equation.3" ShapeID="_x0000_i1043" DrawAspect="Content" ObjectID="_1808977450" r:id="rId37"/>
        </w:object>
      </w: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North345</w:t>
      </w:r>
      <w:r w:rsidRPr="0001655C">
        <w:rPr>
          <w:bCs/>
          <w:i/>
        </w:rPr>
        <w:t xml:space="preserve"> </w:t>
      </w:r>
      <w:r w:rsidRPr="0001655C">
        <w:rPr>
          <w:bCs/>
        </w:rPr>
        <w:t xml:space="preserve">* RTLMP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North345, y</w:t>
      </w:r>
      <w:r w:rsidRPr="0001655C">
        <w:rPr>
          <w:bCs/>
        </w:rPr>
        <w:t>)</w:t>
      </w:r>
    </w:p>
    <w:p w14:paraId="66890AF7" w14:textId="77777777" w:rsidR="0001655C" w:rsidRPr="0001655C" w:rsidRDefault="0001655C" w:rsidP="0001655C">
      <w:pPr>
        <w:tabs>
          <w:tab w:val="left" w:pos="2340"/>
          <w:tab w:val="left" w:pos="3420"/>
        </w:tabs>
        <w:spacing w:after="240"/>
        <w:ind w:left="3420" w:hanging="2700"/>
        <w:rPr>
          <w:bCs/>
        </w:rPr>
      </w:pPr>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North345</w:t>
      </w:r>
      <w:r w:rsidRPr="0001655C">
        <w:rPr>
          <w:bCs/>
        </w:rPr>
        <w:tab/>
        <w:t>=</w:t>
      </w:r>
      <w:r w:rsidRPr="0001655C">
        <w:rPr>
          <w:bCs/>
        </w:rPr>
        <w:tab/>
        <w:t>IF(HB</w:t>
      </w:r>
      <w:r w:rsidRPr="0001655C">
        <w:rPr>
          <w:bCs/>
          <w:vertAlign w:val="subscript"/>
        </w:rPr>
        <w:t xml:space="preserve"> </w:t>
      </w:r>
      <w:r w:rsidRPr="0001655C">
        <w:rPr>
          <w:bCs/>
          <w:i/>
          <w:vertAlign w:val="subscript"/>
        </w:rPr>
        <w:t>North345</w:t>
      </w:r>
      <w:r w:rsidRPr="0001655C">
        <w:rPr>
          <w:bCs/>
        </w:rPr>
        <w:t xml:space="preserve">=0, 0, 1 </w:t>
      </w:r>
      <w:r w:rsidRPr="0001655C">
        <w:rPr>
          <w:b/>
          <w:bCs/>
          <w:sz w:val="32"/>
          <w:szCs w:val="32"/>
        </w:rPr>
        <w:t>/</w:t>
      </w:r>
      <w:r w:rsidRPr="0001655C">
        <w:rPr>
          <w:b/>
          <w:bCs/>
        </w:rPr>
        <w:t xml:space="preserve"> </w:t>
      </w:r>
      <w:r w:rsidRPr="0001655C">
        <w:rPr>
          <w:bCs/>
        </w:rPr>
        <w:t xml:space="preserve">HB </w:t>
      </w:r>
      <w:r w:rsidRPr="0001655C">
        <w:rPr>
          <w:bCs/>
          <w:i/>
          <w:vertAlign w:val="subscript"/>
        </w:rPr>
        <w:t>North345</w:t>
      </w:r>
      <w:r w:rsidRPr="0001655C">
        <w:rPr>
          <w:bCs/>
        </w:rPr>
        <w:t>)</w:t>
      </w:r>
    </w:p>
    <w:p w14:paraId="327684AA" w14:textId="77777777" w:rsidR="0001655C" w:rsidRPr="0001655C" w:rsidRDefault="0001655C" w:rsidP="0001655C">
      <w:pPr>
        <w:tabs>
          <w:tab w:val="left" w:pos="2340"/>
          <w:tab w:val="left" w:pos="3420"/>
        </w:tabs>
        <w:spacing w:after="240"/>
        <w:ind w:left="3420" w:hanging="2700"/>
        <w:rPr>
          <w:bCs/>
        </w:rPr>
      </w:pP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North345</w:t>
      </w:r>
      <w:r w:rsidRPr="0001655C">
        <w:rPr>
          <w:bCs/>
        </w:rPr>
        <w:tab/>
        <w:t>=</w:t>
      </w:r>
      <w:r w:rsidRPr="0001655C">
        <w:rPr>
          <w:bCs/>
        </w:rPr>
        <w:tab/>
        <w:t>IF(B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North345</w:t>
      </w:r>
      <w:r w:rsidRPr="0001655C">
        <w:rPr>
          <w:bCs/>
        </w:rPr>
        <w:t xml:space="preserve">=0, 0, 1 </w:t>
      </w:r>
      <w:r w:rsidRPr="0001655C">
        <w:rPr>
          <w:b/>
          <w:bCs/>
          <w:sz w:val="32"/>
          <w:szCs w:val="32"/>
        </w:rPr>
        <w:t>/</w:t>
      </w:r>
      <w:r w:rsidRPr="0001655C">
        <w:rPr>
          <w:bCs/>
        </w:rPr>
        <w:t xml:space="preserve"> B </w:t>
      </w:r>
      <w:proofErr w:type="spellStart"/>
      <w:r w:rsidRPr="0001655C">
        <w:rPr>
          <w:bCs/>
          <w:i/>
          <w:vertAlign w:val="subscript"/>
        </w:rPr>
        <w:t>hb</w:t>
      </w:r>
      <w:proofErr w:type="spellEnd"/>
      <w:r w:rsidRPr="0001655C">
        <w:rPr>
          <w:bCs/>
          <w:i/>
          <w:vertAlign w:val="subscript"/>
        </w:rPr>
        <w:t>, North345</w:t>
      </w:r>
      <w:r w:rsidRPr="0001655C">
        <w:rPr>
          <w:bCs/>
        </w:rPr>
        <w:t>)</w:t>
      </w:r>
    </w:p>
    <w:p w14:paraId="07CC4CEC" w14:textId="77777777" w:rsidR="0001655C" w:rsidRPr="0001655C" w:rsidRDefault="0001655C" w:rsidP="0001655C">
      <w:r w:rsidRPr="0001655C">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01655C" w:rsidRPr="0001655C" w14:paraId="1D250CCF" w14:textId="77777777" w:rsidTr="003B71DB">
        <w:tc>
          <w:tcPr>
            <w:tcW w:w="1012" w:type="pct"/>
          </w:tcPr>
          <w:p w14:paraId="43AFA112" w14:textId="77777777" w:rsidR="0001655C" w:rsidRPr="0001655C" w:rsidRDefault="0001655C" w:rsidP="0001655C">
            <w:pPr>
              <w:spacing w:after="240"/>
              <w:rPr>
                <w:b/>
                <w:iCs/>
                <w:sz w:val="20"/>
                <w:szCs w:val="20"/>
              </w:rPr>
            </w:pPr>
            <w:r w:rsidRPr="0001655C">
              <w:rPr>
                <w:b/>
                <w:iCs/>
                <w:sz w:val="20"/>
                <w:szCs w:val="20"/>
              </w:rPr>
              <w:t>Variable</w:t>
            </w:r>
          </w:p>
        </w:tc>
        <w:tc>
          <w:tcPr>
            <w:tcW w:w="499" w:type="pct"/>
          </w:tcPr>
          <w:p w14:paraId="43C3173D" w14:textId="77777777" w:rsidR="0001655C" w:rsidRPr="0001655C" w:rsidRDefault="0001655C" w:rsidP="0001655C">
            <w:pPr>
              <w:spacing w:after="240"/>
              <w:rPr>
                <w:b/>
                <w:iCs/>
                <w:sz w:val="20"/>
                <w:szCs w:val="20"/>
              </w:rPr>
            </w:pPr>
            <w:r w:rsidRPr="0001655C">
              <w:rPr>
                <w:b/>
                <w:iCs/>
                <w:sz w:val="20"/>
                <w:szCs w:val="20"/>
              </w:rPr>
              <w:t>Unit</w:t>
            </w:r>
          </w:p>
        </w:tc>
        <w:tc>
          <w:tcPr>
            <w:tcW w:w="3488" w:type="pct"/>
          </w:tcPr>
          <w:p w14:paraId="2E5F67FC"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5EE19F4B" w14:textId="77777777" w:rsidTr="003B71DB">
        <w:tc>
          <w:tcPr>
            <w:tcW w:w="1012" w:type="pct"/>
          </w:tcPr>
          <w:p w14:paraId="31692802" w14:textId="77777777" w:rsidR="0001655C" w:rsidRPr="0001655C" w:rsidRDefault="0001655C" w:rsidP="0001655C">
            <w:pPr>
              <w:spacing w:after="60"/>
              <w:rPr>
                <w:iCs/>
                <w:sz w:val="20"/>
                <w:szCs w:val="20"/>
              </w:rPr>
            </w:pPr>
            <w:r w:rsidRPr="0001655C">
              <w:rPr>
                <w:iCs/>
                <w:sz w:val="20"/>
                <w:szCs w:val="20"/>
              </w:rPr>
              <w:t xml:space="preserve">RTSPP </w:t>
            </w:r>
            <w:r w:rsidRPr="0001655C">
              <w:rPr>
                <w:i/>
                <w:iCs/>
                <w:sz w:val="20"/>
                <w:szCs w:val="20"/>
                <w:vertAlign w:val="subscript"/>
              </w:rPr>
              <w:t>North345</w:t>
            </w:r>
          </w:p>
        </w:tc>
        <w:tc>
          <w:tcPr>
            <w:tcW w:w="499" w:type="pct"/>
          </w:tcPr>
          <w:p w14:paraId="2A30A128"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26A33980"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063C88C3" w14:textId="77777777" w:rsidTr="003B71DB">
        <w:tc>
          <w:tcPr>
            <w:tcW w:w="1012" w:type="pct"/>
          </w:tcPr>
          <w:p w14:paraId="10A8D824" w14:textId="77777777" w:rsidR="0001655C" w:rsidRPr="0001655C" w:rsidRDefault="0001655C" w:rsidP="0001655C">
            <w:pPr>
              <w:spacing w:after="60"/>
              <w:rPr>
                <w:iCs/>
                <w:sz w:val="20"/>
                <w:szCs w:val="20"/>
              </w:rPr>
            </w:pPr>
            <w:r w:rsidRPr="0001655C">
              <w:rPr>
                <w:iCs/>
                <w:sz w:val="20"/>
                <w:szCs w:val="20"/>
              </w:rPr>
              <w:t xml:space="preserve">RTHBP </w:t>
            </w:r>
            <w:proofErr w:type="spellStart"/>
            <w:r w:rsidRPr="0001655C">
              <w:rPr>
                <w:i/>
                <w:iCs/>
                <w:sz w:val="20"/>
                <w:szCs w:val="20"/>
                <w:vertAlign w:val="subscript"/>
              </w:rPr>
              <w:t>hb</w:t>
            </w:r>
            <w:proofErr w:type="spellEnd"/>
            <w:r w:rsidRPr="0001655C">
              <w:rPr>
                <w:i/>
                <w:iCs/>
                <w:sz w:val="20"/>
                <w:szCs w:val="20"/>
                <w:vertAlign w:val="subscript"/>
              </w:rPr>
              <w:t>, North345, y</w:t>
            </w:r>
          </w:p>
        </w:tc>
        <w:tc>
          <w:tcPr>
            <w:tcW w:w="499" w:type="pct"/>
          </w:tcPr>
          <w:p w14:paraId="38789307"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04AD44FE" w14:textId="77777777" w:rsidR="0001655C" w:rsidRPr="0001655C" w:rsidRDefault="0001655C" w:rsidP="0001655C">
            <w:pPr>
              <w:spacing w:after="60"/>
              <w:rPr>
                <w:i/>
                <w:iCs/>
                <w:sz w:val="20"/>
                <w:szCs w:val="20"/>
              </w:rPr>
            </w:pPr>
            <w:r w:rsidRPr="0001655C">
              <w:rPr>
                <w:i/>
                <w:iCs/>
                <w:sz w:val="20"/>
                <w:szCs w:val="20"/>
              </w:rPr>
              <w:t>Real-Time Hub Bus Price at Hub Bus per Security-Constrained Economic Dispatch</w:t>
            </w:r>
            <w:r w:rsidRPr="0001655C">
              <w:rPr>
                <w:iCs/>
                <w:sz w:val="20"/>
                <w:szCs w:val="20"/>
              </w:rPr>
              <w:t xml:space="preserve"> (</w:t>
            </w:r>
            <w:r w:rsidRPr="0001655C">
              <w:rPr>
                <w:i/>
                <w:iCs/>
                <w:sz w:val="20"/>
                <w:szCs w:val="20"/>
              </w:rPr>
              <w:t>SCED) interval</w:t>
            </w:r>
            <w:r w:rsidRPr="0001655C">
              <w:rPr>
                <w:iCs/>
                <w:sz w:val="20"/>
                <w:szCs w:val="20"/>
              </w:rPr>
              <w:sym w:font="Symbol" w:char="F0BE"/>
            </w:r>
            <w:r w:rsidRPr="0001655C">
              <w:rPr>
                <w:iCs/>
                <w:sz w:val="20"/>
                <w:szCs w:val="20"/>
              </w:rPr>
              <w:t xml:space="preserve">The Real-Time energy price at Hub Bus </w:t>
            </w:r>
            <w:proofErr w:type="spellStart"/>
            <w:r w:rsidRPr="0001655C">
              <w:rPr>
                <w:i/>
                <w:iCs/>
                <w:sz w:val="20"/>
                <w:szCs w:val="20"/>
              </w:rPr>
              <w:t>hb</w:t>
            </w:r>
            <w:proofErr w:type="spellEnd"/>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447F4B36" w14:textId="77777777" w:rsidTr="003B71DB">
        <w:tc>
          <w:tcPr>
            <w:tcW w:w="1012" w:type="pct"/>
          </w:tcPr>
          <w:p w14:paraId="5B575510" w14:textId="77777777" w:rsidR="0001655C" w:rsidRPr="0001655C" w:rsidRDefault="0001655C" w:rsidP="0001655C">
            <w:pPr>
              <w:spacing w:after="60"/>
              <w:rPr>
                <w:iCs/>
                <w:sz w:val="20"/>
                <w:szCs w:val="20"/>
              </w:rPr>
            </w:pPr>
            <w:r w:rsidRPr="0001655C">
              <w:rPr>
                <w:iCs/>
                <w:sz w:val="20"/>
                <w:szCs w:val="20"/>
              </w:rPr>
              <w:t>RTRSVPOR</w:t>
            </w:r>
          </w:p>
        </w:tc>
        <w:tc>
          <w:tcPr>
            <w:tcW w:w="499" w:type="pct"/>
          </w:tcPr>
          <w:p w14:paraId="406737CE"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52D4B061"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5B3BD848" w14:textId="77777777" w:rsidTr="003B71DB">
        <w:tc>
          <w:tcPr>
            <w:tcW w:w="1012" w:type="pct"/>
          </w:tcPr>
          <w:p w14:paraId="62752584"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99" w:type="pct"/>
          </w:tcPr>
          <w:p w14:paraId="432D1D0F"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34C095B4"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price adder for On-Line Reserves for the SCED interval </w:t>
            </w:r>
            <w:r w:rsidRPr="0001655C">
              <w:rPr>
                <w:i/>
                <w:iCs/>
                <w:sz w:val="20"/>
                <w:szCs w:val="20"/>
              </w:rPr>
              <w:t>y</w:t>
            </w:r>
            <w:r w:rsidRPr="0001655C">
              <w:rPr>
                <w:iCs/>
                <w:sz w:val="20"/>
                <w:szCs w:val="20"/>
              </w:rPr>
              <w:t>.</w:t>
            </w:r>
          </w:p>
        </w:tc>
      </w:tr>
      <w:tr w:rsidR="0001655C" w:rsidRPr="0001655C" w14:paraId="4010A34E" w14:textId="77777777" w:rsidTr="003B71DB">
        <w:tc>
          <w:tcPr>
            <w:tcW w:w="1012" w:type="pct"/>
          </w:tcPr>
          <w:p w14:paraId="21E51D59" w14:textId="77777777" w:rsidR="0001655C" w:rsidRPr="0001655C" w:rsidRDefault="0001655C" w:rsidP="0001655C">
            <w:pPr>
              <w:spacing w:after="60"/>
              <w:rPr>
                <w:iCs/>
                <w:sz w:val="20"/>
                <w:szCs w:val="20"/>
              </w:rPr>
            </w:pPr>
            <w:r w:rsidRPr="0001655C">
              <w:rPr>
                <w:iCs/>
                <w:sz w:val="20"/>
                <w:szCs w:val="20"/>
              </w:rPr>
              <w:t>RTRDP</w:t>
            </w:r>
          </w:p>
        </w:tc>
        <w:tc>
          <w:tcPr>
            <w:tcW w:w="499" w:type="pct"/>
          </w:tcPr>
          <w:p w14:paraId="6DA394FA"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37973D1F"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799A2A4E" w14:textId="77777777" w:rsidTr="003B71DB">
        <w:tc>
          <w:tcPr>
            <w:tcW w:w="1012" w:type="pct"/>
          </w:tcPr>
          <w:p w14:paraId="5955C765" w14:textId="77777777" w:rsidR="0001655C" w:rsidRPr="0001655C" w:rsidRDefault="0001655C" w:rsidP="0001655C">
            <w:pPr>
              <w:spacing w:after="60"/>
              <w:rPr>
                <w:iCs/>
                <w:sz w:val="20"/>
                <w:szCs w:val="20"/>
              </w:rPr>
            </w:pPr>
            <w:r w:rsidRPr="0001655C">
              <w:rPr>
                <w:iCs/>
                <w:sz w:val="20"/>
                <w:szCs w:val="20"/>
              </w:rPr>
              <w:t xml:space="preserve">RTORDPA </w:t>
            </w:r>
            <w:r w:rsidRPr="0001655C">
              <w:rPr>
                <w:i/>
                <w:iCs/>
                <w:sz w:val="20"/>
                <w:szCs w:val="20"/>
                <w:vertAlign w:val="subscript"/>
              </w:rPr>
              <w:t>y</w:t>
            </w:r>
          </w:p>
        </w:tc>
        <w:tc>
          <w:tcPr>
            <w:tcW w:w="499" w:type="pct"/>
          </w:tcPr>
          <w:p w14:paraId="4ACF4249"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0C2EC722"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22B7CD80" w14:textId="77777777" w:rsidTr="003B71DB">
        <w:tc>
          <w:tcPr>
            <w:tcW w:w="1012" w:type="pct"/>
          </w:tcPr>
          <w:p w14:paraId="2A55F310"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99" w:type="pct"/>
          </w:tcPr>
          <w:p w14:paraId="3E5A890D"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32488234"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3B6CF1DD" w14:textId="77777777" w:rsidTr="003B71DB">
        <w:tc>
          <w:tcPr>
            <w:tcW w:w="1012" w:type="pct"/>
          </w:tcPr>
          <w:p w14:paraId="00535B5B" w14:textId="77777777" w:rsidR="0001655C" w:rsidRPr="0001655C" w:rsidRDefault="0001655C" w:rsidP="0001655C">
            <w:pPr>
              <w:spacing w:after="60"/>
              <w:rPr>
                <w:iCs/>
                <w:sz w:val="20"/>
                <w:szCs w:val="20"/>
              </w:rPr>
            </w:pPr>
            <w:r w:rsidRPr="0001655C">
              <w:rPr>
                <w:iCs/>
                <w:sz w:val="20"/>
                <w:szCs w:val="20"/>
              </w:rPr>
              <w:lastRenderedPageBreak/>
              <w:t xml:space="preserve">RTLMP </w:t>
            </w:r>
            <w:r w:rsidRPr="0001655C">
              <w:rPr>
                <w:i/>
                <w:iCs/>
                <w:sz w:val="20"/>
                <w:szCs w:val="20"/>
                <w:vertAlign w:val="subscript"/>
              </w:rPr>
              <w:t xml:space="preserve">b, </w:t>
            </w:r>
            <w:proofErr w:type="spellStart"/>
            <w:r w:rsidRPr="0001655C">
              <w:rPr>
                <w:i/>
                <w:iCs/>
                <w:sz w:val="20"/>
                <w:szCs w:val="20"/>
                <w:vertAlign w:val="subscript"/>
              </w:rPr>
              <w:t>hb</w:t>
            </w:r>
            <w:proofErr w:type="spellEnd"/>
            <w:r w:rsidRPr="0001655C">
              <w:rPr>
                <w:i/>
                <w:iCs/>
                <w:sz w:val="20"/>
                <w:szCs w:val="20"/>
                <w:vertAlign w:val="subscript"/>
              </w:rPr>
              <w:t>, North345, y</w:t>
            </w:r>
          </w:p>
        </w:tc>
        <w:tc>
          <w:tcPr>
            <w:tcW w:w="499" w:type="pct"/>
          </w:tcPr>
          <w:p w14:paraId="18E459D9"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0B579E9F"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proofErr w:type="spellStart"/>
            <w:r w:rsidRPr="0001655C">
              <w:rPr>
                <w:i/>
                <w:iCs/>
                <w:sz w:val="20"/>
                <w:szCs w:val="20"/>
              </w:rPr>
              <w:t>hb</w:t>
            </w:r>
            <w:proofErr w:type="spellEnd"/>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6AB31601" w14:textId="77777777" w:rsidTr="003B71DB">
        <w:tc>
          <w:tcPr>
            <w:tcW w:w="1012" w:type="pct"/>
          </w:tcPr>
          <w:p w14:paraId="5D878ED8"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499" w:type="pct"/>
          </w:tcPr>
          <w:p w14:paraId="347FE589" w14:textId="77777777" w:rsidR="0001655C" w:rsidRPr="0001655C" w:rsidRDefault="0001655C" w:rsidP="0001655C">
            <w:pPr>
              <w:spacing w:after="60"/>
              <w:rPr>
                <w:sz w:val="20"/>
                <w:szCs w:val="20"/>
              </w:rPr>
            </w:pPr>
            <w:r w:rsidRPr="0001655C">
              <w:rPr>
                <w:iCs/>
                <w:sz w:val="20"/>
                <w:szCs w:val="20"/>
              </w:rPr>
              <w:t>second</w:t>
            </w:r>
          </w:p>
        </w:tc>
        <w:tc>
          <w:tcPr>
            <w:tcW w:w="3488" w:type="pct"/>
          </w:tcPr>
          <w:p w14:paraId="29959648"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521CEDB6" w14:textId="77777777" w:rsidTr="003B71DB">
        <w:tblPrEx>
          <w:tblCellMar>
            <w:left w:w="108" w:type="dxa"/>
            <w:right w:w="108" w:type="dxa"/>
          </w:tblCellMar>
        </w:tblPrEx>
        <w:tc>
          <w:tcPr>
            <w:tcW w:w="1012" w:type="pct"/>
          </w:tcPr>
          <w:p w14:paraId="736019FF" w14:textId="77777777" w:rsidR="0001655C" w:rsidRPr="0001655C" w:rsidRDefault="0001655C" w:rsidP="0001655C">
            <w:pPr>
              <w:spacing w:after="60"/>
              <w:rPr>
                <w:iCs/>
                <w:sz w:val="20"/>
                <w:szCs w:val="20"/>
              </w:rPr>
            </w:pPr>
            <w:r w:rsidRPr="0001655C">
              <w:rPr>
                <w:iCs/>
                <w:sz w:val="20"/>
                <w:szCs w:val="20"/>
              </w:rPr>
              <w:t xml:space="preserve">HUBDF </w:t>
            </w:r>
            <w:proofErr w:type="spellStart"/>
            <w:r w:rsidRPr="0001655C">
              <w:rPr>
                <w:i/>
                <w:iCs/>
                <w:sz w:val="20"/>
                <w:szCs w:val="20"/>
                <w:vertAlign w:val="subscript"/>
              </w:rPr>
              <w:t>hb</w:t>
            </w:r>
            <w:proofErr w:type="spellEnd"/>
            <w:r w:rsidRPr="0001655C">
              <w:rPr>
                <w:i/>
                <w:iCs/>
                <w:sz w:val="20"/>
                <w:szCs w:val="20"/>
                <w:vertAlign w:val="subscript"/>
              </w:rPr>
              <w:t>, North345</w:t>
            </w:r>
          </w:p>
        </w:tc>
        <w:tc>
          <w:tcPr>
            <w:tcW w:w="499" w:type="pct"/>
          </w:tcPr>
          <w:p w14:paraId="48D25295"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47B6FD36"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w:t>
            </w:r>
          </w:p>
        </w:tc>
      </w:tr>
      <w:tr w:rsidR="0001655C" w:rsidRPr="0001655C" w14:paraId="6E5FF10C" w14:textId="77777777" w:rsidTr="003B71DB">
        <w:tblPrEx>
          <w:tblCellMar>
            <w:left w:w="108" w:type="dxa"/>
            <w:right w:w="108" w:type="dxa"/>
          </w:tblCellMar>
        </w:tblPrEx>
        <w:tc>
          <w:tcPr>
            <w:tcW w:w="1012" w:type="pct"/>
          </w:tcPr>
          <w:p w14:paraId="3AD84AF1"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b, </w:t>
            </w:r>
            <w:proofErr w:type="spellStart"/>
            <w:r w:rsidRPr="0001655C">
              <w:rPr>
                <w:i/>
                <w:iCs/>
                <w:sz w:val="20"/>
                <w:szCs w:val="20"/>
                <w:vertAlign w:val="subscript"/>
              </w:rPr>
              <w:t>hb</w:t>
            </w:r>
            <w:proofErr w:type="spellEnd"/>
            <w:r w:rsidRPr="0001655C">
              <w:rPr>
                <w:i/>
                <w:iCs/>
                <w:sz w:val="20"/>
                <w:szCs w:val="20"/>
                <w:vertAlign w:val="subscript"/>
              </w:rPr>
              <w:t>, North345</w:t>
            </w:r>
          </w:p>
        </w:tc>
        <w:tc>
          <w:tcPr>
            <w:tcW w:w="499" w:type="pct"/>
          </w:tcPr>
          <w:p w14:paraId="16BFC1A4"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55746BFF"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proofErr w:type="spellStart"/>
            <w:r w:rsidRPr="0001655C">
              <w:rPr>
                <w:i/>
                <w:iCs/>
                <w:sz w:val="20"/>
                <w:szCs w:val="20"/>
              </w:rPr>
              <w:t>hb</w:t>
            </w:r>
            <w:proofErr w:type="spellEnd"/>
            <w:r w:rsidRPr="0001655C">
              <w:rPr>
                <w:iCs/>
                <w:sz w:val="20"/>
                <w:szCs w:val="20"/>
              </w:rPr>
              <w:t xml:space="preserve">.  </w:t>
            </w:r>
          </w:p>
        </w:tc>
      </w:tr>
      <w:tr w:rsidR="0001655C" w:rsidRPr="0001655C" w14:paraId="6BBBDBE2" w14:textId="77777777" w:rsidTr="003B71DB">
        <w:tc>
          <w:tcPr>
            <w:tcW w:w="1012" w:type="pct"/>
          </w:tcPr>
          <w:p w14:paraId="71AF4A46" w14:textId="77777777" w:rsidR="0001655C" w:rsidRPr="0001655C" w:rsidRDefault="0001655C" w:rsidP="0001655C">
            <w:pPr>
              <w:spacing w:after="60"/>
              <w:rPr>
                <w:i/>
                <w:iCs/>
                <w:sz w:val="20"/>
                <w:szCs w:val="20"/>
              </w:rPr>
            </w:pPr>
            <w:r w:rsidRPr="0001655C">
              <w:rPr>
                <w:i/>
                <w:iCs/>
                <w:sz w:val="20"/>
                <w:szCs w:val="20"/>
              </w:rPr>
              <w:t>y</w:t>
            </w:r>
          </w:p>
        </w:tc>
        <w:tc>
          <w:tcPr>
            <w:tcW w:w="499" w:type="pct"/>
          </w:tcPr>
          <w:p w14:paraId="6CC15570"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4FF7AD30"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7820D81D" w14:textId="77777777" w:rsidTr="003B71DB">
        <w:tc>
          <w:tcPr>
            <w:tcW w:w="1012" w:type="pct"/>
          </w:tcPr>
          <w:p w14:paraId="20EF57F4" w14:textId="77777777" w:rsidR="0001655C" w:rsidRPr="0001655C" w:rsidRDefault="0001655C" w:rsidP="0001655C">
            <w:pPr>
              <w:spacing w:after="60"/>
              <w:rPr>
                <w:i/>
                <w:iCs/>
                <w:sz w:val="20"/>
                <w:szCs w:val="20"/>
              </w:rPr>
            </w:pPr>
            <w:r w:rsidRPr="0001655C">
              <w:rPr>
                <w:i/>
                <w:iCs/>
                <w:sz w:val="20"/>
                <w:szCs w:val="20"/>
              </w:rPr>
              <w:t>b</w:t>
            </w:r>
          </w:p>
        </w:tc>
        <w:tc>
          <w:tcPr>
            <w:tcW w:w="499" w:type="pct"/>
          </w:tcPr>
          <w:p w14:paraId="190DE005"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4457D205"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7B053407" w14:textId="77777777" w:rsidTr="003B71DB">
        <w:tc>
          <w:tcPr>
            <w:tcW w:w="1012" w:type="pct"/>
          </w:tcPr>
          <w:p w14:paraId="1F0FC99F" w14:textId="77777777" w:rsidR="0001655C" w:rsidRPr="0001655C" w:rsidRDefault="0001655C" w:rsidP="0001655C">
            <w:pPr>
              <w:spacing w:after="60"/>
              <w:rPr>
                <w:iCs/>
                <w:sz w:val="20"/>
                <w:szCs w:val="20"/>
              </w:rPr>
            </w:pPr>
            <w:r w:rsidRPr="0001655C">
              <w:rPr>
                <w:iCs/>
                <w:sz w:val="20"/>
                <w:szCs w:val="20"/>
              </w:rPr>
              <w:t xml:space="preserve">B </w:t>
            </w:r>
            <w:proofErr w:type="spellStart"/>
            <w:r w:rsidRPr="0001655C">
              <w:rPr>
                <w:i/>
                <w:iCs/>
                <w:sz w:val="20"/>
                <w:szCs w:val="20"/>
                <w:vertAlign w:val="subscript"/>
              </w:rPr>
              <w:t>hb</w:t>
            </w:r>
            <w:proofErr w:type="spellEnd"/>
            <w:r w:rsidRPr="0001655C">
              <w:rPr>
                <w:i/>
                <w:iCs/>
                <w:sz w:val="20"/>
                <w:szCs w:val="20"/>
                <w:vertAlign w:val="subscript"/>
              </w:rPr>
              <w:t>, North345</w:t>
            </w:r>
          </w:p>
        </w:tc>
        <w:tc>
          <w:tcPr>
            <w:tcW w:w="499" w:type="pct"/>
          </w:tcPr>
          <w:p w14:paraId="3BB6A09E"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683CAEA7"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proofErr w:type="spellStart"/>
            <w:r w:rsidRPr="0001655C">
              <w:rPr>
                <w:i/>
                <w:iCs/>
                <w:sz w:val="20"/>
                <w:szCs w:val="20"/>
              </w:rPr>
              <w:t>hb</w:t>
            </w:r>
            <w:proofErr w:type="spellEnd"/>
            <w:r w:rsidRPr="0001655C">
              <w:rPr>
                <w:iCs/>
                <w:sz w:val="20"/>
                <w:szCs w:val="20"/>
              </w:rPr>
              <w:t>.</w:t>
            </w:r>
          </w:p>
        </w:tc>
      </w:tr>
      <w:tr w:rsidR="0001655C" w:rsidRPr="0001655C" w14:paraId="10557438" w14:textId="77777777" w:rsidTr="003B71DB">
        <w:tc>
          <w:tcPr>
            <w:tcW w:w="1012" w:type="pct"/>
          </w:tcPr>
          <w:p w14:paraId="11A9D7F2" w14:textId="77777777" w:rsidR="0001655C" w:rsidRPr="0001655C" w:rsidRDefault="0001655C" w:rsidP="0001655C">
            <w:pPr>
              <w:spacing w:after="60"/>
              <w:rPr>
                <w:i/>
                <w:iCs/>
                <w:sz w:val="20"/>
                <w:szCs w:val="20"/>
              </w:rPr>
            </w:pPr>
            <w:proofErr w:type="spellStart"/>
            <w:r w:rsidRPr="0001655C">
              <w:rPr>
                <w:i/>
                <w:iCs/>
                <w:sz w:val="20"/>
                <w:szCs w:val="20"/>
              </w:rPr>
              <w:t>hb</w:t>
            </w:r>
            <w:proofErr w:type="spellEnd"/>
          </w:p>
        </w:tc>
        <w:tc>
          <w:tcPr>
            <w:tcW w:w="499" w:type="pct"/>
          </w:tcPr>
          <w:p w14:paraId="3BCE2BDE"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6F75AC07"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2AB398BB" w14:textId="77777777" w:rsidTr="003B71DB">
        <w:tc>
          <w:tcPr>
            <w:tcW w:w="1012" w:type="pct"/>
          </w:tcPr>
          <w:p w14:paraId="39583C92"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North345</w:t>
            </w:r>
          </w:p>
        </w:tc>
        <w:tc>
          <w:tcPr>
            <w:tcW w:w="499" w:type="pct"/>
          </w:tcPr>
          <w:p w14:paraId="091877AC"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0AB3B1AB"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46F70CD5"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7F8CE2CF"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0EB42B7D"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30F5014D"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423FA4DD" w14:textId="77777777" w:rsidR="0001655C" w:rsidRPr="0001655C" w:rsidRDefault="0001655C" w:rsidP="0001655C">
            <w:pPr>
              <w:tabs>
                <w:tab w:val="left" w:pos="2340"/>
                <w:tab w:val="left" w:pos="3420"/>
              </w:tabs>
              <w:spacing w:after="120"/>
              <w:ind w:left="3420" w:hanging="2700"/>
              <w:rPr>
                <w:b/>
                <w:bCs/>
              </w:rPr>
            </w:pPr>
            <w:r w:rsidRPr="0001655C">
              <w:rPr>
                <w:b/>
                <w:bCs/>
              </w:rPr>
              <w:t>RTSPP</w:t>
            </w:r>
            <w:r w:rsidRPr="0001655C">
              <w:rPr>
                <w:b/>
                <w:bCs/>
                <w:i/>
                <w:vertAlign w:val="subscript"/>
              </w:rPr>
              <w:t xml:space="preserve"> </w:t>
            </w:r>
            <w:r w:rsidRPr="0001655C">
              <w:rPr>
                <w:bCs/>
                <w:i/>
                <w:vertAlign w:val="subscript"/>
              </w:rPr>
              <w:t>North345</w:t>
            </w:r>
            <w:r w:rsidRPr="0001655C">
              <w:rPr>
                <w:b/>
                <w:bCs/>
              </w:rPr>
              <w:tab/>
              <w:t>=</w:t>
            </w:r>
            <w:r w:rsidRPr="0001655C">
              <w:rPr>
                <w:b/>
                <w:bCs/>
              </w:rPr>
              <w:tab/>
              <w:t>Max [-$251, (</w:t>
            </w:r>
            <w:ins w:id="29" w:author="ERCOT 012825" w:date="2024-12-04T18:09:00Z">
              <w:r w:rsidRPr="0001655C">
                <w:rPr>
                  <w:b/>
                  <w:bCs/>
                </w:rPr>
                <w:t>L</w:t>
              </w:r>
            </w:ins>
            <w:r w:rsidRPr="0001655C">
              <w:rPr>
                <w:b/>
                <w:bCs/>
              </w:rPr>
              <w:t>RTRDP</w:t>
            </w:r>
            <w:ins w:id="30" w:author="ERCOT 012825" w:date="2024-11-25T15:44:00Z">
              <w:r w:rsidRPr="0001655C">
                <w:rPr>
                  <w:bCs/>
                  <w:i/>
                  <w:vertAlign w:val="subscript"/>
                </w:rPr>
                <w:t xml:space="preserve"> North345</w:t>
              </w:r>
            </w:ins>
            <w:r w:rsidRPr="0001655C">
              <w:rPr>
                <w:b/>
                <w:bCs/>
              </w:rPr>
              <w:t xml:space="preserve"> + </w:t>
            </w:r>
          </w:p>
          <w:p w14:paraId="1EA48D7A"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4341A262">
                <v:shape id="_x0000_i1044" type="#_x0000_t75" style="width:13.2pt;height:21pt" o:ole="">
                  <v:imagedata r:id="rId32" o:title=""/>
                </v:shape>
                <o:OLEObject Type="Embed" ProgID="Equation.3" ShapeID="_x0000_i1044" DrawAspect="Content" ObjectID="_1808977451" r:id="rId38"/>
              </w:object>
            </w:r>
            <w:r w:rsidRPr="0001655C">
              <w:rPr>
                <w:b/>
                <w:bCs/>
              </w:rPr>
              <w:t xml:space="preserve">(HUBLMP </w:t>
            </w:r>
            <w:r w:rsidRPr="0001655C">
              <w:rPr>
                <w:bCs/>
                <w:i/>
                <w:vertAlign w:val="subscript"/>
              </w:rPr>
              <w:t>North345, y</w:t>
            </w:r>
            <w:r w:rsidRPr="0001655C">
              <w:rPr>
                <w:bCs/>
              </w:rPr>
              <w:t xml:space="preserve"> </w:t>
            </w:r>
            <w:r w:rsidRPr="0001655C">
              <w:rPr>
                <w:b/>
                <w:bCs/>
              </w:rPr>
              <w:t xml:space="preserve">* </w:t>
            </w:r>
            <w:r w:rsidRPr="0001655C">
              <w:rPr>
                <w:b/>
              </w:rPr>
              <w:t>RNWF</w:t>
            </w:r>
            <w:r w:rsidRPr="0001655C">
              <w:t xml:space="preserve"> </w:t>
            </w:r>
            <w:r w:rsidRPr="0001655C">
              <w:rPr>
                <w:i/>
                <w:vertAlign w:val="subscript"/>
              </w:rPr>
              <w:t>y</w:t>
            </w:r>
            <w:r w:rsidRPr="0001655C">
              <w:rPr>
                <w:b/>
                <w:bCs/>
              </w:rPr>
              <w:t>))]</w:t>
            </w:r>
          </w:p>
          <w:p w14:paraId="29D436F8" w14:textId="77777777" w:rsidR="0001655C" w:rsidRPr="0001655C" w:rsidRDefault="0001655C" w:rsidP="0001655C">
            <w:pPr>
              <w:spacing w:after="240"/>
              <w:rPr>
                <w:iCs/>
              </w:rPr>
            </w:pPr>
            <w:r w:rsidRPr="0001655C">
              <w:rPr>
                <w:iCs/>
              </w:rPr>
              <w:t>Where:</w:t>
            </w:r>
          </w:p>
          <w:p w14:paraId="4D4DA408" w14:textId="77777777" w:rsidR="0001655C" w:rsidRPr="0001655C" w:rsidRDefault="0001655C" w:rsidP="0001655C">
            <w:pPr>
              <w:spacing w:after="240"/>
              <w:ind w:left="720"/>
            </w:pPr>
            <w:proofErr w:type="spellStart"/>
            <w:ins w:id="31" w:author="ERCOT 012825" w:date="2024-12-04T18:09:00Z">
              <w:r w:rsidRPr="0001655C">
                <w:t>L</w:t>
              </w:r>
            </w:ins>
            <w:r w:rsidRPr="0001655C">
              <w:t>RTRDP</w:t>
            </w:r>
            <w:ins w:id="32" w:author="ERCOT 012825" w:date="2024-11-22T14:33:00Z">
              <w:r w:rsidRPr="0001655C">
                <w:rPr>
                  <w:i/>
                  <w:iCs/>
                  <w:vertAlign w:val="subscript"/>
                </w:rPr>
                <w:t>p</w:t>
              </w:r>
            </w:ins>
            <w:proofErr w:type="spellEnd"/>
            <w:r w:rsidRPr="0001655C">
              <w:t xml:space="preserve">                       =           </w:t>
            </w:r>
            <w:r w:rsidRPr="0001655C">
              <w:rPr>
                <w:position w:val="-22"/>
              </w:rPr>
              <w:object w:dxaOrig="225" w:dyaOrig="465" w14:anchorId="47FF6DEE">
                <v:shape id="_x0000_i1045" type="#_x0000_t75" style="width:13.2pt;height:21pt" o:ole="">
                  <v:imagedata r:id="rId32" o:title=""/>
                </v:shape>
                <o:OLEObject Type="Embed" ProgID="Equation.3" ShapeID="_x0000_i1045" DrawAspect="Content" ObjectID="_1808977452" r:id="rId39"/>
              </w:object>
            </w:r>
            <w:r w:rsidRPr="0001655C">
              <w:t xml:space="preserve">(RNWF </w:t>
            </w:r>
            <w:r w:rsidRPr="0001655C">
              <w:rPr>
                <w:i/>
                <w:vertAlign w:val="subscript"/>
              </w:rPr>
              <w:t>y</w:t>
            </w:r>
            <w:r w:rsidRPr="0001655C">
              <w:t xml:space="preserve"> * RTRDPA</w:t>
            </w:r>
            <w:ins w:id="33" w:author="ERCOT 012825" w:date="2024-11-25T15:45:00Z">
              <w:r w:rsidRPr="0001655C">
                <w:t xml:space="preserve"> </w:t>
              </w:r>
              <w:r w:rsidRPr="0001655C">
                <w:rPr>
                  <w:i/>
                  <w:vertAlign w:val="subscript"/>
                </w:rPr>
                <w:t>p,</w:t>
              </w:r>
            </w:ins>
            <w:r w:rsidRPr="0001655C">
              <w:t xml:space="preserve"> </w:t>
            </w:r>
            <w:r w:rsidRPr="0001655C">
              <w:rPr>
                <w:i/>
                <w:vertAlign w:val="subscript"/>
              </w:rPr>
              <w:t>y</w:t>
            </w:r>
            <w:r w:rsidRPr="0001655C">
              <w:t>)</w:t>
            </w:r>
          </w:p>
          <w:p w14:paraId="369A9BE0"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2D29259E">
                <v:shape id="_x0000_i1046" type="#_x0000_t75" style="width:13.2pt;height:21pt" o:ole="">
                  <v:imagedata r:id="rId32" o:title=""/>
                </v:shape>
                <o:OLEObject Type="Embed" ProgID="Equation.3" ShapeID="_x0000_i1046" DrawAspect="Content" ObjectID="_1808977453" r:id="rId40"/>
              </w:object>
            </w:r>
            <w:r w:rsidRPr="0001655C">
              <w:rPr>
                <w:bCs/>
              </w:rPr>
              <w:t xml:space="preserve">TLMP </w:t>
            </w:r>
            <w:r w:rsidRPr="0001655C">
              <w:rPr>
                <w:bCs/>
                <w:i/>
                <w:vertAlign w:val="subscript"/>
              </w:rPr>
              <w:t>y</w:t>
            </w:r>
          </w:p>
          <w:p w14:paraId="645AB976" w14:textId="77777777" w:rsidR="0001655C" w:rsidRPr="0001655C" w:rsidRDefault="0001655C" w:rsidP="0001655C">
            <w:r w:rsidRPr="0001655C">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01655C" w:rsidRPr="0001655C" w14:paraId="576A0CE9" w14:textId="77777777" w:rsidTr="003B71DB">
              <w:tc>
                <w:tcPr>
                  <w:tcW w:w="1012" w:type="pct"/>
                </w:tcPr>
                <w:p w14:paraId="0789E2F3" w14:textId="77777777" w:rsidR="0001655C" w:rsidRPr="0001655C" w:rsidRDefault="0001655C" w:rsidP="0001655C">
                  <w:pPr>
                    <w:spacing w:after="120"/>
                    <w:rPr>
                      <w:b/>
                      <w:iCs/>
                      <w:sz w:val="20"/>
                    </w:rPr>
                  </w:pPr>
                  <w:r w:rsidRPr="0001655C">
                    <w:rPr>
                      <w:b/>
                      <w:iCs/>
                      <w:sz w:val="20"/>
                    </w:rPr>
                    <w:t>Variable</w:t>
                  </w:r>
                </w:p>
              </w:tc>
              <w:tc>
                <w:tcPr>
                  <w:tcW w:w="499" w:type="pct"/>
                </w:tcPr>
                <w:p w14:paraId="4FD43A26" w14:textId="77777777" w:rsidR="0001655C" w:rsidRPr="0001655C" w:rsidRDefault="0001655C" w:rsidP="0001655C">
                  <w:pPr>
                    <w:spacing w:after="120"/>
                    <w:rPr>
                      <w:b/>
                      <w:iCs/>
                      <w:sz w:val="20"/>
                    </w:rPr>
                  </w:pPr>
                  <w:r w:rsidRPr="0001655C">
                    <w:rPr>
                      <w:b/>
                      <w:iCs/>
                      <w:sz w:val="20"/>
                    </w:rPr>
                    <w:t>Unit</w:t>
                  </w:r>
                </w:p>
              </w:tc>
              <w:tc>
                <w:tcPr>
                  <w:tcW w:w="3489" w:type="pct"/>
                </w:tcPr>
                <w:p w14:paraId="1BC7B4A6" w14:textId="77777777" w:rsidR="0001655C" w:rsidRPr="0001655C" w:rsidRDefault="0001655C" w:rsidP="0001655C">
                  <w:pPr>
                    <w:spacing w:after="120"/>
                    <w:rPr>
                      <w:b/>
                      <w:iCs/>
                      <w:sz w:val="20"/>
                    </w:rPr>
                  </w:pPr>
                  <w:r w:rsidRPr="0001655C">
                    <w:rPr>
                      <w:b/>
                      <w:iCs/>
                      <w:sz w:val="20"/>
                    </w:rPr>
                    <w:t>Description</w:t>
                  </w:r>
                </w:p>
              </w:tc>
            </w:tr>
            <w:tr w:rsidR="0001655C" w:rsidRPr="0001655C" w14:paraId="0AB64F30" w14:textId="77777777" w:rsidTr="003B71DB">
              <w:tc>
                <w:tcPr>
                  <w:tcW w:w="1012" w:type="pct"/>
                </w:tcPr>
                <w:p w14:paraId="1A7E20DC" w14:textId="77777777" w:rsidR="0001655C" w:rsidRPr="0001655C" w:rsidRDefault="0001655C" w:rsidP="0001655C">
                  <w:pPr>
                    <w:spacing w:after="60"/>
                    <w:rPr>
                      <w:iCs/>
                      <w:sz w:val="20"/>
                    </w:rPr>
                  </w:pPr>
                  <w:r w:rsidRPr="0001655C">
                    <w:rPr>
                      <w:iCs/>
                      <w:sz w:val="20"/>
                    </w:rPr>
                    <w:t xml:space="preserve">RTSPP </w:t>
                  </w:r>
                  <w:r w:rsidRPr="0001655C">
                    <w:rPr>
                      <w:i/>
                      <w:iCs/>
                      <w:sz w:val="20"/>
                      <w:vertAlign w:val="subscript"/>
                    </w:rPr>
                    <w:t>North345</w:t>
                  </w:r>
                </w:p>
              </w:tc>
              <w:tc>
                <w:tcPr>
                  <w:tcW w:w="499" w:type="pct"/>
                </w:tcPr>
                <w:p w14:paraId="73BF6612" w14:textId="77777777" w:rsidR="0001655C" w:rsidRPr="0001655C" w:rsidRDefault="0001655C" w:rsidP="0001655C">
                  <w:pPr>
                    <w:spacing w:after="60"/>
                    <w:rPr>
                      <w:iCs/>
                      <w:sz w:val="20"/>
                    </w:rPr>
                  </w:pPr>
                  <w:r w:rsidRPr="0001655C">
                    <w:rPr>
                      <w:iCs/>
                      <w:sz w:val="20"/>
                    </w:rPr>
                    <w:t>$/MWh</w:t>
                  </w:r>
                </w:p>
              </w:tc>
              <w:tc>
                <w:tcPr>
                  <w:tcW w:w="3489" w:type="pct"/>
                </w:tcPr>
                <w:p w14:paraId="10BBABB1"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10DF2AEF" w14:textId="77777777" w:rsidTr="003B71DB">
              <w:tc>
                <w:tcPr>
                  <w:tcW w:w="1012" w:type="pct"/>
                </w:tcPr>
                <w:p w14:paraId="0F08AC86" w14:textId="77777777" w:rsidR="0001655C" w:rsidRPr="0001655C" w:rsidRDefault="0001655C" w:rsidP="0001655C">
                  <w:pPr>
                    <w:spacing w:after="60"/>
                    <w:rPr>
                      <w:i/>
                      <w:sz w:val="20"/>
                      <w:vertAlign w:val="subscript"/>
                    </w:rPr>
                  </w:pPr>
                  <w:ins w:id="34" w:author="ERCOT 012825" w:date="2024-12-04T18:09:00Z">
                    <w:r w:rsidRPr="0001655C">
                      <w:rPr>
                        <w:iCs/>
                        <w:sz w:val="20"/>
                      </w:rPr>
                      <w:t>L</w:t>
                    </w:r>
                  </w:ins>
                  <w:r w:rsidRPr="0001655C">
                    <w:rPr>
                      <w:iCs/>
                      <w:sz w:val="20"/>
                    </w:rPr>
                    <w:t xml:space="preserve">RTRDP </w:t>
                  </w:r>
                  <w:ins w:id="35" w:author="ERCOT 012825" w:date="2024-11-22T14:33:00Z">
                    <w:r w:rsidRPr="0001655C">
                      <w:rPr>
                        <w:i/>
                        <w:sz w:val="20"/>
                        <w:vertAlign w:val="subscript"/>
                      </w:rPr>
                      <w:t>p</w:t>
                    </w:r>
                  </w:ins>
                </w:p>
              </w:tc>
              <w:tc>
                <w:tcPr>
                  <w:tcW w:w="499" w:type="pct"/>
                </w:tcPr>
                <w:p w14:paraId="5ACF3A1D" w14:textId="77777777" w:rsidR="0001655C" w:rsidRPr="0001655C" w:rsidRDefault="0001655C" w:rsidP="0001655C">
                  <w:pPr>
                    <w:spacing w:after="60"/>
                    <w:rPr>
                      <w:iCs/>
                      <w:sz w:val="20"/>
                    </w:rPr>
                  </w:pPr>
                  <w:r w:rsidRPr="0001655C">
                    <w:rPr>
                      <w:iCs/>
                      <w:sz w:val="20"/>
                    </w:rPr>
                    <w:t>$/MWh</w:t>
                  </w:r>
                </w:p>
              </w:tc>
              <w:tc>
                <w:tcPr>
                  <w:tcW w:w="3489" w:type="pct"/>
                </w:tcPr>
                <w:p w14:paraId="5AF55588" w14:textId="77777777" w:rsidR="0001655C" w:rsidRPr="0001655C" w:rsidRDefault="0001655C" w:rsidP="0001655C">
                  <w:pPr>
                    <w:spacing w:after="60"/>
                    <w:rPr>
                      <w:i/>
                      <w:iCs/>
                      <w:sz w:val="20"/>
                    </w:rPr>
                  </w:pPr>
                  <w:ins w:id="36" w:author="ERCOT 012825" w:date="2024-12-04T18:10:00Z">
                    <w:r w:rsidRPr="0001655C">
                      <w:rPr>
                        <w:i/>
                        <w:iCs/>
                        <w:sz w:val="20"/>
                      </w:rPr>
                      <w:t xml:space="preserve">Locational </w:t>
                    </w:r>
                  </w:ins>
                  <w:r w:rsidRPr="0001655C">
                    <w:rPr>
                      <w:i/>
                      <w:iCs/>
                      <w:sz w:val="20"/>
                    </w:rPr>
                    <w:t>Real-Time Reliability Deployment Price for Energy</w:t>
                  </w:r>
                  <w:r w:rsidRPr="0001655C">
                    <w:rPr>
                      <w:iCs/>
                      <w:sz w:val="20"/>
                    </w:rPr>
                    <w:t xml:space="preserve"> </w:t>
                  </w:r>
                  <w:r w:rsidRPr="0001655C">
                    <w:rPr>
                      <w:iCs/>
                      <w:sz w:val="20"/>
                    </w:rPr>
                    <w:sym w:font="Symbol" w:char="F0BE"/>
                  </w:r>
                  <w:r w:rsidRPr="0001655C">
                    <w:rPr>
                      <w:iCs/>
                      <w:sz w:val="20"/>
                    </w:rPr>
                    <w:t>The Real-Time price for the 15-minute Settlement Interval</w:t>
                  </w:r>
                  <w:ins w:id="37" w:author="ERCOT 012825" w:date="2024-11-25T09:20: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4D5C9B74" w14:textId="77777777" w:rsidTr="003B71DB">
              <w:tc>
                <w:tcPr>
                  <w:tcW w:w="1012" w:type="pct"/>
                </w:tcPr>
                <w:p w14:paraId="5C7ED536" w14:textId="77777777" w:rsidR="0001655C" w:rsidRPr="0001655C" w:rsidRDefault="0001655C" w:rsidP="0001655C">
                  <w:pPr>
                    <w:spacing w:after="60"/>
                    <w:rPr>
                      <w:iCs/>
                      <w:sz w:val="20"/>
                    </w:rPr>
                  </w:pPr>
                  <w:r w:rsidRPr="0001655C">
                    <w:rPr>
                      <w:iCs/>
                      <w:sz w:val="20"/>
                    </w:rPr>
                    <w:lastRenderedPageBreak/>
                    <w:t xml:space="preserve">RTRDPA </w:t>
                  </w:r>
                  <w:ins w:id="38" w:author="ERCOT 012825" w:date="2024-11-25T15:46:00Z">
                    <w:r w:rsidRPr="0001655C">
                      <w:rPr>
                        <w:i/>
                        <w:iCs/>
                        <w:sz w:val="20"/>
                        <w:vertAlign w:val="subscript"/>
                      </w:rPr>
                      <w:t>p,</w:t>
                    </w:r>
                    <w:r w:rsidRPr="0001655C">
                      <w:rPr>
                        <w:iCs/>
                        <w:sz w:val="20"/>
                      </w:rPr>
                      <w:t xml:space="preserve"> </w:t>
                    </w:r>
                  </w:ins>
                  <w:r w:rsidRPr="0001655C">
                    <w:rPr>
                      <w:i/>
                      <w:iCs/>
                      <w:sz w:val="20"/>
                      <w:vertAlign w:val="subscript"/>
                    </w:rPr>
                    <w:t>y</w:t>
                  </w:r>
                </w:p>
              </w:tc>
              <w:tc>
                <w:tcPr>
                  <w:tcW w:w="499" w:type="pct"/>
                </w:tcPr>
                <w:p w14:paraId="08C64FEA" w14:textId="77777777" w:rsidR="0001655C" w:rsidRPr="0001655C" w:rsidRDefault="0001655C" w:rsidP="0001655C">
                  <w:pPr>
                    <w:spacing w:after="60"/>
                    <w:rPr>
                      <w:iCs/>
                      <w:sz w:val="20"/>
                    </w:rPr>
                  </w:pPr>
                  <w:r w:rsidRPr="0001655C">
                    <w:rPr>
                      <w:iCs/>
                      <w:sz w:val="20"/>
                    </w:rPr>
                    <w:t>$/MWh</w:t>
                  </w:r>
                </w:p>
              </w:tc>
              <w:tc>
                <w:tcPr>
                  <w:tcW w:w="3489" w:type="pct"/>
                </w:tcPr>
                <w:p w14:paraId="3AF46893"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t xml:space="preserve"> </w:t>
                  </w:r>
                  <w:r w:rsidRPr="0001655C">
                    <w:rPr>
                      <w:iCs/>
                      <w:sz w:val="20"/>
                    </w:rPr>
                    <w:sym w:font="Symbol" w:char="F0BE"/>
                  </w:r>
                  <w:r w:rsidRPr="0001655C">
                    <w:rPr>
                      <w:iCs/>
                      <w:sz w:val="20"/>
                    </w:rPr>
                    <w:t>The Real-Time Price Adder that captures the impact of reliability deployments on energy prices</w:t>
                  </w:r>
                  <w:ins w:id="39" w:author="ERCOT 012825" w:date="2024-11-25T15:46:00Z">
                    <w:r w:rsidRPr="0001655C">
                      <w:rPr>
                        <w:iCs/>
                        <w:sz w:val="20"/>
                      </w:rPr>
                      <w:t xml:space="preserve"> at Settlement Point </w:t>
                    </w:r>
                    <w:r w:rsidRPr="0001655C">
                      <w:rPr>
                        <w:i/>
                        <w:sz w:val="20"/>
                      </w:rPr>
                      <w:t>p</w:t>
                    </w:r>
                    <w:r w:rsidRPr="0001655C">
                      <w:rPr>
                        <w:iCs/>
                        <w:sz w:val="20"/>
                      </w:rPr>
                      <w:t>,</w:t>
                    </w:r>
                  </w:ins>
                  <w:r w:rsidRPr="0001655C">
                    <w:rPr>
                      <w:iCs/>
                      <w:sz w:val="20"/>
                    </w:rPr>
                    <w:t xml:space="preserve"> for the SCED interval</w:t>
                  </w:r>
                  <w:r w:rsidRPr="0001655C">
                    <w:rPr>
                      <w:i/>
                      <w:iCs/>
                      <w:sz w:val="20"/>
                    </w:rPr>
                    <w:t xml:space="preserve"> y. </w:t>
                  </w:r>
                </w:p>
              </w:tc>
            </w:tr>
            <w:tr w:rsidR="0001655C" w:rsidRPr="0001655C" w14:paraId="643A804A" w14:textId="77777777" w:rsidTr="003B71DB">
              <w:tc>
                <w:tcPr>
                  <w:tcW w:w="1012" w:type="pct"/>
                </w:tcPr>
                <w:p w14:paraId="74C498FD"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99" w:type="pct"/>
                </w:tcPr>
                <w:p w14:paraId="352E18AC" w14:textId="77777777" w:rsidR="0001655C" w:rsidRPr="0001655C" w:rsidRDefault="0001655C" w:rsidP="0001655C">
                  <w:pPr>
                    <w:spacing w:after="60"/>
                    <w:rPr>
                      <w:iCs/>
                      <w:sz w:val="20"/>
                    </w:rPr>
                  </w:pPr>
                  <w:r w:rsidRPr="0001655C">
                    <w:rPr>
                      <w:iCs/>
                      <w:sz w:val="20"/>
                    </w:rPr>
                    <w:t>none</w:t>
                  </w:r>
                </w:p>
              </w:tc>
              <w:tc>
                <w:tcPr>
                  <w:tcW w:w="3489" w:type="pct"/>
                </w:tcPr>
                <w:p w14:paraId="44755494"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624C9C85" w14:textId="77777777" w:rsidTr="003B71DB">
              <w:tc>
                <w:tcPr>
                  <w:tcW w:w="1012" w:type="pct"/>
                </w:tcPr>
                <w:p w14:paraId="33587E82"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North345, y</w:t>
                  </w:r>
                </w:p>
              </w:tc>
              <w:tc>
                <w:tcPr>
                  <w:tcW w:w="499" w:type="pct"/>
                </w:tcPr>
                <w:p w14:paraId="64FA2315" w14:textId="77777777" w:rsidR="0001655C" w:rsidRPr="0001655C" w:rsidRDefault="0001655C" w:rsidP="0001655C">
                  <w:pPr>
                    <w:spacing w:after="60"/>
                    <w:rPr>
                      <w:iCs/>
                      <w:sz w:val="20"/>
                    </w:rPr>
                  </w:pPr>
                  <w:r w:rsidRPr="0001655C">
                    <w:rPr>
                      <w:sz w:val="20"/>
                    </w:rPr>
                    <w:t>$/MWh</w:t>
                  </w:r>
                </w:p>
              </w:tc>
              <w:tc>
                <w:tcPr>
                  <w:tcW w:w="3489" w:type="pct"/>
                </w:tcPr>
                <w:p w14:paraId="6B20BF02"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4BBECD82" w14:textId="77777777" w:rsidTr="003B71DB">
              <w:tc>
                <w:tcPr>
                  <w:tcW w:w="1012" w:type="pct"/>
                </w:tcPr>
                <w:p w14:paraId="301D90A1"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99" w:type="pct"/>
                </w:tcPr>
                <w:p w14:paraId="7942430E" w14:textId="77777777" w:rsidR="0001655C" w:rsidRPr="0001655C" w:rsidRDefault="0001655C" w:rsidP="0001655C">
                  <w:pPr>
                    <w:spacing w:after="60"/>
                    <w:rPr>
                      <w:sz w:val="20"/>
                    </w:rPr>
                  </w:pPr>
                  <w:r w:rsidRPr="0001655C">
                    <w:rPr>
                      <w:iCs/>
                      <w:sz w:val="20"/>
                    </w:rPr>
                    <w:t>second</w:t>
                  </w:r>
                </w:p>
              </w:tc>
              <w:tc>
                <w:tcPr>
                  <w:tcW w:w="3489" w:type="pct"/>
                </w:tcPr>
                <w:p w14:paraId="7E1376BB"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464E30A" w14:textId="77777777" w:rsidTr="003B71DB">
              <w:tc>
                <w:tcPr>
                  <w:tcW w:w="1012" w:type="pct"/>
                </w:tcPr>
                <w:p w14:paraId="71DECB84" w14:textId="77777777" w:rsidR="0001655C" w:rsidRPr="0001655C" w:rsidRDefault="0001655C" w:rsidP="0001655C">
                  <w:pPr>
                    <w:spacing w:after="60"/>
                    <w:rPr>
                      <w:i/>
                      <w:iCs/>
                      <w:sz w:val="20"/>
                    </w:rPr>
                  </w:pPr>
                  <w:r w:rsidRPr="0001655C">
                    <w:rPr>
                      <w:i/>
                      <w:iCs/>
                      <w:sz w:val="20"/>
                    </w:rPr>
                    <w:t>y</w:t>
                  </w:r>
                </w:p>
              </w:tc>
              <w:tc>
                <w:tcPr>
                  <w:tcW w:w="499" w:type="pct"/>
                </w:tcPr>
                <w:p w14:paraId="0B327840" w14:textId="77777777" w:rsidR="0001655C" w:rsidRPr="0001655C" w:rsidRDefault="0001655C" w:rsidP="0001655C">
                  <w:pPr>
                    <w:spacing w:after="60"/>
                    <w:rPr>
                      <w:iCs/>
                      <w:sz w:val="20"/>
                    </w:rPr>
                  </w:pPr>
                  <w:r w:rsidRPr="0001655C">
                    <w:rPr>
                      <w:iCs/>
                      <w:sz w:val="20"/>
                    </w:rPr>
                    <w:t>none</w:t>
                  </w:r>
                </w:p>
              </w:tc>
              <w:tc>
                <w:tcPr>
                  <w:tcW w:w="3489" w:type="pct"/>
                </w:tcPr>
                <w:p w14:paraId="2A3BD4F1"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3C395C6A" w14:textId="77777777" w:rsidTr="003B71DB">
              <w:trPr>
                <w:ins w:id="40" w:author="ERCOT 012825" w:date="2024-11-25T15:56:00Z"/>
              </w:trPr>
              <w:tc>
                <w:tcPr>
                  <w:tcW w:w="1012" w:type="pct"/>
                </w:tcPr>
                <w:p w14:paraId="3D66C708" w14:textId="77777777" w:rsidR="0001655C" w:rsidRPr="0001655C" w:rsidRDefault="0001655C" w:rsidP="0001655C">
                  <w:pPr>
                    <w:spacing w:after="60"/>
                    <w:rPr>
                      <w:ins w:id="41" w:author="ERCOT 012825" w:date="2024-11-25T15:56:00Z"/>
                      <w:i/>
                      <w:iCs/>
                      <w:sz w:val="20"/>
                    </w:rPr>
                  </w:pPr>
                  <w:ins w:id="42" w:author="ERCOT 012825" w:date="2024-11-25T15:56:00Z">
                    <w:r w:rsidRPr="0001655C">
                      <w:rPr>
                        <w:i/>
                        <w:iCs/>
                        <w:sz w:val="20"/>
                      </w:rPr>
                      <w:t>p</w:t>
                    </w:r>
                  </w:ins>
                </w:p>
              </w:tc>
              <w:tc>
                <w:tcPr>
                  <w:tcW w:w="499" w:type="pct"/>
                </w:tcPr>
                <w:p w14:paraId="2AEE53ED" w14:textId="77777777" w:rsidR="0001655C" w:rsidRPr="0001655C" w:rsidRDefault="0001655C" w:rsidP="0001655C">
                  <w:pPr>
                    <w:spacing w:after="60"/>
                    <w:rPr>
                      <w:ins w:id="43" w:author="ERCOT 012825" w:date="2024-11-25T15:56:00Z"/>
                      <w:iCs/>
                      <w:sz w:val="20"/>
                    </w:rPr>
                  </w:pPr>
                  <w:ins w:id="44" w:author="ERCOT 012825" w:date="2024-11-25T15:56:00Z">
                    <w:r w:rsidRPr="0001655C">
                      <w:rPr>
                        <w:iCs/>
                        <w:sz w:val="20"/>
                      </w:rPr>
                      <w:t>none</w:t>
                    </w:r>
                  </w:ins>
                </w:p>
              </w:tc>
              <w:tc>
                <w:tcPr>
                  <w:tcW w:w="3489" w:type="pct"/>
                </w:tcPr>
                <w:p w14:paraId="141672A8" w14:textId="77777777" w:rsidR="0001655C" w:rsidRPr="0001655C" w:rsidRDefault="0001655C" w:rsidP="0001655C">
                  <w:pPr>
                    <w:spacing w:after="60"/>
                    <w:rPr>
                      <w:ins w:id="45" w:author="ERCOT 012825" w:date="2024-11-25T15:56:00Z"/>
                      <w:iCs/>
                      <w:sz w:val="20"/>
                    </w:rPr>
                  </w:pPr>
                  <w:ins w:id="46" w:author="ERCOT 012825" w:date="2024-11-25T15:56:00Z">
                    <w:r w:rsidRPr="0001655C">
                      <w:rPr>
                        <w:iCs/>
                        <w:sz w:val="20"/>
                      </w:rPr>
                      <w:t>A Settlement Point</w:t>
                    </w:r>
                  </w:ins>
                </w:p>
              </w:tc>
            </w:tr>
          </w:tbl>
          <w:p w14:paraId="7F9B2FFC" w14:textId="77777777" w:rsidR="0001655C" w:rsidRPr="0001655C" w:rsidRDefault="0001655C" w:rsidP="0001655C">
            <w:pPr>
              <w:spacing w:after="240"/>
              <w:ind w:left="720" w:hanging="720"/>
            </w:pPr>
          </w:p>
        </w:tc>
      </w:tr>
    </w:tbl>
    <w:p w14:paraId="5AE62099" w14:textId="77777777" w:rsidR="0001655C" w:rsidRPr="0001655C" w:rsidRDefault="0001655C" w:rsidP="0001655C">
      <w:pPr>
        <w:keepNext/>
        <w:widowControl w:val="0"/>
        <w:tabs>
          <w:tab w:val="left" w:pos="1260"/>
        </w:tabs>
        <w:spacing w:before="480" w:after="240"/>
        <w:outlineLvl w:val="3"/>
        <w:rPr>
          <w:bCs/>
          <w:snapToGrid w:val="0"/>
          <w:szCs w:val="20"/>
        </w:rPr>
      </w:pPr>
      <w:bookmarkStart w:id="47" w:name="_Toc178232091"/>
      <w:r w:rsidRPr="0001655C">
        <w:rPr>
          <w:b/>
          <w:bCs/>
          <w:snapToGrid w:val="0"/>
          <w:szCs w:val="20"/>
        </w:rPr>
        <w:lastRenderedPageBreak/>
        <w:t>3.5.2.2</w:t>
      </w:r>
      <w:r w:rsidRPr="0001655C">
        <w:rPr>
          <w:b/>
          <w:bCs/>
          <w:snapToGrid w:val="0"/>
          <w:szCs w:val="20"/>
        </w:rPr>
        <w:tab/>
        <w:t>South 345 kV Hub (South 345)</w:t>
      </w:r>
      <w:bookmarkEnd w:id="47"/>
    </w:p>
    <w:p w14:paraId="497D8218" w14:textId="77777777" w:rsidR="0001655C" w:rsidRPr="0001655C" w:rsidRDefault="0001655C" w:rsidP="0001655C">
      <w:pPr>
        <w:spacing w:after="240"/>
        <w:ind w:left="720" w:hanging="720"/>
        <w:rPr>
          <w:szCs w:val="20"/>
        </w:rPr>
      </w:pPr>
      <w:r w:rsidRPr="0001655C">
        <w:rPr>
          <w:szCs w:val="20"/>
        </w:rPr>
        <w:t>(1)</w:t>
      </w:r>
      <w:r w:rsidRPr="0001655C">
        <w:rPr>
          <w:szCs w:val="20"/>
        </w:rP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01655C" w:rsidRPr="0001655C" w14:paraId="0F80911B" w14:textId="77777777" w:rsidTr="003B71DB">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EF4BDDD" w14:textId="77777777" w:rsidR="0001655C" w:rsidRPr="0001655C" w:rsidRDefault="0001655C" w:rsidP="0001655C">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E24BDB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229028F9" w14:textId="77777777" w:rsidR="0001655C" w:rsidRPr="0001655C" w:rsidRDefault="0001655C" w:rsidP="0001655C">
            <w:pPr>
              <w:jc w:val="center"/>
              <w:rPr>
                <w:rFonts w:ascii="Arial" w:eastAsia="Arial Unicode MS" w:hAnsi="Arial" w:cs="Arial"/>
                <w:sz w:val="20"/>
              </w:rPr>
            </w:pPr>
          </w:p>
        </w:tc>
      </w:tr>
      <w:tr w:rsidR="0001655C" w:rsidRPr="0001655C" w14:paraId="6D230DCF" w14:textId="77777777" w:rsidTr="003B71DB">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24B789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45D68F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E914D4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74DC2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31CE949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D5AD3D" w14:textId="77777777" w:rsidR="0001655C" w:rsidRPr="0001655C" w:rsidRDefault="0001655C" w:rsidP="0001655C">
            <w:pPr>
              <w:jc w:val="right"/>
              <w:rPr>
                <w:rFonts w:ascii="Arial" w:hAnsi="Arial" w:cs="Arial"/>
                <w:sz w:val="20"/>
              </w:rPr>
            </w:pPr>
            <w:r w:rsidRPr="0001655C">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6404DB" w14:textId="77777777" w:rsidR="0001655C" w:rsidRPr="0001655C" w:rsidRDefault="0001655C" w:rsidP="0001655C">
            <w:pPr>
              <w:rPr>
                <w:rFonts w:ascii="Arial" w:hAnsi="Arial" w:cs="Arial"/>
                <w:sz w:val="20"/>
              </w:rPr>
            </w:pPr>
            <w:r w:rsidRPr="0001655C">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1B1D9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4B60D5"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662049E"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703B9" w14:textId="77777777" w:rsidR="0001655C" w:rsidRPr="0001655C" w:rsidRDefault="0001655C" w:rsidP="0001655C">
            <w:pPr>
              <w:jc w:val="right"/>
              <w:rPr>
                <w:rFonts w:ascii="Arial" w:hAnsi="Arial" w:cs="Arial"/>
                <w:sz w:val="20"/>
              </w:rPr>
            </w:pPr>
            <w:r w:rsidRPr="0001655C">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C6CA1E" w14:textId="77777777" w:rsidR="0001655C" w:rsidRPr="0001655C" w:rsidRDefault="0001655C" w:rsidP="0001655C">
            <w:pPr>
              <w:rPr>
                <w:rFonts w:ascii="Arial" w:hAnsi="Arial" w:cs="Arial"/>
                <w:sz w:val="20"/>
              </w:rPr>
            </w:pPr>
            <w:r w:rsidRPr="0001655C">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44A8A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07F58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73E57A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58086D" w14:textId="77777777" w:rsidR="0001655C" w:rsidRPr="0001655C" w:rsidRDefault="0001655C" w:rsidP="0001655C">
            <w:pPr>
              <w:jc w:val="right"/>
              <w:rPr>
                <w:rFonts w:ascii="Arial" w:hAnsi="Arial" w:cs="Arial"/>
                <w:sz w:val="20"/>
              </w:rPr>
            </w:pPr>
            <w:r w:rsidRPr="0001655C">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480E26" w14:textId="77777777" w:rsidR="0001655C" w:rsidRPr="0001655C" w:rsidRDefault="0001655C" w:rsidP="0001655C">
            <w:pPr>
              <w:rPr>
                <w:rFonts w:ascii="Arial" w:hAnsi="Arial" w:cs="Arial"/>
                <w:sz w:val="20"/>
              </w:rPr>
            </w:pPr>
            <w:r w:rsidRPr="0001655C">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53856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31596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D9CE12F"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B52F62" w14:textId="77777777" w:rsidR="0001655C" w:rsidRPr="0001655C" w:rsidRDefault="0001655C" w:rsidP="0001655C">
            <w:pPr>
              <w:jc w:val="right"/>
              <w:rPr>
                <w:rFonts w:ascii="Arial" w:hAnsi="Arial" w:cs="Arial"/>
                <w:sz w:val="20"/>
              </w:rPr>
            </w:pPr>
            <w:r w:rsidRPr="0001655C">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E7964C" w14:textId="77777777" w:rsidR="0001655C" w:rsidRPr="0001655C" w:rsidRDefault="0001655C" w:rsidP="0001655C">
            <w:pPr>
              <w:rPr>
                <w:rFonts w:ascii="Arial" w:hAnsi="Arial" w:cs="Arial"/>
                <w:sz w:val="20"/>
              </w:rPr>
            </w:pPr>
            <w:r w:rsidRPr="0001655C">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7DB75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EEE39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A3AE412"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7781B2" w14:textId="77777777" w:rsidR="0001655C" w:rsidRPr="0001655C" w:rsidRDefault="0001655C" w:rsidP="0001655C">
            <w:pPr>
              <w:jc w:val="right"/>
              <w:rPr>
                <w:rFonts w:ascii="Arial" w:hAnsi="Arial" w:cs="Arial"/>
                <w:sz w:val="20"/>
              </w:rPr>
            </w:pPr>
            <w:r w:rsidRPr="0001655C">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B7574A" w14:textId="77777777" w:rsidR="0001655C" w:rsidRPr="0001655C" w:rsidRDefault="0001655C" w:rsidP="0001655C">
            <w:pPr>
              <w:rPr>
                <w:rFonts w:ascii="Arial" w:hAnsi="Arial" w:cs="Arial"/>
                <w:sz w:val="20"/>
              </w:rPr>
            </w:pPr>
            <w:r w:rsidRPr="0001655C">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9C929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B17DFA"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56D2592"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4C5C7C" w14:textId="77777777" w:rsidR="0001655C" w:rsidRPr="0001655C" w:rsidRDefault="0001655C" w:rsidP="0001655C">
            <w:pPr>
              <w:jc w:val="right"/>
              <w:rPr>
                <w:rFonts w:ascii="Arial" w:hAnsi="Arial" w:cs="Arial"/>
                <w:sz w:val="20"/>
              </w:rPr>
            </w:pPr>
            <w:r w:rsidRPr="0001655C">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84C1A2" w14:textId="77777777" w:rsidR="0001655C" w:rsidRPr="0001655C" w:rsidRDefault="0001655C" w:rsidP="0001655C">
            <w:pPr>
              <w:rPr>
                <w:rFonts w:ascii="Arial" w:hAnsi="Arial" w:cs="Arial"/>
                <w:sz w:val="20"/>
              </w:rPr>
            </w:pPr>
            <w:r w:rsidRPr="0001655C">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0553B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699B07"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54FD3379"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473D91" w14:textId="77777777" w:rsidR="0001655C" w:rsidRPr="0001655C" w:rsidRDefault="0001655C" w:rsidP="0001655C">
            <w:pPr>
              <w:jc w:val="right"/>
              <w:rPr>
                <w:rFonts w:ascii="Arial" w:hAnsi="Arial" w:cs="Arial"/>
                <w:sz w:val="20"/>
              </w:rPr>
            </w:pPr>
            <w:r w:rsidRPr="0001655C">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1189E3" w14:textId="77777777" w:rsidR="0001655C" w:rsidRPr="0001655C" w:rsidRDefault="0001655C" w:rsidP="0001655C">
            <w:pPr>
              <w:rPr>
                <w:rFonts w:ascii="Arial" w:hAnsi="Arial" w:cs="Arial"/>
                <w:sz w:val="20"/>
              </w:rPr>
            </w:pPr>
            <w:r w:rsidRPr="0001655C">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E3BBB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A5CED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0F7D9B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AC7E3B" w14:textId="77777777" w:rsidR="0001655C" w:rsidRPr="0001655C" w:rsidRDefault="0001655C" w:rsidP="0001655C">
            <w:pPr>
              <w:jc w:val="right"/>
              <w:rPr>
                <w:rFonts w:ascii="Arial" w:hAnsi="Arial" w:cs="Arial"/>
                <w:sz w:val="20"/>
              </w:rPr>
            </w:pPr>
            <w:r w:rsidRPr="0001655C">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7345AC" w14:textId="77777777" w:rsidR="0001655C" w:rsidRPr="0001655C" w:rsidRDefault="0001655C" w:rsidP="0001655C">
            <w:pPr>
              <w:rPr>
                <w:rFonts w:ascii="Arial" w:hAnsi="Arial" w:cs="Arial"/>
                <w:sz w:val="20"/>
              </w:rPr>
            </w:pPr>
            <w:r w:rsidRPr="0001655C">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449FB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B00D38"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9FA5361"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8EA92" w14:textId="77777777" w:rsidR="0001655C" w:rsidRPr="0001655C" w:rsidRDefault="0001655C" w:rsidP="0001655C">
            <w:pPr>
              <w:jc w:val="right"/>
              <w:rPr>
                <w:rFonts w:ascii="Arial" w:hAnsi="Arial" w:cs="Arial"/>
                <w:sz w:val="20"/>
              </w:rPr>
            </w:pPr>
            <w:r w:rsidRPr="0001655C">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FBC4D3" w14:textId="77777777" w:rsidR="0001655C" w:rsidRPr="0001655C" w:rsidRDefault="0001655C" w:rsidP="0001655C">
            <w:pPr>
              <w:rPr>
                <w:rFonts w:ascii="Arial" w:hAnsi="Arial" w:cs="Arial"/>
                <w:sz w:val="20"/>
              </w:rPr>
            </w:pPr>
            <w:r w:rsidRPr="0001655C">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BA87C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F7AED1"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47A396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5D86B5" w14:textId="77777777" w:rsidR="0001655C" w:rsidRPr="0001655C" w:rsidRDefault="0001655C" w:rsidP="0001655C">
            <w:pPr>
              <w:jc w:val="right"/>
              <w:rPr>
                <w:rFonts w:ascii="Arial" w:hAnsi="Arial" w:cs="Arial"/>
                <w:sz w:val="20"/>
              </w:rPr>
            </w:pPr>
            <w:r w:rsidRPr="0001655C">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598C2" w14:textId="77777777" w:rsidR="0001655C" w:rsidRPr="0001655C" w:rsidRDefault="0001655C" w:rsidP="0001655C">
            <w:pPr>
              <w:rPr>
                <w:rFonts w:ascii="Arial" w:hAnsi="Arial" w:cs="Arial"/>
                <w:sz w:val="20"/>
              </w:rPr>
            </w:pPr>
            <w:r w:rsidRPr="0001655C">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C21D8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F274DE"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0FFAF0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F9B6BA" w14:textId="77777777" w:rsidR="0001655C" w:rsidRPr="0001655C" w:rsidRDefault="0001655C" w:rsidP="0001655C">
            <w:pPr>
              <w:jc w:val="right"/>
              <w:rPr>
                <w:rFonts w:ascii="Arial" w:hAnsi="Arial" w:cs="Arial"/>
                <w:sz w:val="20"/>
              </w:rPr>
            </w:pPr>
            <w:r w:rsidRPr="0001655C">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E3FD40" w14:textId="77777777" w:rsidR="0001655C" w:rsidRPr="0001655C" w:rsidRDefault="0001655C" w:rsidP="0001655C">
            <w:pPr>
              <w:rPr>
                <w:rFonts w:ascii="Arial" w:hAnsi="Arial" w:cs="Arial"/>
                <w:sz w:val="20"/>
              </w:rPr>
            </w:pPr>
            <w:r w:rsidRPr="0001655C">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77478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FF161A"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DD8255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BEB43C4" w14:textId="77777777" w:rsidR="0001655C" w:rsidRPr="0001655C" w:rsidRDefault="0001655C" w:rsidP="0001655C">
            <w:pPr>
              <w:jc w:val="right"/>
              <w:rPr>
                <w:rFonts w:ascii="Arial" w:hAnsi="Arial" w:cs="Arial"/>
                <w:sz w:val="20"/>
              </w:rPr>
            </w:pPr>
            <w:r w:rsidRPr="0001655C">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9378F6" w14:textId="77777777" w:rsidR="0001655C" w:rsidRPr="0001655C" w:rsidRDefault="0001655C" w:rsidP="0001655C">
            <w:pPr>
              <w:rPr>
                <w:rFonts w:ascii="Arial" w:hAnsi="Arial" w:cs="Arial"/>
                <w:sz w:val="20"/>
              </w:rPr>
            </w:pPr>
            <w:r w:rsidRPr="0001655C">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946F8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865E3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070299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81E3707" w14:textId="77777777" w:rsidR="0001655C" w:rsidRPr="0001655C" w:rsidRDefault="0001655C" w:rsidP="0001655C">
            <w:pPr>
              <w:jc w:val="right"/>
              <w:rPr>
                <w:rFonts w:ascii="Arial" w:hAnsi="Arial" w:cs="Arial"/>
                <w:sz w:val="20"/>
              </w:rPr>
            </w:pPr>
            <w:r w:rsidRPr="0001655C">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A31E402" w14:textId="77777777" w:rsidR="0001655C" w:rsidRPr="0001655C" w:rsidRDefault="0001655C" w:rsidP="0001655C">
            <w:pPr>
              <w:rPr>
                <w:rFonts w:ascii="Arial" w:hAnsi="Arial" w:cs="Arial"/>
                <w:sz w:val="20"/>
              </w:rPr>
            </w:pPr>
            <w:r w:rsidRPr="0001655C">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04D9C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02256FE"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0B599DF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F92FA0" w14:textId="77777777" w:rsidR="0001655C" w:rsidRPr="0001655C" w:rsidRDefault="0001655C" w:rsidP="0001655C">
            <w:pPr>
              <w:jc w:val="right"/>
              <w:rPr>
                <w:rFonts w:ascii="Arial" w:hAnsi="Arial" w:cs="Arial"/>
                <w:sz w:val="20"/>
              </w:rPr>
            </w:pPr>
            <w:r w:rsidRPr="0001655C">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7A4BA75" w14:textId="77777777" w:rsidR="0001655C" w:rsidRPr="0001655C" w:rsidRDefault="0001655C" w:rsidP="0001655C">
            <w:pPr>
              <w:rPr>
                <w:rFonts w:ascii="Arial" w:hAnsi="Arial" w:cs="Arial"/>
                <w:sz w:val="20"/>
              </w:rPr>
            </w:pPr>
            <w:r w:rsidRPr="0001655C">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91F03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B98CC2"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CF239DB"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0E862C" w14:textId="77777777" w:rsidR="0001655C" w:rsidRPr="0001655C" w:rsidRDefault="0001655C" w:rsidP="0001655C">
            <w:pPr>
              <w:jc w:val="right"/>
              <w:rPr>
                <w:rFonts w:ascii="Arial" w:hAnsi="Arial" w:cs="Arial"/>
                <w:sz w:val="20"/>
              </w:rPr>
            </w:pPr>
            <w:r w:rsidRPr="0001655C">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3DED40" w14:textId="77777777" w:rsidR="0001655C" w:rsidRPr="0001655C" w:rsidRDefault="0001655C" w:rsidP="0001655C">
            <w:pPr>
              <w:rPr>
                <w:rFonts w:ascii="Arial" w:hAnsi="Arial" w:cs="Arial"/>
                <w:sz w:val="20"/>
              </w:rPr>
            </w:pPr>
            <w:r w:rsidRPr="0001655C">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C36A9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DDE1C58"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065A65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A250E3" w14:textId="77777777" w:rsidR="0001655C" w:rsidRPr="0001655C" w:rsidRDefault="0001655C" w:rsidP="0001655C">
            <w:pPr>
              <w:jc w:val="right"/>
              <w:rPr>
                <w:rFonts w:ascii="Arial" w:hAnsi="Arial" w:cs="Arial"/>
                <w:sz w:val="20"/>
              </w:rPr>
            </w:pPr>
            <w:r w:rsidRPr="0001655C">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05F57E" w14:textId="77777777" w:rsidR="0001655C" w:rsidRPr="0001655C" w:rsidRDefault="0001655C" w:rsidP="0001655C">
            <w:pPr>
              <w:rPr>
                <w:rFonts w:ascii="Arial" w:hAnsi="Arial" w:cs="Arial"/>
                <w:sz w:val="20"/>
              </w:rPr>
            </w:pPr>
            <w:r w:rsidRPr="0001655C">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7EB9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05F3C5"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6215D7E9"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AAE10C" w14:textId="77777777" w:rsidR="0001655C" w:rsidRPr="0001655C" w:rsidRDefault="0001655C" w:rsidP="0001655C">
            <w:pPr>
              <w:jc w:val="right"/>
              <w:rPr>
                <w:rFonts w:ascii="Arial" w:hAnsi="Arial" w:cs="Arial"/>
                <w:sz w:val="20"/>
              </w:rPr>
            </w:pPr>
            <w:r w:rsidRPr="0001655C">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885EDB" w14:textId="77777777" w:rsidR="0001655C" w:rsidRPr="0001655C" w:rsidRDefault="0001655C" w:rsidP="0001655C">
            <w:pPr>
              <w:rPr>
                <w:rFonts w:ascii="Arial" w:hAnsi="Arial" w:cs="Arial"/>
                <w:sz w:val="20"/>
              </w:rPr>
            </w:pPr>
            <w:r w:rsidRPr="0001655C">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ABB4B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401943"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6DFCC0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08E4CD" w14:textId="77777777" w:rsidR="0001655C" w:rsidRPr="0001655C" w:rsidRDefault="0001655C" w:rsidP="0001655C">
            <w:pPr>
              <w:jc w:val="right"/>
              <w:rPr>
                <w:rFonts w:ascii="Arial" w:hAnsi="Arial" w:cs="Arial"/>
                <w:sz w:val="20"/>
              </w:rPr>
            </w:pPr>
            <w:r w:rsidRPr="0001655C">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3E808A" w14:textId="77777777" w:rsidR="0001655C" w:rsidRPr="0001655C" w:rsidRDefault="0001655C" w:rsidP="0001655C">
            <w:pPr>
              <w:rPr>
                <w:rFonts w:ascii="Arial" w:hAnsi="Arial" w:cs="Arial"/>
                <w:sz w:val="20"/>
              </w:rPr>
            </w:pPr>
            <w:r w:rsidRPr="0001655C">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BD5EF8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53974B"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67E76E7"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A2C95D" w14:textId="77777777" w:rsidR="0001655C" w:rsidRPr="0001655C" w:rsidRDefault="0001655C" w:rsidP="0001655C">
            <w:pPr>
              <w:jc w:val="right"/>
              <w:rPr>
                <w:rFonts w:ascii="Arial" w:hAnsi="Arial" w:cs="Arial"/>
                <w:sz w:val="20"/>
              </w:rPr>
            </w:pPr>
            <w:r w:rsidRPr="0001655C">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13BDB0" w14:textId="77777777" w:rsidR="0001655C" w:rsidRPr="0001655C" w:rsidRDefault="0001655C" w:rsidP="0001655C">
            <w:pPr>
              <w:rPr>
                <w:rFonts w:ascii="Arial" w:hAnsi="Arial" w:cs="Arial"/>
                <w:sz w:val="20"/>
              </w:rPr>
            </w:pPr>
            <w:r w:rsidRPr="0001655C">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60FF0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246D36"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E73D8BE"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A43DEF" w14:textId="77777777" w:rsidR="0001655C" w:rsidRPr="0001655C" w:rsidRDefault="0001655C" w:rsidP="0001655C">
            <w:pPr>
              <w:jc w:val="right"/>
              <w:rPr>
                <w:rFonts w:ascii="Arial" w:hAnsi="Arial" w:cs="Arial"/>
                <w:sz w:val="20"/>
              </w:rPr>
            </w:pPr>
            <w:r w:rsidRPr="0001655C">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3E8AE47" w14:textId="77777777" w:rsidR="0001655C" w:rsidRPr="0001655C" w:rsidRDefault="0001655C" w:rsidP="0001655C">
            <w:pPr>
              <w:rPr>
                <w:rFonts w:ascii="Arial" w:hAnsi="Arial" w:cs="Arial"/>
                <w:sz w:val="20"/>
              </w:rPr>
            </w:pPr>
            <w:r w:rsidRPr="0001655C">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07292F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7CD7E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515653A"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4EB55B" w14:textId="77777777" w:rsidR="0001655C" w:rsidRPr="0001655C" w:rsidRDefault="0001655C" w:rsidP="0001655C">
            <w:pPr>
              <w:jc w:val="right"/>
              <w:rPr>
                <w:rFonts w:ascii="Arial" w:hAnsi="Arial" w:cs="Arial"/>
                <w:sz w:val="20"/>
              </w:rPr>
            </w:pPr>
            <w:r w:rsidRPr="0001655C">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905713" w14:textId="77777777" w:rsidR="0001655C" w:rsidRPr="0001655C" w:rsidRDefault="0001655C" w:rsidP="0001655C">
            <w:pPr>
              <w:rPr>
                <w:rFonts w:ascii="Arial" w:hAnsi="Arial" w:cs="Arial"/>
                <w:sz w:val="20"/>
              </w:rPr>
            </w:pPr>
            <w:r w:rsidRPr="0001655C">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6946C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CCEFBA"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16C3213"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D90D73" w14:textId="77777777" w:rsidR="0001655C" w:rsidRPr="0001655C" w:rsidRDefault="0001655C" w:rsidP="0001655C">
            <w:pPr>
              <w:jc w:val="right"/>
              <w:rPr>
                <w:rFonts w:ascii="Arial" w:hAnsi="Arial" w:cs="Arial"/>
                <w:sz w:val="20"/>
              </w:rPr>
            </w:pPr>
            <w:r w:rsidRPr="0001655C">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E5FB7F" w14:textId="77777777" w:rsidR="0001655C" w:rsidRPr="0001655C" w:rsidRDefault="0001655C" w:rsidP="0001655C">
            <w:pPr>
              <w:rPr>
                <w:rFonts w:ascii="Arial" w:hAnsi="Arial" w:cs="Arial"/>
                <w:sz w:val="20"/>
              </w:rPr>
            </w:pPr>
            <w:r w:rsidRPr="0001655C">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EE27C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177F12E"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6365003D" w14:textId="77777777" w:rsidTr="003B71DB">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C9DDDD" w14:textId="77777777" w:rsidR="0001655C" w:rsidRPr="0001655C" w:rsidRDefault="0001655C" w:rsidP="0001655C">
            <w:pPr>
              <w:jc w:val="right"/>
              <w:rPr>
                <w:rFonts w:ascii="Arial" w:hAnsi="Arial" w:cs="Arial"/>
                <w:sz w:val="20"/>
              </w:rPr>
            </w:pPr>
            <w:r w:rsidRPr="0001655C">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5154C1" w14:textId="77777777" w:rsidR="0001655C" w:rsidRPr="0001655C" w:rsidRDefault="0001655C" w:rsidP="0001655C">
            <w:pPr>
              <w:rPr>
                <w:rFonts w:ascii="Arial" w:hAnsi="Arial" w:cs="Arial"/>
                <w:sz w:val="20"/>
              </w:rPr>
            </w:pPr>
            <w:r w:rsidRPr="0001655C">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82D587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EA88E3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5F5A9580"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C714B4" w14:textId="77777777" w:rsidR="0001655C" w:rsidRPr="0001655C" w:rsidRDefault="0001655C" w:rsidP="0001655C">
            <w:pPr>
              <w:jc w:val="right"/>
              <w:rPr>
                <w:rFonts w:ascii="Arial" w:hAnsi="Arial" w:cs="Arial"/>
                <w:sz w:val="20"/>
              </w:rPr>
            </w:pPr>
            <w:r w:rsidRPr="0001655C">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72107C" w14:textId="77777777" w:rsidR="0001655C" w:rsidRPr="0001655C" w:rsidRDefault="0001655C" w:rsidP="0001655C">
            <w:pPr>
              <w:rPr>
                <w:rFonts w:ascii="Arial" w:hAnsi="Arial" w:cs="Arial"/>
                <w:sz w:val="20"/>
              </w:rPr>
            </w:pPr>
            <w:r w:rsidRPr="0001655C">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EF4FB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D31F0B"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53F5EDF"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264BA8" w14:textId="77777777" w:rsidR="0001655C" w:rsidRPr="0001655C" w:rsidRDefault="0001655C" w:rsidP="0001655C">
            <w:pPr>
              <w:jc w:val="right"/>
              <w:rPr>
                <w:rFonts w:ascii="Arial" w:hAnsi="Arial" w:cs="Arial"/>
                <w:sz w:val="20"/>
              </w:rPr>
            </w:pPr>
            <w:r w:rsidRPr="0001655C">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31450C" w14:textId="77777777" w:rsidR="0001655C" w:rsidRPr="0001655C" w:rsidRDefault="0001655C" w:rsidP="0001655C">
            <w:pPr>
              <w:rPr>
                <w:rFonts w:ascii="Arial" w:hAnsi="Arial" w:cs="Arial"/>
                <w:sz w:val="20"/>
              </w:rPr>
            </w:pPr>
            <w:r w:rsidRPr="0001655C">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32AF1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747F2B"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BEA241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279171" w14:textId="77777777" w:rsidR="0001655C" w:rsidRPr="0001655C" w:rsidRDefault="0001655C" w:rsidP="0001655C">
            <w:pPr>
              <w:jc w:val="right"/>
              <w:rPr>
                <w:rFonts w:ascii="Arial" w:hAnsi="Arial" w:cs="Arial"/>
                <w:sz w:val="20"/>
              </w:rPr>
            </w:pPr>
            <w:r w:rsidRPr="0001655C">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035C6A" w14:textId="77777777" w:rsidR="0001655C" w:rsidRPr="0001655C" w:rsidRDefault="0001655C" w:rsidP="0001655C">
            <w:pPr>
              <w:rPr>
                <w:rFonts w:ascii="Arial" w:hAnsi="Arial" w:cs="Arial"/>
                <w:sz w:val="20"/>
              </w:rPr>
            </w:pPr>
            <w:r w:rsidRPr="0001655C">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3FD297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2CCE1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093158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0784062" w14:textId="77777777" w:rsidR="0001655C" w:rsidRPr="0001655C" w:rsidRDefault="0001655C" w:rsidP="0001655C">
            <w:pPr>
              <w:jc w:val="right"/>
              <w:rPr>
                <w:rFonts w:ascii="Arial" w:hAnsi="Arial" w:cs="Arial"/>
                <w:sz w:val="20"/>
              </w:rPr>
            </w:pPr>
            <w:r w:rsidRPr="0001655C">
              <w:rPr>
                <w:rFonts w:ascii="Arial" w:hAnsi="Arial" w:cs="Arial"/>
                <w:sz w:val="20"/>
              </w:rPr>
              <w:lastRenderedPageBreak/>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AACE5" w14:textId="77777777" w:rsidR="0001655C" w:rsidRPr="0001655C" w:rsidRDefault="0001655C" w:rsidP="0001655C">
            <w:pPr>
              <w:rPr>
                <w:rFonts w:ascii="Arial" w:hAnsi="Arial" w:cs="Arial"/>
                <w:sz w:val="20"/>
              </w:rPr>
            </w:pPr>
            <w:r w:rsidRPr="0001655C">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D7970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C88B4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2AA6BE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AEB35D" w14:textId="77777777" w:rsidR="0001655C" w:rsidRPr="0001655C" w:rsidRDefault="0001655C" w:rsidP="0001655C">
            <w:pPr>
              <w:jc w:val="right"/>
              <w:rPr>
                <w:rFonts w:ascii="Arial" w:hAnsi="Arial" w:cs="Arial"/>
                <w:sz w:val="20"/>
              </w:rPr>
            </w:pPr>
            <w:r w:rsidRPr="0001655C">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23DB6A" w14:textId="77777777" w:rsidR="0001655C" w:rsidRPr="0001655C" w:rsidRDefault="0001655C" w:rsidP="0001655C">
            <w:pPr>
              <w:rPr>
                <w:rFonts w:ascii="Arial" w:hAnsi="Arial" w:cs="Arial"/>
                <w:sz w:val="20"/>
              </w:rPr>
            </w:pPr>
            <w:r w:rsidRPr="0001655C">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A5492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BF50AC2"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5C58C24"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FB2676" w14:textId="77777777" w:rsidR="0001655C" w:rsidRPr="0001655C" w:rsidRDefault="0001655C" w:rsidP="0001655C">
            <w:pPr>
              <w:jc w:val="right"/>
              <w:rPr>
                <w:rFonts w:ascii="Arial" w:hAnsi="Arial" w:cs="Arial"/>
                <w:sz w:val="20"/>
              </w:rPr>
            </w:pPr>
            <w:r w:rsidRPr="0001655C">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FF3BBB" w14:textId="77777777" w:rsidR="0001655C" w:rsidRPr="0001655C" w:rsidRDefault="0001655C" w:rsidP="0001655C">
            <w:pPr>
              <w:rPr>
                <w:rFonts w:ascii="Arial" w:hAnsi="Arial" w:cs="Arial"/>
                <w:sz w:val="20"/>
              </w:rPr>
            </w:pPr>
            <w:r w:rsidRPr="0001655C">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A35DF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595958"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CD46BD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9E1A2B" w14:textId="77777777" w:rsidR="0001655C" w:rsidRPr="0001655C" w:rsidRDefault="0001655C" w:rsidP="0001655C">
            <w:pPr>
              <w:jc w:val="right"/>
              <w:rPr>
                <w:rFonts w:ascii="Arial" w:hAnsi="Arial" w:cs="Arial"/>
                <w:sz w:val="20"/>
              </w:rPr>
            </w:pPr>
            <w:r w:rsidRPr="0001655C">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5EBC56" w14:textId="77777777" w:rsidR="0001655C" w:rsidRPr="0001655C" w:rsidRDefault="0001655C" w:rsidP="0001655C">
            <w:pPr>
              <w:rPr>
                <w:rFonts w:ascii="Arial" w:hAnsi="Arial" w:cs="Arial"/>
                <w:sz w:val="20"/>
              </w:rPr>
            </w:pPr>
            <w:r w:rsidRPr="0001655C">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6C0B7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01382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C594E6E"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3AD77F" w14:textId="77777777" w:rsidR="0001655C" w:rsidRPr="0001655C" w:rsidRDefault="0001655C" w:rsidP="0001655C">
            <w:pPr>
              <w:jc w:val="right"/>
              <w:rPr>
                <w:rFonts w:ascii="Arial" w:hAnsi="Arial" w:cs="Arial"/>
                <w:sz w:val="20"/>
              </w:rPr>
            </w:pPr>
            <w:r w:rsidRPr="0001655C">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6A17A6" w14:textId="77777777" w:rsidR="0001655C" w:rsidRPr="0001655C" w:rsidRDefault="0001655C" w:rsidP="0001655C">
            <w:pPr>
              <w:rPr>
                <w:rFonts w:ascii="Arial" w:hAnsi="Arial" w:cs="Arial"/>
                <w:sz w:val="20"/>
              </w:rPr>
            </w:pPr>
            <w:r w:rsidRPr="0001655C">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1A268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44E03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bl>
    <w:p w14:paraId="4922A641" w14:textId="77777777" w:rsidR="0001655C" w:rsidRPr="0001655C" w:rsidRDefault="0001655C" w:rsidP="0001655C">
      <w:pPr>
        <w:ind w:left="720" w:hanging="720"/>
        <w:rPr>
          <w:szCs w:val="20"/>
        </w:rPr>
      </w:pPr>
    </w:p>
    <w:p w14:paraId="5150F2B7" w14:textId="77777777" w:rsidR="0001655C" w:rsidRPr="0001655C" w:rsidRDefault="0001655C" w:rsidP="0001655C">
      <w:pPr>
        <w:spacing w:after="240"/>
        <w:ind w:left="720" w:hanging="720"/>
        <w:rPr>
          <w:szCs w:val="20"/>
        </w:rPr>
      </w:pPr>
      <w:r w:rsidRPr="0001655C">
        <w:rPr>
          <w:szCs w:val="20"/>
        </w:rPr>
        <w:t>(2)</w:t>
      </w:r>
      <w:r w:rsidRPr="0001655C">
        <w:rPr>
          <w:szCs w:val="20"/>
        </w:rP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297C2DEC"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1BFA8F9A"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South345</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South345,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7663CAC1"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South345</w:t>
      </w:r>
      <w:r w:rsidRPr="0001655C">
        <w:rPr>
          <w:b/>
          <w:bCs/>
        </w:rPr>
        <w:t>≠0</w:t>
      </w:r>
    </w:p>
    <w:p w14:paraId="6D6636B6"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South345 </w:t>
      </w:r>
      <w:r w:rsidRPr="0001655C">
        <w:rPr>
          <w:b/>
          <w:bCs/>
        </w:rPr>
        <w:t>=</w:t>
      </w:r>
      <w:r w:rsidRPr="0001655C">
        <w:rPr>
          <w:b/>
          <w:bCs/>
        </w:rPr>
        <w:tab/>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South345</w:t>
      </w:r>
      <w:r w:rsidRPr="0001655C">
        <w:rPr>
          <w:b/>
          <w:bCs/>
        </w:rPr>
        <w:t>=0</w:t>
      </w:r>
    </w:p>
    <w:p w14:paraId="054DD3D7" w14:textId="77777777" w:rsidR="0001655C" w:rsidRPr="0001655C" w:rsidRDefault="0001655C" w:rsidP="0001655C">
      <w:pPr>
        <w:spacing w:after="240"/>
      </w:pPr>
      <w:r w:rsidRPr="0001655C">
        <w:t>Where:</w:t>
      </w:r>
    </w:p>
    <w:p w14:paraId="15C48BFE"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South345,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South345, c</w:t>
      </w:r>
      <w:r w:rsidRPr="0001655C">
        <w:rPr>
          <w:bCs/>
          <w:i/>
        </w:rPr>
        <w:t xml:space="preserve"> </w:t>
      </w:r>
      <w:r w:rsidRPr="0001655C">
        <w:rPr>
          <w:bCs/>
        </w:rPr>
        <w:t>* DAHBSF</w:t>
      </w:r>
      <w:r w:rsidRPr="0001655C">
        <w:rPr>
          <w:bCs/>
          <w:i/>
        </w:rPr>
        <w:t xml:space="preserve"> </w:t>
      </w:r>
      <w:proofErr w:type="spellStart"/>
      <w:r w:rsidRPr="0001655C">
        <w:rPr>
          <w:bCs/>
          <w:i/>
          <w:vertAlign w:val="subscript"/>
        </w:rPr>
        <w:t>hb</w:t>
      </w:r>
      <w:proofErr w:type="spellEnd"/>
      <w:r w:rsidRPr="0001655C">
        <w:rPr>
          <w:bCs/>
          <w:i/>
          <w:vertAlign w:val="subscript"/>
        </w:rPr>
        <w:t>, South345, c</w:t>
      </w:r>
      <w:r w:rsidRPr="0001655C">
        <w:rPr>
          <w:bCs/>
        </w:rPr>
        <w:t>)</w:t>
      </w:r>
    </w:p>
    <w:p w14:paraId="303B3B2F"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proofErr w:type="spellStart"/>
      <w:r w:rsidRPr="0001655C">
        <w:rPr>
          <w:bCs/>
          <w:i/>
          <w:vertAlign w:val="subscript"/>
        </w:rPr>
        <w:t>hb</w:t>
      </w:r>
      <w:proofErr w:type="spellEnd"/>
      <w:r w:rsidRPr="0001655C">
        <w:rPr>
          <w:bCs/>
          <w:i/>
          <w:vertAlign w:val="subscript"/>
        </w:rPr>
        <w:t>, South345,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South345, c</w:t>
      </w:r>
      <w:r w:rsidRPr="0001655C">
        <w:rPr>
          <w:bCs/>
          <w:i/>
        </w:rPr>
        <w:t xml:space="preserve"> </w:t>
      </w:r>
      <w:r w:rsidRPr="0001655C">
        <w:rPr>
          <w:bCs/>
        </w:rPr>
        <w:t xml:space="preserve">* DASF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South345, c</w:t>
      </w:r>
      <w:r w:rsidRPr="0001655C">
        <w:rPr>
          <w:bCs/>
        </w:rPr>
        <w:t>)</w:t>
      </w:r>
    </w:p>
    <w:p w14:paraId="6B5A3E7B"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South345,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South345,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South345, c</w:t>
      </w:r>
      <w:r w:rsidRPr="0001655C">
        <w:rPr>
          <w:bCs/>
        </w:rPr>
        <w:t>)</w:t>
      </w:r>
    </w:p>
    <w:p w14:paraId="001BEEAC"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South345, c</w:t>
      </w:r>
      <w:r w:rsidRPr="0001655C">
        <w:rPr>
          <w:bCs/>
          <w:i/>
        </w:rPr>
        <w:tab/>
        <w:t>=</w:t>
      </w:r>
      <w:r w:rsidRPr="0001655C">
        <w:rPr>
          <w:bCs/>
          <w:i/>
        </w:rPr>
        <w:tab/>
      </w:r>
      <w:r w:rsidRPr="0001655C">
        <w:rPr>
          <w:bCs/>
        </w:rPr>
        <w:t>IF(PB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South345, c</w:t>
      </w:r>
      <w:r w:rsidRPr="0001655C">
        <w:rPr>
          <w:bCs/>
        </w:rPr>
        <w:t xml:space="preserve">=0, 0, 1 </w:t>
      </w:r>
      <w:r w:rsidRPr="0001655C">
        <w:rPr>
          <w:b/>
          <w:bCs/>
          <w:sz w:val="32"/>
          <w:szCs w:val="32"/>
        </w:rPr>
        <w:t xml:space="preserve">/ </w:t>
      </w:r>
      <w:r w:rsidRPr="0001655C">
        <w:rPr>
          <w:bCs/>
        </w:rPr>
        <w:t xml:space="preserve">PB </w:t>
      </w:r>
      <w:proofErr w:type="spellStart"/>
      <w:r w:rsidRPr="0001655C">
        <w:rPr>
          <w:bCs/>
          <w:i/>
          <w:vertAlign w:val="subscript"/>
        </w:rPr>
        <w:t>hb</w:t>
      </w:r>
      <w:proofErr w:type="spellEnd"/>
      <w:r w:rsidRPr="0001655C">
        <w:rPr>
          <w:bCs/>
          <w:i/>
          <w:vertAlign w:val="subscript"/>
        </w:rPr>
        <w:t>, South345, c</w:t>
      </w:r>
      <w:r w:rsidRPr="0001655C">
        <w:rPr>
          <w:bCs/>
        </w:rPr>
        <w:t>)</w:t>
      </w:r>
    </w:p>
    <w:p w14:paraId="4A9FE4DF"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1655C" w:rsidRPr="0001655C" w14:paraId="5008F8CD" w14:textId="77777777" w:rsidTr="003B71DB">
        <w:trPr>
          <w:tblHeader/>
        </w:trPr>
        <w:tc>
          <w:tcPr>
            <w:tcW w:w="1008" w:type="pct"/>
          </w:tcPr>
          <w:p w14:paraId="731C152E" w14:textId="77777777" w:rsidR="0001655C" w:rsidRPr="0001655C" w:rsidRDefault="0001655C" w:rsidP="0001655C">
            <w:pPr>
              <w:spacing w:after="240"/>
              <w:rPr>
                <w:b/>
                <w:iCs/>
                <w:sz w:val="20"/>
                <w:szCs w:val="20"/>
              </w:rPr>
            </w:pPr>
            <w:r w:rsidRPr="0001655C">
              <w:rPr>
                <w:b/>
                <w:iCs/>
                <w:sz w:val="20"/>
                <w:szCs w:val="20"/>
              </w:rPr>
              <w:t>Variable</w:t>
            </w:r>
          </w:p>
        </w:tc>
        <w:tc>
          <w:tcPr>
            <w:tcW w:w="529" w:type="pct"/>
          </w:tcPr>
          <w:p w14:paraId="17656998"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2890A4A4"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07DFDBA0" w14:textId="77777777" w:rsidTr="003B71DB">
        <w:tc>
          <w:tcPr>
            <w:tcW w:w="1008" w:type="pct"/>
          </w:tcPr>
          <w:p w14:paraId="033DA66B"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South345</w:t>
            </w:r>
          </w:p>
        </w:tc>
        <w:tc>
          <w:tcPr>
            <w:tcW w:w="529" w:type="pct"/>
          </w:tcPr>
          <w:p w14:paraId="6F261775"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35ED360"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5140FC3F" w14:textId="77777777" w:rsidTr="003B71DB">
        <w:tc>
          <w:tcPr>
            <w:tcW w:w="1008" w:type="pct"/>
          </w:tcPr>
          <w:p w14:paraId="31F9431F" w14:textId="77777777" w:rsidR="0001655C" w:rsidRPr="0001655C" w:rsidRDefault="0001655C" w:rsidP="0001655C">
            <w:pPr>
              <w:spacing w:after="60"/>
              <w:rPr>
                <w:iCs/>
                <w:sz w:val="20"/>
                <w:szCs w:val="20"/>
              </w:rPr>
            </w:pPr>
            <w:r w:rsidRPr="0001655C">
              <w:rPr>
                <w:iCs/>
                <w:sz w:val="20"/>
                <w:szCs w:val="20"/>
              </w:rPr>
              <w:t>DASL</w:t>
            </w:r>
          </w:p>
        </w:tc>
        <w:tc>
          <w:tcPr>
            <w:tcW w:w="529" w:type="pct"/>
          </w:tcPr>
          <w:p w14:paraId="4290C65E"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4716D047"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56697059" w14:textId="77777777" w:rsidTr="003B71DB">
        <w:tc>
          <w:tcPr>
            <w:tcW w:w="1008" w:type="pct"/>
          </w:tcPr>
          <w:p w14:paraId="4519EF87"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0F06E470"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167660BA"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3296C636" w14:textId="77777777" w:rsidTr="003B71DB">
        <w:tc>
          <w:tcPr>
            <w:tcW w:w="1008" w:type="pct"/>
          </w:tcPr>
          <w:p w14:paraId="2607E9B0"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South345,c</w:t>
            </w:r>
          </w:p>
        </w:tc>
        <w:tc>
          <w:tcPr>
            <w:tcW w:w="529" w:type="pct"/>
          </w:tcPr>
          <w:p w14:paraId="189CD93C"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4469389"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4589EE40" w14:textId="77777777" w:rsidTr="003B71DB">
        <w:tc>
          <w:tcPr>
            <w:tcW w:w="1008" w:type="pct"/>
          </w:tcPr>
          <w:p w14:paraId="5D3EDE7B"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hb,South345,c</w:t>
            </w:r>
          </w:p>
        </w:tc>
        <w:tc>
          <w:tcPr>
            <w:tcW w:w="529" w:type="pct"/>
          </w:tcPr>
          <w:p w14:paraId="4FE9FED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EE30028"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EC1D502" w14:textId="77777777" w:rsidTr="003B71DB">
        <w:tc>
          <w:tcPr>
            <w:tcW w:w="1008" w:type="pct"/>
          </w:tcPr>
          <w:p w14:paraId="5785E06B" w14:textId="77777777" w:rsidR="0001655C" w:rsidRPr="0001655C" w:rsidRDefault="0001655C" w:rsidP="0001655C">
            <w:pPr>
              <w:spacing w:after="60"/>
              <w:rPr>
                <w:iCs/>
                <w:sz w:val="20"/>
                <w:szCs w:val="20"/>
              </w:rPr>
            </w:pPr>
            <w:r w:rsidRPr="0001655C">
              <w:rPr>
                <w:iCs/>
                <w:sz w:val="20"/>
                <w:szCs w:val="20"/>
              </w:rPr>
              <w:lastRenderedPageBreak/>
              <w:t xml:space="preserve">DASF </w:t>
            </w:r>
            <w:r w:rsidRPr="0001655C">
              <w:rPr>
                <w:i/>
                <w:iCs/>
                <w:sz w:val="20"/>
                <w:szCs w:val="20"/>
                <w:vertAlign w:val="subscript"/>
              </w:rPr>
              <w:t>pb,hb,South345,c</w:t>
            </w:r>
          </w:p>
        </w:tc>
        <w:tc>
          <w:tcPr>
            <w:tcW w:w="529" w:type="pct"/>
          </w:tcPr>
          <w:p w14:paraId="45FF5A8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04128A9"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proofErr w:type="spellStart"/>
            <w:r w:rsidRPr="0001655C">
              <w:rPr>
                <w:i/>
                <w:sz w:val="20"/>
                <w:szCs w:val="20"/>
              </w:rPr>
              <w:t>hb</w:t>
            </w:r>
            <w:proofErr w:type="spellEnd"/>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7F956D69" w14:textId="77777777" w:rsidTr="003B71DB">
        <w:tc>
          <w:tcPr>
            <w:tcW w:w="1008" w:type="pct"/>
          </w:tcPr>
          <w:p w14:paraId="3D1559B6" w14:textId="77777777" w:rsidR="0001655C" w:rsidRPr="0001655C" w:rsidRDefault="0001655C" w:rsidP="0001655C">
            <w:pPr>
              <w:spacing w:after="60"/>
              <w:rPr>
                <w:iCs/>
                <w:sz w:val="20"/>
                <w:szCs w:val="20"/>
              </w:rPr>
            </w:pPr>
            <w:r w:rsidRPr="0001655C">
              <w:rPr>
                <w:iCs/>
                <w:sz w:val="20"/>
                <w:szCs w:val="20"/>
              </w:rPr>
              <w:t xml:space="preserve">HUBDF </w:t>
            </w:r>
            <w:proofErr w:type="spellStart"/>
            <w:r w:rsidRPr="0001655C">
              <w:rPr>
                <w:i/>
                <w:iCs/>
                <w:sz w:val="20"/>
                <w:szCs w:val="20"/>
                <w:vertAlign w:val="subscript"/>
              </w:rPr>
              <w:t>hb</w:t>
            </w:r>
            <w:proofErr w:type="spellEnd"/>
            <w:r w:rsidRPr="0001655C">
              <w:rPr>
                <w:i/>
                <w:iCs/>
                <w:sz w:val="20"/>
                <w:szCs w:val="20"/>
                <w:vertAlign w:val="subscript"/>
              </w:rPr>
              <w:t>, South345,c</w:t>
            </w:r>
          </w:p>
        </w:tc>
        <w:tc>
          <w:tcPr>
            <w:tcW w:w="529" w:type="pct"/>
          </w:tcPr>
          <w:p w14:paraId="771F667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AABE5A4"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18317DBC" w14:textId="77777777" w:rsidTr="003B71DB">
        <w:tc>
          <w:tcPr>
            <w:tcW w:w="1008" w:type="pct"/>
          </w:tcPr>
          <w:p w14:paraId="2293552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pb, </w:t>
            </w:r>
            <w:proofErr w:type="spellStart"/>
            <w:r w:rsidRPr="0001655C">
              <w:rPr>
                <w:i/>
                <w:iCs/>
                <w:sz w:val="20"/>
                <w:szCs w:val="20"/>
                <w:vertAlign w:val="subscript"/>
              </w:rPr>
              <w:t>hb</w:t>
            </w:r>
            <w:proofErr w:type="spellEnd"/>
            <w:r w:rsidRPr="0001655C">
              <w:rPr>
                <w:i/>
                <w:iCs/>
                <w:sz w:val="20"/>
                <w:szCs w:val="20"/>
                <w:vertAlign w:val="subscript"/>
              </w:rPr>
              <w:t>, South345,c</w:t>
            </w:r>
          </w:p>
        </w:tc>
        <w:tc>
          <w:tcPr>
            <w:tcW w:w="529" w:type="pct"/>
          </w:tcPr>
          <w:p w14:paraId="09356965"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1190714" w14:textId="77777777" w:rsidR="0001655C" w:rsidRPr="0001655C" w:rsidRDefault="0001655C" w:rsidP="0001655C">
            <w:pPr>
              <w:spacing w:after="60"/>
              <w:rPr>
                <w:sz w:val="20"/>
              </w:rPr>
            </w:pPr>
            <w:r w:rsidRPr="0001655C">
              <w:rPr>
                <w:i/>
                <w:iCs/>
                <w:sz w:val="20"/>
              </w:rPr>
              <w:t>Hub Bus Distribution Factor per power flow bus of Hub Bus in a constraint</w:t>
            </w:r>
            <w:r w:rsidRPr="0001655C">
              <w:rPr>
                <w:sz w:val="20"/>
              </w:rPr>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proofErr w:type="spellStart"/>
            <w:r w:rsidRPr="0001655C">
              <w:rPr>
                <w:i/>
                <w:iCs/>
                <w:sz w:val="20"/>
              </w:rPr>
              <w:t>hb</w:t>
            </w:r>
            <w:proofErr w:type="spellEnd"/>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33AD9DF0" w14:textId="77777777" w:rsidTr="003B71DB">
        <w:tc>
          <w:tcPr>
            <w:tcW w:w="1008" w:type="pct"/>
          </w:tcPr>
          <w:p w14:paraId="3DB14540" w14:textId="77777777" w:rsidR="0001655C" w:rsidRPr="0001655C" w:rsidRDefault="0001655C" w:rsidP="0001655C">
            <w:pPr>
              <w:spacing w:after="60"/>
              <w:rPr>
                <w:iCs/>
                <w:sz w:val="20"/>
                <w:szCs w:val="20"/>
              </w:rPr>
            </w:pPr>
            <w:r w:rsidRPr="0001655C">
              <w:rPr>
                <w:i/>
                <w:iCs/>
                <w:sz w:val="20"/>
                <w:szCs w:val="20"/>
              </w:rPr>
              <w:t>pb</w:t>
            </w:r>
          </w:p>
        </w:tc>
        <w:tc>
          <w:tcPr>
            <w:tcW w:w="529" w:type="pct"/>
          </w:tcPr>
          <w:p w14:paraId="54BA8BA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38D6D7A"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700F8042" w14:textId="77777777" w:rsidTr="003B71DB">
        <w:tc>
          <w:tcPr>
            <w:tcW w:w="1008" w:type="pct"/>
          </w:tcPr>
          <w:p w14:paraId="2690D801" w14:textId="77777777" w:rsidR="0001655C" w:rsidRPr="0001655C" w:rsidRDefault="0001655C" w:rsidP="0001655C">
            <w:pPr>
              <w:spacing w:after="60"/>
              <w:rPr>
                <w:iCs/>
                <w:sz w:val="20"/>
                <w:szCs w:val="20"/>
              </w:rPr>
            </w:pPr>
            <w:r w:rsidRPr="0001655C">
              <w:rPr>
                <w:iCs/>
                <w:sz w:val="20"/>
                <w:szCs w:val="20"/>
              </w:rPr>
              <w:t xml:space="preserve">PB </w:t>
            </w:r>
            <w:proofErr w:type="spellStart"/>
            <w:r w:rsidRPr="0001655C">
              <w:rPr>
                <w:i/>
                <w:iCs/>
                <w:sz w:val="20"/>
                <w:szCs w:val="20"/>
                <w:vertAlign w:val="subscript"/>
              </w:rPr>
              <w:t>hb</w:t>
            </w:r>
            <w:proofErr w:type="spellEnd"/>
            <w:r w:rsidRPr="0001655C">
              <w:rPr>
                <w:i/>
                <w:iCs/>
                <w:sz w:val="20"/>
                <w:szCs w:val="20"/>
                <w:vertAlign w:val="subscript"/>
              </w:rPr>
              <w:t>, South345,c</w:t>
            </w:r>
          </w:p>
        </w:tc>
        <w:tc>
          <w:tcPr>
            <w:tcW w:w="529" w:type="pct"/>
          </w:tcPr>
          <w:p w14:paraId="1DBB73B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B52BC53"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6EF2FC0E" w14:textId="77777777" w:rsidTr="003B71DB">
        <w:tc>
          <w:tcPr>
            <w:tcW w:w="1008" w:type="pct"/>
          </w:tcPr>
          <w:p w14:paraId="1DB86874" w14:textId="77777777" w:rsidR="0001655C" w:rsidRPr="0001655C" w:rsidRDefault="0001655C" w:rsidP="0001655C">
            <w:pPr>
              <w:spacing w:after="60"/>
              <w:rPr>
                <w:i/>
                <w:iCs/>
                <w:sz w:val="20"/>
                <w:szCs w:val="20"/>
                <w:vertAlign w:val="subscript"/>
              </w:rPr>
            </w:pPr>
            <w:proofErr w:type="spellStart"/>
            <w:r w:rsidRPr="0001655C">
              <w:rPr>
                <w:i/>
                <w:iCs/>
                <w:sz w:val="20"/>
                <w:szCs w:val="20"/>
              </w:rPr>
              <w:t>hb</w:t>
            </w:r>
            <w:proofErr w:type="spellEnd"/>
          </w:p>
        </w:tc>
        <w:tc>
          <w:tcPr>
            <w:tcW w:w="529" w:type="pct"/>
          </w:tcPr>
          <w:p w14:paraId="468BE30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F90BEC1"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4E0DB1C2" w14:textId="77777777" w:rsidTr="003B71DB">
        <w:tc>
          <w:tcPr>
            <w:tcW w:w="1008" w:type="pct"/>
          </w:tcPr>
          <w:p w14:paraId="7ABC8E5B"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South345</w:t>
            </w:r>
          </w:p>
        </w:tc>
        <w:tc>
          <w:tcPr>
            <w:tcW w:w="529" w:type="pct"/>
          </w:tcPr>
          <w:p w14:paraId="2EAE4134"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E084360"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2C2FA2CF" w14:textId="77777777" w:rsidTr="003B71DB">
        <w:tc>
          <w:tcPr>
            <w:tcW w:w="1008" w:type="pct"/>
          </w:tcPr>
          <w:p w14:paraId="7E69514A"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South345,c</w:t>
            </w:r>
          </w:p>
        </w:tc>
        <w:tc>
          <w:tcPr>
            <w:tcW w:w="529" w:type="pct"/>
          </w:tcPr>
          <w:p w14:paraId="296080B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636B7A1"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3DBF2DAA" w14:textId="77777777" w:rsidTr="003B71DB">
        <w:tc>
          <w:tcPr>
            <w:tcW w:w="1008" w:type="pct"/>
            <w:tcBorders>
              <w:top w:val="single" w:sz="4" w:space="0" w:color="auto"/>
              <w:left w:val="single" w:sz="4" w:space="0" w:color="auto"/>
              <w:bottom w:val="single" w:sz="4" w:space="0" w:color="auto"/>
              <w:right w:val="single" w:sz="4" w:space="0" w:color="auto"/>
            </w:tcBorders>
          </w:tcPr>
          <w:p w14:paraId="3A85BAD6" w14:textId="77777777" w:rsidR="0001655C" w:rsidRPr="0001655C" w:rsidRDefault="0001655C" w:rsidP="0001655C">
            <w:pPr>
              <w:spacing w:after="60"/>
              <w:rPr>
                <w:i/>
                <w:iCs/>
                <w:sz w:val="20"/>
                <w:szCs w:val="20"/>
              </w:rPr>
            </w:pPr>
            <w:r w:rsidRPr="0001655C">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75D8334"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197F251B"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6A4796B7" w14:textId="77777777" w:rsidR="0001655C" w:rsidRPr="0001655C" w:rsidRDefault="0001655C" w:rsidP="0001655C">
      <w:pPr>
        <w:spacing w:before="240" w:after="240"/>
        <w:ind w:left="720" w:hanging="720"/>
        <w:rPr>
          <w:szCs w:val="20"/>
        </w:rPr>
      </w:pPr>
      <w:r w:rsidRPr="0001655C">
        <w:rPr>
          <w:szCs w:val="20"/>
        </w:rPr>
        <w:t>(4)</w:t>
      </w:r>
      <w:r w:rsidRPr="0001655C">
        <w:rPr>
          <w:szCs w:val="20"/>
        </w:rPr>
        <w:tab/>
        <w:t>The Real-Time Settlement Point Price of the Hub for a given 15-minute Settlement Interval is calculated as follows:</w:t>
      </w:r>
    </w:p>
    <w:p w14:paraId="576DE104"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South345</w:t>
      </w:r>
      <w:r w:rsidRPr="0001655C">
        <w:tab/>
        <w:t>=</w:t>
      </w:r>
      <w:r w:rsidRPr="0001655C">
        <w:tab/>
        <w:t>Max [-$251, (RTRSVPOR + RTRDP +</w:t>
      </w:r>
    </w:p>
    <w:p w14:paraId="2D5E3DEE"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1E94F64B">
          <v:shape id="_x0000_i1047" type="#_x0000_t75" style="width:13.2pt;height:21pt" o:ole="">
            <v:imagedata r:id="rId26" o:title=""/>
          </v:shape>
          <o:OLEObject Type="Embed" ProgID="Equation.3" ShapeID="_x0000_i1047" DrawAspect="Content" ObjectID="_1808977454" r:id="rId41"/>
        </w:object>
      </w:r>
      <w:r w:rsidRPr="0001655C">
        <w:t xml:space="preserve">(HUBDF </w:t>
      </w:r>
      <w:proofErr w:type="spellStart"/>
      <w:r w:rsidRPr="0001655C">
        <w:rPr>
          <w:i/>
          <w:vertAlign w:val="subscript"/>
        </w:rPr>
        <w:t>hb</w:t>
      </w:r>
      <w:proofErr w:type="spellEnd"/>
      <w:r w:rsidRPr="0001655C">
        <w:rPr>
          <w:i/>
          <w:vertAlign w:val="subscript"/>
        </w:rPr>
        <w:t>, South345</w:t>
      </w:r>
      <w:r w:rsidRPr="0001655C">
        <w:t xml:space="preserve"> * (</w:t>
      </w:r>
      <w:r w:rsidRPr="0001655C">
        <w:rPr>
          <w:position w:val="-22"/>
        </w:rPr>
        <w:object w:dxaOrig="225" w:dyaOrig="450" w14:anchorId="53B95132">
          <v:shape id="_x0000_i1048" type="#_x0000_t75" style="width:13.2pt;height:21pt" o:ole="">
            <v:imagedata r:id="rId28" o:title=""/>
          </v:shape>
          <o:OLEObject Type="Embed" ProgID="Equation.3" ShapeID="_x0000_i1048" DrawAspect="Content" ObjectID="_1808977455" r:id="rId42"/>
        </w:object>
      </w:r>
      <w:r w:rsidRPr="0001655C">
        <w:t xml:space="preserve">(RTHBP </w:t>
      </w:r>
      <w:proofErr w:type="spellStart"/>
      <w:r w:rsidRPr="0001655C">
        <w:rPr>
          <w:i/>
          <w:vertAlign w:val="subscript"/>
        </w:rPr>
        <w:t>hb</w:t>
      </w:r>
      <w:proofErr w:type="spellEnd"/>
      <w:r w:rsidRPr="0001655C">
        <w:rPr>
          <w:i/>
          <w:vertAlign w:val="subscript"/>
        </w:rPr>
        <w:t>, South345, y</w:t>
      </w:r>
      <w:r w:rsidRPr="0001655C">
        <w:t xml:space="preserve"> * TLMP </w:t>
      </w:r>
      <w:r w:rsidRPr="0001655C">
        <w:rPr>
          <w:i/>
          <w:vertAlign w:val="subscript"/>
        </w:rPr>
        <w:t>y</w:t>
      </w:r>
      <w:r w:rsidRPr="0001655C">
        <w:t>) / (</w:t>
      </w:r>
      <w:r w:rsidRPr="0001655C">
        <w:rPr>
          <w:position w:val="-22"/>
        </w:rPr>
        <w:object w:dxaOrig="225" w:dyaOrig="450" w14:anchorId="076CBC9D">
          <v:shape id="_x0000_i1049" type="#_x0000_t75" style="width:13.2pt;height:21pt" o:ole="">
            <v:imagedata r:id="rId30" o:title=""/>
          </v:shape>
          <o:OLEObject Type="Embed" ProgID="Equation.3" ShapeID="_x0000_i1049" DrawAspect="Content" ObjectID="_1808977456" r:id="rId43"/>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South345</w:t>
      </w:r>
      <w:r w:rsidRPr="0001655C">
        <w:t>≠0</w:t>
      </w:r>
    </w:p>
    <w:p w14:paraId="137AA762"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South345</w:t>
      </w:r>
      <w:r w:rsidRPr="0001655C">
        <w:tab/>
        <w:t>=</w:t>
      </w:r>
      <w:r w:rsidRPr="0001655C">
        <w:tab/>
        <w:t xml:space="preserve">RTSPP </w:t>
      </w:r>
      <w:r w:rsidRPr="0001655C">
        <w:rPr>
          <w:vertAlign w:val="subscript"/>
        </w:rPr>
        <w:t>ERCOT345Bus</w:t>
      </w:r>
      <w:r w:rsidRPr="0001655C">
        <w:t>, if HB</w:t>
      </w:r>
      <w:r w:rsidRPr="0001655C">
        <w:rPr>
          <w:vertAlign w:val="subscript"/>
        </w:rPr>
        <w:t xml:space="preserve"> South345</w:t>
      </w:r>
      <w:r w:rsidRPr="0001655C">
        <w:t>=0</w:t>
      </w:r>
    </w:p>
    <w:p w14:paraId="63741EDC" w14:textId="77777777" w:rsidR="0001655C" w:rsidRPr="0001655C" w:rsidRDefault="0001655C" w:rsidP="0001655C">
      <w:pPr>
        <w:spacing w:after="240"/>
      </w:pPr>
      <w:r w:rsidRPr="0001655C">
        <w:t>Where:</w:t>
      </w:r>
    </w:p>
    <w:p w14:paraId="78D0C9F7" w14:textId="77777777" w:rsidR="0001655C" w:rsidRPr="0001655C" w:rsidRDefault="0001655C" w:rsidP="0001655C">
      <w:pPr>
        <w:spacing w:after="240"/>
        <w:ind w:left="2880" w:hanging="2160"/>
      </w:pPr>
      <w:r w:rsidRPr="0001655C">
        <w:t xml:space="preserve">RTRSVPOR </w:t>
      </w:r>
      <w:r w:rsidRPr="0001655C">
        <w:tab/>
      </w:r>
      <w:r w:rsidRPr="0001655C">
        <w:tab/>
        <w:t>=</w:t>
      </w:r>
      <w:r w:rsidRPr="0001655C">
        <w:tab/>
      </w:r>
      <w:r w:rsidRPr="0001655C">
        <w:rPr>
          <w:position w:val="-22"/>
        </w:rPr>
        <w:object w:dxaOrig="225" w:dyaOrig="465" w14:anchorId="718C9784">
          <v:shape id="_x0000_i1050" type="#_x0000_t75" style="width:13.2pt;height:21pt" o:ole="">
            <v:imagedata r:id="rId32" o:title=""/>
          </v:shape>
          <o:OLEObject Type="Embed" ProgID="Equation.3" ShapeID="_x0000_i1050" DrawAspect="Content" ObjectID="_1808977457" r:id="rId44"/>
        </w:object>
      </w:r>
      <w:r w:rsidRPr="0001655C">
        <w:t xml:space="preserve">(RNWF </w:t>
      </w:r>
      <w:r w:rsidRPr="0001655C">
        <w:rPr>
          <w:i/>
          <w:iCs/>
          <w:vertAlign w:val="subscript"/>
        </w:rPr>
        <w:t xml:space="preserve"> y </w:t>
      </w:r>
      <w:r w:rsidRPr="0001655C">
        <w:t>* RTORPA</w:t>
      </w:r>
      <w:r w:rsidRPr="0001655C">
        <w:rPr>
          <w:i/>
          <w:iCs/>
          <w:vertAlign w:val="subscript"/>
        </w:rPr>
        <w:t xml:space="preserve"> y</w:t>
      </w:r>
      <w:r w:rsidRPr="0001655C">
        <w:t>)</w:t>
      </w:r>
    </w:p>
    <w:p w14:paraId="7CE10615" w14:textId="77777777" w:rsidR="0001655C" w:rsidRPr="0001655C" w:rsidRDefault="0001655C" w:rsidP="0001655C">
      <w:pPr>
        <w:spacing w:after="240"/>
        <w:ind w:left="2880" w:hanging="2160"/>
      </w:pPr>
      <w:r w:rsidRPr="0001655C">
        <w:t xml:space="preserve">RTRDP                                =              </w:t>
      </w:r>
      <w:r w:rsidRPr="0001655C">
        <w:rPr>
          <w:position w:val="-22"/>
        </w:rPr>
        <w:object w:dxaOrig="225" w:dyaOrig="465" w14:anchorId="399DA3E8">
          <v:shape id="_x0000_i1051" type="#_x0000_t75" style="width:13.2pt;height:21pt" o:ole="">
            <v:imagedata r:id="rId32" o:title=""/>
          </v:shape>
          <o:OLEObject Type="Embed" ProgID="Equation.3" ShapeID="_x0000_i1051" DrawAspect="Content" ObjectID="_1808977458" r:id="rId45"/>
        </w:object>
      </w:r>
      <w:r w:rsidRPr="0001655C">
        <w:t>(</w:t>
      </w:r>
      <w:proofErr w:type="spellStart"/>
      <w:r w:rsidRPr="0001655C">
        <w:t>RNWF</w:t>
      </w:r>
      <w:r w:rsidRPr="0001655C">
        <w:rPr>
          <w:i/>
          <w:vertAlign w:val="subscript"/>
        </w:rPr>
        <w:t>y</w:t>
      </w:r>
      <w:proofErr w:type="spellEnd"/>
      <w:r w:rsidRPr="0001655C">
        <w:t xml:space="preserve">  * </w:t>
      </w:r>
      <w:proofErr w:type="spellStart"/>
      <w:r w:rsidRPr="0001655C">
        <w:t>RTORDPA</w:t>
      </w:r>
      <w:r w:rsidRPr="0001655C">
        <w:rPr>
          <w:i/>
          <w:vertAlign w:val="subscript"/>
        </w:rPr>
        <w:t>y</w:t>
      </w:r>
      <w:proofErr w:type="spellEnd"/>
      <w:r w:rsidRPr="0001655C">
        <w:t>)</w:t>
      </w:r>
    </w:p>
    <w:p w14:paraId="5FB34F7C"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6FA5C5FB">
          <v:shape id="_x0000_i1052" type="#_x0000_t75" style="width:13.2pt;height:21pt" o:ole="">
            <v:imagedata r:id="rId32" o:title=""/>
          </v:shape>
          <o:OLEObject Type="Embed" ProgID="Equation.3" ShapeID="_x0000_i1052" DrawAspect="Content" ObjectID="_1808977459" r:id="rId46"/>
        </w:object>
      </w:r>
      <w:r w:rsidRPr="0001655C">
        <w:rPr>
          <w:bCs/>
        </w:rPr>
        <w:t xml:space="preserve">TLMP </w:t>
      </w:r>
      <w:r w:rsidRPr="0001655C">
        <w:rPr>
          <w:bCs/>
          <w:i/>
          <w:vertAlign w:val="subscript"/>
        </w:rPr>
        <w:t>y</w:t>
      </w:r>
      <w:r w:rsidRPr="0001655C">
        <w:rPr>
          <w:bCs/>
        </w:rPr>
        <w:t xml:space="preserve"> </w:t>
      </w:r>
    </w:p>
    <w:p w14:paraId="7CFD2BA0"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proofErr w:type="spellStart"/>
      <w:r w:rsidRPr="0001655C">
        <w:rPr>
          <w:bCs/>
          <w:i/>
          <w:vertAlign w:val="subscript"/>
        </w:rPr>
        <w:t>hb</w:t>
      </w:r>
      <w:proofErr w:type="spellEnd"/>
      <w:r w:rsidRPr="0001655C">
        <w:rPr>
          <w:bCs/>
          <w:i/>
          <w:vertAlign w:val="subscript"/>
        </w:rPr>
        <w:t>, South345, y</w:t>
      </w:r>
      <w:r w:rsidRPr="0001655C">
        <w:rPr>
          <w:bCs/>
        </w:rPr>
        <w:tab/>
        <w:t>=</w:t>
      </w:r>
      <w:r w:rsidRPr="0001655C">
        <w:rPr>
          <w:bCs/>
        </w:rPr>
        <w:tab/>
      </w:r>
      <w:r w:rsidRPr="0001655C">
        <w:rPr>
          <w:bCs/>
          <w:position w:val="-20"/>
        </w:rPr>
        <w:object w:dxaOrig="225" w:dyaOrig="420" w14:anchorId="45A9320F">
          <v:shape id="_x0000_i1053" type="#_x0000_t75" style="width:13.2pt;height:21pt" o:ole="">
            <v:imagedata r:id="rId36" o:title=""/>
          </v:shape>
          <o:OLEObject Type="Embed" ProgID="Equation.3" ShapeID="_x0000_i1053" DrawAspect="Content" ObjectID="_1808977460" r:id="rId47"/>
        </w:object>
      </w: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South345</w:t>
      </w:r>
      <w:r w:rsidRPr="0001655C">
        <w:rPr>
          <w:bCs/>
          <w:i/>
        </w:rPr>
        <w:t xml:space="preserve"> </w:t>
      </w:r>
      <w:r w:rsidRPr="0001655C">
        <w:rPr>
          <w:bCs/>
        </w:rPr>
        <w:t xml:space="preserve">* RTLMP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South345, y</w:t>
      </w:r>
      <w:r w:rsidRPr="0001655C">
        <w:rPr>
          <w:bCs/>
        </w:rPr>
        <w:t>)</w:t>
      </w:r>
    </w:p>
    <w:p w14:paraId="177F8254"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proofErr w:type="spellStart"/>
      <w:r w:rsidRPr="0001655C">
        <w:rPr>
          <w:bCs/>
          <w:i/>
          <w:vertAlign w:val="subscript"/>
        </w:rPr>
        <w:t>hb</w:t>
      </w:r>
      <w:proofErr w:type="spellEnd"/>
      <w:r w:rsidRPr="0001655C">
        <w:rPr>
          <w:bCs/>
          <w:i/>
          <w:vertAlign w:val="subscript"/>
        </w:rPr>
        <w:t>, South345</w:t>
      </w:r>
      <w:r w:rsidRPr="0001655C">
        <w:rPr>
          <w:bCs/>
        </w:rPr>
        <w:tab/>
        <w:t>=</w:t>
      </w:r>
      <w:r w:rsidRPr="0001655C">
        <w:rPr>
          <w:bCs/>
        </w:rPr>
        <w:tab/>
        <w:t>IF(HB</w:t>
      </w:r>
      <w:r w:rsidRPr="0001655C">
        <w:rPr>
          <w:bCs/>
          <w:vertAlign w:val="subscript"/>
        </w:rPr>
        <w:t xml:space="preserve"> </w:t>
      </w:r>
      <w:r w:rsidRPr="0001655C">
        <w:rPr>
          <w:bCs/>
          <w:i/>
          <w:vertAlign w:val="subscript"/>
        </w:rPr>
        <w:t>South345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South345</w:t>
      </w:r>
      <w:r w:rsidRPr="0001655C">
        <w:rPr>
          <w:bCs/>
        </w:rPr>
        <w:t>)</w:t>
      </w:r>
    </w:p>
    <w:p w14:paraId="11B784E5" w14:textId="77777777" w:rsidR="0001655C" w:rsidRPr="0001655C" w:rsidRDefault="0001655C" w:rsidP="0001655C">
      <w:pPr>
        <w:tabs>
          <w:tab w:val="left" w:pos="2340"/>
          <w:tab w:val="left" w:pos="3420"/>
        </w:tabs>
        <w:spacing w:after="240"/>
        <w:ind w:left="3420" w:hanging="2700"/>
        <w:rPr>
          <w:bCs/>
        </w:rPr>
      </w:pPr>
      <w:r w:rsidRPr="0001655C">
        <w:rPr>
          <w:bCs/>
        </w:rPr>
        <w:lastRenderedPageBreak/>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South345</w:t>
      </w:r>
      <w:r w:rsidRPr="0001655C">
        <w:rPr>
          <w:bCs/>
        </w:rPr>
        <w:tab/>
        <w:t>=</w:t>
      </w:r>
      <w:r w:rsidRPr="0001655C">
        <w:rPr>
          <w:bCs/>
        </w:rPr>
        <w:tab/>
        <w:t>IF(B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South345</w:t>
      </w:r>
      <w:r w:rsidRPr="0001655C">
        <w:rPr>
          <w:bCs/>
        </w:rPr>
        <w:t xml:space="preserve">=0, 0, 1 </w:t>
      </w:r>
      <w:r w:rsidRPr="0001655C">
        <w:rPr>
          <w:b/>
          <w:bCs/>
          <w:sz w:val="32"/>
          <w:szCs w:val="32"/>
        </w:rPr>
        <w:t>/</w:t>
      </w:r>
      <w:r w:rsidRPr="0001655C">
        <w:rPr>
          <w:bCs/>
        </w:rPr>
        <w:t xml:space="preserve"> B </w:t>
      </w:r>
      <w:proofErr w:type="spellStart"/>
      <w:r w:rsidRPr="0001655C">
        <w:rPr>
          <w:bCs/>
          <w:i/>
          <w:vertAlign w:val="subscript"/>
        </w:rPr>
        <w:t>hb</w:t>
      </w:r>
      <w:proofErr w:type="spellEnd"/>
      <w:r w:rsidRPr="0001655C">
        <w:rPr>
          <w:bCs/>
          <w:i/>
          <w:vertAlign w:val="subscript"/>
        </w:rPr>
        <w:t>, South345</w:t>
      </w:r>
      <w:r w:rsidRPr="0001655C">
        <w:rPr>
          <w:bCs/>
        </w:rPr>
        <w:t>)</w:t>
      </w:r>
    </w:p>
    <w:p w14:paraId="4871F765"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01655C" w:rsidRPr="0001655C" w14:paraId="229ED208" w14:textId="77777777" w:rsidTr="003B71DB">
        <w:tc>
          <w:tcPr>
            <w:tcW w:w="994" w:type="pct"/>
          </w:tcPr>
          <w:p w14:paraId="572CABFE" w14:textId="77777777" w:rsidR="0001655C" w:rsidRPr="0001655C" w:rsidRDefault="0001655C" w:rsidP="0001655C">
            <w:pPr>
              <w:spacing w:after="240"/>
              <w:rPr>
                <w:b/>
                <w:iCs/>
                <w:sz w:val="20"/>
                <w:szCs w:val="20"/>
              </w:rPr>
            </w:pPr>
            <w:r w:rsidRPr="0001655C">
              <w:rPr>
                <w:b/>
                <w:iCs/>
                <w:sz w:val="20"/>
                <w:szCs w:val="20"/>
              </w:rPr>
              <w:t>Variable</w:t>
            </w:r>
          </w:p>
        </w:tc>
        <w:tc>
          <w:tcPr>
            <w:tcW w:w="484" w:type="pct"/>
          </w:tcPr>
          <w:p w14:paraId="67CF01FE" w14:textId="77777777" w:rsidR="0001655C" w:rsidRPr="0001655C" w:rsidRDefault="0001655C" w:rsidP="0001655C">
            <w:pPr>
              <w:spacing w:after="240"/>
              <w:rPr>
                <w:b/>
                <w:iCs/>
                <w:sz w:val="20"/>
                <w:szCs w:val="20"/>
              </w:rPr>
            </w:pPr>
            <w:r w:rsidRPr="0001655C">
              <w:rPr>
                <w:b/>
                <w:iCs/>
                <w:sz w:val="20"/>
                <w:szCs w:val="20"/>
              </w:rPr>
              <w:t>Unit</w:t>
            </w:r>
          </w:p>
        </w:tc>
        <w:tc>
          <w:tcPr>
            <w:tcW w:w="3522" w:type="pct"/>
          </w:tcPr>
          <w:p w14:paraId="0B8C5B7F"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31D02D68" w14:textId="77777777" w:rsidTr="003B71DB">
        <w:tc>
          <w:tcPr>
            <w:tcW w:w="994" w:type="pct"/>
          </w:tcPr>
          <w:p w14:paraId="41EC4DE7" w14:textId="77777777" w:rsidR="0001655C" w:rsidRPr="0001655C" w:rsidRDefault="0001655C" w:rsidP="0001655C">
            <w:pPr>
              <w:spacing w:after="60"/>
              <w:rPr>
                <w:iCs/>
                <w:sz w:val="20"/>
                <w:szCs w:val="20"/>
              </w:rPr>
            </w:pPr>
            <w:r w:rsidRPr="0001655C">
              <w:rPr>
                <w:iCs/>
                <w:sz w:val="20"/>
                <w:szCs w:val="20"/>
              </w:rPr>
              <w:t>RTSPP</w:t>
            </w:r>
            <w:r w:rsidRPr="0001655C">
              <w:rPr>
                <w:i/>
                <w:iCs/>
                <w:sz w:val="20"/>
                <w:szCs w:val="20"/>
                <w:vertAlign w:val="subscript"/>
              </w:rPr>
              <w:t xml:space="preserve"> South345</w:t>
            </w:r>
          </w:p>
        </w:tc>
        <w:tc>
          <w:tcPr>
            <w:tcW w:w="484" w:type="pct"/>
          </w:tcPr>
          <w:p w14:paraId="21757E52"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337BDCBE"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0E5E8727" w14:textId="77777777" w:rsidTr="003B71DB">
        <w:tc>
          <w:tcPr>
            <w:tcW w:w="994" w:type="pct"/>
          </w:tcPr>
          <w:p w14:paraId="1A6AB418" w14:textId="77777777" w:rsidR="0001655C" w:rsidRPr="0001655C" w:rsidRDefault="0001655C" w:rsidP="0001655C">
            <w:pPr>
              <w:spacing w:after="60"/>
              <w:rPr>
                <w:iCs/>
                <w:sz w:val="20"/>
                <w:szCs w:val="20"/>
              </w:rPr>
            </w:pPr>
            <w:r w:rsidRPr="0001655C">
              <w:rPr>
                <w:iCs/>
                <w:sz w:val="20"/>
                <w:szCs w:val="20"/>
              </w:rPr>
              <w:t xml:space="preserve">RTHBP </w:t>
            </w:r>
            <w:proofErr w:type="spellStart"/>
            <w:r w:rsidRPr="0001655C">
              <w:rPr>
                <w:i/>
                <w:iCs/>
                <w:sz w:val="20"/>
                <w:szCs w:val="20"/>
                <w:vertAlign w:val="subscript"/>
              </w:rPr>
              <w:t>hb</w:t>
            </w:r>
            <w:proofErr w:type="spellEnd"/>
            <w:r w:rsidRPr="0001655C">
              <w:rPr>
                <w:i/>
                <w:iCs/>
                <w:sz w:val="20"/>
                <w:szCs w:val="20"/>
                <w:vertAlign w:val="subscript"/>
              </w:rPr>
              <w:t>, South345, y</w:t>
            </w:r>
          </w:p>
        </w:tc>
        <w:tc>
          <w:tcPr>
            <w:tcW w:w="484" w:type="pct"/>
          </w:tcPr>
          <w:p w14:paraId="0A8BB0DF"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2C0D1EAC"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proofErr w:type="spellStart"/>
            <w:r w:rsidRPr="0001655C">
              <w:rPr>
                <w:i/>
                <w:iCs/>
                <w:sz w:val="20"/>
                <w:szCs w:val="20"/>
              </w:rPr>
              <w:t>hb</w:t>
            </w:r>
            <w:proofErr w:type="spellEnd"/>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68549E97" w14:textId="77777777" w:rsidTr="003B71DB">
        <w:tc>
          <w:tcPr>
            <w:tcW w:w="994" w:type="pct"/>
          </w:tcPr>
          <w:p w14:paraId="5B738E66" w14:textId="77777777" w:rsidR="0001655C" w:rsidRPr="0001655C" w:rsidRDefault="0001655C" w:rsidP="0001655C">
            <w:pPr>
              <w:spacing w:after="60"/>
              <w:rPr>
                <w:iCs/>
                <w:sz w:val="20"/>
                <w:szCs w:val="20"/>
              </w:rPr>
            </w:pPr>
            <w:r w:rsidRPr="0001655C">
              <w:rPr>
                <w:iCs/>
                <w:sz w:val="20"/>
                <w:szCs w:val="20"/>
              </w:rPr>
              <w:t>RTRSVPOR</w:t>
            </w:r>
          </w:p>
        </w:tc>
        <w:tc>
          <w:tcPr>
            <w:tcW w:w="484" w:type="pct"/>
          </w:tcPr>
          <w:p w14:paraId="7B2AD7D6"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35A72574"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0B4CFDC6" w14:textId="77777777" w:rsidTr="003B71DB">
        <w:tc>
          <w:tcPr>
            <w:tcW w:w="994" w:type="pct"/>
          </w:tcPr>
          <w:p w14:paraId="115503B0"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84" w:type="pct"/>
          </w:tcPr>
          <w:p w14:paraId="057B41F2"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649D8D92"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3FD5FD19" w14:textId="77777777" w:rsidTr="003B71DB">
        <w:tc>
          <w:tcPr>
            <w:tcW w:w="994" w:type="pct"/>
          </w:tcPr>
          <w:p w14:paraId="23B03F57" w14:textId="77777777" w:rsidR="0001655C" w:rsidRPr="0001655C" w:rsidRDefault="0001655C" w:rsidP="0001655C">
            <w:pPr>
              <w:spacing w:after="60"/>
              <w:rPr>
                <w:iCs/>
                <w:sz w:val="20"/>
                <w:szCs w:val="20"/>
              </w:rPr>
            </w:pPr>
            <w:r w:rsidRPr="0001655C">
              <w:rPr>
                <w:iCs/>
                <w:sz w:val="20"/>
                <w:szCs w:val="20"/>
              </w:rPr>
              <w:t>RTRDP</w:t>
            </w:r>
          </w:p>
        </w:tc>
        <w:tc>
          <w:tcPr>
            <w:tcW w:w="484" w:type="pct"/>
          </w:tcPr>
          <w:p w14:paraId="3B7ABF1A"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6F0221C2"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12A1CA73" w14:textId="77777777" w:rsidTr="003B71DB">
        <w:tc>
          <w:tcPr>
            <w:tcW w:w="994" w:type="pct"/>
          </w:tcPr>
          <w:p w14:paraId="0F5B7809" w14:textId="77777777" w:rsidR="0001655C" w:rsidRPr="0001655C" w:rsidRDefault="0001655C" w:rsidP="0001655C">
            <w:pPr>
              <w:spacing w:after="60"/>
              <w:rPr>
                <w:iCs/>
                <w:sz w:val="20"/>
                <w:szCs w:val="20"/>
              </w:rPr>
            </w:pPr>
            <w:r w:rsidRPr="0001655C">
              <w:rPr>
                <w:iCs/>
                <w:sz w:val="20"/>
                <w:szCs w:val="20"/>
              </w:rPr>
              <w:t xml:space="preserve">RTORDPA </w:t>
            </w:r>
            <w:r w:rsidRPr="0001655C">
              <w:rPr>
                <w:i/>
                <w:iCs/>
                <w:sz w:val="20"/>
                <w:szCs w:val="20"/>
                <w:vertAlign w:val="subscript"/>
              </w:rPr>
              <w:t>y</w:t>
            </w:r>
          </w:p>
        </w:tc>
        <w:tc>
          <w:tcPr>
            <w:tcW w:w="484" w:type="pct"/>
          </w:tcPr>
          <w:p w14:paraId="43189D7A"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225E319B" w14:textId="77777777" w:rsidR="0001655C" w:rsidRPr="0001655C" w:rsidRDefault="0001655C" w:rsidP="0001655C">
            <w:pPr>
              <w:spacing w:after="60"/>
              <w:rPr>
                <w:i/>
                <w:iCs/>
                <w:sz w:val="20"/>
                <w:szCs w:val="20"/>
              </w:rPr>
            </w:pPr>
            <w:r w:rsidRPr="0001655C">
              <w:rPr>
                <w:i/>
                <w:iCs/>
                <w:sz w:val="20"/>
                <w:szCs w:val="20"/>
              </w:rPr>
              <w:t>Real-Time On-Line Reliability Deployment Price Adder –</w:t>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67747FEA" w14:textId="77777777" w:rsidTr="003B71DB">
        <w:tc>
          <w:tcPr>
            <w:tcW w:w="994" w:type="pct"/>
          </w:tcPr>
          <w:p w14:paraId="63E047A9"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84" w:type="pct"/>
          </w:tcPr>
          <w:p w14:paraId="2E2A0CD7"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1E3B63E8"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46193052" w14:textId="77777777" w:rsidTr="003B71DB">
        <w:tc>
          <w:tcPr>
            <w:tcW w:w="994" w:type="pct"/>
          </w:tcPr>
          <w:p w14:paraId="7B5C1C88"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 xml:space="preserve">b, </w:t>
            </w:r>
            <w:proofErr w:type="spellStart"/>
            <w:r w:rsidRPr="0001655C">
              <w:rPr>
                <w:i/>
                <w:iCs/>
                <w:sz w:val="20"/>
                <w:szCs w:val="20"/>
                <w:vertAlign w:val="subscript"/>
              </w:rPr>
              <w:t>hb</w:t>
            </w:r>
            <w:proofErr w:type="spellEnd"/>
            <w:r w:rsidRPr="0001655C">
              <w:rPr>
                <w:i/>
                <w:iCs/>
                <w:sz w:val="20"/>
                <w:szCs w:val="20"/>
                <w:vertAlign w:val="subscript"/>
              </w:rPr>
              <w:t>, South345, y</w:t>
            </w:r>
          </w:p>
        </w:tc>
        <w:tc>
          <w:tcPr>
            <w:tcW w:w="484" w:type="pct"/>
          </w:tcPr>
          <w:p w14:paraId="17BF7629"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2724B3F9"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proofErr w:type="spellStart"/>
            <w:r w:rsidRPr="0001655C">
              <w:rPr>
                <w:i/>
                <w:iCs/>
                <w:sz w:val="20"/>
                <w:szCs w:val="20"/>
              </w:rPr>
              <w:t>hb</w:t>
            </w:r>
            <w:proofErr w:type="spellEnd"/>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171031F3" w14:textId="77777777" w:rsidTr="003B71DB">
        <w:tc>
          <w:tcPr>
            <w:tcW w:w="994" w:type="pct"/>
          </w:tcPr>
          <w:p w14:paraId="4F5FA3F6"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484" w:type="pct"/>
          </w:tcPr>
          <w:p w14:paraId="2321FCF8" w14:textId="77777777" w:rsidR="0001655C" w:rsidRPr="0001655C" w:rsidRDefault="0001655C" w:rsidP="0001655C">
            <w:pPr>
              <w:spacing w:after="60"/>
              <w:rPr>
                <w:sz w:val="20"/>
                <w:szCs w:val="20"/>
              </w:rPr>
            </w:pPr>
            <w:r w:rsidRPr="0001655C">
              <w:rPr>
                <w:iCs/>
                <w:sz w:val="20"/>
                <w:szCs w:val="20"/>
              </w:rPr>
              <w:t>Second</w:t>
            </w:r>
          </w:p>
        </w:tc>
        <w:tc>
          <w:tcPr>
            <w:tcW w:w="3522" w:type="pct"/>
          </w:tcPr>
          <w:p w14:paraId="69F27F72"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602F39D9" w14:textId="77777777" w:rsidTr="003B71DB">
        <w:tc>
          <w:tcPr>
            <w:tcW w:w="994" w:type="pct"/>
          </w:tcPr>
          <w:p w14:paraId="63590294" w14:textId="77777777" w:rsidR="0001655C" w:rsidRPr="0001655C" w:rsidRDefault="0001655C" w:rsidP="0001655C">
            <w:pPr>
              <w:spacing w:after="60"/>
              <w:rPr>
                <w:iCs/>
                <w:sz w:val="20"/>
                <w:szCs w:val="20"/>
              </w:rPr>
            </w:pPr>
            <w:r w:rsidRPr="0001655C">
              <w:rPr>
                <w:iCs/>
                <w:sz w:val="20"/>
                <w:szCs w:val="20"/>
              </w:rPr>
              <w:t xml:space="preserve">HUBDF </w:t>
            </w:r>
            <w:proofErr w:type="spellStart"/>
            <w:r w:rsidRPr="0001655C">
              <w:rPr>
                <w:i/>
                <w:iCs/>
                <w:sz w:val="20"/>
                <w:szCs w:val="20"/>
                <w:vertAlign w:val="subscript"/>
              </w:rPr>
              <w:t>hb</w:t>
            </w:r>
            <w:proofErr w:type="spellEnd"/>
            <w:r w:rsidRPr="0001655C">
              <w:rPr>
                <w:i/>
                <w:iCs/>
                <w:sz w:val="20"/>
                <w:szCs w:val="20"/>
                <w:vertAlign w:val="subscript"/>
              </w:rPr>
              <w:t>, South345</w:t>
            </w:r>
          </w:p>
        </w:tc>
        <w:tc>
          <w:tcPr>
            <w:tcW w:w="484" w:type="pct"/>
          </w:tcPr>
          <w:p w14:paraId="68C4D6A8"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626BE4A3"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w:t>
            </w:r>
          </w:p>
        </w:tc>
      </w:tr>
      <w:tr w:rsidR="0001655C" w:rsidRPr="0001655C" w14:paraId="77A5CBC8" w14:textId="77777777" w:rsidTr="003B71DB">
        <w:tc>
          <w:tcPr>
            <w:tcW w:w="994" w:type="pct"/>
          </w:tcPr>
          <w:p w14:paraId="0ECB249C"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b, </w:t>
            </w:r>
            <w:proofErr w:type="spellStart"/>
            <w:r w:rsidRPr="0001655C">
              <w:rPr>
                <w:i/>
                <w:iCs/>
                <w:sz w:val="20"/>
                <w:szCs w:val="20"/>
                <w:vertAlign w:val="subscript"/>
              </w:rPr>
              <w:t>hb</w:t>
            </w:r>
            <w:proofErr w:type="spellEnd"/>
            <w:r w:rsidRPr="0001655C">
              <w:rPr>
                <w:i/>
                <w:iCs/>
                <w:sz w:val="20"/>
                <w:szCs w:val="20"/>
                <w:vertAlign w:val="subscript"/>
              </w:rPr>
              <w:t>, South345</w:t>
            </w:r>
          </w:p>
        </w:tc>
        <w:tc>
          <w:tcPr>
            <w:tcW w:w="484" w:type="pct"/>
          </w:tcPr>
          <w:p w14:paraId="224821EE"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444A7636"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proofErr w:type="spellStart"/>
            <w:r w:rsidRPr="0001655C">
              <w:rPr>
                <w:i/>
                <w:iCs/>
                <w:sz w:val="20"/>
                <w:szCs w:val="20"/>
              </w:rPr>
              <w:t>hb</w:t>
            </w:r>
            <w:proofErr w:type="spellEnd"/>
            <w:r w:rsidRPr="0001655C">
              <w:rPr>
                <w:iCs/>
                <w:sz w:val="20"/>
                <w:szCs w:val="20"/>
              </w:rPr>
              <w:t xml:space="preserve">.  </w:t>
            </w:r>
          </w:p>
        </w:tc>
      </w:tr>
      <w:tr w:rsidR="0001655C" w:rsidRPr="0001655C" w14:paraId="4FC7F107" w14:textId="77777777" w:rsidTr="003B71DB">
        <w:tc>
          <w:tcPr>
            <w:tcW w:w="994" w:type="pct"/>
          </w:tcPr>
          <w:p w14:paraId="2E87B384" w14:textId="77777777" w:rsidR="0001655C" w:rsidRPr="0001655C" w:rsidRDefault="0001655C" w:rsidP="0001655C">
            <w:pPr>
              <w:spacing w:after="60"/>
              <w:rPr>
                <w:i/>
                <w:iCs/>
                <w:sz w:val="20"/>
                <w:szCs w:val="20"/>
              </w:rPr>
            </w:pPr>
            <w:r w:rsidRPr="0001655C">
              <w:rPr>
                <w:i/>
                <w:iCs/>
                <w:sz w:val="20"/>
                <w:szCs w:val="20"/>
              </w:rPr>
              <w:t>y</w:t>
            </w:r>
          </w:p>
        </w:tc>
        <w:tc>
          <w:tcPr>
            <w:tcW w:w="484" w:type="pct"/>
          </w:tcPr>
          <w:p w14:paraId="26FE8C2C"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0E5436D3"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3056B912" w14:textId="77777777" w:rsidTr="003B71DB">
        <w:tc>
          <w:tcPr>
            <w:tcW w:w="994" w:type="pct"/>
          </w:tcPr>
          <w:p w14:paraId="4476721C" w14:textId="77777777" w:rsidR="0001655C" w:rsidRPr="0001655C" w:rsidRDefault="0001655C" w:rsidP="0001655C">
            <w:pPr>
              <w:spacing w:after="60"/>
              <w:rPr>
                <w:i/>
                <w:iCs/>
                <w:sz w:val="20"/>
                <w:szCs w:val="20"/>
              </w:rPr>
            </w:pPr>
            <w:r w:rsidRPr="0001655C">
              <w:rPr>
                <w:i/>
                <w:iCs/>
                <w:sz w:val="20"/>
                <w:szCs w:val="20"/>
              </w:rPr>
              <w:t>b</w:t>
            </w:r>
          </w:p>
        </w:tc>
        <w:tc>
          <w:tcPr>
            <w:tcW w:w="484" w:type="pct"/>
          </w:tcPr>
          <w:p w14:paraId="0F046A7A"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377576AE"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6C3866C0" w14:textId="77777777" w:rsidTr="003B71DB">
        <w:tc>
          <w:tcPr>
            <w:tcW w:w="994" w:type="pct"/>
          </w:tcPr>
          <w:p w14:paraId="0A06A270" w14:textId="77777777" w:rsidR="0001655C" w:rsidRPr="0001655C" w:rsidRDefault="0001655C" w:rsidP="0001655C">
            <w:pPr>
              <w:spacing w:after="60"/>
              <w:rPr>
                <w:iCs/>
                <w:sz w:val="20"/>
                <w:szCs w:val="20"/>
              </w:rPr>
            </w:pPr>
            <w:r w:rsidRPr="0001655C">
              <w:rPr>
                <w:iCs/>
                <w:sz w:val="20"/>
                <w:szCs w:val="20"/>
              </w:rPr>
              <w:t xml:space="preserve">B </w:t>
            </w:r>
            <w:proofErr w:type="spellStart"/>
            <w:r w:rsidRPr="0001655C">
              <w:rPr>
                <w:i/>
                <w:iCs/>
                <w:sz w:val="20"/>
                <w:szCs w:val="20"/>
                <w:vertAlign w:val="subscript"/>
              </w:rPr>
              <w:t>hb</w:t>
            </w:r>
            <w:proofErr w:type="spellEnd"/>
            <w:r w:rsidRPr="0001655C">
              <w:rPr>
                <w:i/>
                <w:iCs/>
                <w:sz w:val="20"/>
                <w:szCs w:val="20"/>
                <w:vertAlign w:val="subscript"/>
              </w:rPr>
              <w:t>, South345</w:t>
            </w:r>
          </w:p>
        </w:tc>
        <w:tc>
          <w:tcPr>
            <w:tcW w:w="484" w:type="pct"/>
          </w:tcPr>
          <w:p w14:paraId="3B924D53"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76AD2A30"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proofErr w:type="spellStart"/>
            <w:r w:rsidRPr="0001655C">
              <w:rPr>
                <w:i/>
                <w:iCs/>
                <w:sz w:val="20"/>
                <w:szCs w:val="20"/>
              </w:rPr>
              <w:t>hb</w:t>
            </w:r>
            <w:proofErr w:type="spellEnd"/>
            <w:r w:rsidRPr="0001655C">
              <w:rPr>
                <w:iCs/>
                <w:sz w:val="20"/>
                <w:szCs w:val="20"/>
              </w:rPr>
              <w:t>.</w:t>
            </w:r>
          </w:p>
        </w:tc>
      </w:tr>
      <w:tr w:rsidR="0001655C" w:rsidRPr="0001655C" w14:paraId="54F3BA37" w14:textId="77777777" w:rsidTr="003B71DB">
        <w:tc>
          <w:tcPr>
            <w:tcW w:w="994" w:type="pct"/>
          </w:tcPr>
          <w:p w14:paraId="4ACAC292" w14:textId="77777777" w:rsidR="0001655C" w:rsidRPr="0001655C" w:rsidRDefault="0001655C" w:rsidP="0001655C">
            <w:pPr>
              <w:spacing w:after="60"/>
              <w:rPr>
                <w:i/>
                <w:iCs/>
                <w:sz w:val="20"/>
                <w:szCs w:val="20"/>
              </w:rPr>
            </w:pPr>
            <w:proofErr w:type="spellStart"/>
            <w:r w:rsidRPr="0001655C">
              <w:rPr>
                <w:i/>
                <w:iCs/>
                <w:sz w:val="20"/>
                <w:szCs w:val="20"/>
              </w:rPr>
              <w:t>hb</w:t>
            </w:r>
            <w:proofErr w:type="spellEnd"/>
          </w:p>
        </w:tc>
        <w:tc>
          <w:tcPr>
            <w:tcW w:w="484" w:type="pct"/>
          </w:tcPr>
          <w:p w14:paraId="5F972764"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44CF04B0"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16DBE692" w14:textId="77777777" w:rsidTr="003B71DB">
        <w:tc>
          <w:tcPr>
            <w:tcW w:w="994" w:type="pct"/>
          </w:tcPr>
          <w:p w14:paraId="253BA780"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South345</w:t>
            </w:r>
          </w:p>
        </w:tc>
        <w:tc>
          <w:tcPr>
            <w:tcW w:w="484" w:type="pct"/>
          </w:tcPr>
          <w:p w14:paraId="7C9592F7"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11341A26"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0D291C73"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14A3F3AB"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7D351E19"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79D0995E"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5298A7C1"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South345</w:t>
            </w:r>
            <w:r w:rsidRPr="0001655C">
              <w:rPr>
                <w:b/>
                <w:bCs/>
              </w:rPr>
              <w:tab/>
              <w:t>=</w:t>
            </w:r>
            <w:r w:rsidRPr="0001655C">
              <w:rPr>
                <w:b/>
                <w:bCs/>
              </w:rPr>
              <w:tab/>
              <w:t>Max [-$251, (</w:t>
            </w:r>
            <w:ins w:id="48" w:author="ERCOT 012825" w:date="2024-12-04T18:10:00Z">
              <w:r w:rsidRPr="0001655C">
                <w:rPr>
                  <w:b/>
                  <w:bCs/>
                </w:rPr>
                <w:t>L</w:t>
              </w:r>
            </w:ins>
            <w:r w:rsidRPr="0001655C">
              <w:rPr>
                <w:b/>
                <w:bCs/>
              </w:rPr>
              <w:t>RTRDP</w:t>
            </w:r>
            <w:ins w:id="49" w:author="ERCOT 012825" w:date="2024-11-25T15:54:00Z">
              <w:r w:rsidRPr="0001655C">
                <w:rPr>
                  <w:b/>
                  <w:bCs/>
                  <w:i/>
                  <w:iCs/>
                  <w:vertAlign w:val="subscript"/>
                </w:rPr>
                <w:t>South345</w:t>
              </w:r>
            </w:ins>
            <w:r w:rsidRPr="0001655C">
              <w:rPr>
                <w:b/>
                <w:bCs/>
              </w:rPr>
              <w:t xml:space="preserve"> +</w:t>
            </w:r>
          </w:p>
          <w:p w14:paraId="456873A6" w14:textId="77777777" w:rsidR="0001655C" w:rsidRPr="0001655C" w:rsidRDefault="0001655C" w:rsidP="0001655C">
            <w:pPr>
              <w:tabs>
                <w:tab w:val="left" w:pos="2340"/>
                <w:tab w:val="left" w:pos="3420"/>
              </w:tabs>
              <w:spacing w:after="120"/>
              <w:ind w:left="3420" w:hanging="2700"/>
              <w:rPr>
                <w:b/>
                <w:bCs/>
              </w:rPr>
            </w:pPr>
            <w:r w:rsidRPr="0001655C">
              <w:rPr>
                <w:b/>
                <w:bCs/>
              </w:rPr>
              <w:lastRenderedPageBreak/>
              <w:tab/>
            </w:r>
            <w:r w:rsidRPr="0001655C">
              <w:rPr>
                <w:b/>
                <w:bCs/>
              </w:rPr>
              <w:tab/>
            </w:r>
            <w:r w:rsidRPr="0001655C">
              <w:rPr>
                <w:b/>
                <w:bCs/>
                <w:position w:val="-22"/>
                <w:szCs w:val="22"/>
              </w:rPr>
              <w:object w:dxaOrig="225" w:dyaOrig="465" w14:anchorId="06F2374E">
                <v:shape id="_x0000_i1054" type="#_x0000_t75" style="width:13.2pt;height:21pt" o:ole="">
                  <v:imagedata r:id="rId32" o:title=""/>
                </v:shape>
                <o:OLEObject Type="Embed" ProgID="Equation.3" ShapeID="_x0000_i1054" DrawAspect="Content" ObjectID="_1808977461" r:id="rId48"/>
              </w:object>
            </w:r>
            <w:r w:rsidRPr="0001655C">
              <w:rPr>
                <w:b/>
                <w:bCs/>
              </w:rPr>
              <w:t>(HUBLMP</w:t>
            </w:r>
            <w:r w:rsidRPr="0001655C">
              <w:rPr>
                <w:bCs/>
                <w:i/>
                <w:vertAlign w:val="subscript"/>
              </w:rPr>
              <w:t xml:space="preserve"> South345, y</w:t>
            </w:r>
            <w:r w:rsidRPr="0001655C">
              <w:rPr>
                <w:bCs/>
              </w:rPr>
              <w:t xml:space="preserve"> </w:t>
            </w:r>
            <w:r w:rsidRPr="0001655C">
              <w:rPr>
                <w:b/>
                <w:bCs/>
              </w:rPr>
              <w:t>* RNWF</w:t>
            </w:r>
            <w:r w:rsidRPr="0001655C">
              <w:rPr>
                <w:bCs/>
              </w:rPr>
              <w:t xml:space="preserve"> </w:t>
            </w:r>
            <w:r w:rsidRPr="0001655C">
              <w:rPr>
                <w:bCs/>
                <w:i/>
                <w:vertAlign w:val="subscript"/>
              </w:rPr>
              <w:t>y</w:t>
            </w:r>
            <w:r w:rsidRPr="0001655C">
              <w:rPr>
                <w:b/>
                <w:bCs/>
              </w:rPr>
              <w:t>))]</w:t>
            </w:r>
          </w:p>
          <w:p w14:paraId="53298DA8" w14:textId="77777777" w:rsidR="0001655C" w:rsidRPr="0001655C" w:rsidRDefault="0001655C" w:rsidP="0001655C">
            <w:pPr>
              <w:spacing w:after="240"/>
              <w:rPr>
                <w:iCs/>
              </w:rPr>
            </w:pPr>
            <w:r w:rsidRPr="0001655C">
              <w:rPr>
                <w:iCs/>
              </w:rPr>
              <w:t>Where:</w:t>
            </w:r>
          </w:p>
          <w:p w14:paraId="7C2C4483" w14:textId="77777777" w:rsidR="0001655C" w:rsidRPr="0001655C" w:rsidRDefault="0001655C" w:rsidP="0001655C">
            <w:pPr>
              <w:spacing w:after="240"/>
              <w:ind w:left="2880" w:hanging="2160"/>
            </w:pPr>
            <w:proofErr w:type="spellStart"/>
            <w:ins w:id="50" w:author="ERCOT 012825" w:date="2024-12-04T18:10:00Z">
              <w:r w:rsidRPr="0001655C">
                <w:t>L</w:t>
              </w:r>
            </w:ins>
            <w:r w:rsidRPr="0001655C">
              <w:t>RTRDP</w:t>
            </w:r>
            <w:ins w:id="51" w:author="ERCOT 012825" w:date="2024-11-25T09:04:00Z">
              <w:r w:rsidRPr="0001655C">
                <w:rPr>
                  <w:i/>
                  <w:iCs/>
                  <w:vertAlign w:val="subscript"/>
                </w:rPr>
                <w:t>p</w:t>
              </w:r>
            </w:ins>
            <w:proofErr w:type="spellEnd"/>
            <w:r w:rsidRPr="0001655C">
              <w:t xml:space="preserve">                                =              </w:t>
            </w:r>
            <w:r w:rsidRPr="0001655C">
              <w:rPr>
                <w:position w:val="-22"/>
              </w:rPr>
              <w:object w:dxaOrig="225" w:dyaOrig="465" w14:anchorId="15405440">
                <v:shape id="_x0000_i1055" type="#_x0000_t75" style="width:13.2pt;height:21pt" o:ole="">
                  <v:imagedata r:id="rId32" o:title=""/>
                </v:shape>
                <o:OLEObject Type="Embed" ProgID="Equation.3" ShapeID="_x0000_i1055" DrawAspect="Content" ObjectID="_1808977462" r:id="rId49"/>
              </w:object>
            </w:r>
            <w:r w:rsidRPr="0001655C">
              <w:t xml:space="preserve">( </w:t>
            </w:r>
            <w:proofErr w:type="spellStart"/>
            <w:r w:rsidRPr="0001655C">
              <w:t>RNWF</w:t>
            </w:r>
            <w:r w:rsidRPr="0001655C">
              <w:rPr>
                <w:i/>
                <w:vertAlign w:val="subscript"/>
              </w:rPr>
              <w:t>y</w:t>
            </w:r>
            <w:proofErr w:type="spellEnd"/>
            <w:r w:rsidRPr="0001655C">
              <w:t xml:space="preserve">  * RTRDPA</w:t>
            </w:r>
            <w:ins w:id="52" w:author="ERCOT 012825" w:date="2024-11-25T15:54:00Z">
              <w:r w:rsidRPr="0001655C">
                <w:t xml:space="preserve"> </w:t>
              </w:r>
              <w:r w:rsidRPr="0001655C">
                <w:rPr>
                  <w:i/>
                  <w:iCs/>
                  <w:vertAlign w:val="subscript"/>
                </w:rPr>
                <w:t xml:space="preserve">p, </w:t>
              </w:r>
            </w:ins>
            <w:r w:rsidRPr="0001655C">
              <w:rPr>
                <w:i/>
                <w:vertAlign w:val="subscript"/>
              </w:rPr>
              <w:t>y</w:t>
            </w:r>
            <w:r w:rsidRPr="0001655C">
              <w:t>)</w:t>
            </w:r>
          </w:p>
          <w:p w14:paraId="494D57AA"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5FECD578">
                <v:shape id="_x0000_i1056" type="#_x0000_t75" style="width:13.2pt;height:21pt" o:ole="">
                  <v:imagedata r:id="rId32" o:title=""/>
                </v:shape>
                <o:OLEObject Type="Embed" ProgID="Equation.3" ShapeID="_x0000_i1056" DrawAspect="Content" ObjectID="_1808977463" r:id="rId50"/>
              </w:object>
            </w:r>
            <w:r w:rsidRPr="0001655C">
              <w:rPr>
                <w:bCs/>
              </w:rPr>
              <w:t xml:space="preserve">TLMP </w:t>
            </w:r>
            <w:r w:rsidRPr="0001655C">
              <w:rPr>
                <w:bCs/>
                <w:i/>
                <w:vertAlign w:val="subscript"/>
              </w:rPr>
              <w:t>y</w:t>
            </w:r>
            <w:r w:rsidRPr="0001655C">
              <w:rPr>
                <w:bCs/>
              </w:rPr>
              <w:t xml:space="preserve"> </w:t>
            </w:r>
          </w:p>
          <w:p w14:paraId="3728FB30"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01655C" w:rsidRPr="0001655C" w14:paraId="71EBFE99" w14:textId="77777777" w:rsidTr="003B71DB">
              <w:tc>
                <w:tcPr>
                  <w:tcW w:w="994" w:type="pct"/>
                </w:tcPr>
                <w:p w14:paraId="3A391F87" w14:textId="77777777" w:rsidR="0001655C" w:rsidRPr="0001655C" w:rsidRDefault="0001655C" w:rsidP="0001655C">
                  <w:pPr>
                    <w:spacing w:after="120"/>
                    <w:rPr>
                      <w:b/>
                      <w:iCs/>
                      <w:sz w:val="20"/>
                    </w:rPr>
                  </w:pPr>
                  <w:r w:rsidRPr="0001655C">
                    <w:rPr>
                      <w:b/>
                      <w:iCs/>
                      <w:sz w:val="20"/>
                    </w:rPr>
                    <w:t>Variable</w:t>
                  </w:r>
                </w:p>
              </w:tc>
              <w:tc>
                <w:tcPr>
                  <w:tcW w:w="484" w:type="pct"/>
                </w:tcPr>
                <w:p w14:paraId="3C7B55A2" w14:textId="77777777" w:rsidR="0001655C" w:rsidRPr="0001655C" w:rsidRDefault="0001655C" w:rsidP="0001655C">
                  <w:pPr>
                    <w:spacing w:after="120"/>
                    <w:rPr>
                      <w:b/>
                      <w:iCs/>
                      <w:sz w:val="20"/>
                    </w:rPr>
                  </w:pPr>
                  <w:r w:rsidRPr="0001655C">
                    <w:rPr>
                      <w:b/>
                      <w:iCs/>
                      <w:sz w:val="20"/>
                    </w:rPr>
                    <w:t>Unit</w:t>
                  </w:r>
                </w:p>
              </w:tc>
              <w:tc>
                <w:tcPr>
                  <w:tcW w:w="3522" w:type="pct"/>
                </w:tcPr>
                <w:p w14:paraId="62910EA7" w14:textId="77777777" w:rsidR="0001655C" w:rsidRPr="0001655C" w:rsidRDefault="0001655C" w:rsidP="0001655C">
                  <w:pPr>
                    <w:spacing w:after="120"/>
                    <w:rPr>
                      <w:b/>
                      <w:iCs/>
                      <w:sz w:val="20"/>
                    </w:rPr>
                  </w:pPr>
                  <w:r w:rsidRPr="0001655C">
                    <w:rPr>
                      <w:b/>
                      <w:iCs/>
                      <w:sz w:val="20"/>
                    </w:rPr>
                    <w:t>Description</w:t>
                  </w:r>
                </w:p>
              </w:tc>
            </w:tr>
            <w:tr w:rsidR="0001655C" w:rsidRPr="0001655C" w14:paraId="7BCE8C9C" w14:textId="77777777" w:rsidTr="003B71DB">
              <w:tc>
                <w:tcPr>
                  <w:tcW w:w="994" w:type="pct"/>
                </w:tcPr>
                <w:p w14:paraId="05931CEF" w14:textId="77777777" w:rsidR="0001655C" w:rsidRPr="0001655C" w:rsidRDefault="0001655C" w:rsidP="0001655C">
                  <w:pPr>
                    <w:spacing w:after="60"/>
                    <w:rPr>
                      <w:iCs/>
                      <w:sz w:val="20"/>
                    </w:rPr>
                  </w:pPr>
                  <w:r w:rsidRPr="0001655C">
                    <w:rPr>
                      <w:iCs/>
                      <w:sz w:val="20"/>
                    </w:rPr>
                    <w:t>RTSPP</w:t>
                  </w:r>
                  <w:r w:rsidRPr="0001655C">
                    <w:rPr>
                      <w:i/>
                      <w:iCs/>
                      <w:sz w:val="20"/>
                      <w:vertAlign w:val="subscript"/>
                    </w:rPr>
                    <w:t xml:space="preserve"> South345</w:t>
                  </w:r>
                </w:p>
              </w:tc>
              <w:tc>
                <w:tcPr>
                  <w:tcW w:w="484" w:type="pct"/>
                </w:tcPr>
                <w:p w14:paraId="77C9BF48" w14:textId="77777777" w:rsidR="0001655C" w:rsidRPr="0001655C" w:rsidRDefault="0001655C" w:rsidP="0001655C">
                  <w:pPr>
                    <w:spacing w:after="60"/>
                    <w:rPr>
                      <w:iCs/>
                      <w:sz w:val="20"/>
                    </w:rPr>
                  </w:pPr>
                  <w:r w:rsidRPr="0001655C">
                    <w:rPr>
                      <w:iCs/>
                      <w:sz w:val="20"/>
                    </w:rPr>
                    <w:t>$/MWh</w:t>
                  </w:r>
                </w:p>
              </w:tc>
              <w:tc>
                <w:tcPr>
                  <w:tcW w:w="3522" w:type="pct"/>
                </w:tcPr>
                <w:p w14:paraId="11BC31C8"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43C9712D" w14:textId="77777777" w:rsidTr="003B71DB">
              <w:tc>
                <w:tcPr>
                  <w:tcW w:w="994" w:type="pct"/>
                </w:tcPr>
                <w:p w14:paraId="3DF53D66" w14:textId="77777777" w:rsidR="0001655C" w:rsidRPr="0001655C" w:rsidRDefault="0001655C" w:rsidP="0001655C">
                  <w:pPr>
                    <w:spacing w:after="60"/>
                    <w:rPr>
                      <w:i/>
                      <w:sz w:val="20"/>
                      <w:vertAlign w:val="subscript"/>
                    </w:rPr>
                  </w:pPr>
                  <w:ins w:id="53" w:author="ERCOT 012825" w:date="2024-12-04T18:10:00Z">
                    <w:r w:rsidRPr="0001655C">
                      <w:rPr>
                        <w:iCs/>
                        <w:sz w:val="20"/>
                      </w:rPr>
                      <w:t>L</w:t>
                    </w:r>
                  </w:ins>
                  <w:r w:rsidRPr="0001655C">
                    <w:rPr>
                      <w:iCs/>
                      <w:sz w:val="20"/>
                    </w:rPr>
                    <w:t xml:space="preserve">RTRDP </w:t>
                  </w:r>
                  <w:ins w:id="54" w:author="ERCOT 012825" w:date="2024-11-25T09:06:00Z">
                    <w:r w:rsidRPr="0001655C">
                      <w:rPr>
                        <w:i/>
                        <w:sz w:val="20"/>
                        <w:vertAlign w:val="subscript"/>
                      </w:rPr>
                      <w:t>p</w:t>
                    </w:r>
                  </w:ins>
                </w:p>
              </w:tc>
              <w:tc>
                <w:tcPr>
                  <w:tcW w:w="484" w:type="pct"/>
                </w:tcPr>
                <w:p w14:paraId="04414E4C" w14:textId="77777777" w:rsidR="0001655C" w:rsidRPr="0001655C" w:rsidRDefault="0001655C" w:rsidP="0001655C">
                  <w:pPr>
                    <w:spacing w:after="60"/>
                    <w:rPr>
                      <w:iCs/>
                      <w:sz w:val="20"/>
                    </w:rPr>
                  </w:pPr>
                  <w:r w:rsidRPr="0001655C">
                    <w:rPr>
                      <w:iCs/>
                      <w:sz w:val="20"/>
                    </w:rPr>
                    <w:t>$/MWh</w:t>
                  </w:r>
                </w:p>
              </w:tc>
              <w:tc>
                <w:tcPr>
                  <w:tcW w:w="3522" w:type="pct"/>
                </w:tcPr>
                <w:p w14:paraId="58655DB9" w14:textId="77777777" w:rsidR="0001655C" w:rsidRPr="0001655C" w:rsidRDefault="0001655C" w:rsidP="0001655C">
                  <w:pPr>
                    <w:spacing w:after="60"/>
                    <w:rPr>
                      <w:i/>
                      <w:iCs/>
                      <w:sz w:val="20"/>
                    </w:rPr>
                  </w:pPr>
                  <w:ins w:id="55" w:author="ERCOT 012825" w:date="2024-12-04T18:10: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56" w:author="ERCOT 012825" w:date="2024-11-25T09:21:00Z">
                    <w:r w:rsidRPr="0001655C">
                      <w:rPr>
                        <w:iCs/>
                        <w:sz w:val="20"/>
                      </w:rPr>
                      <w:t xml:space="preserve"> at Settlement Point</w:t>
                    </w:r>
                  </w:ins>
                  <w:ins w:id="57" w:author="ERCOT 012825" w:date="2024-11-25T09:22:00Z">
                    <w:r w:rsidRPr="0001655C">
                      <w:rPr>
                        <w:iCs/>
                        <w:sz w:val="20"/>
                      </w:rPr>
                      <w:t xml:space="preserve">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706E868D" w14:textId="77777777" w:rsidTr="003B71DB">
              <w:tc>
                <w:tcPr>
                  <w:tcW w:w="994" w:type="pct"/>
                </w:tcPr>
                <w:p w14:paraId="2207A590" w14:textId="77777777" w:rsidR="0001655C" w:rsidRPr="0001655C" w:rsidRDefault="0001655C" w:rsidP="0001655C">
                  <w:pPr>
                    <w:spacing w:after="60"/>
                    <w:rPr>
                      <w:iCs/>
                      <w:sz w:val="20"/>
                    </w:rPr>
                  </w:pPr>
                  <w:r w:rsidRPr="0001655C">
                    <w:rPr>
                      <w:iCs/>
                      <w:sz w:val="20"/>
                    </w:rPr>
                    <w:t xml:space="preserve">RTRDPA </w:t>
                  </w:r>
                  <w:ins w:id="58" w:author="ERCOT 012825" w:date="2024-11-25T15:54:00Z">
                    <w:r w:rsidRPr="0001655C">
                      <w:rPr>
                        <w:i/>
                        <w:sz w:val="20"/>
                        <w:vertAlign w:val="subscript"/>
                      </w:rPr>
                      <w:t xml:space="preserve">p, </w:t>
                    </w:r>
                  </w:ins>
                  <w:r w:rsidRPr="0001655C">
                    <w:rPr>
                      <w:i/>
                      <w:iCs/>
                      <w:sz w:val="20"/>
                      <w:vertAlign w:val="subscript"/>
                    </w:rPr>
                    <w:t>y</w:t>
                  </w:r>
                </w:p>
              </w:tc>
              <w:tc>
                <w:tcPr>
                  <w:tcW w:w="484" w:type="pct"/>
                </w:tcPr>
                <w:p w14:paraId="1A675377" w14:textId="77777777" w:rsidR="0001655C" w:rsidRPr="0001655C" w:rsidRDefault="0001655C" w:rsidP="0001655C">
                  <w:pPr>
                    <w:spacing w:after="60"/>
                    <w:rPr>
                      <w:iCs/>
                      <w:sz w:val="20"/>
                    </w:rPr>
                  </w:pPr>
                  <w:r w:rsidRPr="0001655C">
                    <w:rPr>
                      <w:iCs/>
                      <w:sz w:val="20"/>
                    </w:rPr>
                    <w:t>$/MWh</w:t>
                  </w:r>
                </w:p>
              </w:tc>
              <w:tc>
                <w:tcPr>
                  <w:tcW w:w="3522" w:type="pct"/>
                </w:tcPr>
                <w:p w14:paraId="08F9C105" w14:textId="77777777" w:rsidR="0001655C" w:rsidRPr="0001655C" w:rsidRDefault="0001655C" w:rsidP="0001655C">
                  <w:pPr>
                    <w:spacing w:after="60"/>
                    <w:rPr>
                      <w:i/>
                      <w:iCs/>
                      <w:sz w:val="20"/>
                    </w:rPr>
                  </w:pPr>
                  <w:r w:rsidRPr="0001655C">
                    <w:rPr>
                      <w:i/>
                      <w:iCs/>
                      <w:sz w:val="20"/>
                    </w:rPr>
                    <w:t>Real-Time Reliability Deployment Price Adder for Energy –</w:t>
                  </w:r>
                  <w:r w:rsidRPr="0001655C">
                    <w:rPr>
                      <w:iCs/>
                      <w:sz w:val="20"/>
                    </w:rPr>
                    <w:t xml:space="preserve">The Real-Time Price Adder that captures the impact of reliability deployments on energy prices </w:t>
                  </w:r>
                  <w:ins w:id="59" w:author="ERCOT 012825" w:date="2024-11-25T15:57:00Z">
                    <w:r w:rsidRPr="0001655C">
                      <w:rPr>
                        <w:iCs/>
                        <w:sz w:val="20"/>
                      </w:rPr>
                      <w:t xml:space="preserve">at Settlement Point </w:t>
                    </w:r>
                    <w:r w:rsidRPr="0001655C">
                      <w:rPr>
                        <w:i/>
                        <w:sz w:val="20"/>
                      </w:rPr>
                      <w:t>p</w:t>
                    </w:r>
                  </w:ins>
                  <w:ins w:id="60" w:author="ERCOT 012825" w:date="2024-11-25T16:07:00Z">
                    <w:r w:rsidRPr="0001655C">
                      <w:rPr>
                        <w:i/>
                        <w:sz w:val="20"/>
                      </w:rPr>
                      <w:t>,</w:t>
                    </w:r>
                  </w:ins>
                  <w:r w:rsidRPr="0001655C">
                    <w:rPr>
                      <w:i/>
                      <w:sz w:val="20"/>
                    </w:rPr>
                    <w:t xml:space="preserve"> </w:t>
                  </w:r>
                  <w:r w:rsidRPr="0001655C">
                    <w:rPr>
                      <w:iCs/>
                      <w:sz w:val="20"/>
                    </w:rPr>
                    <w:t>for the SCED interval</w:t>
                  </w:r>
                  <w:r w:rsidRPr="0001655C">
                    <w:rPr>
                      <w:i/>
                      <w:iCs/>
                      <w:sz w:val="20"/>
                    </w:rPr>
                    <w:t xml:space="preserve"> y. </w:t>
                  </w:r>
                </w:p>
              </w:tc>
            </w:tr>
            <w:tr w:rsidR="0001655C" w:rsidRPr="0001655C" w14:paraId="3FD8EAF6" w14:textId="77777777" w:rsidTr="003B71DB">
              <w:tc>
                <w:tcPr>
                  <w:tcW w:w="994" w:type="pct"/>
                </w:tcPr>
                <w:p w14:paraId="5B2CAFBB"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South345, y</w:t>
                  </w:r>
                </w:p>
              </w:tc>
              <w:tc>
                <w:tcPr>
                  <w:tcW w:w="484" w:type="pct"/>
                </w:tcPr>
                <w:p w14:paraId="5C5E70F9" w14:textId="77777777" w:rsidR="0001655C" w:rsidRPr="0001655C" w:rsidRDefault="0001655C" w:rsidP="0001655C">
                  <w:pPr>
                    <w:spacing w:after="60"/>
                    <w:rPr>
                      <w:iCs/>
                      <w:sz w:val="20"/>
                    </w:rPr>
                  </w:pPr>
                  <w:r w:rsidRPr="0001655C">
                    <w:rPr>
                      <w:sz w:val="20"/>
                    </w:rPr>
                    <w:t>$/MWh</w:t>
                  </w:r>
                </w:p>
              </w:tc>
              <w:tc>
                <w:tcPr>
                  <w:tcW w:w="3522" w:type="pct"/>
                </w:tcPr>
                <w:p w14:paraId="2E20EAB5"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4D3BF9BF" w14:textId="77777777" w:rsidTr="003B71DB">
              <w:tc>
                <w:tcPr>
                  <w:tcW w:w="994" w:type="pct"/>
                </w:tcPr>
                <w:p w14:paraId="7FBAA499"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84" w:type="pct"/>
                </w:tcPr>
                <w:p w14:paraId="36497B7E" w14:textId="77777777" w:rsidR="0001655C" w:rsidRPr="0001655C" w:rsidRDefault="0001655C" w:rsidP="0001655C">
                  <w:pPr>
                    <w:spacing w:after="60"/>
                    <w:rPr>
                      <w:iCs/>
                      <w:sz w:val="20"/>
                    </w:rPr>
                  </w:pPr>
                  <w:r w:rsidRPr="0001655C">
                    <w:rPr>
                      <w:iCs/>
                      <w:sz w:val="20"/>
                    </w:rPr>
                    <w:t>none</w:t>
                  </w:r>
                </w:p>
              </w:tc>
              <w:tc>
                <w:tcPr>
                  <w:tcW w:w="3522" w:type="pct"/>
                </w:tcPr>
                <w:p w14:paraId="3C1358A1"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31783ACF" w14:textId="77777777" w:rsidTr="003B71DB">
              <w:tc>
                <w:tcPr>
                  <w:tcW w:w="994" w:type="pct"/>
                </w:tcPr>
                <w:p w14:paraId="10E8E563"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84" w:type="pct"/>
                </w:tcPr>
                <w:p w14:paraId="51B4C800" w14:textId="77777777" w:rsidR="0001655C" w:rsidRPr="0001655C" w:rsidRDefault="0001655C" w:rsidP="0001655C">
                  <w:pPr>
                    <w:spacing w:after="60"/>
                    <w:rPr>
                      <w:sz w:val="20"/>
                    </w:rPr>
                  </w:pPr>
                  <w:r w:rsidRPr="0001655C">
                    <w:rPr>
                      <w:iCs/>
                      <w:sz w:val="20"/>
                    </w:rPr>
                    <w:t>second</w:t>
                  </w:r>
                </w:p>
              </w:tc>
              <w:tc>
                <w:tcPr>
                  <w:tcW w:w="3522" w:type="pct"/>
                </w:tcPr>
                <w:p w14:paraId="1F699B51"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6C55E93C" w14:textId="77777777" w:rsidTr="003B71DB">
              <w:tc>
                <w:tcPr>
                  <w:tcW w:w="994" w:type="pct"/>
                </w:tcPr>
                <w:p w14:paraId="6C74DC81" w14:textId="77777777" w:rsidR="0001655C" w:rsidRPr="0001655C" w:rsidRDefault="0001655C" w:rsidP="0001655C">
                  <w:pPr>
                    <w:spacing w:after="60"/>
                    <w:rPr>
                      <w:i/>
                      <w:iCs/>
                      <w:sz w:val="20"/>
                    </w:rPr>
                  </w:pPr>
                  <w:r w:rsidRPr="0001655C">
                    <w:rPr>
                      <w:i/>
                      <w:iCs/>
                      <w:sz w:val="20"/>
                    </w:rPr>
                    <w:t>y</w:t>
                  </w:r>
                </w:p>
              </w:tc>
              <w:tc>
                <w:tcPr>
                  <w:tcW w:w="484" w:type="pct"/>
                </w:tcPr>
                <w:p w14:paraId="5A3C41BD" w14:textId="77777777" w:rsidR="0001655C" w:rsidRPr="0001655C" w:rsidRDefault="0001655C" w:rsidP="0001655C">
                  <w:pPr>
                    <w:spacing w:after="60"/>
                    <w:rPr>
                      <w:iCs/>
                      <w:sz w:val="20"/>
                    </w:rPr>
                  </w:pPr>
                  <w:r w:rsidRPr="0001655C">
                    <w:rPr>
                      <w:iCs/>
                      <w:sz w:val="20"/>
                    </w:rPr>
                    <w:t>none</w:t>
                  </w:r>
                </w:p>
              </w:tc>
              <w:tc>
                <w:tcPr>
                  <w:tcW w:w="3522" w:type="pct"/>
                </w:tcPr>
                <w:p w14:paraId="54B2D9AF"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0C695E31" w14:textId="77777777" w:rsidTr="003B71DB">
              <w:trPr>
                <w:ins w:id="61" w:author="ERCOT 012825" w:date="2024-11-25T15:58:00Z"/>
              </w:trPr>
              <w:tc>
                <w:tcPr>
                  <w:tcW w:w="994" w:type="pct"/>
                </w:tcPr>
                <w:p w14:paraId="36E19AC2" w14:textId="77777777" w:rsidR="0001655C" w:rsidRPr="0001655C" w:rsidRDefault="0001655C" w:rsidP="0001655C">
                  <w:pPr>
                    <w:spacing w:after="60"/>
                    <w:rPr>
                      <w:ins w:id="62" w:author="ERCOT 012825" w:date="2024-11-25T15:58:00Z"/>
                      <w:i/>
                      <w:iCs/>
                      <w:sz w:val="20"/>
                    </w:rPr>
                  </w:pPr>
                  <w:ins w:id="63" w:author="ERCOT 012825" w:date="2024-11-25T15:58:00Z">
                    <w:r w:rsidRPr="0001655C">
                      <w:rPr>
                        <w:i/>
                        <w:iCs/>
                        <w:sz w:val="20"/>
                      </w:rPr>
                      <w:t>p</w:t>
                    </w:r>
                  </w:ins>
                </w:p>
              </w:tc>
              <w:tc>
                <w:tcPr>
                  <w:tcW w:w="484" w:type="pct"/>
                </w:tcPr>
                <w:p w14:paraId="07FAD6FA" w14:textId="77777777" w:rsidR="0001655C" w:rsidRPr="0001655C" w:rsidRDefault="0001655C" w:rsidP="0001655C">
                  <w:pPr>
                    <w:spacing w:after="60"/>
                    <w:rPr>
                      <w:ins w:id="64" w:author="ERCOT 012825" w:date="2024-11-25T15:58:00Z"/>
                      <w:iCs/>
                      <w:sz w:val="20"/>
                    </w:rPr>
                  </w:pPr>
                  <w:ins w:id="65" w:author="ERCOT 012825" w:date="2024-11-25T15:58:00Z">
                    <w:r w:rsidRPr="0001655C">
                      <w:rPr>
                        <w:iCs/>
                        <w:sz w:val="20"/>
                      </w:rPr>
                      <w:t>none</w:t>
                    </w:r>
                  </w:ins>
                </w:p>
              </w:tc>
              <w:tc>
                <w:tcPr>
                  <w:tcW w:w="3522" w:type="pct"/>
                </w:tcPr>
                <w:p w14:paraId="3D15E7C6" w14:textId="77777777" w:rsidR="0001655C" w:rsidRPr="0001655C" w:rsidRDefault="0001655C" w:rsidP="0001655C">
                  <w:pPr>
                    <w:spacing w:after="60"/>
                    <w:rPr>
                      <w:ins w:id="66" w:author="ERCOT 012825" w:date="2024-11-25T15:58:00Z"/>
                      <w:iCs/>
                      <w:sz w:val="20"/>
                    </w:rPr>
                  </w:pPr>
                  <w:ins w:id="67" w:author="ERCOT 012825" w:date="2024-11-25T15:58:00Z">
                    <w:r w:rsidRPr="0001655C">
                      <w:rPr>
                        <w:iCs/>
                        <w:sz w:val="20"/>
                      </w:rPr>
                      <w:t>A Settlement Point</w:t>
                    </w:r>
                  </w:ins>
                </w:p>
              </w:tc>
            </w:tr>
          </w:tbl>
          <w:p w14:paraId="414F2750" w14:textId="77777777" w:rsidR="0001655C" w:rsidRPr="0001655C" w:rsidRDefault="0001655C" w:rsidP="0001655C">
            <w:pPr>
              <w:spacing w:after="240"/>
              <w:ind w:left="720" w:hanging="720"/>
            </w:pPr>
          </w:p>
        </w:tc>
      </w:tr>
    </w:tbl>
    <w:p w14:paraId="70C7A529" w14:textId="77777777" w:rsidR="0001655C" w:rsidRPr="0001655C" w:rsidRDefault="0001655C" w:rsidP="0001655C">
      <w:pPr>
        <w:keepNext/>
        <w:widowControl w:val="0"/>
        <w:tabs>
          <w:tab w:val="left" w:pos="1260"/>
        </w:tabs>
        <w:spacing w:before="480" w:after="240"/>
        <w:outlineLvl w:val="3"/>
        <w:rPr>
          <w:bCs/>
          <w:snapToGrid w:val="0"/>
          <w:szCs w:val="20"/>
        </w:rPr>
      </w:pPr>
      <w:bookmarkStart w:id="68" w:name="_Toc178232092"/>
      <w:r w:rsidRPr="0001655C">
        <w:rPr>
          <w:b/>
          <w:bCs/>
          <w:snapToGrid w:val="0"/>
          <w:szCs w:val="20"/>
        </w:rPr>
        <w:lastRenderedPageBreak/>
        <w:t>3.5.2.3</w:t>
      </w:r>
      <w:r w:rsidRPr="0001655C">
        <w:rPr>
          <w:b/>
          <w:bCs/>
          <w:snapToGrid w:val="0"/>
          <w:szCs w:val="20"/>
        </w:rPr>
        <w:tab/>
        <w:t>Houston 345 kV Hub (Houston 345)</w:t>
      </w:r>
      <w:bookmarkEnd w:id="68"/>
    </w:p>
    <w:p w14:paraId="3617FF05" w14:textId="77777777" w:rsidR="0001655C" w:rsidRPr="0001655C" w:rsidRDefault="0001655C" w:rsidP="0001655C">
      <w:pPr>
        <w:spacing w:after="240"/>
        <w:ind w:left="720" w:hanging="720"/>
        <w:rPr>
          <w:szCs w:val="20"/>
        </w:rPr>
      </w:pPr>
      <w:r w:rsidRPr="0001655C">
        <w:rPr>
          <w:szCs w:val="20"/>
        </w:rPr>
        <w:t>(1)</w:t>
      </w:r>
      <w:r w:rsidRPr="0001655C">
        <w:rPr>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01655C" w:rsidRPr="0001655C" w14:paraId="2C4B9AA9" w14:textId="77777777" w:rsidTr="003B71DB">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519F36A9" w14:textId="77777777" w:rsidR="0001655C" w:rsidRPr="0001655C" w:rsidRDefault="0001655C" w:rsidP="0001655C">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6400D50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0EFA1D88" w14:textId="77777777" w:rsidR="0001655C" w:rsidRPr="0001655C" w:rsidRDefault="0001655C" w:rsidP="0001655C">
            <w:pPr>
              <w:jc w:val="center"/>
              <w:rPr>
                <w:rFonts w:ascii="Arial" w:eastAsia="Arial Unicode MS" w:hAnsi="Arial" w:cs="Arial"/>
                <w:sz w:val="20"/>
              </w:rPr>
            </w:pPr>
          </w:p>
        </w:tc>
      </w:tr>
      <w:tr w:rsidR="0001655C" w:rsidRPr="0001655C" w14:paraId="4C4AAE2F" w14:textId="77777777" w:rsidTr="003B71DB">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B791E5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08D940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7274687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6D7B51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32A1564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092CE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0C35A4" w14:textId="77777777" w:rsidR="0001655C" w:rsidRPr="0001655C" w:rsidRDefault="0001655C" w:rsidP="0001655C">
            <w:pPr>
              <w:rPr>
                <w:rFonts w:ascii="Arial" w:eastAsia="Arial Unicode MS" w:hAnsi="Arial" w:cs="Arial"/>
                <w:sz w:val="20"/>
              </w:rPr>
            </w:pPr>
            <w:r w:rsidRPr="0001655C">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72B65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CAC2D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606F84E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78712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9AEE2C" w14:textId="77777777" w:rsidR="0001655C" w:rsidRPr="0001655C" w:rsidRDefault="0001655C" w:rsidP="0001655C">
            <w:pPr>
              <w:rPr>
                <w:rFonts w:ascii="Arial" w:eastAsia="Arial Unicode MS" w:hAnsi="Arial" w:cs="Arial"/>
                <w:sz w:val="20"/>
              </w:rPr>
            </w:pPr>
            <w:r w:rsidRPr="0001655C">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AFB63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EE70F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35DF239F"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4B347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2988B0" w14:textId="77777777" w:rsidR="0001655C" w:rsidRPr="0001655C" w:rsidRDefault="0001655C" w:rsidP="0001655C">
            <w:pPr>
              <w:rPr>
                <w:rFonts w:ascii="Arial" w:eastAsia="Arial Unicode MS" w:hAnsi="Arial" w:cs="Arial"/>
                <w:sz w:val="20"/>
              </w:rPr>
            </w:pPr>
            <w:r w:rsidRPr="0001655C">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6D83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52359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56EF007"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6659F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960BFC" w14:textId="77777777" w:rsidR="0001655C" w:rsidRPr="0001655C" w:rsidRDefault="0001655C" w:rsidP="0001655C">
            <w:pPr>
              <w:rPr>
                <w:rFonts w:ascii="Arial" w:eastAsia="Arial Unicode MS" w:hAnsi="Arial" w:cs="Arial"/>
                <w:sz w:val="20"/>
              </w:rPr>
            </w:pPr>
            <w:r w:rsidRPr="0001655C">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567F5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5F05D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740B785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FB12DD"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0F655B" w14:textId="77777777" w:rsidR="0001655C" w:rsidRPr="0001655C" w:rsidRDefault="0001655C" w:rsidP="0001655C">
            <w:pPr>
              <w:rPr>
                <w:rFonts w:ascii="Arial" w:eastAsia="Arial Unicode MS" w:hAnsi="Arial" w:cs="Arial"/>
                <w:sz w:val="20"/>
              </w:rPr>
            </w:pPr>
            <w:r w:rsidRPr="0001655C">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B008F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5481F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AF0A24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155D20"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A290A3" w14:textId="77777777" w:rsidR="0001655C" w:rsidRPr="0001655C" w:rsidRDefault="0001655C" w:rsidP="0001655C">
            <w:pPr>
              <w:rPr>
                <w:rFonts w:ascii="Arial" w:eastAsia="Arial Unicode MS" w:hAnsi="Arial" w:cs="Arial"/>
                <w:sz w:val="20"/>
              </w:rPr>
            </w:pPr>
            <w:r w:rsidRPr="0001655C">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3620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23A1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11EF7D5F"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8E4F63"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8881BF" w14:textId="77777777" w:rsidR="0001655C" w:rsidRPr="0001655C" w:rsidRDefault="0001655C" w:rsidP="0001655C">
            <w:pPr>
              <w:rPr>
                <w:rFonts w:ascii="Arial" w:eastAsia="Arial Unicode MS" w:hAnsi="Arial" w:cs="Arial"/>
                <w:sz w:val="20"/>
              </w:rPr>
            </w:pPr>
            <w:r w:rsidRPr="0001655C">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E6751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270B7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0AAB727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A94E4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CA614" w14:textId="77777777" w:rsidR="0001655C" w:rsidRPr="0001655C" w:rsidRDefault="0001655C" w:rsidP="0001655C">
            <w:pPr>
              <w:rPr>
                <w:rFonts w:ascii="Arial" w:eastAsia="Arial Unicode MS" w:hAnsi="Arial" w:cs="Arial"/>
                <w:sz w:val="20"/>
              </w:rPr>
            </w:pPr>
            <w:r w:rsidRPr="0001655C">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EC0E2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E7D38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47099C02"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53C39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lastRenderedPageBreak/>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83F2DE" w14:textId="77777777" w:rsidR="0001655C" w:rsidRPr="0001655C" w:rsidRDefault="0001655C" w:rsidP="0001655C">
            <w:pPr>
              <w:rPr>
                <w:rFonts w:ascii="Arial" w:eastAsia="Arial Unicode MS" w:hAnsi="Arial" w:cs="Arial"/>
                <w:sz w:val="20"/>
              </w:rPr>
            </w:pPr>
            <w:r w:rsidRPr="0001655C">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08F54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7963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2B1F865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B2DA22"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67294A" w14:textId="77777777" w:rsidR="0001655C" w:rsidRPr="0001655C" w:rsidRDefault="0001655C" w:rsidP="0001655C">
            <w:pPr>
              <w:rPr>
                <w:rFonts w:ascii="Arial" w:eastAsia="Arial Unicode MS" w:hAnsi="Arial" w:cs="Arial"/>
                <w:sz w:val="20"/>
              </w:rPr>
            </w:pPr>
            <w:r w:rsidRPr="0001655C">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A7B4A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CB44E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74B79D24"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71C6CA"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E43801" w14:textId="77777777" w:rsidR="0001655C" w:rsidRPr="0001655C" w:rsidRDefault="0001655C" w:rsidP="0001655C">
            <w:pPr>
              <w:rPr>
                <w:rFonts w:ascii="Arial" w:eastAsia="Arial Unicode MS" w:hAnsi="Arial" w:cs="Arial"/>
                <w:sz w:val="20"/>
              </w:rPr>
            </w:pPr>
            <w:r w:rsidRPr="0001655C">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456BA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40F303"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02253D0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14733A"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95495F" w14:textId="77777777" w:rsidR="0001655C" w:rsidRPr="0001655C" w:rsidRDefault="0001655C" w:rsidP="0001655C">
            <w:pPr>
              <w:rPr>
                <w:rFonts w:ascii="Arial" w:eastAsia="Arial Unicode MS" w:hAnsi="Arial" w:cs="Arial"/>
                <w:sz w:val="20"/>
              </w:rPr>
            </w:pPr>
            <w:r w:rsidRPr="0001655C">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2C781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06BA4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73C5C3B7"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37D2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0516D0" w14:textId="77777777" w:rsidR="0001655C" w:rsidRPr="0001655C" w:rsidRDefault="0001655C" w:rsidP="0001655C">
            <w:pPr>
              <w:rPr>
                <w:rFonts w:ascii="Arial" w:eastAsia="Arial Unicode MS" w:hAnsi="Arial" w:cs="Arial"/>
                <w:sz w:val="20"/>
              </w:rPr>
            </w:pPr>
            <w:r w:rsidRPr="0001655C">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490BA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5089D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B23B2F8"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4F23AFF"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CDF152" w14:textId="77777777" w:rsidR="0001655C" w:rsidRPr="0001655C" w:rsidRDefault="0001655C" w:rsidP="0001655C">
            <w:pPr>
              <w:rPr>
                <w:rFonts w:ascii="Arial" w:eastAsia="Arial Unicode MS" w:hAnsi="Arial" w:cs="Arial"/>
                <w:sz w:val="20"/>
              </w:rPr>
            </w:pPr>
            <w:r w:rsidRPr="0001655C">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FC8D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B8586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6C2287C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95A83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640554" w14:textId="77777777" w:rsidR="0001655C" w:rsidRPr="0001655C" w:rsidRDefault="0001655C" w:rsidP="0001655C">
            <w:pPr>
              <w:rPr>
                <w:rFonts w:ascii="Arial" w:eastAsia="Arial Unicode MS" w:hAnsi="Arial" w:cs="Arial"/>
                <w:sz w:val="20"/>
              </w:rPr>
            </w:pPr>
            <w:r w:rsidRPr="0001655C">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2D20D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5189D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5AB9DD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BFA27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C808CA" w14:textId="77777777" w:rsidR="0001655C" w:rsidRPr="0001655C" w:rsidRDefault="0001655C" w:rsidP="0001655C">
            <w:pPr>
              <w:rPr>
                <w:rFonts w:ascii="Arial" w:eastAsia="Arial Unicode MS" w:hAnsi="Arial" w:cs="Arial"/>
                <w:sz w:val="20"/>
              </w:rPr>
            </w:pPr>
            <w:r w:rsidRPr="0001655C">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A06269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04513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10D162DD"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D22CAC"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08A2D8" w14:textId="77777777" w:rsidR="0001655C" w:rsidRPr="0001655C" w:rsidRDefault="0001655C" w:rsidP="0001655C">
            <w:pPr>
              <w:rPr>
                <w:rFonts w:ascii="Arial" w:eastAsia="Arial Unicode MS" w:hAnsi="Arial" w:cs="Arial"/>
                <w:sz w:val="20"/>
              </w:rPr>
            </w:pPr>
            <w:r w:rsidRPr="0001655C">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5C029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DB8D8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25C8350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CA8490"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4C5EB5" w14:textId="77777777" w:rsidR="0001655C" w:rsidRPr="0001655C" w:rsidRDefault="0001655C" w:rsidP="0001655C">
            <w:pPr>
              <w:rPr>
                <w:rFonts w:ascii="Arial" w:eastAsia="Arial Unicode MS" w:hAnsi="Arial" w:cs="Arial"/>
                <w:sz w:val="20"/>
              </w:rPr>
            </w:pPr>
            <w:r w:rsidRPr="0001655C">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DA09C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B6618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1BC31C4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A76E91"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49716B" w14:textId="77777777" w:rsidR="0001655C" w:rsidRPr="0001655C" w:rsidRDefault="0001655C" w:rsidP="0001655C">
            <w:pPr>
              <w:rPr>
                <w:rFonts w:ascii="Arial" w:eastAsia="Arial Unicode MS" w:hAnsi="Arial" w:cs="Arial"/>
                <w:sz w:val="20"/>
              </w:rPr>
            </w:pPr>
            <w:r w:rsidRPr="0001655C">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90C6F3"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2D312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401E628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1FABED"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13736D" w14:textId="77777777" w:rsidR="0001655C" w:rsidRPr="0001655C" w:rsidRDefault="0001655C" w:rsidP="0001655C">
            <w:pPr>
              <w:rPr>
                <w:rFonts w:ascii="Arial" w:eastAsia="Arial Unicode MS" w:hAnsi="Arial" w:cs="Arial"/>
                <w:sz w:val="20"/>
              </w:rPr>
            </w:pPr>
            <w:r w:rsidRPr="0001655C">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3FC5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04D3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bl>
    <w:p w14:paraId="68B706C5" w14:textId="77777777" w:rsidR="0001655C" w:rsidRPr="0001655C" w:rsidRDefault="0001655C" w:rsidP="0001655C">
      <w:pPr>
        <w:ind w:left="720" w:hanging="720"/>
        <w:rPr>
          <w:szCs w:val="20"/>
        </w:rPr>
      </w:pPr>
    </w:p>
    <w:p w14:paraId="508BAE13" w14:textId="77777777" w:rsidR="0001655C" w:rsidRPr="0001655C" w:rsidRDefault="0001655C" w:rsidP="0001655C">
      <w:pPr>
        <w:spacing w:after="240"/>
        <w:ind w:left="720" w:hanging="720"/>
        <w:rPr>
          <w:szCs w:val="20"/>
        </w:rPr>
      </w:pPr>
      <w:r w:rsidRPr="0001655C">
        <w:rPr>
          <w:szCs w:val="20"/>
        </w:rPr>
        <w:t>(2)</w:t>
      </w:r>
      <w:r w:rsidRPr="0001655C">
        <w:rPr>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19A1E812"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7350B3DB"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Houston345</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Houston345,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7A10D709"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Houston345</w:t>
      </w:r>
      <w:r w:rsidRPr="0001655C">
        <w:rPr>
          <w:b/>
          <w:bCs/>
        </w:rPr>
        <w:t>≠0</w:t>
      </w:r>
    </w:p>
    <w:p w14:paraId="7316657C"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Houston345 </w:t>
      </w:r>
      <w:r w:rsidRPr="0001655C">
        <w:rPr>
          <w:b/>
          <w:bCs/>
        </w:rPr>
        <w:t>=</w:t>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Houston345</w:t>
      </w:r>
      <w:r w:rsidRPr="0001655C">
        <w:rPr>
          <w:b/>
          <w:bCs/>
        </w:rPr>
        <w:t>=0</w:t>
      </w:r>
    </w:p>
    <w:p w14:paraId="3D403192" w14:textId="77777777" w:rsidR="0001655C" w:rsidRPr="0001655C" w:rsidRDefault="0001655C" w:rsidP="0001655C">
      <w:pPr>
        <w:spacing w:after="240"/>
      </w:pPr>
      <w:r w:rsidRPr="0001655C">
        <w:t>Where:</w:t>
      </w:r>
    </w:p>
    <w:p w14:paraId="62BA7AB0"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Houston345,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Houston345, c</w:t>
      </w:r>
      <w:r w:rsidRPr="0001655C">
        <w:rPr>
          <w:bCs/>
          <w:i/>
        </w:rPr>
        <w:t xml:space="preserve"> </w:t>
      </w:r>
      <w:r w:rsidRPr="0001655C">
        <w:rPr>
          <w:bCs/>
        </w:rPr>
        <w:t>* DAHBSF</w:t>
      </w:r>
      <w:r w:rsidRPr="0001655C">
        <w:rPr>
          <w:bCs/>
          <w:i/>
        </w:rPr>
        <w:t xml:space="preserve"> </w:t>
      </w:r>
      <w:proofErr w:type="spellStart"/>
      <w:r w:rsidRPr="0001655C">
        <w:rPr>
          <w:bCs/>
          <w:i/>
          <w:vertAlign w:val="subscript"/>
        </w:rPr>
        <w:t>hb</w:t>
      </w:r>
      <w:proofErr w:type="spellEnd"/>
      <w:r w:rsidRPr="0001655C">
        <w:rPr>
          <w:bCs/>
          <w:i/>
          <w:vertAlign w:val="subscript"/>
        </w:rPr>
        <w:t>, Houston345, c</w:t>
      </w:r>
      <w:r w:rsidRPr="0001655C">
        <w:rPr>
          <w:bCs/>
        </w:rPr>
        <w:t>)</w:t>
      </w:r>
    </w:p>
    <w:p w14:paraId="2701AB2C"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proofErr w:type="spellStart"/>
      <w:r w:rsidRPr="0001655C">
        <w:rPr>
          <w:bCs/>
          <w:i/>
          <w:vertAlign w:val="subscript"/>
        </w:rPr>
        <w:t>hb</w:t>
      </w:r>
      <w:proofErr w:type="spellEnd"/>
      <w:r w:rsidRPr="0001655C">
        <w:rPr>
          <w:bCs/>
          <w:i/>
          <w:vertAlign w:val="subscript"/>
        </w:rPr>
        <w:t>, Houston345,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Houston345, c</w:t>
      </w:r>
      <w:r w:rsidRPr="0001655C">
        <w:rPr>
          <w:bCs/>
          <w:i/>
        </w:rPr>
        <w:t xml:space="preserve"> </w:t>
      </w:r>
      <w:r w:rsidRPr="0001655C">
        <w:rPr>
          <w:bCs/>
        </w:rPr>
        <w:t xml:space="preserve">* DASF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Houston345, c</w:t>
      </w:r>
      <w:r w:rsidRPr="0001655C">
        <w:rPr>
          <w:bCs/>
        </w:rPr>
        <w:t>)</w:t>
      </w:r>
    </w:p>
    <w:p w14:paraId="06108CC8"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Houston345,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Houston345,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Houston345, c</w:t>
      </w:r>
      <w:r w:rsidRPr="0001655C">
        <w:rPr>
          <w:bCs/>
        </w:rPr>
        <w:t>)</w:t>
      </w:r>
    </w:p>
    <w:p w14:paraId="43F5874F"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Houston345, c</w:t>
      </w:r>
      <w:r w:rsidRPr="0001655C">
        <w:rPr>
          <w:bCs/>
          <w:i/>
        </w:rPr>
        <w:tab/>
        <w:t>=</w:t>
      </w:r>
      <w:r w:rsidRPr="0001655C">
        <w:rPr>
          <w:bCs/>
          <w:i/>
        </w:rPr>
        <w:tab/>
      </w:r>
      <w:r w:rsidRPr="0001655C">
        <w:rPr>
          <w:bCs/>
        </w:rPr>
        <w:t>IF(PB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Houston345, c</w:t>
      </w:r>
      <w:r w:rsidRPr="0001655C">
        <w:rPr>
          <w:bCs/>
        </w:rPr>
        <w:t xml:space="preserve">=0, 0, 1 </w:t>
      </w:r>
      <w:r w:rsidRPr="0001655C">
        <w:rPr>
          <w:b/>
          <w:bCs/>
          <w:sz w:val="32"/>
          <w:szCs w:val="32"/>
        </w:rPr>
        <w:t xml:space="preserve">/ </w:t>
      </w:r>
      <w:r w:rsidRPr="0001655C">
        <w:rPr>
          <w:bCs/>
        </w:rPr>
        <w:t xml:space="preserve">PB </w:t>
      </w:r>
      <w:proofErr w:type="spellStart"/>
      <w:r w:rsidRPr="0001655C">
        <w:rPr>
          <w:bCs/>
          <w:i/>
          <w:vertAlign w:val="subscript"/>
        </w:rPr>
        <w:t>hb</w:t>
      </w:r>
      <w:proofErr w:type="spellEnd"/>
      <w:r w:rsidRPr="0001655C">
        <w:rPr>
          <w:bCs/>
          <w:i/>
          <w:vertAlign w:val="subscript"/>
        </w:rPr>
        <w:t>, Houston345, c</w:t>
      </w:r>
      <w:r w:rsidRPr="0001655C">
        <w:rPr>
          <w:bCs/>
        </w:rPr>
        <w:t>)</w:t>
      </w:r>
    </w:p>
    <w:p w14:paraId="3D54B372"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01655C" w:rsidRPr="0001655C" w14:paraId="245DF462" w14:textId="77777777" w:rsidTr="003B71DB">
        <w:trPr>
          <w:tblHeader/>
        </w:trPr>
        <w:tc>
          <w:tcPr>
            <w:tcW w:w="1043" w:type="pct"/>
          </w:tcPr>
          <w:p w14:paraId="7574FCC5" w14:textId="77777777" w:rsidR="0001655C" w:rsidRPr="0001655C" w:rsidRDefault="0001655C" w:rsidP="0001655C">
            <w:pPr>
              <w:spacing w:after="240"/>
              <w:rPr>
                <w:b/>
                <w:iCs/>
                <w:sz w:val="20"/>
                <w:szCs w:val="20"/>
              </w:rPr>
            </w:pPr>
            <w:r w:rsidRPr="0001655C">
              <w:rPr>
                <w:b/>
                <w:iCs/>
                <w:sz w:val="20"/>
                <w:szCs w:val="20"/>
              </w:rPr>
              <w:t>Variable</w:t>
            </w:r>
          </w:p>
        </w:tc>
        <w:tc>
          <w:tcPr>
            <w:tcW w:w="494" w:type="pct"/>
          </w:tcPr>
          <w:p w14:paraId="24120209"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61E4DF78"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68C07707" w14:textId="77777777" w:rsidTr="003B71DB">
        <w:tc>
          <w:tcPr>
            <w:tcW w:w="1043" w:type="pct"/>
          </w:tcPr>
          <w:p w14:paraId="43751BC2"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Houston345</w:t>
            </w:r>
          </w:p>
        </w:tc>
        <w:tc>
          <w:tcPr>
            <w:tcW w:w="494" w:type="pct"/>
          </w:tcPr>
          <w:p w14:paraId="7EB6B83D"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42C70966"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31403431" w14:textId="77777777" w:rsidTr="003B71DB">
        <w:tc>
          <w:tcPr>
            <w:tcW w:w="1043" w:type="pct"/>
          </w:tcPr>
          <w:p w14:paraId="3AA333BD" w14:textId="77777777" w:rsidR="0001655C" w:rsidRPr="0001655C" w:rsidRDefault="0001655C" w:rsidP="0001655C">
            <w:pPr>
              <w:spacing w:after="60"/>
              <w:rPr>
                <w:iCs/>
                <w:sz w:val="20"/>
                <w:szCs w:val="20"/>
              </w:rPr>
            </w:pPr>
            <w:r w:rsidRPr="0001655C">
              <w:rPr>
                <w:iCs/>
                <w:sz w:val="20"/>
                <w:szCs w:val="20"/>
              </w:rPr>
              <w:t>DASL</w:t>
            </w:r>
          </w:p>
        </w:tc>
        <w:tc>
          <w:tcPr>
            <w:tcW w:w="494" w:type="pct"/>
          </w:tcPr>
          <w:p w14:paraId="2204BE97"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B107409"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399FA69B" w14:textId="77777777" w:rsidTr="003B71DB">
        <w:tc>
          <w:tcPr>
            <w:tcW w:w="1043" w:type="pct"/>
          </w:tcPr>
          <w:p w14:paraId="071F1B1D" w14:textId="77777777" w:rsidR="0001655C" w:rsidRPr="0001655C" w:rsidRDefault="0001655C" w:rsidP="0001655C">
            <w:pPr>
              <w:spacing w:after="60"/>
              <w:rPr>
                <w:iCs/>
                <w:sz w:val="20"/>
                <w:szCs w:val="20"/>
              </w:rPr>
            </w:pPr>
            <w:r w:rsidRPr="0001655C">
              <w:rPr>
                <w:iCs/>
                <w:sz w:val="20"/>
                <w:szCs w:val="20"/>
              </w:rPr>
              <w:lastRenderedPageBreak/>
              <w:t xml:space="preserve">DASP </w:t>
            </w:r>
            <w:r w:rsidRPr="0001655C">
              <w:rPr>
                <w:i/>
                <w:iCs/>
                <w:sz w:val="20"/>
                <w:szCs w:val="20"/>
                <w:vertAlign w:val="subscript"/>
              </w:rPr>
              <w:t>c</w:t>
            </w:r>
          </w:p>
        </w:tc>
        <w:tc>
          <w:tcPr>
            <w:tcW w:w="494" w:type="pct"/>
          </w:tcPr>
          <w:p w14:paraId="4F5FDCCF"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BA6D0A9"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04A2DF40" w14:textId="77777777" w:rsidTr="003B71DB">
        <w:tc>
          <w:tcPr>
            <w:tcW w:w="1043" w:type="pct"/>
          </w:tcPr>
          <w:p w14:paraId="3CC75F87"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Houston345,c</w:t>
            </w:r>
          </w:p>
        </w:tc>
        <w:tc>
          <w:tcPr>
            <w:tcW w:w="494" w:type="pct"/>
          </w:tcPr>
          <w:p w14:paraId="47A88201"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2690308A"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43733016" w14:textId="77777777" w:rsidTr="003B71DB">
        <w:tc>
          <w:tcPr>
            <w:tcW w:w="1043" w:type="pct"/>
          </w:tcPr>
          <w:p w14:paraId="775B47CE"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hb,Houston345,c</w:t>
            </w:r>
          </w:p>
        </w:tc>
        <w:tc>
          <w:tcPr>
            <w:tcW w:w="494" w:type="pct"/>
          </w:tcPr>
          <w:p w14:paraId="03DE947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CF238A1"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6F9D9A6" w14:textId="77777777" w:rsidTr="003B71DB">
        <w:tc>
          <w:tcPr>
            <w:tcW w:w="1043" w:type="pct"/>
          </w:tcPr>
          <w:p w14:paraId="35088D4A"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pb,hb,Houston345,c</w:t>
            </w:r>
          </w:p>
        </w:tc>
        <w:tc>
          <w:tcPr>
            <w:tcW w:w="494" w:type="pct"/>
          </w:tcPr>
          <w:p w14:paraId="24212CCC"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27C04A94"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proofErr w:type="spellStart"/>
            <w:r w:rsidRPr="0001655C">
              <w:rPr>
                <w:i/>
                <w:sz w:val="20"/>
                <w:szCs w:val="20"/>
              </w:rPr>
              <w:t>hb</w:t>
            </w:r>
            <w:proofErr w:type="spellEnd"/>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746631B7" w14:textId="77777777" w:rsidTr="003B71DB">
        <w:tc>
          <w:tcPr>
            <w:tcW w:w="1043" w:type="pct"/>
          </w:tcPr>
          <w:p w14:paraId="0A1F6C88" w14:textId="77777777" w:rsidR="0001655C" w:rsidRPr="0001655C" w:rsidRDefault="0001655C" w:rsidP="0001655C">
            <w:pPr>
              <w:spacing w:after="60"/>
              <w:rPr>
                <w:iCs/>
                <w:sz w:val="20"/>
                <w:szCs w:val="20"/>
              </w:rPr>
            </w:pPr>
            <w:r w:rsidRPr="0001655C">
              <w:rPr>
                <w:iCs/>
                <w:sz w:val="20"/>
                <w:szCs w:val="20"/>
              </w:rPr>
              <w:t xml:space="preserve">HUBDF </w:t>
            </w:r>
            <w:proofErr w:type="spellStart"/>
            <w:r w:rsidRPr="0001655C">
              <w:rPr>
                <w:i/>
                <w:iCs/>
                <w:sz w:val="20"/>
                <w:szCs w:val="20"/>
                <w:vertAlign w:val="subscript"/>
              </w:rPr>
              <w:t>hb</w:t>
            </w:r>
            <w:proofErr w:type="spellEnd"/>
            <w:r w:rsidRPr="0001655C">
              <w:rPr>
                <w:i/>
                <w:iCs/>
                <w:sz w:val="20"/>
                <w:szCs w:val="20"/>
                <w:vertAlign w:val="subscript"/>
              </w:rPr>
              <w:t>, Houston345,c</w:t>
            </w:r>
          </w:p>
        </w:tc>
        <w:tc>
          <w:tcPr>
            <w:tcW w:w="494" w:type="pct"/>
          </w:tcPr>
          <w:p w14:paraId="72934BDC"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7D2287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5816EF1E" w14:textId="77777777" w:rsidTr="003B71DB">
        <w:tc>
          <w:tcPr>
            <w:tcW w:w="1043" w:type="pct"/>
          </w:tcPr>
          <w:p w14:paraId="0F8E424E"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pb, </w:t>
            </w:r>
            <w:proofErr w:type="spellStart"/>
            <w:r w:rsidRPr="0001655C">
              <w:rPr>
                <w:i/>
                <w:iCs/>
                <w:sz w:val="20"/>
                <w:szCs w:val="20"/>
                <w:vertAlign w:val="subscript"/>
              </w:rPr>
              <w:t>hb</w:t>
            </w:r>
            <w:proofErr w:type="spellEnd"/>
            <w:r w:rsidRPr="0001655C">
              <w:rPr>
                <w:i/>
                <w:iCs/>
                <w:sz w:val="20"/>
                <w:szCs w:val="20"/>
                <w:vertAlign w:val="subscript"/>
              </w:rPr>
              <w:t>, Houston345,c</w:t>
            </w:r>
          </w:p>
        </w:tc>
        <w:tc>
          <w:tcPr>
            <w:tcW w:w="494" w:type="pct"/>
          </w:tcPr>
          <w:p w14:paraId="5F92518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B4E5B73"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proofErr w:type="spellStart"/>
            <w:r w:rsidRPr="0001655C">
              <w:rPr>
                <w:i/>
                <w:iCs/>
                <w:sz w:val="20"/>
              </w:rPr>
              <w:t>hb</w:t>
            </w:r>
            <w:proofErr w:type="spellEnd"/>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111C2F4F" w14:textId="77777777" w:rsidTr="003B71DB">
        <w:tc>
          <w:tcPr>
            <w:tcW w:w="1043" w:type="pct"/>
          </w:tcPr>
          <w:p w14:paraId="02E02F6A" w14:textId="77777777" w:rsidR="0001655C" w:rsidRPr="0001655C" w:rsidRDefault="0001655C" w:rsidP="0001655C">
            <w:pPr>
              <w:spacing w:after="60"/>
              <w:rPr>
                <w:iCs/>
                <w:sz w:val="20"/>
                <w:szCs w:val="20"/>
              </w:rPr>
            </w:pPr>
            <w:r w:rsidRPr="0001655C">
              <w:rPr>
                <w:i/>
                <w:iCs/>
                <w:sz w:val="20"/>
                <w:szCs w:val="20"/>
              </w:rPr>
              <w:t>pb</w:t>
            </w:r>
          </w:p>
        </w:tc>
        <w:tc>
          <w:tcPr>
            <w:tcW w:w="494" w:type="pct"/>
          </w:tcPr>
          <w:p w14:paraId="6D879CF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69EB1EB"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3ED65942" w14:textId="77777777" w:rsidTr="003B71DB">
        <w:tc>
          <w:tcPr>
            <w:tcW w:w="1043" w:type="pct"/>
          </w:tcPr>
          <w:p w14:paraId="014FA040" w14:textId="77777777" w:rsidR="0001655C" w:rsidRPr="0001655C" w:rsidRDefault="0001655C" w:rsidP="0001655C">
            <w:pPr>
              <w:spacing w:after="60"/>
              <w:rPr>
                <w:iCs/>
                <w:sz w:val="20"/>
                <w:szCs w:val="20"/>
              </w:rPr>
            </w:pPr>
            <w:r w:rsidRPr="0001655C">
              <w:rPr>
                <w:iCs/>
                <w:sz w:val="20"/>
                <w:szCs w:val="20"/>
              </w:rPr>
              <w:t xml:space="preserve">PB </w:t>
            </w:r>
            <w:proofErr w:type="spellStart"/>
            <w:r w:rsidRPr="0001655C">
              <w:rPr>
                <w:i/>
                <w:iCs/>
                <w:sz w:val="20"/>
                <w:szCs w:val="20"/>
                <w:vertAlign w:val="subscript"/>
              </w:rPr>
              <w:t>hb</w:t>
            </w:r>
            <w:proofErr w:type="spellEnd"/>
            <w:r w:rsidRPr="0001655C">
              <w:rPr>
                <w:i/>
                <w:iCs/>
                <w:sz w:val="20"/>
                <w:szCs w:val="20"/>
                <w:vertAlign w:val="subscript"/>
              </w:rPr>
              <w:t>, Houston345,c</w:t>
            </w:r>
          </w:p>
        </w:tc>
        <w:tc>
          <w:tcPr>
            <w:tcW w:w="494" w:type="pct"/>
          </w:tcPr>
          <w:p w14:paraId="66C373B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33B23B9"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54B4FECE" w14:textId="77777777" w:rsidTr="003B71DB">
        <w:tc>
          <w:tcPr>
            <w:tcW w:w="1043" w:type="pct"/>
          </w:tcPr>
          <w:p w14:paraId="402B05EE" w14:textId="77777777" w:rsidR="0001655C" w:rsidRPr="0001655C" w:rsidRDefault="0001655C" w:rsidP="0001655C">
            <w:pPr>
              <w:spacing w:after="60"/>
              <w:rPr>
                <w:i/>
                <w:iCs/>
                <w:sz w:val="20"/>
                <w:szCs w:val="20"/>
                <w:vertAlign w:val="subscript"/>
              </w:rPr>
            </w:pPr>
            <w:proofErr w:type="spellStart"/>
            <w:r w:rsidRPr="0001655C">
              <w:rPr>
                <w:i/>
                <w:iCs/>
                <w:sz w:val="20"/>
                <w:szCs w:val="20"/>
              </w:rPr>
              <w:t>hb</w:t>
            </w:r>
            <w:proofErr w:type="spellEnd"/>
          </w:p>
        </w:tc>
        <w:tc>
          <w:tcPr>
            <w:tcW w:w="494" w:type="pct"/>
          </w:tcPr>
          <w:p w14:paraId="4D8F43D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C2A7AC8"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5B3F08C6" w14:textId="77777777" w:rsidTr="003B71DB">
        <w:tc>
          <w:tcPr>
            <w:tcW w:w="1043" w:type="pct"/>
          </w:tcPr>
          <w:p w14:paraId="3EA00EDC"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Houston345</w:t>
            </w:r>
          </w:p>
        </w:tc>
        <w:tc>
          <w:tcPr>
            <w:tcW w:w="494" w:type="pct"/>
          </w:tcPr>
          <w:p w14:paraId="1D66E89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FF59418"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3D615C10" w14:textId="77777777" w:rsidTr="003B71DB">
        <w:tc>
          <w:tcPr>
            <w:tcW w:w="1043" w:type="pct"/>
          </w:tcPr>
          <w:p w14:paraId="1C408CA4"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Houston345,c</w:t>
            </w:r>
          </w:p>
        </w:tc>
        <w:tc>
          <w:tcPr>
            <w:tcW w:w="494" w:type="pct"/>
          </w:tcPr>
          <w:p w14:paraId="73603AF4"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DC29881"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50741D41" w14:textId="77777777" w:rsidTr="003B71DB">
        <w:tc>
          <w:tcPr>
            <w:tcW w:w="1043" w:type="pct"/>
            <w:tcBorders>
              <w:top w:val="single" w:sz="4" w:space="0" w:color="auto"/>
              <w:left w:val="single" w:sz="4" w:space="0" w:color="auto"/>
              <w:bottom w:val="single" w:sz="4" w:space="0" w:color="auto"/>
              <w:right w:val="single" w:sz="4" w:space="0" w:color="auto"/>
            </w:tcBorders>
          </w:tcPr>
          <w:p w14:paraId="5B15AB6D" w14:textId="77777777" w:rsidR="0001655C" w:rsidRPr="0001655C" w:rsidRDefault="0001655C" w:rsidP="0001655C">
            <w:pPr>
              <w:spacing w:after="60"/>
              <w:rPr>
                <w:i/>
                <w:iCs/>
                <w:sz w:val="20"/>
                <w:szCs w:val="20"/>
              </w:rPr>
            </w:pPr>
            <w:r w:rsidRPr="0001655C">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695E57BA"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3586052"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11931CEF" w14:textId="77777777" w:rsidR="0001655C" w:rsidRPr="0001655C" w:rsidRDefault="0001655C" w:rsidP="0001655C">
      <w:pPr>
        <w:spacing w:before="240" w:after="240"/>
        <w:ind w:left="720" w:hanging="720"/>
        <w:rPr>
          <w:szCs w:val="20"/>
        </w:rPr>
      </w:pPr>
      <w:r w:rsidRPr="0001655C">
        <w:rPr>
          <w:szCs w:val="20"/>
        </w:rPr>
        <w:t>(4)</w:t>
      </w:r>
      <w:r w:rsidRPr="0001655C">
        <w:rPr>
          <w:szCs w:val="20"/>
        </w:rPr>
        <w:tab/>
        <w:t>The Real-Time Settlement Point Price of the Hub for a given 15-minute Settlement Interval is calculated as follows:</w:t>
      </w:r>
    </w:p>
    <w:p w14:paraId="53C9B9E4"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Houston345</w:t>
      </w:r>
      <w:r w:rsidRPr="0001655C">
        <w:tab/>
        <w:t xml:space="preserve">   =</w:t>
      </w:r>
      <w:r w:rsidRPr="0001655C">
        <w:tab/>
        <w:t xml:space="preserve">Max [-$251, (RTRSVPOR + RTRDP + </w:t>
      </w:r>
    </w:p>
    <w:p w14:paraId="7CED3B16"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1BC63B9B">
          <v:shape id="_x0000_i1057" type="#_x0000_t75" style="width:13.2pt;height:21pt" o:ole="">
            <v:imagedata r:id="rId26" o:title=""/>
          </v:shape>
          <o:OLEObject Type="Embed" ProgID="Equation.3" ShapeID="_x0000_i1057" DrawAspect="Content" ObjectID="_1808977464" r:id="rId51"/>
        </w:object>
      </w:r>
      <w:r w:rsidRPr="0001655C">
        <w:t xml:space="preserve">(HUBDF </w:t>
      </w:r>
      <w:proofErr w:type="spellStart"/>
      <w:r w:rsidRPr="0001655C">
        <w:rPr>
          <w:i/>
          <w:vertAlign w:val="subscript"/>
        </w:rPr>
        <w:t>hb</w:t>
      </w:r>
      <w:proofErr w:type="spellEnd"/>
      <w:r w:rsidRPr="0001655C">
        <w:rPr>
          <w:i/>
          <w:vertAlign w:val="subscript"/>
        </w:rPr>
        <w:t>, Houston345</w:t>
      </w:r>
      <w:r w:rsidRPr="0001655C">
        <w:t xml:space="preserve"> * (</w:t>
      </w:r>
      <w:r w:rsidRPr="0001655C">
        <w:rPr>
          <w:position w:val="-22"/>
        </w:rPr>
        <w:object w:dxaOrig="225" w:dyaOrig="450" w14:anchorId="1EE96913">
          <v:shape id="_x0000_i1058" type="#_x0000_t75" style="width:13.2pt;height:21pt" o:ole="">
            <v:imagedata r:id="rId28" o:title=""/>
          </v:shape>
          <o:OLEObject Type="Embed" ProgID="Equation.3" ShapeID="_x0000_i1058" DrawAspect="Content" ObjectID="_1808977465" r:id="rId52"/>
        </w:object>
      </w:r>
      <w:r w:rsidRPr="0001655C">
        <w:t xml:space="preserve">(RTHBP </w:t>
      </w:r>
      <w:proofErr w:type="spellStart"/>
      <w:r w:rsidRPr="0001655C">
        <w:rPr>
          <w:i/>
          <w:vertAlign w:val="subscript"/>
        </w:rPr>
        <w:t>hb</w:t>
      </w:r>
      <w:proofErr w:type="spellEnd"/>
      <w:r w:rsidRPr="0001655C">
        <w:rPr>
          <w:i/>
          <w:vertAlign w:val="subscript"/>
        </w:rPr>
        <w:t>, Houston345, y</w:t>
      </w:r>
      <w:r w:rsidRPr="0001655C">
        <w:t xml:space="preserve"> * </w:t>
      </w:r>
    </w:p>
    <w:p w14:paraId="3400C456" w14:textId="77777777" w:rsidR="0001655C" w:rsidRPr="0001655C" w:rsidRDefault="0001655C" w:rsidP="0001655C">
      <w:pPr>
        <w:tabs>
          <w:tab w:val="left" w:pos="2340"/>
          <w:tab w:val="left" w:pos="3420"/>
        </w:tabs>
        <w:spacing w:after="240"/>
        <w:ind w:left="3420" w:hanging="2700"/>
      </w:pPr>
      <w:r w:rsidRPr="0001655C">
        <w:tab/>
      </w:r>
      <w:r w:rsidRPr="0001655C">
        <w:tab/>
        <w:t xml:space="preserve">TLMP </w:t>
      </w:r>
      <w:r w:rsidRPr="0001655C">
        <w:rPr>
          <w:i/>
          <w:vertAlign w:val="subscript"/>
        </w:rPr>
        <w:t>y</w:t>
      </w:r>
      <w:r w:rsidRPr="0001655C">
        <w:t>) / (</w:t>
      </w:r>
      <w:r w:rsidRPr="0001655C">
        <w:rPr>
          <w:position w:val="-22"/>
        </w:rPr>
        <w:object w:dxaOrig="225" w:dyaOrig="450" w14:anchorId="7B70C77B">
          <v:shape id="_x0000_i1059" type="#_x0000_t75" style="width:13.2pt;height:21pt" o:ole="">
            <v:imagedata r:id="rId30" o:title=""/>
          </v:shape>
          <o:OLEObject Type="Embed" ProgID="Equation.3" ShapeID="_x0000_i1059" DrawAspect="Content" ObjectID="_1808977466" r:id="rId53"/>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Houston345</w:t>
      </w:r>
      <w:r w:rsidRPr="0001655C">
        <w:t>≠0</w:t>
      </w:r>
    </w:p>
    <w:p w14:paraId="1C78EF23"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 xml:space="preserve">Houston345   </w:t>
      </w:r>
      <w:r w:rsidRPr="0001655C">
        <w:t>=</w:t>
      </w:r>
      <w:r w:rsidRPr="0001655C">
        <w:tab/>
        <w:t xml:space="preserve">RTSPP </w:t>
      </w:r>
      <w:r w:rsidRPr="0001655C">
        <w:rPr>
          <w:vertAlign w:val="subscript"/>
        </w:rPr>
        <w:t>ERCOT345Bus</w:t>
      </w:r>
      <w:r w:rsidRPr="0001655C">
        <w:t>, if HB</w:t>
      </w:r>
      <w:r w:rsidRPr="0001655C">
        <w:rPr>
          <w:vertAlign w:val="subscript"/>
        </w:rPr>
        <w:t xml:space="preserve"> Houston345</w:t>
      </w:r>
      <w:r w:rsidRPr="0001655C">
        <w:t>=0</w:t>
      </w:r>
    </w:p>
    <w:p w14:paraId="667AC7A9" w14:textId="77777777" w:rsidR="0001655C" w:rsidRPr="0001655C" w:rsidRDefault="0001655C" w:rsidP="0001655C">
      <w:pPr>
        <w:spacing w:after="240"/>
      </w:pPr>
      <w:r w:rsidRPr="0001655C">
        <w:t>Where:</w:t>
      </w:r>
    </w:p>
    <w:p w14:paraId="0F4A9635" w14:textId="77777777" w:rsidR="0001655C" w:rsidRPr="0001655C" w:rsidRDefault="0001655C" w:rsidP="0001655C">
      <w:pPr>
        <w:spacing w:after="240"/>
        <w:ind w:left="2880" w:hanging="2160"/>
      </w:pPr>
      <w:r w:rsidRPr="0001655C">
        <w:t xml:space="preserve">RTRSVPOR </w:t>
      </w:r>
      <w:r w:rsidRPr="0001655C">
        <w:tab/>
      </w:r>
      <w:r w:rsidRPr="0001655C">
        <w:tab/>
        <w:t>=</w:t>
      </w:r>
      <w:r w:rsidRPr="0001655C">
        <w:tab/>
      </w:r>
      <w:r w:rsidRPr="0001655C">
        <w:rPr>
          <w:position w:val="-22"/>
        </w:rPr>
        <w:object w:dxaOrig="225" w:dyaOrig="465" w14:anchorId="30A1A1C3">
          <v:shape id="_x0000_i1060" type="#_x0000_t75" style="width:13.2pt;height:21pt" o:ole="">
            <v:imagedata r:id="rId32" o:title=""/>
          </v:shape>
          <o:OLEObject Type="Embed" ProgID="Equation.3" ShapeID="_x0000_i1060" DrawAspect="Content" ObjectID="_1808977467" r:id="rId54"/>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3B7133BD" w14:textId="77777777" w:rsidR="0001655C" w:rsidRPr="0001655C" w:rsidRDefault="0001655C" w:rsidP="0001655C">
      <w:pPr>
        <w:spacing w:after="240"/>
        <w:ind w:left="720"/>
        <w:rPr>
          <w:b/>
          <w:bCs/>
        </w:rPr>
      </w:pPr>
      <w:r w:rsidRPr="0001655C">
        <w:t xml:space="preserve">RTRDP                       </w:t>
      </w:r>
      <w:r w:rsidRPr="0001655C">
        <w:tab/>
      </w:r>
      <w:r w:rsidRPr="0001655C">
        <w:tab/>
        <w:t xml:space="preserve">=           </w:t>
      </w:r>
      <w:r w:rsidRPr="0001655C">
        <w:rPr>
          <w:position w:val="-22"/>
        </w:rPr>
        <w:object w:dxaOrig="225" w:dyaOrig="465" w14:anchorId="43C774DB">
          <v:shape id="_x0000_i1061" type="#_x0000_t75" style="width:13.2pt;height:21pt" o:ole="">
            <v:imagedata r:id="rId32" o:title=""/>
          </v:shape>
          <o:OLEObject Type="Embed" ProgID="Equation.3" ShapeID="_x0000_i1061" DrawAspect="Content" ObjectID="_1808977468" r:id="rId55"/>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00DAB441" w14:textId="77777777" w:rsidR="0001655C" w:rsidRPr="0001655C" w:rsidRDefault="0001655C" w:rsidP="0001655C">
      <w:pPr>
        <w:tabs>
          <w:tab w:val="left" w:pos="2340"/>
          <w:tab w:val="left" w:pos="3420"/>
        </w:tabs>
        <w:spacing w:after="240"/>
        <w:ind w:left="3420" w:hanging="2700"/>
        <w:rPr>
          <w:bCs/>
        </w:rPr>
      </w:pPr>
      <w:r w:rsidRPr="0001655C">
        <w:rPr>
          <w:bCs/>
        </w:rPr>
        <w:lastRenderedPageBreak/>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55DAC62E">
          <v:shape id="_x0000_i1062" type="#_x0000_t75" style="width:13.2pt;height:21pt" o:ole="">
            <v:imagedata r:id="rId32" o:title=""/>
          </v:shape>
          <o:OLEObject Type="Embed" ProgID="Equation.3" ShapeID="_x0000_i1062" DrawAspect="Content" ObjectID="_1808977469" r:id="rId56"/>
        </w:object>
      </w:r>
      <w:r w:rsidRPr="0001655C">
        <w:rPr>
          <w:bCs/>
        </w:rPr>
        <w:t xml:space="preserve">TLMP </w:t>
      </w:r>
      <w:r w:rsidRPr="0001655C">
        <w:rPr>
          <w:bCs/>
          <w:i/>
          <w:vertAlign w:val="subscript"/>
        </w:rPr>
        <w:t>y</w:t>
      </w:r>
    </w:p>
    <w:p w14:paraId="6141C5E0"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proofErr w:type="spellStart"/>
      <w:r w:rsidRPr="0001655C">
        <w:rPr>
          <w:bCs/>
          <w:i/>
          <w:vertAlign w:val="subscript"/>
        </w:rPr>
        <w:t>hb</w:t>
      </w:r>
      <w:proofErr w:type="spellEnd"/>
      <w:r w:rsidRPr="0001655C">
        <w:rPr>
          <w:bCs/>
          <w:i/>
          <w:vertAlign w:val="subscript"/>
        </w:rPr>
        <w:t>, Houston345, y</w:t>
      </w:r>
      <w:r w:rsidRPr="0001655C">
        <w:rPr>
          <w:bCs/>
        </w:rPr>
        <w:tab/>
        <w:t>=</w:t>
      </w:r>
      <w:r w:rsidRPr="0001655C">
        <w:rPr>
          <w:bCs/>
        </w:rPr>
        <w:tab/>
      </w:r>
      <w:r w:rsidRPr="0001655C">
        <w:rPr>
          <w:bCs/>
          <w:position w:val="-20"/>
        </w:rPr>
        <w:object w:dxaOrig="225" w:dyaOrig="420" w14:anchorId="44F1BDA2">
          <v:shape id="_x0000_i1063" type="#_x0000_t75" style="width:13.2pt;height:21pt" o:ole="">
            <v:imagedata r:id="rId36" o:title=""/>
          </v:shape>
          <o:OLEObject Type="Embed" ProgID="Equation.3" ShapeID="_x0000_i1063" DrawAspect="Content" ObjectID="_1808977470" r:id="rId57"/>
        </w:object>
      </w: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Houston345</w:t>
      </w:r>
      <w:r w:rsidRPr="0001655C">
        <w:rPr>
          <w:bCs/>
        </w:rPr>
        <w:t xml:space="preserve"> * RTLMP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Houston345, y</w:t>
      </w:r>
      <w:r w:rsidRPr="0001655C">
        <w:rPr>
          <w:bCs/>
        </w:rPr>
        <w:t>)</w:t>
      </w:r>
    </w:p>
    <w:p w14:paraId="33511F48"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proofErr w:type="spellStart"/>
      <w:r w:rsidRPr="0001655C">
        <w:rPr>
          <w:bCs/>
          <w:i/>
          <w:vertAlign w:val="subscript"/>
        </w:rPr>
        <w:t>hb</w:t>
      </w:r>
      <w:proofErr w:type="spellEnd"/>
      <w:r w:rsidRPr="0001655C">
        <w:rPr>
          <w:bCs/>
          <w:i/>
          <w:vertAlign w:val="subscript"/>
        </w:rPr>
        <w:t>, Houston345</w:t>
      </w:r>
      <w:r w:rsidRPr="0001655C">
        <w:rPr>
          <w:bCs/>
        </w:rPr>
        <w:tab/>
        <w:t>=</w:t>
      </w:r>
      <w:r w:rsidRPr="0001655C">
        <w:rPr>
          <w:bCs/>
        </w:rPr>
        <w:tab/>
        <w:t>IF(HB</w:t>
      </w:r>
      <w:r w:rsidRPr="0001655C">
        <w:rPr>
          <w:bCs/>
          <w:vertAlign w:val="subscript"/>
        </w:rPr>
        <w:t xml:space="preserve"> </w:t>
      </w:r>
      <w:r w:rsidRPr="0001655C">
        <w:rPr>
          <w:bCs/>
          <w:i/>
          <w:vertAlign w:val="subscript"/>
        </w:rPr>
        <w:t>Houston345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Houston345</w:t>
      </w:r>
      <w:r w:rsidRPr="0001655C">
        <w:rPr>
          <w:bCs/>
        </w:rPr>
        <w:t>)</w:t>
      </w:r>
    </w:p>
    <w:p w14:paraId="4A29EA97" w14:textId="77777777" w:rsidR="0001655C" w:rsidRPr="0001655C" w:rsidRDefault="0001655C" w:rsidP="0001655C">
      <w:pPr>
        <w:tabs>
          <w:tab w:val="left" w:pos="2340"/>
          <w:tab w:val="left" w:pos="3420"/>
        </w:tabs>
        <w:spacing w:after="240"/>
        <w:ind w:left="3420" w:hanging="2700"/>
        <w:rPr>
          <w:bCs/>
        </w:rPr>
      </w:pP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Houston345</w:t>
      </w:r>
      <w:r w:rsidRPr="0001655C">
        <w:rPr>
          <w:bCs/>
        </w:rPr>
        <w:tab/>
        <w:t>=</w:t>
      </w:r>
      <w:r w:rsidRPr="0001655C">
        <w:rPr>
          <w:bCs/>
        </w:rPr>
        <w:tab/>
        <w:t>IF(B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Houston345</w:t>
      </w:r>
      <w:r w:rsidRPr="0001655C">
        <w:rPr>
          <w:bCs/>
        </w:rPr>
        <w:t xml:space="preserve">=0, 0, 1 </w:t>
      </w:r>
      <w:r w:rsidRPr="0001655C">
        <w:rPr>
          <w:b/>
          <w:bCs/>
          <w:sz w:val="32"/>
          <w:szCs w:val="32"/>
        </w:rPr>
        <w:t>/</w:t>
      </w:r>
      <w:r w:rsidRPr="0001655C">
        <w:rPr>
          <w:bCs/>
        </w:rPr>
        <w:t xml:space="preserve"> B </w:t>
      </w:r>
      <w:proofErr w:type="spellStart"/>
      <w:r w:rsidRPr="0001655C">
        <w:rPr>
          <w:bCs/>
          <w:i/>
          <w:vertAlign w:val="subscript"/>
        </w:rPr>
        <w:t>hb</w:t>
      </w:r>
      <w:proofErr w:type="spellEnd"/>
      <w:r w:rsidRPr="0001655C">
        <w:rPr>
          <w:bCs/>
          <w:i/>
          <w:vertAlign w:val="subscript"/>
        </w:rPr>
        <w:t>, Houston345</w:t>
      </w:r>
      <w:r w:rsidRPr="0001655C">
        <w:rPr>
          <w:bCs/>
        </w:rPr>
        <w:t>)</w:t>
      </w:r>
    </w:p>
    <w:p w14:paraId="4519901A"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01655C" w:rsidRPr="0001655C" w14:paraId="1F48AA34" w14:textId="77777777" w:rsidTr="003B71DB">
        <w:trPr>
          <w:tblHeader/>
        </w:trPr>
        <w:tc>
          <w:tcPr>
            <w:tcW w:w="1076" w:type="pct"/>
          </w:tcPr>
          <w:p w14:paraId="00BA08D8" w14:textId="77777777" w:rsidR="0001655C" w:rsidRPr="0001655C" w:rsidRDefault="0001655C" w:rsidP="0001655C">
            <w:pPr>
              <w:spacing w:after="240"/>
              <w:rPr>
                <w:b/>
                <w:iCs/>
                <w:sz w:val="20"/>
                <w:szCs w:val="20"/>
              </w:rPr>
            </w:pPr>
            <w:r w:rsidRPr="0001655C">
              <w:rPr>
                <w:b/>
                <w:iCs/>
                <w:sz w:val="20"/>
                <w:szCs w:val="20"/>
              </w:rPr>
              <w:t>Variable</w:t>
            </w:r>
          </w:p>
        </w:tc>
        <w:tc>
          <w:tcPr>
            <w:tcW w:w="456" w:type="pct"/>
          </w:tcPr>
          <w:p w14:paraId="7BF2004F" w14:textId="77777777" w:rsidR="0001655C" w:rsidRPr="0001655C" w:rsidRDefault="0001655C" w:rsidP="0001655C">
            <w:pPr>
              <w:spacing w:after="240"/>
              <w:rPr>
                <w:b/>
                <w:iCs/>
                <w:sz w:val="20"/>
                <w:szCs w:val="20"/>
              </w:rPr>
            </w:pPr>
            <w:r w:rsidRPr="0001655C">
              <w:rPr>
                <w:b/>
                <w:iCs/>
                <w:sz w:val="20"/>
                <w:szCs w:val="20"/>
              </w:rPr>
              <w:t>Unit</w:t>
            </w:r>
          </w:p>
        </w:tc>
        <w:tc>
          <w:tcPr>
            <w:tcW w:w="3468" w:type="pct"/>
          </w:tcPr>
          <w:p w14:paraId="0E02DF99"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75894433" w14:textId="77777777" w:rsidTr="003B71DB">
        <w:tc>
          <w:tcPr>
            <w:tcW w:w="1076" w:type="pct"/>
          </w:tcPr>
          <w:p w14:paraId="41B65A84" w14:textId="77777777" w:rsidR="0001655C" w:rsidRPr="0001655C" w:rsidRDefault="0001655C" w:rsidP="0001655C">
            <w:pPr>
              <w:spacing w:after="60"/>
              <w:rPr>
                <w:iCs/>
                <w:sz w:val="20"/>
                <w:szCs w:val="20"/>
              </w:rPr>
            </w:pPr>
            <w:r w:rsidRPr="0001655C">
              <w:rPr>
                <w:iCs/>
                <w:sz w:val="20"/>
                <w:szCs w:val="20"/>
              </w:rPr>
              <w:t>RTSPP</w:t>
            </w:r>
            <w:r w:rsidRPr="0001655C">
              <w:rPr>
                <w:i/>
                <w:iCs/>
                <w:sz w:val="20"/>
                <w:szCs w:val="20"/>
                <w:vertAlign w:val="subscript"/>
              </w:rPr>
              <w:t xml:space="preserve"> Houston345</w:t>
            </w:r>
          </w:p>
        </w:tc>
        <w:tc>
          <w:tcPr>
            <w:tcW w:w="456" w:type="pct"/>
          </w:tcPr>
          <w:p w14:paraId="0BBB5AB0"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2D92D885"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0D1F3549" w14:textId="77777777" w:rsidTr="003B71DB">
        <w:tc>
          <w:tcPr>
            <w:tcW w:w="1076" w:type="pct"/>
          </w:tcPr>
          <w:p w14:paraId="2E0A4939" w14:textId="77777777" w:rsidR="0001655C" w:rsidRPr="0001655C" w:rsidRDefault="0001655C" w:rsidP="0001655C">
            <w:pPr>
              <w:spacing w:after="60"/>
              <w:rPr>
                <w:iCs/>
                <w:sz w:val="20"/>
                <w:szCs w:val="20"/>
              </w:rPr>
            </w:pPr>
            <w:r w:rsidRPr="0001655C">
              <w:rPr>
                <w:iCs/>
                <w:sz w:val="20"/>
                <w:szCs w:val="20"/>
              </w:rPr>
              <w:t xml:space="preserve">RTHBP </w:t>
            </w:r>
            <w:proofErr w:type="spellStart"/>
            <w:r w:rsidRPr="0001655C">
              <w:rPr>
                <w:i/>
                <w:iCs/>
                <w:sz w:val="20"/>
                <w:szCs w:val="20"/>
                <w:vertAlign w:val="subscript"/>
              </w:rPr>
              <w:t>hb</w:t>
            </w:r>
            <w:proofErr w:type="spellEnd"/>
            <w:r w:rsidRPr="0001655C">
              <w:rPr>
                <w:i/>
                <w:iCs/>
                <w:sz w:val="20"/>
                <w:szCs w:val="20"/>
                <w:vertAlign w:val="subscript"/>
              </w:rPr>
              <w:t>, Houston345, y</w:t>
            </w:r>
          </w:p>
        </w:tc>
        <w:tc>
          <w:tcPr>
            <w:tcW w:w="456" w:type="pct"/>
          </w:tcPr>
          <w:p w14:paraId="5BA7CA60"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4F0BA755"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proofErr w:type="spellStart"/>
            <w:r w:rsidRPr="0001655C">
              <w:rPr>
                <w:i/>
                <w:iCs/>
                <w:sz w:val="20"/>
                <w:szCs w:val="20"/>
              </w:rPr>
              <w:t>hb</w:t>
            </w:r>
            <w:proofErr w:type="spellEnd"/>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70FE6220" w14:textId="77777777" w:rsidTr="003B71DB">
        <w:tc>
          <w:tcPr>
            <w:tcW w:w="1076" w:type="pct"/>
          </w:tcPr>
          <w:p w14:paraId="014BD6FD" w14:textId="77777777" w:rsidR="0001655C" w:rsidRPr="0001655C" w:rsidRDefault="0001655C" w:rsidP="0001655C">
            <w:pPr>
              <w:spacing w:after="60"/>
              <w:rPr>
                <w:iCs/>
                <w:sz w:val="20"/>
                <w:szCs w:val="20"/>
              </w:rPr>
            </w:pPr>
            <w:r w:rsidRPr="0001655C">
              <w:rPr>
                <w:iCs/>
                <w:sz w:val="20"/>
                <w:szCs w:val="20"/>
              </w:rPr>
              <w:t>RTRSVPOR</w:t>
            </w:r>
          </w:p>
        </w:tc>
        <w:tc>
          <w:tcPr>
            <w:tcW w:w="456" w:type="pct"/>
          </w:tcPr>
          <w:p w14:paraId="5583547E"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2A4D428A"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4748780D" w14:textId="77777777" w:rsidTr="003B71DB">
        <w:tc>
          <w:tcPr>
            <w:tcW w:w="1076" w:type="pct"/>
          </w:tcPr>
          <w:p w14:paraId="6A075617"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56" w:type="pct"/>
          </w:tcPr>
          <w:p w14:paraId="367EA2EC"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333D0729"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1B30DA1A" w14:textId="77777777" w:rsidTr="003B71DB">
        <w:tc>
          <w:tcPr>
            <w:tcW w:w="1076" w:type="pct"/>
          </w:tcPr>
          <w:p w14:paraId="4232617D" w14:textId="77777777" w:rsidR="0001655C" w:rsidRPr="0001655C" w:rsidRDefault="0001655C" w:rsidP="0001655C">
            <w:pPr>
              <w:spacing w:after="60"/>
              <w:rPr>
                <w:iCs/>
                <w:sz w:val="20"/>
                <w:szCs w:val="20"/>
              </w:rPr>
            </w:pPr>
            <w:r w:rsidRPr="0001655C">
              <w:rPr>
                <w:iCs/>
                <w:sz w:val="20"/>
                <w:szCs w:val="20"/>
              </w:rPr>
              <w:t>RTRDP</w:t>
            </w:r>
          </w:p>
        </w:tc>
        <w:tc>
          <w:tcPr>
            <w:tcW w:w="456" w:type="pct"/>
          </w:tcPr>
          <w:p w14:paraId="21D2DF4A"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31CCDC6C"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27982B5F" w14:textId="77777777" w:rsidTr="003B71DB">
        <w:tc>
          <w:tcPr>
            <w:tcW w:w="1076" w:type="pct"/>
          </w:tcPr>
          <w:p w14:paraId="3C2BDA22" w14:textId="77777777" w:rsidR="0001655C" w:rsidRPr="0001655C" w:rsidRDefault="0001655C" w:rsidP="0001655C">
            <w:pPr>
              <w:spacing w:after="60"/>
              <w:rPr>
                <w:iCs/>
                <w:sz w:val="20"/>
                <w:szCs w:val="20"/>
              </w:rPr>
            </w:pPr>
            <w:r w:rsidRPr="0001655C">
              <w:rPr>
                <w:iCs/>
                <w:sz w:val="20"/>
                <w:szCs w:val="20"/>
              </w:rPr>
              <w:t xml:space="preserve">RTORDPA </w:t>
            </w:r>
            <w:r w:rsidRPr="0001655C">
              <w:rPr>
                <w:i/>
                <w:iCs/>
                <w:sz w:val="20"/>
                <w:szCs w:val="20"/>
                <w:vertAlign w:val="subscript"/>
              </w:rPr>
              <w:t>y</w:t>
            </w:r>
          </w:p>
        </w:tc>
        <w:tc>
          <w:tcPr>
            <w:tcW w:w="456" w:type="pct"/>
          </w:tcPr>
          <w:p w14:paraId="795C1726"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5CF113F9"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1494C628" w14:textId="77777777" w:rsidTr="003B71DB">
        <w:tc>
          <w:tcPr>
            <w:tcW w:w="1076" w:type="pct"/>
          </w:tcPr>
          <w:p w14:paraId="13C4B547"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56" w:type="pct"/>
          </w:tcPr>
          <w:p w14:paraId="7C6B2F7E"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3709F8A6"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78FA26DD" w14:textId="77777777" w:rsidTr="003B71DB">
        <w:tc>
          <w:tcPr>
            <w:tcW w:w="1076" w:type="pct"/>
          </w:tcPr>
          <w:p w14:paraId="2A82BBCF"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 xml:space="preserve">b, </w:t>
            </w:r>
            <w:proofErr w:type="spellStart"/>
            <w:r w:rsidRPr="0001655C">
              <w:rPr>
                <w:i/>
                <w:iCs/>
                <w:sz w:val="20"/>
                <w:szCs w:val="20"/>
                <w:vertAlign w:val="subscript"/>
              </w:rPr>
              <w:t>hb</w:t>
            </w:r>
            <w:proofErr w:type="spellEnd"/>
            <w:r w:rsidRPr="0001655C">
              <w:rPr>
                <w:i/>
                <w:iCs/>
                <w:sz w:val="20"/>
                <w:szCs w:val="20"/>
                <w:vertAlign w:val="subscript"/>
              </w:rPr>
              <w:t>, Houston345, y</w:t>
            </w:r>
          </w:p>
        </w:tc>
        <w:tc>
          <w:tcPr>
            <w:tcW w:w="456" w:type="pct"/>
          </w:tcPr>
          <w:p w14:paraId="746BAE6A"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620F1DE1"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proofErr w:type="spellStart"/>
            <w:r w:rsidRPr="0001655C">
              <w:rPr>
                <w:i/>
                <w:iCs/>
                <w:sz w:val="20"/>
                <w:szCs w:val="20"/>
              </w:rPr>
              <w:t>hb</w:t>
            </w:r>
            <w:proofErr w:type="spellEnd"/>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1D4C59D3" w14:textId="77777777" w:rsidTr="003B71DB">
        <w:tc>
          <w:tcPr>
            <w:tcW w:w="1076" w:type="pct"/>
          </w:tcPr>
          <w:p w14:paraId="2FB1DC3B" w14:textId="77777777" w:rsidR="0001655C" w:rsidRPr="0001655C" w:rsidRDefault="0001655C" w:rsidP="0001655C">
            <w:pPr>
              <w:spacing w:after="60"/>
              <w:rPr>
                <w:iCs/>
                <w:sz w:val="20"/>
                <w:szCs w:val="20"/>
              </w:rPr>
            </w:pPr>
            <w:r w:rsidRPr="0001655C">
              <w:rPr>
                <w:iCs/>
                <w:sz w:val="20"/>
                <w:szCs w:val="20"/>
              </w:rPr>
              <w:t>TLMP</w:t>
            </w:r>
            <w:r w:rsidRPr="0001655C">
              <w:rPr>
                <w:i/>
                <w:iCs/>
                <w:sz w:val="20"/>
                <w:szCs w:val="20"/>
              </w:rPr>
              <w:t xml:space="preserve"> </w:t>
            </w:r>
            <w:r w:rsidRPr="0001655C">
              <w:rPr>
                <w:i/>
                <w:iCs/>
                <w:sz w:val="20"/>
                <w:szCs w:val="20"/>
                <w:vertAlign w:val="subscript"/>
              </w:rPr>
              <w:t>y</w:t>
            </w:r>
          </w:p>
        </w:tc>
        <w:tc>
          <w:tcPr>
            <w:tcW w:w="456" w:type="pct"/>
          </w:tcPr>
          <w:p w14:paraId="555A854B" w14:textId="77777777" w:rsidR="0001655C" w:rsidRPr="0001655C" w:rsidRDefault="0001655C" w:rsidP="0001655C">
            <w:pPr>
              <w:spacing w:after="60"/>
              <w:rPr>
                <w:sz w:val="20"/>
                <w:szCs w:val="20"/>
              </w:rPr>
            </w:pPr>
            <w:r w:rsidRPr="0001655C">
              <w:rPr>
                <w:iCs/>
                <w:sz w:val="20"/>
                <w:szCs w:val="20"/>
              </w:rPr>
              <w:t>second</w:t>
            </w:r>
          </w:p>
        </w:tc>
        <w:tc>
          <w:tcPr>
            <w:tcW w:w="3468" w:type="pct"/>
          </w:tcPr>
          <w:p w14:paraId="0CB8817D"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44E312A8" w14:textId="77777777" w:rsidTr="003B71DB">
        <w:tc>
          <w:tcPr>
            <w:tcW w:w="1076" w:type="pct"/>
          </w:tcPr>
          <w:p w14:paraId="151EBD16" w14:textId="77777777" w:rsidR="0001655C" w:rsidRPr="0001655C" w:rsidRDefault="0001655C" w:rsidP="0001655C">
            <w:pPr>
              <w:spacing w:after="60"/>
              <w:rPr>
                <w:iCs/>
                <w:sz w:val="20"/>
                <w:szCs w:val="20"/>
              </w:rPr>
            </w:pPr>
            <w:r w:rsidRPr="0001655C">
              <w:rPr>
                <w:iCs/>
                <w:sz w:val="20"/>
                <w:szCs w:val="20"/>
              </w:rPr>
              <w:t xml:space="preserve">HUBDF </w:t>
            </w:r>
            <w:proofErr w:type="spellStart"/>
            <w:r w:rsidRPr="0001655C">
              <w:rPr>
                <w:i/>
                <w:iCs/>
                <w:sz w:val="20"/>
                <w:szCs w:val="20"/>
                <w:vertAlign w:val="subscript"/>
              </w:rPr>
              <w:t>hb</w:t>
            </w:r>
            <w:proofErr w:type="spellEnd"/>
            <w:r w:rsidRPr="0001655C">
              <w:rPr>
                <w:i/>
                <w:iCs/>
                <w:sz w:val="20"/>
                <w:szCs w:val="20"/>
                <w:vertAlign w:val="subscript"/>
              </w:rPr>
              <w:t>, Houston345</w:t>
            </w:r>
          </w:p>
        </w:tc>
        <w:tc>
          <w:tcPr>
            <w:tcW w:w="456" w:type="pct"/>
          </w:tcPr>
          <w:p w14:paraId="5748A8C4"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197F54C0"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w:t>
            </w:r>
          </w:p>
        </w:tc>
      </w:tr>
      <w:tr w:rsidR="0001655C" w:rsidRPr="0001655C" w14:paraId="4D77FC95" w14:textId="77777777" w:rsidTr="003B71DB">
        <w:tc>
          <w:tcPr>
            <w:tcW w:w="1076" w:type="pct"/>
          </w:tcPr>
          <w:p w14:paraId="564F86C1"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b, </w:t>
            </w:r>
            <w:proofErr w:type="spellStart"/>
            <w:r w:rsidRPr="0001655C">
              <w:rPr>
                <w:i/>
                <w:iCs/>
                <w:sz w:val="20"/>
                <w:szCs w:val="20"/>
                <w:vertAlign w:val="subscript"/>
              </w:rPr>
              <w:t>hb</w:t>
            </w:r>
            <w:proofErr w:type="spellEnd"/>
            <w:r w:rsidRPr="0001655C">
              <w:rPr>
                <w:i/>
                <w:iCs/>
                <w:sz w:val="20"/>
                <w:szCs w:val="20"/>
                <w:vertAlign w:val="subscript"/>
              </w:rPr>
              <w:t>, Houston345</w:t>
            </w:r>
          </w:p>
        </w:tc>
        <w:tc>
          <w:tcPr>
            <w:tcW w:w="456" w:type="pct"/>
          </w:tcPr>
          <w:p w14:paraId="43F17E25"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228117BA"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proofErr w:type="spellStart"/>
            <w:r w:rsidRPr="0001655C">
              <w:rPr>
                <w:i/>
                <w:iCs/>
                <w:sz w:val="20"/>
                <w:szCs w:val="20"/>
              </w:rPr>
              <w:t>hb</w:t>
            </w:r>
            <w:proofErr w:type="spellEnd"/>
            <w:r w:rsidRPr="0001655C">
              <w:rPr>
                <w:iCs/>
                <w:sz w:val="20"/>
                <w:szCs w:val="20"/>
              </w:rPr>
              <w:t xml:space="preserve">.  </w:t>
            </w:r>
          </w:p>
        </w:tc>
      </w:tr>
      <w:tr w:rsidR="0001655C" w:rsidRPr="0001655C" w14:paraId="0D67B015" w14:textId="77777777" w:rsidTr="003B71DB">
        <w:tc>
          <w:tcPr>
            <w:tcW w:w="1076" w:type="pct"/>
          </w:tcPr>
          <w:p w14:paraId="0F21BAF2" w14:textId="77777777" w:rsidR="0001655C" w:rsidRPr="0001655C" w:rsidRDefault="0001655C" w:rsidP="0001655C">
            <w:pPr>
              <w:spacing w:after="60"/>
              <w:rPr>
                <w:i/>
                <w:iCs/>
                <w:sz w:val="20"/>
                <w:szCs w:val="20"/>
              </w:rPr>
            </w:pPr>
            <w:r w:rsidRPr="0001655C">
              <w:rPr>
                <w:i/>
                <w:iCs/>
                <w:sz w:val="20"/>
                <w:szCs w:val="20"/>
              </w:rPr>
              <w:t>y</w:t>
            </w:r>
          </w:p>
        </w:tc>
        <w:tc>
          <w:tcPr>
            <w:tcW w:w="456" w:type="pct"/>
          </w:tcPr>
          <w:p w14:paraId="1C0D8F16"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4F37092C"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03E3BEC1" w14:textId="77777777" w:rsidTr="003B71DB">
        <w:tc>
          <w:tcPr>
            <w:tcW w:w="1076" w:type="pct"/>
          </w:tcPr>
          <w:p w14:paraId="5DDAD9F6" w14:textId="77777777" w:rsidR="0001655C" w:rsidRPr="0001655C" w:rsidRDefault="0001655C" w:rsidP="0001655C">
            <w:pPr>
              <w:spacing w:after="60"/>
              <w:rPr>
                <w:i/>
                <w:iCs/>
                <w:sz w:val="20"/>
                <w:szCs w:val="20"/>
              </w:rPr>
            </w:pPr>
            <w:r w:rsidRPr="0001655C">
              <w:rPr>
                <w:i/>
                <w:iCs/>
                <w:sz w:val="20"/>
                <w:szCs w:val="20"/>
              </w:rPr>
              <w:t>b</w:t>
            </w:r>
          </w:p>
        </w:tc>
        <w:tc>
          <w:tcPr>
            <w:tcW w:w="456" w:type="pct"/>
          </w:tcPr>
          <w:p w14:paraId="2FE8A562"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0B1D737A"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6A38FD51" w14:textId="77777777" w:rsidTr="003B71DB">
        <w:tc>
          <w:tcPr>
            <w:tcW w:w="1076" w:type="pct"/>
          </w:tcPr>
          <w:p w14:paraId="5319A4C4" w14:textId="77777777" w:rsidR="0001655C" w:rsidRPr="0001655C" w:rsidRDefault="0001655C" w:rsidP="0001655C">
            <w:pPr>
              <w:spacing w:after="60"/>
              <w:rPr>
                <w:b/>
                <w:iCs/>
                <w:sz w:val="20"/>
                <w:szCs w:val="20"/>
              </w:rPr>
            </w:pPr>
            <w:r w:rsidRPr="0001655C">
              <w:rPr>
                <w:iCs/>
                <w:sz w:val="20"/>
                <w:szCs w:val="20"/>
              </w:rPr>
              <w:t xml:space="preserve">B </w:t>
            </w:r>
            <w:proofErr w:type="spellStart"/>
            <w:r w:rsidRPr="0001655C">
              <w:rPr>
                <w:i/>
                <w:iCs/>
                <w:sz w:val="20"/>
                <w:szCs w:val="20"/>
                <w:vertAlign w:val="subscript"/>
              </w:rPr>
              <w:t>hb</w:t>
            </w:r>
            <w:proofErr w:type="spellEnd"/>
            <w:r w:rsidRPr="0001655C">
              <w:rPr>
                <w:i/>
                <w:iCs/>
                <w:sz w:val="20"/>
                <w:szCs w:val="20"/>
                <w:vertAlign w:val="subscript"/>
              </w:rPr>
              <w:t>, Houston345</w:t>
            </w:r>
          </w:p>
        </w:tc>
        <w:tc>
          <w:tcPr>
            <w:tcW w:w="456" w:type="pct"/>
          </w:tcPr>
          <w:p w14:paraId="19D2C4F4"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45DA7EA3"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proofErr w:type="spellStart"/>
            <w:r w:rsidRPr="0001655C">
              <w:rPr>
                <w:i/>
                <w:iCs/>
                <w:sz w:val="20"/>
                <w:szCs w:val="20"/>
              </w:rPr>
              <w:t>hb</w:t>
            </w:r>
            <w:proofErr w:type="spellEnd"/>
            <w:r w:rsidRPr="0001655C">
              <w:rPr>
                <w:iCs/>
                <w:sz w:val="20"/>
                <w:szCs w:val="20"/>
              </w:rPr>
              <w:t>.</w:t>
            </w:r>
          </w:p>
        </w:tc>
      </w:tr>
      <w:tr w:rsidR="0001655C" w:rsidRPr="0001655C" w14:paraId="55F7EDA3" w14:textId="77777777" w:rsidTr="003B71DB">
        <w:tc>
          <w:tcPr>
            <w:tcW w:w="1076" w:type="pct"/>
          </w:tcPr>
          <w:p w14:paraId="275AFEEB" w14:textId="77777777" w:rsidR="0001655C" w:rsidRPr="0001655C" w:rsidRDefault="0001655C" w:rsidP="0001655C">
            <w:pPr>
              <w:spacing w:after="60"/>
              <w:rPr>
                <w:i/>
                <w:iCs/>
                <w:sz w:val="20"/>
                <w:szCs w:val="20"/>
              </w:rPr>
            </w:pPr>
            <w:proofErr w:type="spellStart"/>
            <w:r w:rsidRPr="0001655C">
              <w:rPr>
                <w:i/>
                <w:iCs/>
                <w:sz w:val="20"/>
                <w:szCs w:val="20"/>
              </w:rPr>
              <w:t>hb</w:t>
            </w:r>
            <w:proofErr w:type="spellEnd"/>
          </w:p>
        </w:tc>
        <w:tc>
          <w:tcPr>
            <w:tcW w:w="456" w:type="pct"/>
          </w:tcPr>
          <w:p w14:paraId="68F245D3"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316DA24B"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1E9948B0" w14:textId="77777777" w:rsidTr="003B71DB">
        <w:tc>
          <w:tcPr>
            <w:tcW w:w="1076" w:type="pct"/>
          </w:tcPr>
          <w:p w14:paraId="2364709D"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Houston345</w:t>
            </w:r>
          </w:p>
        </w:tc>
        <w:tc>
          <w:tcPr>
            <w:tcW w:w="456" w:type="pct"/>
          </w:tcPr>
          <w:p w14:paraId="5F410E2D"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5DC9B7B3"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798648AC"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04C2922E"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2F9EEC4A"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7EDBABD2"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4C5B886E" w14:textId="77777777" w:rsidR="0001655C" w:rsidRPr="0001655C" w:rsidRDefault="0001655C" w:rsidP="0001655C">
            <w:pPr>
              <w:tabs>
                <w:tab w:val="left" w:pos="2340"/>
                <w:tab w:val="left" w:pos="3420"/>
              </w:tabs>
              <w:spacing w:after="120"/>
              <w:ind w:left="3420" w:hanging="2700"/>
              <w:rPr>
                <w:b/>
                <w:bCs/>
              </w:rPr>
            </w:pPr>
            <w:r w:rsidRPr="0001655C">
              <w:rPr>
                <w:b/>
                <w:bCs/>
              </w:rPr>
              <w:t>RTSPP</w:t>
            </w:r>
            <w:r w:rsidRPr="0001655C">
              <w:rPr>
                <w:bCs/>
              </w:rPr>
              <w:t xml:space="preserve"> </w:t>
            </w:r>
            <w:r w:rsidRPr="0001655C">
              <w:rPr>
                <w:bCs/>
                <w:i/>
                <w:vertAlign w:val="subscript"/>
              </w:rPr>
              <w:t>Houston345</w:t>
            </w:r>
            <w:r w:rsidRPr="0001655C">
              <w:rPr>
                <w:b/>
                <w:bCs/>
              </w:rPr>
              <w:tab/>
              <w:t xml:space="preserve">   =</w:t>
            </w:r>
            <w:r w:rsidRPr="0001655C">
              <w:rPr>
                <w:b/>
                <w:bCs/>
              </w:rPr>
              <w:tab/>
              <w:t>Max [-$251, (</w:t>
            </w:r>
            <w:ins w:id="69" w:author="ERCOT 012825" w:date="2024-12-04T18:10:00Z">
              <w:r w:rsidRPr="0001655C">
                <w:rPr>
                  <w:b/>
                  <w:bCs/>
                </w:rPr>
                <w:t>L</w:t>
              </w:r>
            </w:ins>
            <w:r w:rsidRPr="0001655C">
              <w:rPr>
                <w:b/>
                <w:bCs/>
              </w:rPr>
              <w:t>RTRDP</w:t>
            </w:r>
            <w:ins w:id="70" w:author="ERCOT 012825" w:date="2024-11-25T15:59:00Z">
              <w:r w:rsidRPr="0001655C">
                <w:rPr>
                  <w:b/>
                  <w:bCs/>
                  <w:i/>
                  <w:iCs/>
                  <w:vertAlign w:val="subscript"/>
                </w:rPr>
                <w:t>Houston345</w:t>
              </w:r>
            </w:ins>
            <w:r w:rsidRPr="0001655C">
              <w:rPr>
                <w:b/>
                <w:bCs/>
              </w:rPr>
              <w:t xml:space="preserve"> + </w:t>
            </w:r>
          </w:p>
          <w:p w14:paraId="6E8DC896"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0904D169">
                <v:shape id="_x0000_i1064" type="#_x0000_t75" style="width:13.2pt;height:21pt" o:ole="">
                  <v:imagedata r:id="rId32" o:title=""/>
                </v:shape>
                <o:OLEObject Type="Embed" ProgID="Equation.3" ShapeID="_x0000_i1064" DrawAspect="Content" ObjectID="_1808977471" r:id="rId58"/>
              </w:object>
            </w:r>
            <w:r w:rsidRPr="0001655C">
              <w:rPr>
                <w:b/>
                <w:bCs/>
              </w:rPr>
              <w:t>(HUBLMP</w:t>
            </w:r>
            <w:r w:rsidRPr="0001655C">
              <w:rPr>
                <w:bCs/>
                <w:i/>
                <w:vertAlign w:val="subscript"/>
              </w:rPr>
              <w:t xml:space="preserve"> Houston345, y</w:t>
            </w:r>
            <w:r w:rsidRPr="0001655C">
              <w:rPr>
                <w:bCs/>
              </w:rPr>
              <w:t xml:space="preserve"> </w:t>
            </w:r>
            <w:r w:rsidRPr="0001655C">
              <w:rPr>
                <w:b/>
                <w:bCs/>
              </w:rPr>
              <w:t>* RNWF</w:t>
            </w:r>
            <w:r w:rsidRPr="0001655C">
              <w:rPr>
                <w:bCs/>
              </w:rPr>
              <w:t xml:space="preserve"> </w:t>
            </w:r>
            <w:r w:rsidRPr="0001655C">
              <w:rPr>
                <w:bCs/>
                <w:i/>
                <w:vertAlign w:val="subscript"/>
              </w:rPr>
              <w:t>y</w:t>
            </w:r>
            <w:r w:rsidRPr="0001655C" w:rsidDel="003C27AC">
              <w:rPr>
                <w:b/>
                <w:bCs/>
              </w:rPr>
              <w:t xml:space="preserve"> </w:t>
            </w:r>
            <w:r w:rsidRPr="0001655C">
              <w:rPr>
                <w:b/>
                <w:bCs/>
              </w:rPr>
              <w:t>))]</w:t>
            </w:r>
          </w:p>
          <w:p w14:paraId="50552085" w14:textId="77777777" w:rsidR="0001655C" w:rsidRPr="0001655C" w:rsidRDefault="0001655C" w:rsidP="0001655C">
            <w:pPr>
              <w:spacing w:after="240"/>
              <w:rPr>
                <w:iCs/>
              </w:rPr>
            </w:pPr>
            <w:r w:rsidRPr="0001655C">
              <w:rPr>
                <w:iCs/>
              </w:rPr>
              <w:t>Where:</w:t>
            </w:r>
          </w:p>
          <w:p w14:paraId="6CCD7C3C" w14:textId="77777777" w:rsidR="0001655C" w:rsidRPr="0001655C" w:rsidRDefault="0001655C" w:rsidP="0001655C">
            <w:pPr>
              <w:spacing w:after="240"/>
              <w:ind w:left="720"/>
              <w:rPr>
                <w:b/>
                <w:bCs/>
              </w:rPr>
            </w:pPr>
            <w:ins w:id="71" w:author="ERCOT 012825" w:date="2024-12-04T18:10:00Z">
              <w:r w:rsidRPr="0001655C">
                <w:t>L</w:t>
              </w:r>
            </w:ins>
            <w:r w:rsidRPr="0001655C">
              <w:t>RTRD</w:t>
            </w:r>
            <w:ins w:id="72" w:author="ERCOT 012825" w:date="2024-11-22T13:36:00Z">
              <w:del w:id="73" w:author="ERCOT 012825" w:date="2025-01-07T15:23:00Z">
                <w:r w:rsidRPr="0001655C" w:rsidDel="00783C9B">
                  <w:delText>SP</w:delText>
                </w:r>
              </w:del>
            </w:ins>
            <w:r w:rsidRPr="0001655C">
              <w:t xml:space="preserve">P </w:t>
            </w:r>
            <w:ins w:id="74" w:author="ERCOT 012825" w:date="2024-11-25T09:06:00Z">
              <w:r w:rsidRPr="0001655C">
                <w:rPr>
                  <w:i/>
                  <w:iCs/>
                  <w:vertAlign w:val="subscript"/>
                </w:rPr>
                <w:t>p</w:t>
              </w:r>
            </w:ins>
            <w:r w:rsidRPr="0001655C">
              <w:t xml:space="preserve">                       </w:t>
            </w:r>
            <w:r w:rsidRPr="0001655C">
              <w:tab/>
            </w:r>
            <w:r w:rsidRPr="0001655C">
              <w:tab/>
              <w:t xml:space="preserve">=           </w:t>
            </w:r>
            <w:r w:rsidRPr="0001655C">
              <w:rPr>
                <w:position w:val="-22"/>
              </w:rPr>
              <w:object w:dxaOrig="225" w:dyaOrig="465" w14:anchorId="18E26FA8">
                <v:shape id="_x0000_i1065" type="#_x0000_t75" style="width:13.2pt;height:21pt" o:ole="">
                  <v:imagedata r:id="rId32" o:title=""/>
                </v:shape>
                <o:OLEObject Type="Embed" ProgID="Equation.3" ShapeID="_x0000_i1065" DrawAspect="Content" ObjectID="_1808977472" r:id="rId59"/>
              </w:object>
            </w:r>
            <w:r w:rsidRPr="0001655C">
              <w:t xml:space="preserve">(RNWF </w:t>
            </w:r>
            <w:r w:rsidRPr="0001655C">
              <w:rPr>
                <w:i/>
                <w:vertAlign w:val="subscript"/>
              </w:rPr>
              <w:t>y</w:t>
            </w:r>
            <w:r w:rsidRPr="0001655C">
              <w:t xml:space="preserve"> * RTRDPA </w:t>
            </w:r>
            <w:ins w:id="75" w:author="ERCOT 012825" w:date="2024-11-25T15:59:00Z">
              <w:r w:rsidRPr="0001655C">
                <w:rPr>
                  <w:i/>
                  <w:iCs/>
                  <w:vertAlign w:val="subscript"/>
                </w:rPr>
                <w:t xml:space="preserve">p, </w:t>
              </w:r>
            </w:ins>
            <w:r w:rsidRPr="0001655C">
              <w:rPr>
                <w:i/>
                <w:vertAlign w:val="subscript"/>
              </w:rPr>
              <w:t>y</w:t>
            </w:r>
            <w:r w:rsidRPr="0001655C">
              <w:t>)</w:t>
            </w:r>
          </w:p>
          <w:p w14:paraId="2223F58C"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41E23096">
                <v:shape id="_x0000_i1066" type="#_x0000_t75" style="width:13.2pt;height:21pt" o:ole="">
                  <v:imagedata r:id="rId32" o:title=""/>
                </v:shape>
                <o:OLEObject Type="Embed" ProgID="Equation.3" ShapeID="_x0000_i1066" DrawAspect="Content" ObjectID="_1808977473" r:id="rId60"/>
              </w:object>
            </w:r>
            <w:r w:rsidRPr="0001655C">
              <w:rPr>
                <w:bCs/>
              </w:rPr>
              <w:t xml:space="preserve">TLMP </w:t>
            </w:r>
            <w:r w:rsidRPr="0001655C">
              <w:rPr>
                <w:bCs/>
                <w:i/>
                <w:vertAlign w:val="subscript"/>
              </w:rPr>
              <w:t>y</w:t>
            </w:r>
          </w:p>
          <w:p w14:paraId="588FB720"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01655C" w:rsidRPr="0001655C" w14:paraId="14458C4A" w14:textId="77777777" w:rsidTr="003B71DB">
              <w:trPr>
                <w:tblHeader/>
              </w:trPr>
              <w:tc>
                <w:tcPr>
                  <w:tcW w:w="1070" w:type="pct"/>
                </w:tcPr>
                <w:p w14:paraId="1C713A77" w14:textId="77777777" w:rsidR="0001655C" w:rsidRPr="0001655C" w:rsidRDefault="0001655C" w:rsidP="0001655C">
                  <w:pPr>
                    <w:spacing w:after="120"/>
                    <w:rPr>
                      <w:b/>
                      <w:iCs/>
                      <w:sz w:val="20"/>
                    </w:rPr>
                  </w:pPr>
                  <w:r w:rsidRPr="0001655C">
                    <w:rPr>
                      <w:b/>
                      <w:iCs/>
                      <w:sz w:val="20"/>
                    </w:rPr>
                    <w:t>Variable</w:t>
                  </w:r>
                </w:p>
              </w:tc>
              <w:tc>
                <w:tcPr>
                  <w:tcW w:w="468" w:type="pct"/>
                </w:tcPr>
                <w:p w14:paraId="3EDCBA07" w14:textId="77777777" w:rsidR="0001655C" w:rsidRPr="0001655C" w:rsidRDefault="0001655C" w:rsidP="0001655C">
                  <w:pPr>
                    <w:spacing w:after="120"/>
                    <w:rPr>
                      <w:b/>
                      <w:iCs/>
                      <w:sz w:val="20"/>
                    </w:rPr>
                  </w:pPr>
                  <w:r w:rsidRPr="0001655C">
                    <w:rPr>
                      <w:b/>
                      <w:iCs/>
                      <w:sz w:val="20"/>
                    </w:rPr>
                    <w:t>Unit</w:t>
                  </w:r>
                </w:p>
              </w:tc>
              <w:tc>
                <w:tcPr>
                  <w:tcW w:w="3462" w:type="pct"/>
                </w:tcPr>
                <w:p w14:paraId="34D96D5E" w14:textId="77777777" w:rsidR="0001655C" w:rsidRPr="0001655C" w:rsidRDefault="0001655C" w:rsidP="0001655C">
                  <w:pPr>
                    <w:spacing w:after="120"/>
                    <w:rPr>
                      <w:b/>
                      <w:iCs/>
                      <w:sz w:val="20"/>
                    </w:rPr>
                  </w:pPr>
                  <w:r w:rsidRPr="0001655C">
                    <w:rPr>
                      <w:b/>
                      <w:iCs/>
                      <w:sz w:val="20"/>
                    </w:rPr>
                    <w:t>Description</w:t>
                  </w:r>
                </w:p>
              </w:tc>
            </w:tr>
            <w:tr w:rsidR="0001655C" w:rsidRPr="0001655C" w14:paraId="20FBF47D" w14:textId="77777777" w:rsidTr="003B71DB">
              <w:tc>
                <w:tcPr>
                  <w:tcW w:w="1070" w:type="pct"/>
                </w:tcPr>
                <w:p w14:paraId="4B239DE4" w14:textId="77777777" w:rsidR="0001655C" w:rsidRPr="0001655C" w:rsidRDefault="0001655C" w:rsidP="0001655C">
                  <w:pPr>
                    <w:spacing w:after="60"/>
                    <w:rPr>
                      <w:iCs/>
                      <w:sz w:val="20"/>
                    </w:rPr>
                  </w:pPr>
                  <w:r w:rsidRPr="0001655C">
                    <w:rPr>
                      <w:iCs/>
                      <w:sz w:val="20"/>
                    </w:rPr>
                    <w:t>RTSPP</w:t>
                  </w:r>
                  <w:r w:rsidRPr="0001655C">
                    <w:rPr>
                      <w:i/>
                      <w:iCs/>
                      <w:sz w:val="20"/>
                      <w:vertAlign w:val="subscript"/>
                    </w:rPr>
                    <w:t xml:space="preserve"> Houston345</w:t>
                  </w:r>
                </w:p>
              </w:tc>
              <w:tc>
                <w:tcPr>
                  <w:tcW w:w="468" w:type="pct"/>
                </w:tcPr>
                <w:p w14:paraId="306D17B5" w14:textId="77777777" w:rsidR="0001655C" w:rsidRPr="0001655C" w:rsidRDefault="0001655C" w:rsidP="0001655C">
                  <w:pPr>
                    <w:spacing w:after="60"/>
                    <w:rPr>
                      <w:iCs/>
                      <w:sz w:val="20"/>
                    </w:rPr>
                  </w:pPr>
                  <w:r w:rsidRPr="0001655C">
                    <w:rPr>
                      <w:iCs/>
                      <w:sz w:val="20"/>
                    </w:rPr>
                    <w:t>$/MWh</w:t>
                  </w:r>
                </w:p>
              </w:tc>
              <w:tc>
                <w:tcPr>
                  <w:tcW w:w="3462" w:type="pct"/>
                </w:tcPr>
                <w:p w14:paraId="64335976"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4C4AC283" w14:textId="77777777" w:rsidTr="003B71DB">
              <w:tc>
                <w:tcPr>
                  <w:tcW w:w="1070" w:type="pct"/>
                </w:tcPr>
                <w:p w14:paraId="7CDF131B" w14:textId="77777777" w:rsidR="0001655C" w:rsidRPr="0001655C" w:rsidRDefault="0001655C" w:rsidP="0001655C">
                  <w:pPr>
                    <w:spacing w:after="60"/>
                    <w:rPr>
                      <w:i/>
                      <w:sz w:val="20"/>
                      <w:vertAlign w:val="subscript"/>
                    </w:rPr>
                  </w:pPr>
                  <w:ins w:id="76" w:author="ERCOT 012825" w:date="2025-01-07T15:23:00Z">
                    <w:r w:rsidRPr="0001655C">
                      <w:rPr>
                        <w:iCs/>
                        <w:sz w:val="20"/>
                      </w:rPr>
                      <w:t>L</w:t>
                    </w:r>
                  </w:ins>
                  <w:r w:rsidRPr="0001655C">
                    <w:rPr>
                      <w:iCs/>
                      <w:sz w:val="20"/>
                    </w:rPr>
                    <w:t xml:space="preserve">RTRDP </w:t>
                  </w:r>
                  <w:ins w:id="77" w:author="ERCOT 012825" w:date="2024-11-25T09:06:00Z">
                    <w:r w:rsidRPr="0001655C">
                      <w:rPr>
                        <w:i/>
                        <w:sz w:val="20"/>
                        <w:vertAlign w:val="subscript"/>
                      </w:rPr>
                      <w:t>p</w:t>
                    </w:r>
                  </w:ins>
                </w:p>
              </w:tc>
              <w:tc>
                <w:tcPr>
                  <w:tcW w:w="468" w:type="pct"/>
                </w:tcPr>
                <w:p w14:paraId="14ECFFC0" w14:textId="77777777" w:rsidR="0001655C" w:rsidRPr="0001655C" w:rsidRDefault="0001655C" w:rsidP="0001655C">
                  <w:pPr>
                    <w:spacing w:after="60"/>
                    <w:rPr>
                      <w:iCs/>
                      <w:sz w:val="20"/>
                    </w:rPr>
                  </w:pPr>
                  <w:r w:rsidRPr="0001655C">
                    <w:rPr>
                      <w:iCs/>
                      <w:sz w:val="20"/>
                    </w:rPr>
                    <w:t>$/MWh</w:t>
                  </w:r>
                </w:p>
              </w:tc>
              <w:tc>
                <w:tcPr>
                  <w:tcW w:w="3462" w:type="pct"/>
                </w:tcPr>
                <w:p w14:paraId="631C35D9" w14:textId="77777777" w:rsidR="0001655C" w:rsidRPr="0001655C" w:rsidRDefault="0001655C" w:rsidP="0001655C">
                  <w:pPr>
                    <w:spacing w:after="60"/>
                    <w:rPr>
                      <w:i/>
                      <w:iCs/>
                      <w:sz w:val="20"/>
                    </w:rPr>
                  </w:pPr>
                  <w:ins w:id="78" w:author="ERCOT 012825" w:date="2024-12-04T18:11:00Z">
                    <w:r w:rsidRPr="0001655C">
                      <w:rPr>
                        <w:i/>
                        <w:iCs/>
                        <w:sz w:val="20"/>
                      </w:rPr>
                      <w:t xml:space="preserve">Locational </w:t>
                    </w:r>
                  </w:ins>
                  <w:r w:rsidRPr="0001655C">
                    <w:rPr>
                      <w:i/>
                      <w:iCs/>
                      <w:sz w:val="20"/>
                    </w:rPr>
                    <w:t>Real-Time Reliability Deployment Price for Energy</w:t>
                  </w:r>
                  <w:r w:rsidRPr="0001655C">
                    <w:rPr>
                      <w:iCs/>
                      <w:sz w:val="20"/>
                    </w:rPr>
                    <w:t xml:space="preserve"> </w:t>
                  </w:r>
                  <w:r w:rsidRPr="0001655C">
                    <w:rPr>
                      <w:iCs/>
                      <w:sz w:val="20"/>
                    </w:rPr>
                    <w:sym w:font="Symbol" w:char="F0BE"/>
                  </w:r>
                  <w:r w:rsidRPr="0001655C">
                    <w:rPr>
                      <w:iCs/>
                      <w:sz w:val="20"/>
                    </w:rPr>
                    <w:t>The Real-Time price for the 15-minute Settlement Interval</w:t>
                  </w:r>
                  <w:ins w:id="79" w:author="ERCOT 012825" w:date="2024-11-25T09:22: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652BD071" w14:textId="77777777" w:rsidTr="003B71DB">
              <w:tc>
                <w:tcPr>
                  <w:tcW w:w="1070" w:type="pct"/>
                </w:tcPr>
                <w:p w14:paraId="6B14FF04" w14:textId="77777777" w:rsidR="0001655C" w:rsidRPr="0001655C" w:rsidRDefault="0001655C" w:rsidP="0001655C">
                  <w:pPr>
                    <w:spacing w:after="60"/>
                    <w:rPr>
                      <w:iCs/>
                      <w:sz w:val="20"/>
                    </w:rPr>
                  </w:pPr>
                  <w:r w:rsidRPr="0001655C">
                    <w:rPr>
                      <w:iCs/>
                      <w:sz w:val="20"/>
                    </w:rPr>
                    <w:t xml:space="preserve">RTRDPA </w:t>
                  </w:r>
                  <w:ins w:id="80" w:author="ERCOT 012825" w:date="2024-11-25T15:59:00Z">
                    <w:r w:rsidRPr="0001655C">
                      <w:rPr>
                        <w:i/>
                        <w:sz w:val="20"/>
                        <w:vertAlign w:val="subscript"/>
                      </w:rPr>
                      <w:t xml:space="preserve">p, </w:t>
                    </w:r>
                  </w:ins>
                  <w:r w:rsidRPr="0001655C">
                    <w:rPr>
                      <w:i/>
                      <w:iCs/>
                      <w:sz w:val="20"/>
                      <w:vertAlign w:val="subscript"/>
                    </w:rPr>
                    <w:t>y</w:t>
                  </w:r>
                </w:p>
              </w:tc>
              <w:tc>
                <w:tcPr>
                  <w:tcW w:w="468" w:type="pct"/>
                </w:tcPr>
                <w:p w14:paraId="1F883E15" w14:textId="77777777" w:rsidR="0001655C" w:rsidRPr="0001655C" w:rsidRDefault="0001655C" w:rsidP="0001655C">
                  <w:pPr>
                    <w:spacing w:after="60"/>
                    <w:rPr>
                      <w:iCs/>
                      <w:sz w:val="20"/>
                    </w:rPr>
                  </w:pPr>
                  <w:r w:rsidRPr="0001655C">
                    <w:rPr>
                      <w:iCs/>
                      <w:sz w:val="20"/>
                    </w:rPr>
                    <w:t>$/MWh</w:t>
                  </w:r>
                </w:p>
              </w:tc>
              <w:tc>
                <w:tcPr>
                  <w:tcW w:w="3462" w:type="pct"/>
                </w:tcPr>
                <w:p w14:paraId="48C26865"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t xml:space="preserve"> </w:t>
                  </w:r>
                  <w:r w:rsidRPr="0001655C">
                    <w:rPr>
                      <w:iCs/>
                      <w:sz w:val="20"/>
                    </w:rPr>
                    <w:sym w:font="Symbol" w:char="F0BE"/>
                  </w:r>
                  <w:r w:rsidRPr="0001655C">
                    <w:rPr>
                      <w:iCs/>
                      <w:sz w:val="20"/>
                    </w:rPr>
                    <w:t xml:space="preserve">The Real-Time Price Adder that captures the impact of reliability deployments on energy prices </w:t>
                  </w:r>
                  <w:ins w:id="81" w:author="ERCOT 012825" w:date="2024-11-25T15:59:00Z">
                    <w:r w:rsidRPr="0001655C">
                      <w:rPr>
                        <w:iCs/>
                        <w:sz w:val="20"/>
                      </w:rPr>
                      <w:t>at</w:t>
                    </w:r>
                  </w:ins>
                  <w:ins w:id="82" w:author="ERCOT 012825" w:date="2024-11-25T16:00:00Z">
                    <w:r w:rsidRPr="0001655C">
                      <w:rPr>
                        <w:iCs/>
                        <w:sz w:val="20"/>
                      </w:rPr>
                      <w:t xml:space="preserve"> Settlement Point </w:t>
                    </w:r>
                    <w:r w:rsidRPr="0001655C">
                      <w:rPr>
                        <w:i/>
                        <w:sz w:val="20"/>
                      </w:rPr>
                      <w:t>p</w:t>
                    </w:r>
                  </w:ins>
                  <w:ins w:id="83" w:author="ERCOT 012825" w:date="2024-11-25T16:08:00Z">
                    <w:r w:rsidRPr="0001655C">
                      <w:rPr>
                        <w:i/>
                        <w:sz w:val="20"/>
                      </w:rPr>
                      <w:t>,</w:t>
                    </w:r>
                  </w:ins>
                  <w:ins w:id="84" w:author="ERCOT 012825" w:date="2024-11-25T16:00:00Z">
                    <w:r w:rsidRPr="0001655C">
                      <w:rPr>
                        <w:i/>
                        <w:sz w:val="20"/>
                      </w:rPr>
                      <w:t xml:space="preserve"> </w:t>
                    </w:r>
                  </w:ins>
                  <w:r w:rsidRPr="0001655C">
                    <w:rPr>
                      <w:iCs/>
                      <w:sz w:val="20"/>
                    </w:rPr>
                    <w:t>for the SCED interval</w:t>
                  </w:r>
                  <w:r w:rsidRPr="0001655C">
                    <w:rPr>
                      <w:i/>
                      <w:iCs/>
                      <w:sz w:val="20"/>
                    </w:rPr>
                    <w:t xml:space="preserve"> y. </w:t>
                  </w:r>
                </w:p>
              </w:tc>
            </w:tr>
            <w:tr w:rsidR="0001655C" w:rsidRPr="0001655C" w14:paraId="08083D67" w14:textId="77777777" w:rsidTr="003B71DB">
              <w:tc>
                <w:tcPr>
                  <w:tcW w:w="1070" w:type="pct"/>
                </w:tcPr>
                <w:p w14:paraId="5CE87284"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Houston345, y</w:t>
                  </w:r>
                </w:p>
              </w:tc>
              <w:tc>
                <w:tcPr>
                  <w:tcW w:w="468" w:type="pct"/>
                </w:tcPr>
                <w:p w14:paraId="5C7E0845" w14:textId="77777777" w:rsidR="0001655C" w:rsidRPr="0001655C" w:rsidRDefault="0001655C" w:rsidP="0001655C">
                  <w:pPr>
                    <w:spacing w:after="60"/>
                    <w:rPr>
                      <w:iCs/>
                      <w:sz w:val="20"/>
                    </w:rPr>
                  </w:pPr>
                  <w:r w:rsidRPr="0001655C">
                    <w:rPr>
                      <w:sz w:val="20"/>
                    </w:rPr>
                    <w:t>$/MWh</w:t>
                  </w:r>
                </w:p>
              </w:tc>
              <w:tc>
                <w:tcPr>
                  <w:tcW w:w="3462" w:type="pct"/>
                </w:tcPr>
                <w:p w14:paraId="6A10227E"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695ED7CF" w14:textId="77777777" w:rsidTr="003B71DB">
              <w:tc>
                <w:tcPr>
                  <w:tcW w:w="1070" w:type="pct"/>
                </w:tcPr>
                <w:p w14:paraId="3F285509"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Pr>
                <w:p w14:paraId="09531217" w14:textId="77777777" w:rsidR="0001655C" w:rsidRPr="0001655C" w:rsidRDefault="0001655C" w:rsidP="0001655C">
                  <w:pPr>
                    <w:spacing w:after="60"/>
                    <w:rPr>
                      <w:iCs/>
                      <w:sz w:val="20"/>
                    </w:rPr>
                  </w:pPr>
                  <w:r w:rsidRPr="0001655C">
                    <w:rPr>
                      <w:iCs/>
                      <w:sz w:val="20"/>
                    </w:rPr>
                    <w:t>none</w:t>
                  </w:r>
                </w:p>
              </w:tc>
              <w:tc>
                <w:tcPr>
                  <w:tcW w:w="3462" w:type="pct"/>
                </w:tcPr>
                <w:p w14:paraId="52E9AB56"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5CA27ACF" w14:textId="77777777" w:rsidTr="003B71DB">
              <w:tc>
                <w:tcPr>
                  <w:tcW w:w="1070" w:type="pct"/>
                </w:tcPr>
                <w:p w14:paraId="768A0AAB" w14:textId="77777777" w:rsidR="0001655C" w:rsidRPr="0001655C" w:rsidRDefault="0001655C" w:rsidP="0001655C">
                  <w:pPr>
                    <w:spacing w:after="60"/>
                    <w:rPr>
                      <w:iCs/>
                      <w:sz w:val="20"/>
                    </w:rPr>
                  </w:pPr>
                  <w:r w:rsidRPr="0001655C">
                    <w:rPr>
                      <w:iCs/>
                      <w:sz w:val="20"/>
                    </w:rPr>
                    <w:t>TLMP</w:t>
                  </w:r>
                  <w:r w:rsidRPr="0001655C">
                    <w:rPr>
                      <w:i/>
                      <w:iCs/>
                      <w:sz w:val="20"/>
                    </w:rPr>
                    <w:t xml:space="preserve"> </w:t>
                  </w:r>
                  <w:r w:rsidRPr="0001655C">
                    <w:rPr>
                      <w:i/>
                      <w:iCs/>
                      <w:sz w:val="20"/>
                      <w:vertAlign w:val="subscript"/>
                    </w:rPr>
                    <w:t>y</w:t>
                  </w:r>
                </w:p>
              </w:tc>
              <w:tc>
                <w:tcPr>
                  <w:tcW w:w="468" w:type="pct"/>
                </w:tcPr>
                <w:p w14:paraId="28C84699" w14:textId="77777777" w:rsidR="0001655C" w:rsidRPr="0001655C" w:rsidRDefault="0001655C" w:rsidP="0001655C">
                  <w:pPr>
                    <w:spacing w:after="60"/>
                    <w:rPr>
                      <w:sz w:val="20"/>
                    </w:rPr>
                  </w:pPr>
                  <w:r w:rsidRPr="0001655C">
                    <w:rPr>
                      <w:iCs/>
                      <w:sz w:val="20"/>
                    </w:rPr>
                    <w:t>second</w:t>
                  </w:r>
                </w:p>
              </w:tc>
              <w:tc>
                <w:tcPr>
                  <w:tcW w:w="3462" w:type="pct"/>
                </w:tcPr>
                <w:p w14:paraId="26491474"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E02BB27" w14:textId="77777777" w:rsidTr="003B71DB">
              <w:tc>
                <w:tcPr>
                  <w:tcW w:w="1070" w:type="pct"/>
                </w:tcPr>
                <w:p w14:paraId="604E3AC7" w14:textId="77777777" w:rsidR="0001655C" w:rsidRPr="0001655C" w:rsidRDefault="0001655C" w:rsidP="0001655C">
                  <w:pPr>
                    <w:spacing w:after="60"/>
                    <w:rPr>
                      <w:i/>
                      <w:iCs/>
                      <w:sz w:val="20"/>
                    </w:rPr>
                  </w:pPr>
                  <w:r w:rsidRPr="0001655C">
                    <w:rPr>
                      <w:i/>
                      <w:iCs/>
                      <w:sz w:val="20"/>
                    </w:rPr>
                    <w:t>y</w:t>
                  </w:r>
                </w:p>
              </w:tc>
              <w:tc>
                <w:tcPr>
                  <w:tcW w:w="468" w:type="pct"/>
                </w:tcPr>
                <w:p w14:paraId="3431CD7E" w14:textId="77777777" w:rsidR="0001655C" w:rsidRPr="0001655C" w:rsidRDefault="0001655C" w:rsidP="0001655C">
                  <w:pPr>
                    <w:spacing w:after="60"/>
                    <w:rPr>
                      <w:iCs/>
                      <w:sz w:val="20"/>
                    </w:rPr>
                  </w:pPr>
                  <w:r w:rsidRPr="0001655C">
                    <w:rPr>
                      <w:iCs/>
                      <w:sz w:val="20"/>
                    </w:rPr>
                    <w:t>none</w:t>
                  </w:r>
                </w:p>
              </w:tc>
              <w:tc>
                <w:tcPr>
                  <w:tcW w:w="3462" w:type="pct"/>
                </w:tcPr>
                <w:p w14:paraId="75A53582"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250AB9A3" w14:textId="77777777" w:rsidTr="003B71DB">
              <w:trPr>
                <w:ins w:id="85" w:author="ERCOT 012825" w:date="2024-11-25T16:00:00Z"/>
              </w:trPr>
              <w:tc>
                <w:tcPr>
                  <w:tcW w:w="1070" w:type="pct"/>
                </w:tcPr>
                <w:p w14:paraId="29D2BBFC" w14:textId="77777777" w:rsidR="0001655C" w:rsidRPr="0001655C" w:rsidRDefault="0001655C" w:rsidP="0001655C">
                  <w:pPr>
                    <w:spacing w:after="60"/>
                    <w:rPr>
                      <w:ins w:id="86" w:author="ERCOT 012825" w:date="2024-11-25T16:00:00Z"/>
                      <w:i/>
                      <w:iCs/>
                      <w:sz w:val="20"/>
                    </w:rPr>
                  </w:pPr>
                  <w:ins w:id="87" w:author="ERCOT 012825" w:date="2024-11-25T16:00:00Z">
                    <w:r w:rsidRPr="0001655C">
                      <w:rPr>
                        <w:i/>
                        <w:iCs/>
                        <w:sz w:val="20"/>
                      </w:rPr>
                      <w:t>p</w:t>
                    </w:r>
                  </w:ins>
                </w:p>
              </w:tc>
              <w:tc>
                <w:tcPr>
                  <w:tcW w:w="468" w:type="pct"/>
                </w:tcPr>
                <w:p w14:paraId="14826CD8" w14:textId="77777777" w:rsidR="0001655C" w:rsidRPr="0001655C" w:rsidRDefault="0001655C" w:rsidP="0001655C">
                  <w:pPr>
                    <w:spacing w:after="60"/>
                    <w:rPr>
                      <w:ins w:id="88" w:author="ERCOT 012825" w:date="2024-11-25T16:00:00Z"/>
                      <w:iCs/>
                      <w:sz w:val="20"/>
                    </w:rPr>
                  </w:pPr>
                  <w:ins w:id="89" w:author="ERCOT 012825" w:date="2024-11-25T16:00:00Z">
                    <w:r w:rsidRPr="0001655C">
                      <w:rPr>
                        <w:iCs/>
                        <w:sz w:val="20"/>
                      </w:rPr>
                      <w:t>none</w:t>
                    </w:r>
                  </w:ins>
                </w:p>
              </w:tc>
              <w:tc>
                <w:tcPr>
                  <w:tcW w:w="3462" w:type="pct"/>
                </w:tcPr>
                <w:p w14:paraId="6A965A15" w14:textId="77777777" w:rsidR="0001655C" w:rsidRPr="0001655C" w:rsidRDefault="0001655C" w:rsidP="0001655C">
                  <w:pPr>
                    <w:spacing w:after="60"/>
                    <w:rPr>
                      <w:ins w:id="90" w:author="ERCOT 012825" w:date="2024-11-25T16:00:00Z"/>
                      <w:iCs/>
                      <w:sz w:val="20"/>
                    </w:rPr>
                  </w:pPr>
                  <w:ins w:id="91" w:author="ERCOT 012825" w:date="2024-11-25T16:00:00Z">
                    <w:r w:rsidRPr="0001655C">
                      <w:rPr>
                        <w:iCs/>
                        <w:sz w:val="20"/>
                      </w:rPr>
                      <w:t>A Settlement Point</w:t>
                    </w:r>
                  </w:ins>
                </w:p>
              </w:tc>
            </w:tr>
          </w:tbl>
          <w:p w14:paraId="27806C2C" w14:textId="77777777" w:rsidR="0001655C" w:rsidRPr="0001655C" w:rsidRDefault="0001655C" w:rsidP="0001655C">
            <w:pPr>
              <w:spacing w:after="240"/>
              <w:ind w:left="720" w:hanging="720"/>
            </w:pPr>
          </w:p>
        </w:tc>
      </w:tr>
    </w:tbl>
    <w:p w14:paraId="376E990C" w14:textId="77777777" w:rsidR="0001655C" w:rsidRPr="0001655C" w:rsidRDefault="0001655C" w:rsidP="0001655C">
      <w:pPr>
        <w:keepNext/>
        <w:widowControl w:val="0"/>
        <w:tabs>
          <w:tab w:val="left" w:pos="1260"/>
        </w:tabs>
        <w:spacing w:before="480" w:after="240"/>
        <w:outlineLvl w:val="3"/>
        <w:rPr>
          <w:bCs/>
          <w:snapToGrid w:val="0"/>
          <w:szCs w:val="20"/>
        </w:rPr>
      </w:pPr>
      <w:bookmarkStart w:id="92" w:name="_Toc178232093"/>
      <w:r w:rsidRPr="0001655C">
        <w:rPr>
          <w:b/>
          <w:bCs/>
          <w:snapToGrid w:val="0"/>
          <w:szCs w:val="20"/>
        </w:rPr>
        <w:t>3.5.2.4</w:t>
      </w:r>
      <w:r w:rsidRPr="0001655C">
        <w:rPr>
          <w:b/>
          <w:bCs/>
          <w:snapToGrid w:val="0"/>
          <w:szCs w:val="20"/>
        </w:rPr>
        <w:tab/>
        <w:t>West 345 kV Hub (West 345)</w:t>
      </w:r>
      <w:bookmarkEnd w:id="92"/>
    </w:p>
    <w:p w14:paraId="28F22CE4" w14:textId="77777777" w:rsidR="0001655C" w:rsidRPr="0001655C" w:rsidRDefault="0001655C" w:rsidP="0001655C">
      <w:pPr>
        <w:spacing w:after="240"/>
        <w:ind w:left="720" w:hanging="720"/>
        <w:rPr>
          <w:szCs w:val="20"/>
        </w:rPr>
      </w:pPr>
      <w:r w:rsidRPr="0001655C">
        <w:rPr>
          <w:szCs w:val="20"/>
        </w:rPr>
        <w:t>(1)</w:t>
      </w:r>
      <w:r w:rsidRPr="0001655C">
        <w:rPr>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01655C" w:rsidRPr="0001655C" w14:paraId="59CD3899" w14:textId="77777777" w:rsidTr="003B71DB">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6DB0DDE6" w14:textId="77777777" w:rsidR="0001655C" w:rsidRPr="0001655C" w:rsidRDefault="0001655C" w:rsidP="0001655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53DADC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A416505" w14:textId="77777777" w:rsidR="0001655C" w:rsidRPr="0001655C" w:rsidRDefault="0001655C" w:rsidP="0001655C">
            <w:pPr>
              <w:jc w:val="center"/>
              <w:rPr>
                <w:rFonts w:ascii="Arial" w:eastAsia="Arial Unicode MS" w:hAnsi="Arial" w:cs="Arial"/>
                <w:sz w:val="20"/>
              </w:rPr>
            </w:pPr>
          </w:p>
        </w:tc>
      </w:tr>
      <w:tr w:rsidR="0001655C" w:rsidRPr="0001655C" w14:paraId="01287616" w14:textId="77777777" w:rsidTr="003B71DB">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1011FD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330832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4723700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58D19E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33561598"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46ED6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40F5AB9" w14:textId="77777777" w:rsidR="0001655C" w:rsidRPr="0001655C" w:rsidRDefault="0001655C" w:rsidP="0001655C">
            <w:pPr>
              <w:rPr>
                <w:rFonts w:ascii="Arial" w:eastAsia="Arial Unicode MS" w:hAnsi="Arial" w:cs="Arial"/>
                <w:sz w:val="20"/>
              </w:rPr>
            </w:pPr>
            <w:r w:rsidRPr="0001655C">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82E4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6B546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6C06DAA"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872F1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26CBD7" w14:textId="77777777" w:rsidR="0001655C" w:rsidRPr="0001655C" w:rsidRDefault="0001655C" w:rsidP="0001655C">
            <w:pPr>
              <w:rPr>
                <w:rFonts w:ascii="Arial" w:eastAsia="Arial Unicode MS" w:hAnsi="Arial" w:cs="Arial"/>
                <w:sz w:val="20"/>
              </w:rPr>
            </w:pPr>
            <w:r w:rsidRPr="0001655C">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66D74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5EFA9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3874ACA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3BE16F"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442E85" w14:textId="77777777" w:rsidR="0001655C" w:rsidRPr="0001655C" w:rsidRDefault="0001655C" w:rsidP="0001655C">
            <w:pPr>
              <w:rPr>
                <w:rFonts w:ascii="Arial" w:eastAsia="Arial Unicode MS" w:hAnsi="Arial" w:cs="Arial"/>
                <w:sz w:val="20"/>
              </w:rPr>
            </w:pPr>
            <w:r w:rsidRPr="0001655C">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B9A44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B46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7240B08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0F699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529C2C" w14:textId="77777777" w:rsidR="0001655C" w:rsidRPr="0001655C" w:rsidRDefault="0001655C" w:rsidP="0001655C">
            <w:pPr>
              <w:rPr>
                <w:rFonts w:ascii="Arial" w:eastAsia="Arial Unicode MS" w:hAnsi="Arial" w:cs="Arial"/>
                <w:sz w:val="20"/>
              </w:rPr>
            </w:pPr>
            <w:r w:rsidRPr="0001655C">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3E276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AE8C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4F9332DF"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C1C2AD"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563C31" w14:textId="77777777" w:rsidR="0001655C" w:rsidRPr="0001655C" w:rsidRDefault="0001655C" w:rsidP="0001655C">
            <w:pPr>
              <w:rPr>
                <w:rFonts w:ascii="Arial" w:eastAsia="Arial Unicode MS" w:hAnsi="Arial" w:cs="Arial"/>
                <w:sz w:val="20"/>
              </w:rPr>
            </w:pPr>
            <w:r w:rsidRPr="0001655C">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4FF95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1E759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0109A612"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137FC8"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1A15A4" w14:textId="77777777" w:rsidR="0001655C" w:rsidRPr="0001655C" w:rsidRDefault="0001655C" w:rsidP="0001655C">
            <w:pPr>
              <w:rPr>
                <w:rFonts w:ascii="Arial" w:eastAsia="Arial Unicode MS" w:hAnsi="Arial" w:cs="Arial"/>
                <w:sz w:val="20"/>
              </w:rPr>
            </w:pPr>
            <w:r w:rsidRPr="0001655C">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BD035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3583A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B6AB1D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A34BDA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5D9E72" w14:textId="77777777" w:rsidR="0001655C" w:rsidRPr="0001655C" w:rsidRDefault="0001655C" w:rsidP="0001655C">
            <w:pPr>
              <w:rPr>
                <w:rFonts w:ascii="Arial" w:eastAsia="Arial Unicode MS" w:hAnsi="Arial" w:cs="Arial"/>
                <w:sz w:val="20"/>
              </w:rPr>
            </w:pPr>
            <w:r w:rsidRPr="0001655C">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943F6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50160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6608FD3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3532AA"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E56805" w14:textId="77777777" w:rsidR="0001655C" w:rsidRPr="0001655C" w:rsidRDefault="0001655C" w:rsidP="0001655C">
            <w:pPr>
              <w:rPr>
                <w:rFonts w:ascii="Arial" w:eastAsia="Arial Unicode MS" w:hAnsi="Arial" w:cs="Arial"/>
                <w:sz w:val="20"/>
              </w:rPr>
            </w:pPr>
            <w:r w:rsidRPr="0001655C">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D44D8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ADFE7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3A78CC2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E61D57"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005297" w14:textId="77777777" w:rsidR="0001655C" w:rsidRPr="0001655C" w:rsidRDefault="0001655C" w:rsidP="0001655C">
            <w:pPr>
              <w:rPr>
                <w:rFonts w:ascii="Arial" w:eastAsia="Arial Unicode MS" w:hAnsi="Arial" w:cs="Arial"/>
                <w:sz w:val="20"/>
              </w:rPr>
            </w:pPr>
            <w:r w:rsidRPr="0001655C">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6FB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633F1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0421E74A"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3D73E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941613" w14:textId="77777777" w:rsidR="0001655C" w:rsidRPr="0001655C" w:rsidRDefault="0001655C" w:rsidP="0001655C">
            <w:pPr>
              <w:rPr>
                <w:rFonts w:ascii="Arial" w:eastAsia="Arial Unicode MS" w:hAnsi="Arial" w:cs="Arial"/>
                <w:sz w:val="20"/>
              </w:rPr>
            </w:pPr>
            <w:r w:rsidRPr="0001655C">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1F906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F2729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7DA08048"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2C7B8"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A49C69" w14:textId="77777777" w:rsidR="0001655C" w:rsidRPr="0001655C" w:rsidRDefault="0001655C" w:rsidP="0001655C">
            <w:pPr>
              <w:rPr>
                <w:rFonts w:ascii="Arial" w:eastAsia="Arial Unicode MS" w:hAnsi="Arial" w:cs="Arial"/>
                <w:sz w:val="20"/>
              </w:rPr>
            </w:pPr>
            <w:r w:rsidRPr="0001655C">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1135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37681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1DC475F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665321"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8FCDF7" w14:textId="77777777" w:rsidR="0001655C" w:rsidRPr="0001655C" w:rsidRDefault="0001655C" w:rsidP="0001655C">
            <w:pPr>
              <w:rPr>
                <w:rFonts w:ascii="Arial" w:eastAsia="Arial Unicode MS" w:hAnsi="Arial" w:cs="Arial"/>
                <w:sz w:val="20"/>
              </w:rPr>
            </w:pPr>
            <w:r w:rsidRPr="0001655C">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DD40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F9371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3F9FB73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EEF03C"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82DD4E" w14:textId="77777777" w:rsidR="0001655C" w:rsidRPr="0001655C" w:rsidRDefault="0001655C" w:rsidP="0001655C">
            <w:pPr>
              <w:rPr>
                <w:rFonts w:ascii="Arial" w:eastAsia="Arial Unicode MS" w:hAnsi="Arial" w:cs="Arial"/>
                <w:sz w:val="20"/>
              </w:rPr>
            </w:pPr>
            <w:r w:rsidRPr="0001655C">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70B2F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8E2EA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9CE580E"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44CC49"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5E10C6" w14:textId="77777777" w:rsidR="0001655C" w:rsidRPr="0001655C" w:rsidRDefault="0001655C" w:rsidP="0001655C">
            <w:pPr>
              <w:rPr>
                <w:rFonts w:ascii="Arial" w:eastAsia="Arial Unicode MS" w:hAnsi="Arial" w:cs="Arial"/>
                <w:sz w:val="20"/>
              </w:rPr>
            </w:pPr>
            <w:r w:rsidRPr="0001655C">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B61FF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F5551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172F4C8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14DEDC"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B68C97" w14:textId="77777777" w:rsidR="0001655C" w:rsidRPr="0001655C" w:rsidRDefault="0001655C" w:rsidP="0001655C">
            <w:pPr>
              <w:rPr>
                <w:rFonts w:ascii="Arial" w:eastAsia="Arial Unicode MS" w:hAnsi="Arial" w:cs="Arial"/>
                <w:sz w:val="20"/>
              </w:rPr>
            </w:pPr>
            <w:r w:rsidRPr="0001655C">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3C61A3"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7A698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7A996F0"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982493"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FD818" w14:textId="77777777" w:rsidR="0001655C" w:rsidRPr="0001655C" w:rsidRDefault="0001655C" w:rsidP="0001655C">
            <w:pPr>
              <w:rPr>
                <w:rFonts w:ascii="Arial" w:eastAsia="Arial Unicode MS" w:hAnsi="Arial" w:cs="Arial"/>
                <w:sz w:val="20"/>
              </w:rPr>
            </w:pPr>
            <w:r w:rsidRPr="0001655C">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D1EF8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DDF91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40152110"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1035C7"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EBDCCB" w14:textId="77777777" w:rsidR="0001655C" w:rsidRPr="0001655C" w:rsidRDefault="0001655C" w:rsidP="0001655C">
            <w:pPr>
              <w:rPr>
                <w:rFonts w:ascii="Arial" w:eastAsia="Arial Unicode MS" w:hAnsi="Arial" w:cs="Arial"/>
                <w:sz w:val="20"/>
              </w:rPr>
            </w:pPr>
            <w:r w:rsidRPr="0001655C">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825F3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8BAA6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bl>
    <w:p w14:paraId="05A22F05" w14:textId="77777777" w:rsidR="0001655C" w:rsidRPr="0001655C" w:rsidRDefault="0001655C" w:rsidP="0001655C">
      <w:pPr>
        <w:spacing w:before="240" w:after="240"/>
        <w:ind w:left="720" w:hanging="720"/>
        <w:rPr>
          <w:szCs w:val="20"/>
        </w:rPr>
      </w:pPr>
      <w:r w:rsidRPr="0001655C">
        <w:rPr>
          <w:szCs w:val="20"/>
        </w:rPr>
        <w:t>(2)</w:t>
      </w:r>
      <w:r w:rsidRPr="0001655C">
        <w:rPr>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39F27BE1"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26872EE5"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West345</w:t>
      </w:r>
      <w:r w:rsidRPr="0001655C">
        <w:rPr>
          <w:bCs/>
        </w:rPr>
        <w:t xml:space="preserve"> </w:t>
      </w:r>
      <w:r w:rsidRPr="0001655C">
        <w:rPr>
          <w:b/>
          <w:bCs/>
        </w:rPr>
        <w:t>=</w:t>
      </w:r>
      <w:r w:rsidRPr="0001655C">
        <w:rPr>
          <w:b/>
          <w:bCs/>
        </w:rPr>
        <w:tab/>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West345,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2B1EDDF6"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West345</w:t>
      </w:r>
      <w:r w:rsidRPr="0001655C">
        <w:rPr>
          <w:b/>
          <w:bCs/>
        </w:rPr>
        <w:t>≠0</w:t>
      </w:r>
    </w:p>
    <w:p w14:paraId="5A35E6E1"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West345 </w:t>
      </w:r>
      <w:r w:rsidRPr="0001655C">
        <w:rPr>
          <w:b/>
          <w:bCs/>
        </w:rPr>
        <w:t>=</w:t>
      </w:r>
      <w:r w:rsidRPr="0001655C">
        <w:rPr>
          <w:b/>
          <w:bCs/>
        </w:rPr>
        <w:tab/>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West345</w:t>
      </w:r>
      <w:r w:rsidRPr="0001655C">
        <w:rPr>
          <w:b/>
          <w:bCs/>
        </w:rPr>
        <w:t>=0</w:t>
      </w:r>
    </w:p>
    <w:p w14:paraId="60E72EA3" w14:textId="77777777" w:rsidR="0001655C" w:rsidRPr="0001655C" w:rsidRDefault="0001655C" w:rsidP="0001655C">
      <w:pPr>
        <w:spacing w:after="240"/>
      </w:pPr>
      <w:r w:rsidRPr="0001655C">
        <w:t>Where:</w:t>
      </w:r>
    </w:p>
    <w:p w14:paraId="1FF50872"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West345,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West345, c</w:t>
      </w:r>
      <w:r w:rsidRPr="0001655C">
        <w:rPr>
          <w:bCs/>
          <w:i/>
        </w:rPr>
        <w:t xml:space="preserve"> </w:t>
      </w:r>
      <w:r w:rsidRPr="0001655C">
        <w:rPr>
          <w:bCs/>
        </w:rPr>
        <w:t>* DAHBSF</w:t>
      </w:r>
      <w:r w:rsidRPr="0001655C">
        <w:rPr>
          <w:bCs/>
          <w:i/>
        </w:rPr>
        <w:t xml:space="preserve"> </w:t>
      </w:r>
      <w:proofErr w:type="spellStart"/>
      <w:r w:rsidRPr="0001655C">
        <w:rPr>
          <w:bCs/>
          <w:i/>
          <w:vertAlign w:val="subscript"/>
        </w:rPr>
        <w:t>hb</w:t>
      </w:r>
      <w:proofErr w:type="spellEnd"/>
      <w:r w:rsidRPr="0001655C">
        <w:rPr>
          <w:bCs/>
          <w:i/>
          <w:vertAlign w:val="subscript"/>
        </w:rPr>
        <w:t>, West345, c</w:t>
      </w:r>
      <w:r w:rsidRPr="0001655C">
        <w:rPr>
          <w:bCs/>
        </w:rPr>
        <w:t>)</w:t>
      </w:r>
    </w:p>
    <w:p w14:paraId="1651C01A"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proofErr w:type="spellStart"/>
      <w:r w:rsidRPr="0001655C">
        <w:rPr>
          <w:bCs/>
          <w:i/>
          <w:vertAlign w:val="subscript"/>
        </w:rPr>
        <w:t>hb</w:t>
      </w:r>
      <w:proofErr w:type="spellEnd"/>
      <w:r w:rsidRPr="0001655C">
        <w:rPr>
          <w:bCs/>
          <w:i/>
          <w:vertAlign w:val="subscript"/>
        </w:rPr>
        <w:t>, West345,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West345, c</w:t>
      </w:r>
      <w:r w:rsidRPr="0001655C">
        <w:rPr>
          <w:bCs/>
          <w:i/>
        </w:rPr>
        <w:t xml:space="preserve"> </w:t>
      </w:r>
      <w:r w:rsidRPr="0001655C">
        <w:rPr>
          <w:bCs/>
        </w:rPr>
        <w:t xml:space="preserve">* DASF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West345, c</w:t>
      </w:r>
      <w:r w:rsidRPr="0001655C">
        <w:rPr>
          <w:bCs/>
        </w:rPr>
        <w:t>)</w:t>
      </w:r>
    </w:p>
    <w:p w14:paraId="5943723F"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West345,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West345,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West345, c</w:t>
      </w:r>
      <w:r w:rsidRPr="0001655C">
        <w:rPr>
          <w:bCs/>
        </w:rPr>
        <w:t>)</w:t>
      </w:r>
    </w:p>
    <w:p w14:paraId="0B82BBB3"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West345, c</w:t>
      </w:r>
      <w:r w:rsidRPr="0001655C">
        <w:rPr>
          <w:bCs/>
          <w:i/>
        </w:rPr>
        <w:tab/>
        <w:t>=</w:t>
      </w:r>
      <w:r w:rsidRPr="0001655C">
        <w:rPr>
          <w:bCs/>
          <w:i/>
        </w:rPr>
        <w:tab/>
      </w:r>
      <w:r w:rsidRPr="0001655C">
        <w:rPr>
          <w:bCs/>
        </w:rPr>
        <w:t>IF(PB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West345, c</w:t>
      </w:r>
      <w:r w:rsidRPr="0001655C">
        <w:rPr>
          <w:bCs/>
        </w:rPr>
        <w:t xml:space="preserve">=0, 0, 1 </w:t>
      </w:r>
      <w:r w:rsidRPr="0001655C">
        <w:rPr>
          <w:b/>
          <w:bCs/>
          <w:sz w:val="32"/>
          <w:szCs w:val="32"/>
        </w:rPr>
        <w:t xml:space="preserve">/ </w:t>
      </w:r>
      <w:r w:rsidRPr="0001655C">
        <w:rPr>
          <w:bCs/>
        </w:rPr>
        <w:t xml:space="preserve">PB </w:t>
      </w:r>
      <w:proofErr w:type="spellStart"/>
      <w:r w:rsidRPr="0001655C">
        <w:rPr>
          <w:bCs/>
          <w:i/>
          <w:vertAlign w:val="subscript"/>
        </w:rPr>
        <w:t>hb</w:t>
      </w:r>
      <w:proofErr w:type="spellEnd"/>
      <w:r w:rsidRPr="0001655C">
        <w:rPr>
          <w:bCs/>
          <w:i/>
          <w:vertAlign w:val="subscript"/>
        </w:rPr>
        <w:t>, West345, c</w:t>
      </w:r>
      <w:r w:rsidRPr="0001655C">
        <w:rPr>
          <w:bCs/>
        </w:rPr>
        <w:t>)</w:t>
      </w:r>
    </w:p>
    <w:p w14:paraId="31676937"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1655C" w:rsidRPr="0001655C" w14:paraId="5FA82B7F" w14:textId="77777777" w:rsidTr="003B71DB">
        <w:trPr>
          <w:tblHeader/>
        </w:trPr>
        <w:tc>
          <w:tcPr>
            <w:tcW w:w="1008" w:type="pct"/>
          </w:tcPr>
          <w:p w14:paraId="673C3CBE" w14:textId="77777777" w:rsidR="0001655C" w:rsidRPr="0001655C" w:rsidRDefault="0001655C" w:rsidP="0001655C">
            <w:pPr>
              <w:spacing w:after="240"/>
              <w:rPr>
                <w:b/>
                <w:iCs/>
                <w:sz w:val="20"/>
                <w:szCs w:val="20"/>
              </w:rPr>
            </w:pPr>
            <w:r w:rsidRPr="0001655C">
              <w:rPr>
                <w:b/>
                <w:iCs/>
                <w:sz w:val="20"/>
                <w:szCs w:val="20"/>
              </w:rPr>
              <w:lastRenderedPageBreak/>
              <w:t>Variable</w:t>
            </w:r>
          </w:p>
        </w:tc>
        <w:tc>
          <w:tcPr>
            <w:tcW w:w="529" w:type="pct"/>
          </w:tcPr>
          <w:p w14:paraId="0CF33618"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696EEDDD"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28964BB6" w14:textId="77777777" w:rsidTr="003B71DB">
        <w:tc>
          <w:tcPr>
            <w:tcW w:w="1008" w:type="pct"/>
          </w:tcPr>
          <w:p w14:paraId="51999CC6"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West345</w:t>
            </w:r>
          </w:p>
        </w:tc>
        <w:tc>
          <w:tcPr>
            <w:tcW w:w="529" w:type="pct"/>
          </w:tcPr>
          <w:p w14:paraId="0D203884"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824D89A"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390C8263" w14:textId="77777777" w:rsidTr="003B71DB">
        <w:tc>
          <w:tcPr>
            <w:tcW w:w="1008" w:type="pct"/>
          </w:tcPr>
          <w:p w14:paraId="28E34EB3" w14:textId="77777777" w:rsidR="0001655C" w:rsidRPr="0001655C" w:rsidRDefault="0001655C" w:rsidP="0001655C">
            <w:pPr>
              <w:spacing w:after="60"/>
              <w:rPr>
                <w:iCs/>
                <w:sz w:val="20"/>
                <w:szCs w:val="20"/>
              </w:rPr>
            </w:pPr>
            <w:r w:rsidRPr="0001655C">
              <w:rPr>
                <w:iCs/>
                <w:sz w:val="20"/>
                <w:szCs w:val="20"/>
              </w:rPr>
              <w:t>DASL</w:t>
            </w:r>
          </w:p>
        </w:tc>
        <w:tc>
          <w:tcPr>
            <w:tcW w:w="529" w:type="pct"/>
          </w:tcPr>
          <w:p w14:paraId="334EEABE"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759039F6"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79674E64" w14:textId="77777777" w:rsidTr="003B71DB">
        <w:tc>
          <w:tcPr>
            <w:tcW w:w="1008" w:type="pct"/>
          </w:tcPr>
          <w:p w14:paraId="2FF2D8B9"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1270F2FF"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1226E68C"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385454BA" w14:textId="77777777" w:rsidTr="003B71DB">
        <w:tc>
          <w:tcPr>
            <w:tcW w:w="1008" w:type="pct"/>
          </w:tcPr>
          <w:p w14:paraId="0B3741C0"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West345,c</w:t>
            </w:r>
          </w:p>
        </w:tc>
        <w:tc>
          <w:tcPr>
            <w:tcW w:w="529" w:type="pct"/>
          </w:tcPr>
          <w:p w14:paraId="61E21A1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A10FA05"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314F5BF1" w14:textId="77777777" w:rsidTr="003B71DB">
        <w:tc>
          <w:tcPr>
            <w:tcW w:w="1008" w:type="pct"/>
          </w:tcPr>
          <w:p w14:paraId="16434548"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hb,West345,c</w:t>
            </w:r>
          </w:p>
        </w:tc>
        <w:tc>
          <w:tcPr>
            <w:tcW w:w="529" w:type="pct"/>
          </w:tcPr>
          <w:p w14:paraId="2DC5893D"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E2EB7D7"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3C558B18" w14:textId="77777777" w:rsidTr="003B71DB">
        <w:tc>
          <w:tcPr>
            <w:tcW w:w="1008" w:type="pct"/>
          </w:tcPr>
          <w:p w14:paraId="4C87062A"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pb,hb,West345,c</w:t>
            </w:r>
          </w:p>
        </w:tc>
        <w:tc>
          <w:tcPr>
            <w:tcW w:w="529" w:type="pct"/>
          </w:tcPr>
          <w:p w14:paraId="73045C6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95927B9"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proofErr w:type="spellStart"/>
            <w:r w:rsidRPr="0001655C">
              <w:rPr>
                <w:i/>
                <w:sz w:val="20"/>
                <w:szCs w:val="20"/>
              </w:rPr>
              <w:t>hb</w:t>
            </w:r>
            <w:proofErr w:type="spellEnd"/>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2E0F3794" w14:textId="77777777" w:rsidTr="003B71DB">
        <w:tc>
          <w:tcPr>
            <w:tcW w:w="1008" w:type="pct"/>
          </w:tcPr>
          <w:p w14:paraId="38C5FBF9" w14:textId="77777777" w:rsidR="0001655C" w:rsidRPr="0001655C" w:rsidRDefault="0001655C" w:rsidP="0001655C">
            <w:pPr>
              <w:spacing w:after="60"/>
              <w:rPr>
                <w:iCs/>
                <w:sz w:val="20"/>
                <w:szCs w:val="20"/>
              </w:rPr>
            </w:pPr>
            <w:r w:rsidRPr="0001655C">
              <w:rPr>
                <w:iCs/>
                <w:sz w:val="20"/>
                <w:szCs w:val="20"/>
              </w:rPr>
              <w:t xml:space="preserve">HUBDF </w:t>
            </w:r>
            <w:proofErr w:type="spellStart"/>
            <w:r w:rsidRPr="0001655C">
              <w:rPr>
                <w:i/>
                <w:iCs/>
                <w:sz w:val="20"/>
                <w:szCs w:val="20"/>
                <w:vertAlign w:val="subscript"/>
              </w:rPr>
              <w:t>hb</w:t>
            </w:r>
            <w:proofErr w:type="spellEnd"/>
            <w:r w:rsidRPr="0001655C">
              <w:rPr>
                <w:i/>
                <w:iCs/>
                <w:sz w:val="20"/>
                <w:szCs w:val="20"/>
                <w:vertAlign w:val="subscript"/>
              </w:rPr>
              <w:t>, West345,c</w:t>
            </w:r>
          </w:p>
        </w:tc>
        <w:tc>
          <w:tcPr>
            <w:tcW w:w="529" w:type="pct"/>
          </w:tcPr>
          <w:p w14:paraId="1E605AA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18247F3"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0B0753A7" w14:textId="77777777" w:rsidTr="003B71DB">
        <w:tc>
          <w:tcPr>
            <w:tcW w:w="1008" w:type="pct"/>
          </w:tcPr>
          <w:p w14:paraId="18D3FDD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pb, </w:t>
            </w:r>
            <w:proofErr w:type="spellStart"/>
            <w:r w:rsidRPr="0001655C">
              <w:rPr>
                <w:i/>
                <w:iCs/>
                <w:sz w:val="20"/>
                <w:szCs w:val="20"/>
                <w:vertAlign w:val="subscript"/>
              </w:rPr>
              <w:t>hb</w:t>
            </w:r>
            <w:proofErr w:type="spellEnd"/>
            <w:r w:rsidRPr="0001655C">
              <w:rPr>
                <w:i/>
                <w:iCs/>
                <w:sz w:val="20"/>
                <w:szCs w:val="20"/>
                <w:vertAlign w:val="subscript"/>
              </w:rPr>
              <w:t>, West345,c</w:t>
            </w:r>
          </w:p>
        </w:tc>
        <w:tc>
          <w:tcPr>
            <w:tcW w:w="529" w:type="pct"/>
          </w:tcPr>
          <w:p w14:paraId="17BCCE4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1418E92"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proofErr w:type="spellStart"/>
            <w:r w:rsidRPr="0001655C">
              <w:rPr>
                <w:i/>
                <w:iCs/>
                <w:sz w:val="20"/>
              </w:rPr>
              <w:t>hb</w:t>
            </w:r>
            <w:proofErr w:type="spellEnd"/>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2CB6FE0B" w14:textId="77777777" w:rsidTr="003B71DB">
        <w:tc>
          <w:tcPr>
            <w:tcW w:w="1008" w:type="pct"/>
          </w:tcPr>
          <w:p w14:paraId="3320F4A0" w14:textId="77777777" w:rsidR="0001655C" w:rsidRPr="0001655C" w:rsidRDefault="0001655C" w:rsidP="0001655C">
            <w:pPr>
              <w:spacing w:after="60"/>
              <w:rPr>
                <w:iCs/>
                <w:sz w:val="20"/>
                <w:szCs w:val="20"/>
              </w:rPr>
            </w:pPr>
            <w:r w:rsidRPr="0001655C">
              <w:rPr>
                <w:i/>
                <w:iCs/>
                <w:sz w:val="20"/>
                <w:szCs w:val="20"/>
              </w:rPr>
              <w:t>pb</w:t>
            </w:r>
          </w:p>
        </w:tc>
        <w:tc>
          <w:tcPr>
            <w:tcW w:w="529" w:type="pct"/>
          </w:tcPr>
          <w:p w14:paraId="1255787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3FC2F7F"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6C88C773" w14:textId="77777777" w:rsidTr="003B71DB">
        <w:tc>
          <w:tcPr>
            <w:tcW w:w="1008" w:type="pct"/>
          </w:tcPr>
          <w:p w14:paraId="033CBCD9" w14:textId="77777777" w:rsidR="0001655C" w:rsidRPr="0001655C" w:rsidRDefault="0001655C" w:rsidP="0001655C">
            <w:pPr>
              <w:spacing w:after="60"/>
              <w:rPr>
                <w:iCs/>
                <w:sz w:val="20"/>
                <w:szCs w:val="20"/>
              </w:rPr>
            </w:pPr>
            <w:r w:rsidRPr="0001655C">
              <w:rPr>
                <w:iCs/>
                <w:sz w:val="20"/>
                <w:szCs w:val="20"/>
              </w:rPr>
              <w:t xml:space="preserve">PB </w:t>
            </w:r>
            <w:proofErr w:type="spellStart"/>
            <w:r w:rsidRPr="0001655C">
              <w:rPr>
                <w:i/>
                <w:iCs/>
                <w:sz w:val="20"/>
                <w:szCs w:val="20"/>
                <w:vertAlign w:val="subscript"/>
              </w:rPr>
              <w:t>hb</w:t>
            </w:r>
            <w:proofErr w:type="spellEnd"/>
            <w:r w:rsidRPr="0001655C">
              <w:rPr>
                <w:i/>
                <w:iCs/>
                <w:sz w:val="20"/>
                <w:szCs w:val="20"/>
                <w:vertAlign w:val="subscript"/>
              </w:rPr>
              <w:t>, West345,c</w:t>
            </w:r>
          </w:p>
        </w:tc>
        <w:tc>
          <w:tcPr>
            <w:tcW w:w="529" w:type="pct"/>
          </w:tcPr>
          <w:p w14:paraId="4C2583E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6433D05"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300F7D41" w14:textId="77777777" w:rsidTr="003B71DB">
        <w:tc>
          <w:tcPr>
            <w:tcW w:w="1008" w:type="pct"/>
          </w:tcPr>
          <w:p w14:paraId="5658706D" w14:textId="77777777" w:rsidR="0001655C" w:rsidRPr="0001655C" w:rsidRDefault="0001655C" w:rsidP="0001655C">
            <w:pPr>
              <w:spacing w:after="60"/>
              <w:rPr>
                <w:i/>
                <w:iCs/>
                <w:sz w:val="20"/>
                <w:szCs w:val="20"/>
                <w:vertAlign w:val="subscript"/>
              </w:rPr>
            </w:pPr>
            <w:proofErr w:type="spellStart"/>
            <w:r w:rsidRPr="0001655C">
              <w:rPr>
                <w:i/>
                <w:iCs/>
                <w:sz w:val="20"/>
                <w:szCs w:val="20"/>
              </w:rPr>
              <w:t>hb</w:t>
            </w:r>
            <w:proofErr w:type="spellEnd"/>
          </w:p>
        </w:tc>
        <w:tc>
          <w:tcPr>
            <w:tcW w:w="529" w:type="pct"/>
          </w:tcPr>
          <w:p w14:paraId="19DDE3E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07E1599"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296233A8" w14:textId="77777777" w:rsidTr="003B71DB">
        <w:tc>
          <w:tcPr>
            <w:tcW w:w="1008" w:type="pct"/>
          </w:tcPr>
          <w:p w14:paraId="5D44E507"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West345</w:t>
            </w:r>
          </w:p>
        </w:tc>
        <w:tc>
          <w:tcPr>
            <w:tcW w:w="529" w:type="pct"/>
          </w:tcPr>
          <w:p w14:paraId="3713232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43827F7"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4FEC6978" w14:textId="77777777" w:rsidTr="003B71DB">
        <w:tc>
          <w:tcPr>
            <w:tcW w:w="1008" w:type="pct"/>
          </w:tcPr>
          <w:p w14:paraId="37647080"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West345,c</w:t>
            </w:r>
          </w:p>
        </w:tc>
        <w:tc>
          <w:tcPr>
            <w:tcW w:w="529" w:type="pct"/>
          </w:tcPr>
          <w:p w14:paraId="233CA862"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9146ED2"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2376D7D8" w14:textId="77777777" w:rsidTr="003B71DB">
        <w:tc>
          <w:tcPr>
            <w:tcW w:w="1008" w:type="pct"/>
            <w:tcBorders>
              <w:top w:val="single" w:sz="4" w:space="0" w:color="auto"/>
              <w:left w:val="single" w:sz="4" w:space="0" w:color="auto"/>
              <w:bottom w:val="single" w:sz="4" w:space="0" w:color="auto"/>
              <w:right w:val="single" w:sz="4" w:space="0" w:color="auto"/>
            </w:tcBorders>
          </w:tcPr>
          <w:p w14:paraId="3B97121C" w14:textId="77777777" w:rsidR="0001655C" w:rsidRPr="0001655C" w:rsidRDefault="0001655C" w:rsidP="0001655C">
            <w:pPr>
              <w:spacing w:after="60"/>
              <w:rPr>
                <w:i/>
                <w:iCs/>
                <w:sz w:val="20"/>
                <w:szCs w:val="20"/>
              </w:rPr>
            </w:pPr>
            <w:r w:rsidRPr="0001655C">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2D9E9D21"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8FED67A"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214344EC" w14:textId="77777777" w:rsidR="0001655C" w:rsidRPr="0001655C" w:rsidRDefault="0001655C" w:rsidP="0001655C">
      <w:pPr>
        <w:spacing w:before="240"/>
        <w:ind w:left="720" w:hanging="720"/>
        <w:rPr>
          <w:szCs w:val="20"/>
        </w:rPr>
      </w:pPr>
      <w:r w:rsidRPr="0001655C" w:rsidDel="00DC7EC9">
        <w:rPr>
          <w:szCs w:val="20"/>
        </w:rPr>
        <w:t xml:space="preserve"> </w:t>
      </w:r>
      <w:r w:rsidRPr="0001655C">
        <w:rPr>
          <w:szCs w:val="20"/>
        </w:rPr>
        <w:t>(4)</w:t>
      </w:r>
      <w:r w:rsidRPr="0001655C">
        <w:rPr>
          <w:szCs w:val="20"/>
        </w:rPr>
        <w:tab/>
        <w:t>The Real-Time Settlement Point Price of the Hub for a given 15-minute Settlement Interval is calculated as follows:</w:t>
      </w:r>
    </w:p>
    <w:p w14:paraId="2CB7E834"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West345</w:t>
      </w:r>
      <w:r w:rsidRPr="0001655C">
        <w:tab/>
        <w:t>=</w:t>
      </w:r>
      <w:r w:rsidRPr="0001655C">
        <w:tab/>
        <w:t xml:space="preserve">Max [-$251, (RTRSVPOR + RTRDP + </w:t>
      </w:r>
    </w:p>
    <w:p w14:paraId="2653DDE5"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1D6EB8F2">
          <v:shape id="_x0000_i1067" type="#_x0000_t75" style="width:13.2pt;height:21pt" o:ole="">
            <v:imagedata r:id="rId26" o:title=""/>
          </v:shape>
          <o:OLEObject Type="Embed" ProgID="Equation.3" ShapeID="_x0000_i1067" DrawAspect="Content" ObjectID="_1808977474" r:id="rId61"/>
        </w:object>
      </w:r>
      <w:r w:rsidRPr="0001655C">
        <w:t xml:space="preserve">(HUBDF </w:t>
      </w:r>
      <w:proofErr w:type="spellStart"/>
      <w:r w:rsidRPr="0001655C">
        <w:rPr>
          <w:i/>
          <w:vertAlign w:val="subscript"/>
        </w:rPr>
        <w:t>hb</w:t>
      </w:r>
      <w:proofErr w:type="spellEnd"/>
      <w:r w:rsidRPr="0001655C">
        <w:rPr>
          <w:i/>
          <w:vertAlign w:val="subscript"/>
        </w:rPr>
        <w:t>, West345</w:t>
      </w:r>
      <w:r w:rsidRPr="0001655C">
        <w:t xml:space="preserve"> * (</w:t>
      </w:r>
      <w:r w:rsidRPr="0001655C">
        <w:rPr>
          <w:position w:val="-22"/>
        </w:rPr>
        <w:object w:dxaOrig="225" w:dyaOrig="450" w14:anchorId="3BB9D635">
          <v:shape id="_x0000_i1068" type="#_x0000_t75" style="width:13.2pt;height:21pt" o:ole="">
            <v:imagedata r:id="rId28" o:title=""/>
          </v:shape>
          <o:OLEObject Type="Embed" ProgID="Equation.3" ShapeID="_x0000_i1068" DrawAspect="Content" ObjectID="_1808977475" r:id="rId62"/>
        </w:object>
      </w:r>
      <w:r w:rsidRPr="0001655C">
        <w:t xml:space="preserve">(RTHBP </w:t>
      </w:r>
      <w:proofErr w:type="spellStart"/>
      <w:r w:rsidRPr="0001655C">
        <w:rPr>
          <w:i/>
          <w:vertAlign w:val="subscript"/>
        </w:rPr>
        <w:t>hb</w:t>
      </w:r>
      <w:proofErr w:type="spellEnd"/>
      <w:r w:rsidRPr="0001655C">
        <w:rPr>
          <w:i/>
          <w:vertAlign w:val="subscript"/>
        </w:rPr>
        <w:t>, West345, y</w:t>
      </w:r>
      <w:r w:rsidRPr="0001655C">
        <w:t xml:space="preserve"> * TLMP </w:t>
      </w:r>
      <w:r w:rsidRPr="0001655C">
        <w:rPr>
          <w:i/>
          <w:vertAlign w:val="subscript"/>
        </w:rPr>
        <w:t>y</w:t>
      </w:r>
      <w:r w:rsidRPr="0001655C">
        <w:t>) / (</w:t>
      </w:r>
      <w:r w:rsidRPr="0001655C">
        <w:rPr>
          <w:position w:val="-22"/>
        </w:rPr>
        <w:object w:dxaOrig="225" w:dyaOrig="450" w14:anchorId="635B953B">
          <v:shape id="_x0000_i1069" type="#_x0000_t75" style="width:13.2pt;height:21pt" o:ole="">
            <v:imagedata r:id="rId30" o:title=""/>
          </v:shape>
          <o:OLEObject Type="Embed" ProgID="Equation.3" ShapeID="_x0000_i1069" DrawAspect="Content" ObjectID="_1808977476" r:id="rId63"/>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West345</w:t>
      </w:r>
      <w:r w:rsidRPr="0001655C">
        <w:t>≠0</w:t>
      </w:r>
    </w:p>
    <w:p w14:paraId="7A746D35"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West345</w:t>
      </w:r>
      <w:r w:rsidRPr="0001655C">
        <w:tab/>
        <w:t>=</w:t>
      </w:r>
      <w:r w:rsidRPr="0001655C">
        <w:tab/>
        <w:t xml:space="preserve">RTSPP </w:t>
      </w:r>
      <w:r w:rsidRPr="0001655C">
        <w:rPr>
          <w:i/>
          <w:vertAlign w:val="subscript"/>
        </w:rPr>
        <w:t>ERCOT345Bus</w:t>
      </w:r>
      <w:r w:rsidRPr="0001655C">
        <w:t>, if HB</w:t>
      </w:r>
      <w:r w:rsidRPr="0001655C">
        <w:rPr>
          <w:vertAlign w:val="subscript"/>
        </w:rPr>
        <w:t xml:space="preserve"> </w:t>
      </w:r>
      <w:r w:rsidRPr="0001655C">
        <w:rPr>
          <w:i/>
          <w:vertAlign w:val="subscript"/>
        </w:rPr>
        <w:t>West345</w:t>
      </w:r>
      <w:r w:rsidRPr="0001655C">
        <w:t>=0</w:t>
      </w:r>
    </w:p>
    <w:p w14:paraId="5F8E9458" w14:textId="77777777" w:rsidR="0001655C" w:rsidRPr="0001655C" w:rsidRDefault="0001655C" w:rsidP="0001655C">
      <w:pPr>
        <w:spacing w:after="240"/>
      </w:pPr>
      <w:r w:rsidRPr="0001655C">
        <w:t>Where:</w:t>
      </w:r>
    </w:p>
    <w:p w14:paraId="7BDDEB2D" w14:textId="77777777" w:rsidR="0001655C" w:rsidRPr="0001655C" w:rsidRDefault="0001655C" w:rsidP="0001655C">
      <w:pPr>
        <w:spacing w:after="240"/>
        <w:ind w:left="2880" w:hanging="2160"/>
      </w:pPr>
      <w:r w:rsidRPr="0001655C">
        <w:t xml:space="preserve">RTRSVPOR </w:t>
      </w:r>
      <w:r w:rsidRPr="0001655C">
        <w:tab/>
      </w:r>
      <w:r w:rsidRPr="0001655C">
        <w:tab/>
        <w:t>=</w:t>
      </w:r>
      <w:r w:rsidRPr="0001655C">
        <w:tab/>
      </w:r>
      <w:r w:rsidRPr="0001655C">
        <w:rPr>
          <w:position w:val="-22"/>
        </w:rPr>
        <w:object w:dxaOrig="225" w:dyaOrig="465" w14:anchorId="4B78DA70">
          <v:shape id="_x0000_i1070" type="#_x0000_t75" style="width:13.2pt;height:21pt" o:ole="">
            <v:imagedata r:id="rId32" o:title=""/>
          </v:shape>
          <o:OLEObject Type="Embed" ProgID="Equation.3" ShapeID="_x0000_i1070" DrawAspect="Content" ObjectID="_1808977477" r:id="rId64"/>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0B941D2E" w14:textId="77777777" w:rsidR="0001655C" w:rsidRPr="0001655C" w:rsidRDefault="0001655C" w:rsidP="0001655C">
      <w:pPr>
        <w:spacing w:after="240"/>
        <w:ind w:left="2880" w:hanging="2160"/>
      </w:pPr>
      <w:r w:rsidRPr="0001655C">
        <w:lastRenderedPageBreak/>
        <w:t xml:space="preserve">RTRDP                      </w:t>
      </w:r>
      <w:r w:rsidRPr="0001655C">
        <w:tab/>
      </w:r>
      <w:r w:rsidRPr="0001655C">
        <w:tab/>
        <w:t xml:space="preserve">=           </w:t>
      </w:r>
      <w:r w:rsidRPr="0001655C">
        <w:rPr>
          <w:position w:val="-22"/>
        </w:rPr>
        <w:object w:dxaOrig="225" w:dyaOrig="465" w14:anchorId="7660EB01">
          <v:shape id="_x0000_i1071" type="#_x0000_t75" style="width:13.2pt;height:21pt" o:ole="">
            <v:imagedata r:id="rId32" o:title=""/>
          </v:shape>
          <o:OLEObject Type="Embed" ProgID="Equation.3" ShapeID="_x0000_i1071" DrawAspect="Content" ObjectID="_1808977478" r:id="rId65"/>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4C301CB1"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7F2469EA">
          <v:shape id="_x0000_i1072" type="#_x0000_t75" style="width:13.2pt;height:21pt" o:ole="">
            <v:imagedata r:id="rId32" o:title=""/>
          </v:shape>
          <o:OLEObject Type="Embed" ProgID="Equation.3" ShapeID="_x0000_i1072" DrawAspect="Content" ObjectID="_1808977479" r:id="rId66"/>
        </w:object>
      </w:r>
      <w:r w:rsidRPr="0001655C">
        <w:rPr>
          <w:bCs/>
        </w:rPr>
        <w:t xml:space="preserve">TLMP </w:t>
      </w:r>
      <w:r w:rsidRPr="0001655C">
        <w:rPr>
          <w:bCs/>
          <w:i/>
          <w:vertAlign w:val="subscript"/>
        </w:rPr>
        <w:t>y</w:t>
      </w:r>
    </w:p>
    <w:p w14:paraId="6CC987DE"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proofErr w:type="spellStart"/>
      <w:r w:rsidRPr="0001655C">
        <w:rPr>
          <w:bCs/>
          <w:i/>
          <w:vertAlign w:val="subscript"/>
        </w:rPr>
        <w:t>hb</w:t>
      </w:r>
      <w:proofErr w:type="spellEnd"/>
      <w:r w:rsidRPr="0001655C">
        <w:rPr>
          <w:bCs/>
          <w:i/>
          <w:vertAlign w:val="subscript"/>
        </w:rPr>
        <w:t>, West345, y</w:t>
      </w:r>
      <w:r w:rsidRPr="0001655C">
        <w:rPr>
          <w:bCs/>
        </w:rPr>
        <w:tab/>
        <w:t>=</w:t>
      </w:r>
      <w:r w:rsidRPr="0001655C">
        <w:rPr>
          <w:bCs/>
        </w:rPr>
        <w:tab/>
      </w:r>
      <w:r w:rsidRPr="0001655C">
        <w:rPr>
          <w:bCs/>
          <w:position w:val="-20"/>
        </w:rPr>
        <w:object w:dxaOrig="225" w:dyaOrig="420" w14:anchorId="33002D38">
          <v:shape id="_x0000_i1073" type="#_x0000_t75" style="width:13.2pt;height:21pt" o:ole="">
            <v:imagedata r:id="rId36" o:title=""/>
          </v:shape>
          <o:OLEObject Type="Embed" ProgID="Equation.3" ShapeID="_x0000_i1073" DrawAspect="Content" ObjectID="_1808977480" r:id="rId67"/>
        </w:object>
      </w: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West345</w:t>
      </w:r>
      <w:r w:rsidRPr="0001655C">
        <w:rPr>
          <w:bCs/>
        </w:rPr>
        <w:t xml:space="preserve"> * RTLMP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West345, y</w:t>
      </w:r>
      <w:r w:rsidRPr="0001655C">
        <w:rPr>
          <w:bCs/>
        </w:rPr>
        <w:t>)</w:t>
      </w:r>
    </w:p>
    <w:p w14:paraId="0A6E3A20"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proofErr w:type="spellStart"/>
      <w:r w:rsidRPr="0001655C">
        <w:rPr>
          <w:bCs/>
          <w:i/>
          <w:vertAlign w:val="subscript"/>
        </w:rPr>
        <w:t>hb</w:t>
      </w:r>
      <w:proofErr w:type="spellEnd"/>
      <w:r w:rsidRPr="0001655C">
        <w:rPr>
          <w:bCs/>
          <w:i/>
          <w:vertAlign w:val="subscript"/>
        </w:rPr>
        <w:t>, West345</w:t>
      </w:r>
      <w:r w:rsidRPr="0001655C">
        <w:rPr>
          <w:bCs/>
        </w:rPr>
        <w:tab/>
        <w:t>=</w:t>
      </w:r>
      <w:r w:rsidRPr="0001655C">
        <w:rPr>
          <w:bCs/>
        </w:rPr>
        <w:tab/>
        <w:t>IF(HB</w:t>
      </w:r>
      <w:r w:rsidRPr="0001655C">
        <w:rPr>
          <w:bCs/>
          <w:i/>
          <w:vertAlign w:val="subscript"/>
        </w:rPr>
        <w:t xml:space="preserve"> West345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West345</w:t>
      </w:r>
      <w:r w:rsidRPr="0001655C">
        <w:rPr>
          <w:bCs/>
        </w:rPr>
        <w:t>)</w:t>
      </w:r>
    </w:p>
    <w:p w14:paraId="41B89572" w14:textId="77777777" w:rsidR="0001655C" w:rsidRPr="0001655C" w:rsidRDefault="0001655C" w:rsidP="0001655C">
      <w:pPr>
        <w:tabs>
          <w:tab w:val="left" w:pos="2340"/>
          <w:tab w:val="left" w:pos="3420"/>
        </w:tabs>
        <w:spacing w:after="240"/>
        <w:ind w:left="3420" w:hanging="2700"/>
        <w:rPr>
          <w:bCs/>
        </w:rPr>
      </w:pP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West345</w:t>
      </w:r>
      <w:r w:rsidRPr="0001655C">
        <w:rPr>
          <w:bCs/>
        </w:rPr>
        <w:tab/>
        <w:t>=</w:t>
      </w:r>
      <w:r w:rsidRPr="0001655C">
        <w:rPr>
          <w:bCs/>
        </w:rPr>
        <w:tab/>
        <w:t>IF(B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West345</w:t>
      </w:r>
      <w:r w:rsidRPr="0001655C">
        <w:rPr>
          <w:bCs/>
        </w:rPr>
        <w:t xml:space="preserve">=0, 0, 1 </w:t>
      </w:r>
      <w:r w:rsidRPr="0001655C">
        <w:rPr>
          <w:b/>
          <w:bCs/>
          <w:sz w:val="32"/>
          <w:szCs w:val="32"/>
        </w:rPr>
        <w:t>/</w:t>
      </w:r>
      <w:r w:rsidRPr="0001655C">
        <w:rPr>
          <w:bCs/>
        </w:rPr>
        <w:t xml:space="preserve"> B </w:t>
      </w:r>
      <w:proofErr w:type="spellStart"/>
      <w:r w:rsidRPr="0001655C">
        <w:rPr>
          <w:bCs/>
          <w:i/>
          <w:vertAlign w:val="subscript"/>
        </w:rPr>
        <w:t>hb</w:t>
      </w:r>
      <w:proofErr w:type="spellEnd"/>
      <w:r w:rsidRPr="0001655C">
        <w:rPr>
          <w:bCs/>
          <w:i/>
          <w:vertAlign w:val="subscript"/>
        </w:rPr>
        <w:t>, West345</w:t>
      </w:r>
      <w:r w:rsidRPr="0001655C">
        <w:rPr>
          <w:bCs/>
        </w:rPr>
        <w:t>)</w:t>
      </w:r>
    </w:p>
    <w:p w14:paraId="614A1C9D"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01655C" w:rsidRPr="0001655C" w14:paraId="60A64A63" w14:textId="77777777" w:rsidTr="003B71DB">
        <w:trPr>
          <w:cantSplit/>
          <w:tblHeader/>
        </w:trPr>
        <w:tc>
          <w:tcPr>
            <w:tcW w:w="983" w:type="pct"/>
          </w:tcPr>
          <w:p w14:paraId="7338A9F2" w14:textId="77777777" w:rsidR="0001655C" w:rsidRPr="0001655C" w:rsidRDefault="0001655C" w:rsidP="0001655C">
            <w:pPr>
              <w:keepNext/>
              <w:spacing w:after="240"/>
              <w:rPr>
                <w:b/>
                <w:iCs/>
                <w:sz w:val="20"/>
                <w:szCs w:val="20"/>
              </w:rPr>
            </w:pPr>
            <w:r w:rsidRPr="0001655C">
              <w:rPr>
                <w:b/>
                <w:iCs/>
                <w:sz w:val="20"/>
                <w:szCs w:val="20"/>
              </w:rPr>
              <w:t>Variable</w:t>
            </w:r>
          </w:p>
        </w:tc>
        <w:tc>
          <w:tcPr>
            <w:tcW w:w="456" w:type="pct"/>
          </w:tcPr>
          <w:p w14:paraId="5FDC8CDE" w14:textId="77777777" w:rsidR="0001655C" w:rsidRPr="0001655C" w:rsidRDefault="0001655C" w:rsidP="0001655C">
            <w:pPr>
              <w:spacing w:after="240"/>
              <w:rPr>
                <w:b/>
                <w:iCs/>
                <w:sz w:val="20"/>
                <w:szCs w:val="20"/>
              </w:rPr>
            </w:pPr>
            <w:r w:rsidRPr="0001655C">
              <w:rPr>
                <w:b/>
                <w:iCs/>
                <w:sz w:val="20"/>
                <w:szCs w:val="20"/>
              </w:rPr>
              <w:t>Unit</w:t>
            </w:r>
          </w:p>
        </w:tc>
        <w:tc>
          <w:tcPr>
            <w:tcW w:w="3561" w:type="pct"/>
          </w:tcPr>
          <w:p w14:paraId="2B15067A"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659B77D5" w14:textId="77777777" w:rsidTr="003B71DB">
        <w:trPr>
          <w:cantSplit/>
        </w:trPr>
        <w:tc>
          <w:tcPr>
            <w:tcW w:w="983" w:type="pct"/>
          </w:tcPr>
          <w:p w14:paraId="6680B086" w14:textId="77777777" w:rsidR="0001655C" w:rsidRPr="0001655C" w:rsidRDefault="0001655C" w:rsidP="0001655C">
            <w:pPr>
              <w:keepNext/>
              <w:spacing w:after="60"/>
              <w:rPr>
                <w:iCs/>
                <w:sz w:val="20"/>
                <w:szCs w:val="20"/>
              </w:rPr>
            </w:pPr>
            <w:r w:rsidRPr="0001655C">
              <w:rPr>
                <w:iCs/>
                <w:sz w:val="20"/>
                <w:szCs w:val="20"/>
              </w:rPr>
              <w:t>RTSPP</w:t>
            </w:r>
            <w:r w:rsidRPr="0001655C">
              <w:rPr>
                <w:i/>
                <w:iCs/>
                <w:sz w:val="20"/>
                <w:szCs w:val="20"/>
                <w:vertAlign w:val="subscript"/>
              </w:rPr>
              <w:t xml:space="preserve"> West345</w:t>
            </w:r>
          </w:p>
        </w:tc>
        <w:tc>
          <w:tcPr>
            <w:tcW w:w="456" w:type="pct"/>
          </w:tcPr>
          <w:p w14:paraId="7200E87B"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27E3B4CA"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12367F26" w14:textId="77777777" w:rsidTr="003B71DB">
        <w:tc>
          <w:tcPr>
            <w:tcW w:w="983" w:type="pct"/>
          </w:tcPr>
          <w:p w14:paraId="1851070A" w14:textId="77777777" w:rsidR="0001655C" w:rsidRPr="0001655C" w:rsidRDefault="0001655C" w:rsidP="0001655C">
            <w:pPr>
              <w:spacing w:after="60"/>
              <w:rPr>
                <w:iCs/>
                <w:sz w:val="20"/>
                <w:szCs w:val="20"/>
              </w:rPr>
            </w:pPr>
            <w:r w:rsidRPr="0001655C">
              <w:rPr>
                <w:iCs/>
                <w:sz w:val="20"/>
                <w:szCs w:val="20"/>
              </w:rPr>
              <w:t>RTRSVPOR</w:t>
            </w:r>
          </w:p>
        </w:tc>
        <w:tc>
          <w:tcPr>
            <w:tcW w:w="456" w:type="pct"/>
          </w:tcPr>
          <w:p w14:paraId="7787CA3E"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2F66B4E5"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1A38F201" w14:textId="77777777" w:rsidTr="003B71DB">
        <w:tc>
          <w:tcPr>
            <w:tcW w:w="983" w:type="pct"/>
          </w:tcPr>
          <w:p w14:paraId="4FB892FF"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56" w:type="pct"/>
          </w:tcPr>
          <w:p w14:paraId="76EC1155"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5961DBC5"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6FE32B50" w14:textId="77777777" w:rsidTr="003B71DB">
        <w:tc>
          <w:tcPr>
            <w:tcW w:w="983" w:type="pct"/>
          </w:tcPr>
          <w:p w14:paraId="15A8D740" w14:textId="77777777" w:rsidR="0001655C" w:rsidRPr="0001655C" w:rsidRDefault="0001655C" w:rsidP="0001655C">
            <w:pPr>
              <w:spacing w:after="60"/>
              <w:rPr>
                <w:iCs/>
                <w:sz w:val="20"/>
                <w:szCs w:val="20"/>
              </w:rPr>
            </w:pPr>
            <w:r w:rsidRPr="0001655C">
              <w:rPr>
                <w:iCs/>
                <w:sz w:val="20"/>
                <w:szCs w:val="20"/>
              </w:rPr>
              <w:t>RTRDP</w:t>
            </w:r>
          </w:p>
        </w:tc>
        <w:tc>
          <w:tcPr>
            <w:tcW w:w="456" w:type="pct"/>
          </w:tcPr>
          <w:p w14:paraId="09565F49"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51922D5D"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5D233DC7" w14:textId="77777777" w:rsidTr="003B71DB">
        <w:tc>
          <w:tcPr>
            <w:tcW w:w="983" w:type="pct"/>
          </w:tcPr>
          <w:p w14:paraId="790196CB" w14:textId="77777777" w:rsidR="0001655C" w:rsidRPr="0001655C" w:rsidRDefault="0001655C" w:rsidP="0001655C">
            <w:pPr>
              <w:spacing w:after="60"/>
              <w:rPr>
                <w:iCs/>
                <w:sz w:val="20"/>
                <w:szCs w:val="20"/>
              </w:rPr>
            </w:pPr>
            <w:r w:rsidRPr="0001655C">
              <w:rPr>
                <w:iCs/>
                <w:sz w:val="20"/>
                <w:szCs w:val="20"/>
              </w:rPr>
              <w:t xml:space="preserve">RTORDPA </w:t>
            </w:r>
            <w:r w:rsidRPr="0001655C">
              <w:rPr>
                <w:i/>
                <w:iCs/>
                <w:sz w:val="20"/>
                <w:szCs w:val="20"/>
                <w:vertAlign w:val="subscript"/>
              </w:rPr>
              <w:t>y</w:t>
            </w:r>
          </w:p>
        </w:tc>
        <w:tc>
          <w:tcPr>
            <w:tcW w:w="456" w:type="pct"/>
          </w:tcPr>
          <w:p w14:paraId="4D02D7F7"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01240011"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0B77B816" w14:textId="77777777" w:rsidTr="003B71DB">
        <w:tc>
          <w:tcPr>
            <w:tcW w:w="983" w:type="pct"/>
          </w:tcPr>
          <w:p w14:paraId="2C05DE93"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56" w:type="pct"/>
          </w:tcPr>
          <w:p w14:paraId="78388630"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2B80E902"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474E1B23" w14:textId="77777777" w:rsidTr="003B71DB">
        <w:tc>
          <w:tcPr>
            <w:tcW w:w="983" w:type="pct"/>
          </w:tcPr>
          <w:p w14:paraId="0ADDECFA" w14:textId="77777777" w:rsidR="0001655C" w:rsidRPr="0001655C" w:rsidRDefault="0001655C" w:rsidP="0001655C">
            <w:pPr>
              <w:spacing w:after="60"/>
              <w:rPr>
                <w:iCs/>
                <w:sz w:val="20"/>
                <w:szCs w:val="20"/>
              </w:rPr>
            </w:pPr>
            <w:r w:rsidRPr="0001655C">
              <w:rPr>
                <w:iCs/>
                <w:sz w:val="20"/>
                <w:szCs w:val="20"/>
              </w:rPr>
              <w:t xml:space="preserve">RTHBP </w:t>
            </w:r>
            <w:proofErr w:type="spellStart"/>
            <w:r w:rsidRPr="0001655C">
              <w:rPr>
                <w:i/>
                <w:iCs/>
                <w:sz w:val="20"/>
                <w:szCs w:val="20"/>
                <w:vertAlign w:val="subscript"/>
              </w:rPr>
              <w:t>hb</w:t>
            </w:r>
            <w:proofErr w:type="spellEnd"/>
            <w:r w:rsidRPr="0001655C">
              <w:rPr>
                <w:i/>
                <w:iCs/>
                <w:sz w:val="20"/>
                <w:szCs w:val="20"/>
                <w:vertAlign w:val="subscript"/>
              </w:rPr>
              <w:t>, West345, y</w:t>
            </w:r>
          </w:p>
        </w:tc>
        <w:tc>
          <w:tcPr>
            <w:tcW w:w="456" w:type="pct"/>
          </w:tcPr>
          <w:p w14:paraId="7ED8E325"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618F08B6"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proofErr w:type="spellStart"/>
            <w:r w:rsidRPr="0001655C">
              <w:rPr>
                <w:i/>
                <w:iCs/>
                <w:sz w:val="20"/>
                <w:szCs w:val="20"/>
              </w:rPr>
              <w:t>hb</w:t>
            </w:r>
            <w:proofErr w:type="spellEnd"/>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4E33BF2E" w14:textId="77777777" w:rsidTr="003B71DB">
        <w:tc>
          <w:tcPr>
            <w:tcW w:w="983" w:type="pct"/>
          </w:tcPr>
          <w:p w14:paraId="1A73F292"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 xml:space="preserve">b, </w:t>
            </w:r>
            <w:proofErr w:type="spellStart"/>
            <w:r w:rsidRPr="0001655C">
              <w:rPr>
                <w:i/>
                <w:iCs/>
                <w:sz w:val="20"/>
                <w:szCs w:val="20"/>
                <w:vertAlign w:val="subscript"/>
              </w:rPr>
              <w:t>hb</w:t>
            </w:r>
            <w:proofErr w:type="spellEnd"/>
            <w:r w:rsidRPr="0001655C">
              <w:rPr>
                <w:i/>
                <w:iCs/>
                <w:sz w:val="20"/>
                <w:szCs w:val="20"/>
                <w:vertAlign w:val="subscript"/>
              </w:rPr>
              <w:t>, West345, y</w:t>
            </w:r>
          </w:p>
        </w:tc>
        <w:tc>
          <w:tcPr>
            <w:tcW w:w="456" w:type="pct"/>
          </w:tcPr>
          <w:p w14:paraId="6D2D913F"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0829FF4C"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proofErr w:type="spellStart"/>
            <w:r w:rsidRPr="0001655C">
              <w:rPr>
                <w:i/>
                <w:iCs/>
                <w:sz w:val="20"/>
                <w:szCs w:val="20"/>
              </w:rPr>
              <w:t>hb</w:t>
            </w:r>
            <w:proofErr w:type="spellEnd"/>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68E749C0" w14:textId="77777777" w:rsidTr="003B71DB">
        <w:tc>
          <w:tcPr>
            <w:tcW w:w="983" w:type="pct"/>
          </w:tcPr>
          <w:p w14:paraId="323A26DF"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456" w:type="pct"/>
          </w:tcPr>
          <w:p w14:paraId="7BF206B6" w14:textId="77777777" w:rsidR="0001655C" w:rsidRPr="0001655C" w:rsidRDefault="0001655C" w:rsidP="0001655C">
            <w:pPr>
              <w:spacing w:after="60"/>
              <w:rPr>
                <w:sz w:val="20"/>
                <w:szCs w:val="20"/>
              </w:rPr>
            </w:pPr>
            <w:r w:rsidRPr="0001655C">
              <w:rPr>
                <w:iCs/>
                <w:sz w:val="20"/>
                <w:szCs w:val="20"/>
              </w:rPr>
              <w:t>second</w:t>
            </w:r>
          </w:p>
        </w:tc>
        <w:tc>
          <w:tcPr>
            <w:tcW w:w="3561" w:type="pct"/>
          </w:tcPr>
          <w:p w14:paraId="0EF85BD2"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15E86684" w14:textId="77777777" w:rsidTr="003B71DB">
        <w:tc>
          <w:tcPr>
            <w:tcW w:w="983" w:type="pct"/>
          </w:tcPr>
          <w:p w14:paraId="0C052903" w14:textId="77777777" w:rsidR="0001655C" w:rsidRPr="0001655C" w:rsidRDefault="0001655C" w:rsidP="0001655C">
            <w:pPr>
              <w:spacing w:after="60"/>
              <w:rPr>
                <w:iCs/>
                <w:sz w:val="20"/>
                <w:szCs w:val="20"/>
              </w:rPr>
            </w:pPr>
            <w:r w:rsidRPr="0001655C">
              <w:rPr>
                <w:iCs/>
                <w:sz w:val="20"/>
                <w:szCs w:val="20"/>
              </w:rPr>
              <w:t xml:space="preserve">HUBDF </w:t>
            </w:r>
            <w:proofErr w:type="spellStart"/>
            <w:r w:rsidRPr="0001655C">
              <w:rPr>
                <w:i/>
                <w:iCs/>
                <w:sz w:val="20"/>
                <w:szCs w:val="20"/>
                <w:vertAlign w:val="subscript"/>
              </w:rPr>
              <w:t>hb</w:t>
            </w:r>
            <w:proofErr w:type="spellEnd"/>
            <w:r w:rsidRPr="0001655C">
              <w:rPr>
                <w:i/>
                <w:iCs/>
                <w:sz w:val="20"/>
                <w:szCs w:val="20"/>
                <w:vertAlign w:val="subscript"/>
              </w:rPr>
              <w:t>, West345</w:t>
            </w:r>
          </w:p>
        </w:tc>
        <w:tc>
          <w:tcPr>
            <w:tcW w:w="456" w:type="pct"/>
          </w:tcPr>
          <w:p w14:paraId="3D031EE6"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3BC529FB"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w:t>
            </w:r>
          </w:p>
        </w:tc>
      </w:tr>
      <w:tr w:rsidR="0001655C" w:rsidRPr="0001655C" w14:paraId="33C3A142" w14:textId="77777777" w:rsidTr="003B71DB">
        <w:tc>
          <w:tcPr>
            <w:tcW w:w="983" w:type="pct"/>
          </w:tcPr>
          <w:p w14:paraId="0FB191C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b, </w:t>
            </w:r>
            <w:proofErr w:type="spellStart"/>
            <w:r w:rsidRPr="0001655C">
              <w:rPr>
                <w:i/>
                <w:iCs/>
                <w:sz w:val="20"/>
                <w:szCs w:val="20"/>
                <w:vertAlign w:val="subscript"/>
              </w:rPr>
              <w:t>hb</w:t>
            </w:r>
            <w:proofErr w:type="spellEnd"/>
            <w:r w:rsidRPr="0001655C">
              <w:rPr>
                <w:i/>
                <w:iCs/>
                <w:sz w:val="20"/>
                <w:szCs w:val="20"/>
                <w:vertAlign w:val="subscript"/>
              </w:rPr>
              <w:t>, West345</w:t>
            </w:r>
          </w:p>
        </w:tc>
        <w:tc>
          <w:tcPr>
            <w:tcW w:w="456" w:type="pct"/>
          </w:tcPr>
          <w:p w14:paraId="2A312447"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3A49941B"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proofErr w:type="spellStart"/>
            <w:r w:rsidRPr="0001655C">
              <w:rPr>
                <w:i/>
                <w:iCs/>
                <w:sz w:val="20"/>
                <w:szCs w:val="20"/>
              </w:rPr>
              <w:t>hb</w:t>
            </w:r>
            <w:proofErr w:type="spellEnd"/>
            <w:r w:rsidRPr="0001655C">
              <w:rPr>
                <w:iCs/>
                <w:sz w:val="20"/>
                <w:szCs w:val="20"/>
              </w:rPr>
              <w:t xml:space="preserve">.  </w:t>
            </w:r>
          </w:p>
        </w:tc>
      </w:tr>
      <w:tr w:rsidR="0001655C" w:rsidRPr="0001655C" w14:paraId="4DB83FC4" w14:textId="77777777" w:rsidTr="003B71DB">
        <w:tc>
          <w:tcPr>
            <w:tcW w:w="983" w:type="pct"/>
          </w:tcPr>
          <w:p w14:paraId="730E2575" w14:textId="77777777" w:rsidR="0001655C" w:rsidRPr="0001655C" w:rsidRDefault="0001655C" w:rsidP="0001655C">
            <w:pPr>
              <w:spacing w:after="60"/>
              <w:rPr>
                <w:i/>
                <w:iCs/>
                <w:sz w:val="20"/>
                <w:szCs w:val="20"/>
              </w:rPr>
            </w:pPr>
            <w:r w:rsidRPr="0001655C">
              <w:rPr>
                <w:i/>
                <w:iCs/>
                <w:sz w:val="20"/>
                <w:szCs w:val="20"/>
              </w:rPr>
              <w:t>y</w:t>
            </w:r>
          </w:p>
        </w:tc>
        <w:tc>
          <w:tcPr>
            <w:tcW w:w="456" w:type="pct"/>
          </w:tcPr>
          <w:p w14:paraId="00BFFA76"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5FF82535"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40502E65" w14:textId="77777777" w:rsidTr="003B71DB">
        <w:tc>
          <w:tcPr>
            <w:tcW w:w="983" w:type="pct"/>
          </w:tcPr>
          <w:p w14:paraId="30731B85" w14:textId="77777777" w:rsidR="0001655C" w:rsidRPr="0001655C" w:rsidRDefault="0001655C" w:rsidP="0001655C">
            <w:pPr>
              <w:spacing w:after="60"/>
              <w:rPr>
                <w:i/>
                <w:iCs/>
                <w:sz w:val="20"/>
                <w:szCs w:val="20"/>
              </w:rPr>
            </w:pPr>
            <w:r w:rsidRPr="0001655C">
              <w:rPr>
                <w:i/>
                <w:iCs/>
                <w:sz w:val="20"/>
                <w:szCs w:val="20"/>
              </w:rPr>
              <w:t>b</w:t>
            </w:r>
          </w:p>
        </w:tc>
        <w:tc>
          <w:tcPr>
            <w:tcW w:w="456" w:type="pct"/>
          </w:tcPr>
          <w:p w14:paraId="4AF38493"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7B31CB46"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1767750D" w14:textId="77777777" w:rsidTr="003B71DB">
        <w:tc>
          <w:tcPr>
            <w:tcW w:w="983" w:type="pct"/>
          </w:tcPr>
          <w:p w14:paraId="5F10BD2B" w14:textId="77777777" w:rsidR="0001655C" w:rsidRPr="0001655C" w:rsidRDefault="0001655C" w:rsidP="0001655C">
            <w:pPr>
              <w:spacing w:after="60"/>
              <w:rPr>
                <w:iCs/>
                <w:sz w:val="20"/>
                <w:szCs w:val="20"/>
              </w:rPr>
            </w:pPr>
            <w:r w:rsidRPr="0001655C">
              <w:rPr>
                <w:iCs/>
                <w:sz w:val="20"/>
                <w:szCs w:val="20"/>
              </w:rPr>
              <w:t xml:space="preserve">B </w:t>
            </w:r>
            <w:proofErr w:type="spellStart"/>
            <w:r w:rsidRPr="0001655C">
              <w:rPr>
                <w:i/>
                <w:iCs/>
                <w:sz w:val="20"/>
                <w:szCs w:val="20"/>
                <w:vertAlign w:val="subscript"/>
              </w:rPr>
              <w:t>hb</w:t>
            </w:r>
            <w:proofErr w:type="spellEnd"/>
            <w:r w:rsidRPr="0001655C">
              <w:rPr>
                <w:i/>
                <w:iCs/>
                <w:sz w:val="20"/>
                <w:szCs w:val="20"/>
                <w:vertAlign w:val="subscript"/>
              </w:rPr>
              <w:t>, West345</w:t>
            </w:r>
          </w:p>
        </w:tc>
        <w:tc>
          <w:tcPr>
            <w:tcW w:w="456" w:type="pct"/>
          </w:tcPr>
          <w:p w14:paraId="20360AB7"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5445DE21"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proofErr w:type="spellStart"/>
            <w:r w:rsidRPr="0001655C">
              <w:rPr>
                <w:i/>
                <w:iCs/>
                <w:sz w:val="20"/>
                <w:szCs w:val="20"/>
              </w:rPr>
              <w:t>hb</w:t>
            </w:r>
            <w:proofErr w:type="spellEnd"/>
            <w:r w:rsidRPr="0001655C">
              <w:rPr>
                <w:iCs/>
                <w:sz w:val="20"/>
                <w:szCs w:val="20"/>
              </w:rPr>
              <w:t>.</w:t>
            </w:r>
          </w:p>
        </w:tc>
      </w:tr>
      <w:tr w:rsidR="0001655C" w:rsidRPr="0001655C" w14:paraId="7C18B5A4" w14:textId="77777777" w:rsidTr="003B71DB">
        <w:tc>
          <w:tcPr>
            <w:tcW w:w="983" w:type="pct"/>
          </w:tcPr>
          <w:p w14:paraId="77023E20" w14:textId="77777777" w:rsidR="0001655C" w:rsidRPr="0001655C" w:rsidRDefault="0001655C" w:rsidP="0001655C">
            <w:pPr>
              <w:spacing w:after="60"/>
              <w:rPr>
                <w:i/>
                <w:iCs/>
                <w:sz w:val="20"/>
                <w:szCs w:val="20"/>
              </w:rPr>
            </w:pPr>
            <w:proofErr w:type="spellStart"/>
            <w:r w:rsidRPr="0001655C">
              <w:rPr>
                <w:i/>
                <w:iCs/>
                <w:sz w:val="20"/>
                <w:szCs w:val="20"/>
              </w:rPr>
              <w:t>hb</w:t>
            </w:r>
            <w:proofErr w:type="spellEnd"/>
          </w:p>
        </w:tc>
        <w:tc>
          <w:tcPr>
            <w:tcW w:w="456" w:type="pct"/>
          </w:tcPr>
          <w:p w14:paraId="2C1639A1"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6BAD8D75"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3951DE5B" w14:textId="77777777" w:rsidTr="003B71DB">
        <w:tc>
          <w:tcPr>
            <w:tcW w:w="983" w:type="pct"/>
          </w:tcPr>
          <w:p w14:paraId="5AFD4365" w14:textId="77777777" w:rsidR="0001655C" w:rsidRPr="0001655C" w:rsidRDefault="0001655C" w:rsidP="0001655C">
            <w:pPr>
              <w:spacing w:after="60"/>
              <w:rPr>
                <w:iCs/>
                <w:sz w:val="20"/>
                <w:szCs w:val="20"/>
              </w:rPr>
            </w:pPr>
            <w:r w:rsidRPr="0001655C">
              <w:rPr>
                <w:iCs/>
                <w:sz w:val="20"/>
                <w:szCs w:val="20"/>
              </w:rPr>
              <w:lastRenderedPageBreak/>
              <w:t>HB</w:t>
            </w:r>
            <w:r w:rsidRPr="0001655C">
              <w:rPr>
                <w:iCs/>
                <w:sz w:val="20"/>
                <w:szCs w:val="20"/>
                <w:vertAlign w:val="subscript"/>
              </w:rPr>
              <w:t xml:space="preserve"> </w:t>
            </w:r>
            <w:r w:rsidRPr="0001655C">
              <w:rPr>
                <w:i/>
                <w:iCs/>
                <w:sz w:val="20"/>
                <w:szCs w:val="20"/>
                <w:vertAlign w:val="subscript"/>
              </w:rPr>
              <w:t>West345</w:t>
            </w:r>
          </w:p>
        </w:tc>
        <w:tc>
          <w:tcPr>
            <w:tcW w:w="456" w:type="pct"/>
          </w:tcPr>
          <w:p w14:paraId="410F6C68"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07BEAF25"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14CC2094"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1CD7C5DC"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873C"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of NPRR1057:]</w:t>
            </w:r>
          </w:p>
          <w:p w14:paraId="0CF2EEDA"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5EC1E3F4"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West345</w:t>
            </w:r>
            <w:r w:rsidRPr="0001655C">
              <w:rPr>
                <w:bCs/>
              </w:rPr>
              <w:tab/>
            </w:r>
            <w:r w:rsidRPr="0001655C">
              <w:rPr>
                <w:b/>
                <w:bCs/>
              </w:rPr>
              <w:t>=</w:t>
            </w:r>
            <w:r w:rsidRPr="0001655C">
              <w:rPr>
                <w:b/>
                <w:bCs/>
              </w:rPr>
              <w:tab/>
              <w:t>Max [-$251, (</w:t>
            </w:r>
            <w:ins w:id="93" w:author="ERCOT 012825" w:date="2024-12-04T18:11:00Z">
              <w:r w:rsidRPr="0001655C">
                <w:rPr>
                  <w:b/>
                  <w:bCs/>
                </w:rPr>
                <w:t>L</w:t>
              </w:r>
            </w:ins>
            <w:r w:rsidRPr="0001655C">
              <w:rPr>
                <w:b/>
                <w:bCs/>
              </w:rPr>
              <w:t>RTRDP</w:t>
            </w:r>
            <w:ins w:id="94" w:author="ERCOT 012825" w:date="2024-11-25T16:02:00Z">
              <w:r w:rsidRPr="0001655C">
                <w:rPr>
                  <w:b/>
                  <w:bCs/>
                  <w:i/>
                  <w:iCs/>
                  <w:vertAlign w:val="subscript"/>
                </w:rPr>
                <w:t>West345</w:t>
              </w:r>
            </w:ins>
            <w:r w:rsidRPr="0001655C">
              <w:rPr>
                <w:b/>
                <w:bCs/>
              </w:rPr>
              <w:t xml:space="preserve"> + </w:t>
            </w:r>
          </w:p>
          <w:p w14:paraId="4F5301C6"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28D396E3">
                <v:shape id="_x0000_i1074" type="#_x0000_t75" style="width:13.2pt;height:21pt" o:ole="">
                  <v:imagedata r:id="rId32" o:title=""/>
                </v:shape>
                <o:OLEObject Type="Embed" ProgID="Equation.3" ShapeID="_x0000_i1074" DrawAspect="Content" ObjectID="_1808977481" r:id="rId68"/>
              </w:object>
            </w:r>
            <w:r w:rsidRPr="0001655C">
              <w:rPr>
                <w:b/>
                <w:bCs/>
              </w:rPr>
              <w:t>(HUBLMP</w:t>
            </w:r>
            <w:r w:rsidRPr="0001655C">
              <w:rPr>
                <w:bCs/>
                <w:i/>
                <w:vertAlign w:val="subscript"/>
              </w:rPr>
              <w:t xml:space="preserve"> West345, y</w:t>
            </w:r>
            <w:r w:rsidRPr="0001655C">
              <w:rPr>
                <w:bCs/>
              </w:rPr>
              <w:t xml:space="preserve"> </w:t>
            </w:r>
            <w:r w:rsidRPr="0001655C">
              <w:rPr>
                <w:b/>
                <w:bCs/>
              </w:rPr>
              <w:t>* RNWF</w:t>
            </w:r>
            <w:r w:rsidRPr="0001655C">
              <w:rPr>
                <w:bCs/>
              </w:rPr>
              <w:t xml:space="preserve"> </w:t>
            </w:r>
            <w:r w:rsidRPr="0001655C">
              <w:rPr>
                <w:bCs/>
                <w:i/>
                <w:vertAlign w:val="subscript"/>
              </w:rPr>
              <w:t>y</w:t>
            </w:r>
            <w:r w:rsidRPr="0001655C">
              <w:rPr>
                <w:b/>
                <w:bCs/>
              </w:rPr>
              <w:t>))]</w:t>
            </w:r>
          </w:p>
          <w:p w14:paraId="3E77E59E" w14:textId="77777777" w:rsidR="0001655C" w:rsidRPr="0001655C" w:rsidRDefault="0001655C" w:rsidP="0001655C">
            <w:pPr>
              <w:spacing w:after="240"/>
              <w:rPr>
                <w:iCs/>
              </w:rPr>
            </w:pPr>
            <w:r w:rsidRPr="0001655C">
              <w:rPr>
                <w:iCs/>
              </w:rPr>
              <w:t>Where:</w:t>
            </w:r>
          </w:p>
          <w:p w14:paraId="18B0AC54" w14:textId="77777777" w:rsidR="0001655C" w:rsidRPr="0001655C" w:rsidRDefault="0001655C" w:rsidP="0001655C">
            <w:pPr>
              <w:spacing w:after="240"/>
              <w:ind w:left="2880" w:hanging="2160"/>
            </w:pPr>
            <w:proofErr w:type="spellStart"/>
            <w:ins w:id="95" w:author="ERCOT 012825" w:date="2024-12-04T18:11:00Z">
              <w:r w:rsidRPr="0001655C">
                <w:t>L</w:t>
              </w:r>
            </w:ins>
            <w:r w:rsidRPr="0001655C">
              <w:t>RTRDP</w:t>
            </w:r>
            <w:ins w:id="96" w:author="ERCOT 012825" w:date="2024-11-25T09:08:00Z">
              <w:r w:rsidRPr="0001655C">
                <w:rPr>
                  <w:i/>
                  <w:iCs/>
                  <w:vertAlign w:val="subscript"/>
                </w:rPr>
                <w:t>p</w:t>
              </w:r>
            </w:ins>
            <w:proofErr w:type="spellEnd"/>
            <w:r w:rsidRPr="0001655C">
              <w:t xml:space="preserve">                      </w:t>
            </w:r>
            <w:r w:rsidRPr="0001655C">
              <w:tab/>
            </w:r>
            <w:r w:rsidRPr="0001655C">
              <w:tab/>
              <w:t xml:space="preserve">=           </w:t>
            </w:r>
            <w:r w:rsidRPr="0001655C">
              <w:rPr>
                <w:position w:val="-22"/>
              </w:rPr>
              <w:object w:dxaOrig="225" w:dyaOrig="465" w14:anchorId="58503843">
                <v:shape id="_x0000_i1075" type="#_x0000_t75" style="width:13.2pt;height:21pt" o:ole="">
                  <v:imagedata r:id="rId32" o:title=""/>
                </v:shape>
                <o:OLEObject Type="Embed" ProgID="Equation.3" ShapeID="_x0000_i1075" DrawAspect="Content" ObjectID="_1808977482" r:id="rId69"/>
              </w:object>
            </w:r>
            <w:r w:rsidRPr="0001655C">
              <w:t xml:space="preserve">(RNWF </w:t>
            </w:r>
            <w:r w:rsidRPr="0001655C">
              <w:rPr>
                <w:i/>
                <w:vertAlign w:val="subscript"/>
              </w:rPr>
              <w:t>y</w:t>
            </w:r>
            <w:r w:rsidRPr="0001655C">
              <w:t xml:space="preserve"> * RTRDPA </w:t>
            </w:r>
            <w:ins w:id="97" w:author="ERCOT 012825" w:date="2024-11-25T16:02:00Z">
              <w:r w:rsidRPr="0001655C">
                <w:rPr>
                  <w:i/>
                  <w:iCs/>
                  <w:vertAlign w:val="subscript"/>
                </w:rPr>
                <w:t xml:space="preserve">p, </w:t>
              </w:r>
            </w:ins>
            <w:r w:rsidRPr="0001655C">
              <w:rPr>
                <w:i/>
                <w:vertAlign w:val="subscript"/>
              </w:rPr>
              <w:t>y</w:t>
            </w:r>
            <w:r w:rsidRPr="0001655C">
              <w:t>)</w:t>
            </w:r>
          </w:p>
          <w:p w14:paraId="4CCFC265"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188B4C37">
                <v:shape id="_x0000_i1076" type="#_x0000_t75" style="width:13.2pt;height:21pt" o:ole="">
                  <v:imagedata r:id="rId32" o:title=""/>
                </v:shape>
                <o:OLEObject Type="Embed" ProgID="Equation.3" ShapeID="_x0000_i1076" DrawAspect="Content" ObjectID="_1808977483" r:id="rId70"/>
              </w:object>
            </w:r>
            <w:r w:rsidRPr="0001655C">
              <w:rPr>
                <w:bCs/>
              </w:rPr>
              <w:t xml:space="preserve">TLMP </w:t>
            </w:r>
            <w:r w:rsidRPr="0001655C">
              <w:rPr>
                <w:bCs/>
                <w:i/>
                <w:vertAlign w:val="subscript"/>
              </w:rPr>
              <w:t>y</w:t>
            </w:r>
          </w:p>
          <w:p w14:paraId="59617927"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01655C" w:rsidRPr="0001655C" w14:paraId="0C943DA6" w14:textId="77777777" w:rsidTr="003B71DB">
              <w:trPr>
                <w:cantSplit/>
                <w:tblHeader/>
              </w:trPr>
              <w:tc>
                <w:tcPr>
                  <w:tcW w:w="974" w:type="pct"/>
                </w:tcPr>
                <w:p w14:paraId="0B71AC8E" w14:textId="77777777" w:rsidR="0001655C" w:rsidRPr="0001655C" w:rsidRDefault="0001655C" w:rsidP="0001655C">
                  <w:pPr>
                    <w:keepNext/>
                    <w:spacing w:after="120"/>
                    <w:rPr>
                      <w:b/>
                      <w:iCs/>
                      <w:sz w:val="20"/>
                    </w:rPr>
                  </w:pPr>
                  <w:r w:rsidRPr="0001655C">
                    <w:rPr>
                      <w:b/>
                      <w:iCs/>
                      <w:sz w:val="20"/>
                    </w:rPr>
                    <w:t>Variable</w:t>
                  </w:r>
                </w:p>
              </w:tc>
              <w:tc>
                <w:tcPr>
                  <w:tcW w:w="468" w:type="pct"/>
                </w:tcPr>
                <w:p w14:paraId="22F57FD5" w14:textId="77777777" w:rsidR="0001655C" w:rsidRPr="0001655C" w:rsidRDefault="0001655C" w:rsidP="0001655C">
                  <w:pPr>
                    <w:spacing w:after="120"/>
                    <w:rPr>
                      <w:b/>
                      <w:iCs/>
                      <w:sz w:val="20"/>
                    </w:rPr>
                  </w:pPr>
                  <w:r w:rsidRPr="0001655C">
                    <w:rPr>
                      <w:b/>
                      <w:iCs/>
                      <w:sz w:val="20"/>
                    </w:rPr>
                    <w:t>Unit</w:t>
                  </w:r>
                </w:p>
              </w:tc>
              <w:tc>
                <w:tcPr>
                  <w:tcW w:w="3558" w:type="pct"/>
                </w:tcPr>
                <w:p w14:paraId="3F35C35B" w14:textId="77777777" w:rsidR="0001655C" w:rsidRPr="0001655C" w:rsidRDefault="0001655C" w:rsidP="0001655C">
                  <w:pPr>
                    <w:spacing w:after="120"/>
                    <w:rPr>
                      <w:b/>
                      <w:iCs/>
                      <w:sz w:val="20"/>
                    </w:rPr>
                  </w:pPr>
                  <w:r w:rsidRPr="0001655C">
                    <w:rPr>
                      <w:b/>
                      <w:iCs/>
                      <w:sz w:val="20"/>
                    </w:rPr>
                    <w:t>Description</w:t>
                  </w:r>
                </w:p>
              </w:tc>
            </w:tr>
            <w:tr w:rsidR="0001655C" w:rsidRPr="0001655C" w14:paraId="62547AE1" w14:textId="77777777" w:rsidTr="003B71DB">
              <w:trPr>
                <w:cantSplit/>
              </w:trPr>
              <w:tc>
                <w:tcPr>
                  <w:tcW w:w="974" w:type="pct"/>
                </w:tcPr>
                <w:p w14:paraId="2E0DB6A3"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West345</w:t>
                  </w:r>
                </w:p>
              </w:tc>
              <w:tc>
                <w:tcPr>
                  <w:tcW w:w="468" w:type="pct"/>
                </w:tcPr>
                <w:p w14:paraId="5F2460EE" w14:textId="77777777" w:rsidR="0001655C" w:rsidRPr="0001655C" w:rsidRDefault="0001655C" w:rsidP="0001655C">
                  <w:pPr>
                    <w:spacing w:after="60"/>
                    <w:rPr>
                      <w:iCs/>
                      <w:sz w:val="20"/>
                    </w:rPr>
                  </w:pPr>
                  <w:r w:rsidRPr="0001655C">
                    <w:rPr>
                      <w:iCs/>
                      <w:sz w:val="20"/>
                    </w:rPr>
                    <w:t>$/MWh</w:t>
                  </w:r>
                </w:p>
              </w:tc>
              <w:tc>
                <w:tcPr>
                  <w:tcW w:w="3558" w:type="pct"/>
                </w:tcPr>
                <w:p w14:paraId="11A782E0"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3F4CFE31" w14:textId="77777777" w:rsidTr="003B71DB">
              <w:tc>
                <w:tcPr>
                  <w:tcW w:w="974" w:type="pct"/>
                </w:tcPr>
                <w:p w14:paraId="5DFAE9B8" w14:textId="77777777" w:rsidR="0001655C" w:rsidRPr="0001655C" w:rsidRDefault="0001655C" w:rsidP="0001655C">
                  <w:pPr>
                    <w:spacing w:after="60"/>
                    <w:rPr>
                      <w:i/>
                      <w:sz w:val="20"/>
                      <w:vertAlign w:val="subscript"/>
                    </w:rPr>
                  </w:pPr>
                  <w:ins w:id="98" w:author="ERCOT 012825" w:date="2024-12-04T18:11:00Z">
                    <w:r w:rsidRPr="0001655C">
                      <w:rPr>
                        <w:iCs/>
                        <w:sz w:val="20"/>
                      </w:rPr>
                      <w:t>L</w:t>
                    </w:r>
                  </w:ins>
                  <w:r w:rsidRPr="0001655C">
                    <w:rPr>
                      <w:iCs/>
                      <w:sz w:val="20"/>
                    </w:rPr>
                    <w:t xml:space="preserve">RTRDP </w:t>
                  </w:r>
                  <w:ins w:id="99" w:author="ERCOT 012825" w:date="2024-11-25T09:08:00Z">
                    <w:r w:rsidRPr="0001655C">
                      <w:rPr>
                        <w:i/>
                        <w:sz w:val="20"/>
                        <w:vertAlign w:val="subscript"/>
                      </w:rPr>
                      <w:t>p</w:t>
                    </w:r>
                  </w:ins>
                </w:p>
              </w:tc>
              <w:tc>
                <w:tcPr>
                  <w:tcW w:w="468" w:type="pct"/>
                </w:tcPr>
                <w:p w14:paraId="7DE52BD4" w14:textId="77777777" w:rsidR="0001655C" w:rsidRPr="0001655C" w:rsidRDefault="0001655C" w:rsidP="0001655C">
                  <w:pPr>
                    <w:spacing w:after="60"/>
                    <w:rPr>
                      <w:iCs/>
                      <w:sz w:val="20"/>
                    </w:rPr>
                  </w:pPr>
                  <w:r w:rsidRPr="0001655C">
                    <w:rPr>
                      <w:iCs/>
                      <w:sz w:val="20"/>
                    </w:rPr>
                    <w:t>$/MWh</w:t>
                  </w:r>
                </w:p>
              </w:tc>
              <w:tc>
                <w:tcPr>
                  <w:tcW w:w="3558" w:type="pct"/>
                </w:tcPr>
                <w:p w14:paraId="5BCF6B1C" w14:textId="77777777" w:rsidR="0001655C" w:rsidRPr="0001655C" w:rsidRDefault="0001655C" w:rsidP="0001655C">
                  <w:pPr>
                    <w:spacing w:after="60"/>
                    <w:rPr>
                      <w:i/>
                      <w:iCs/>
                      <w:sz w:val="20"/>
                    </w:rPr>
                  </w:pPr>
                  <w:ins w:id="100" w:author="ERCOT 012825" w:date="2024-12-04T18:11: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01" w:author="ERCOT 012825" w:date="2024-11-25T09:22: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0B65BF9D" w14:textId="77777777" w:rsidTr="003B71DB">
              <w:tc>
                <w:tcPr>
                  <w:tcW w:w="974" w:type="pct"/>
                </w:tcPr>
                <w:p w14:paraId="07C082A8" w14:textId="77777777" w:rsidR="0001655C" w:rsidRPr="0001655C" w:rsidRDefault="0001655C" w:rsidP="0001655C">
                  <w:pPr>
                    <w:spacing w:after="60"/>
                    <w:rPr>
                      <w:iCs/>
                      <w:sz w:val="20"/>
                    </w:rPr>
                  </w:pPr>
                  <w:r w:rsidRPr="0001655C">
                    <w:rPr>
                      <w:iCs/>
                      <w:sz w:val="20"/>
                    </w:rPr>
                    <w:t xml:space="preserve">RTRDPA </w:t>
                  </w:r>
                  <w:ins w:id="102" w:author="ERCOT 012825" w:date="2024-11-25T16:02:00Z">
                    <w:r w:rsidRPr="0001655C">
                      <w:rPr>
                        <w:i/>
                        <w:sz w:val="20"/>
                        <w:vertAlign w:val="subscript"/>
                      </w:rPr>
                      <w:t xml:space="preserve">p, </w:t>
                    </w:r>
                  </w:ins>
                  <w:r w:rsidRPr="0001655C">
                    <w:rPr>
                      <w:i/>
                      <w:iCs/>
                      <w:sz w:val="20"/>
                      <w:vertAlign w:val="subscript"/>
                    </w:rPr>
                    <w:t>y</w:t>
                  </w:r>
                </w:p>
              </w:tc>
              <w:tc>
                <w:tcPr>
                  <w:tcW w:w="468" w:type="pct"/>
                </w:tcPr>
                <w:p w14:paraId="7F612D3C" w14:textId="77777777" w:rsidR="0001655C" w:rsidRPr="0001655C" w:rsidRDefault="0001655C" w:rsidP="0001655C">
                  <w:pPr>
                    <w:spacing w:after="60"/>
                    <w:rPr>
                      <w:iCs/>
                      <w:sz w:val="20"/>
                    </w:rPr>
                  </w:pPr>
                  <w:r w:rsidRPr="0001655C">
                    <w:rPr>
                      <w:iCs/>
                      <w:sz w:val="20"/>
                    </w:rPr>
                    <w:t>$/MWh</w:t>
                  </w:r>
                </w:p>
              </w:tc>
              <w:tc>
                <w:tcPr>
                  <w:tcW w:w="3558" w:type="pct"/>
                </w:tcPr>
                <w:p w14:paraId="4E115E91"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d="103" w:author="ERCOT 012825" w:date="2024-11-25T16:02:00Z">
                    <w:r w:rsidRPr="0001655C">
                      <w:rPr>
                        <w:iCs/>
                        <w:sz w:val="20"/>
                      </w:rPr>
                      <w:t xml:space="preserve">at Settlement Point </w:t>
                    </w:r>
                    <w:r w:rsidRPr="0001655C">
                      <w:rPr>
                        <w:i/>
                        <w:sz w:val="20"/>
                      </w:rPr>
                      <w:t>p</w:t>
                    </w:r>
                  </w:ins>
                  <w:ins w:id="104" w:author="ERCOT 012825" w:date="2024-11-25T16:08:00Z">
                    <w:r w:rsidRPr="0001655C">
                      <w:rPr>
                        <w:i/>
                        <w:sz w:val="20"/>
                      </w:rPr>
                      <w:t>,</w:t>
                    </w:r>
                  </w:ins>
                  <w:ins w:id="105" w:author="ERCOT 012825" w:date="2024-11-25T16:06:00Z">
                    <w:r w:rsidRPr="0001655C">
                      <w:rPr>
                        <w:i/>
                        <w:sz w:val="20"/>
                      </w:rPr>
                      <w:t xml:space="preserve"> </w:t>
                    </w:r>
                  </w:ins>
                  <w:r w:rsidRPr="0001655C">
                    <w:rPr>
                      <w:iCs/>
                      <w:sz w:val="20"/>
                    </w:rPr>
                    <w:t>for the SCED interval</w:t>
                  </w:r>
                  <w:r w:rsidRPr="0001655C">
                    <w:rPr>
                      <w:i/>
                      <w:iCs/>
                      <w:sz w:val="20"/>
                    </w:rPr>
                    <w:t xml:space="preserve"> y. </w:t>
                  </w:r>
                </w:p>
              </w:tc>
            </w:tr>
            <w:tr w:rsidR="0001655C" w:rsidRPr="0001655C" w14:paraId="11A5E58F" w14:textId="77777777" w:rsidTr="003B71DB">
              <w:tc>
                <w:tcPr>
                  <w:tcW w:w="974" w:type="pct"/>
                </w:tcPr>
                <w:p w14:paraId="5974A2D4"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West345, y</w:t>
                  </w:r>
                </w:p>
              </w:tc>
              <w:tc>
                <w:tcPr>
                  <w:tcW w:w="468" w:type="pct"/>
                </w:tcPr>
                <w:p w14:paraId="6A979314" w14:textId="77777777" w:rsidR="0001655C" w:rsidRPr="0001655C" w:rsidRDefault="0001655C" w:rsidP="0001655C">
                  <w:pPr>
                    <w:spacing w:after="60"/>
                    <w:rPr>
                      <w:iCs/>
                      <w:sz w:val="20"/>
                    </w:rPr>
                  </w:pPr>
                  <w:r w:rsidRPr="0001655C">
                    <w:rPr>
                      <w:sz w:val="20"/>
                    </w:rPr>
                    <w:t>$/MWh</w:t>
                  </w:r>
                </w:p>
              </w:tc>
              <w:tc>
                <w:tcPr>
                  <w:tcW w:w="3558" w:type="pct"/>
                </w:tcPr>
                <w:p w14:paraId="53F24DF7"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3AF57BB1" w14:textId="77777777" w:rsidTr="003B71DB">
              <w:tc>
                <w:tcPr>
                  <w:tcW w:w="974" w:type="pct"/>
                </w:tcPr>
                <w:p w14:paraId="246456D9"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Pr>
                <w:p w14:paraId="386489A4" w14:textId="77777777" w:rsidR="0001655C" w:rsidRPr="0001655C" w:rsidRDefault="0001655C" w:rsidP="0001655C">
                  <w:pPr>
                    <w:spacing w:after="60"/>
                    <w:rPr>
                      <w:iCs/>
                      <w:sz w:val="20"/>
                    </w:rPr>
                  </w:pPr>
                  <w:r w:rsidRPr="0001655C">
                    <w:rPr>
                      <w:iCs/>
                      <w:sz w:val="20"/>
                    </w:rPr>
                    <w:t>none</w:t>
                  </w:r>
                </w:p>
              </w:tc>
              <w:tc>
                <w:tcPr>
                  <w:tcW w:w="3558" w:type="pct"/>
                </w:tcPr>
                <w:p w14:paraId="04012502"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43BA4DAE" w14:textId="77777777" w:rsidTr="003B71DB">
              <w:tc>
                <w:tcPr>
                  <w:tcW w:w="974" w:type="pct"/>
                </w:tcPr>
                <w:p w14:paraId="76971774"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68" w:type="pct"/>
                </w:tcPr>
                <w:p w14:paraId="1D6BBB66" w14:textId="77777777" w:rsidR="0001655C" w:rsidRPr="0001655C" w:rsidRDefault="0001655C" w:rsidP="0001655C">
                  <w:pPr>
                    <w:spacing w:after="60"/>
                    <w:rPr>
                      <w:sz w:val="20"/>
                    </w:rPr>
                  </w:pPr>
                  <w:r w:rsidRPr="0001655C">
                    <w:rPr>
                      <w:iCs/>
                      <w:sz w:val="20"/>
                    </w:rPr>
                    <w:t>second</w:t>
                  </w:r>
                </w:p>
              </w:tc>
              <w:tc>
                <w:tcPr>
                  <w:tcW w:w="3558" w:type="pct"/>
                </w:tcPr>
                <w:p w14:paraId="4900EE14"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C32C4CE" w14:textId="77777777" w:rsidTr="003B71DB">
              <w:tc>
                <w:tcPr>
                  <w:tcW w:w="974" w:type="pct"/>
                </w:tcPr>
                <w:p w14:paraId="5D42F2F0" w14:textId="77777777" w:rsidR="0001655C" w:rsidRPr="0001655C" w:rsidRDefault="0001655C" w:rsidP="0001655C">
                  <w:pPr>
                    <w:spacing w:after="60"/>
                    <w:rPr>
                      <w:i/>
                      <w:iCs/>
                      <w:sz w:val="20"/>
                    </w:rPr>
                  </w:pPr>
                  <w:r w:rsidRPr="0001655C">
                    <w:rPr>
                      <w:i/>
                      <w:iCs/>
                      <w:sz w:val="20"/>
                    </w:rPr>
                    <w:t>y</w:t>
                  </w:r>
                </w:p>
              </w:tc>
              <w:tc>
                <w:tcPr>
                  <w:tcW w:w="468" w:type="pct"/>
                </w:tcPr>
                <w:p w14:paraId="6C6EBC26" w14:textId="77777777" w:rsidR="0001655C" w:rsidRPr="0001655C" w:rsidRDefault="0001655C" w:rsidP="0001655C">
                  <w:pPr>
                    <w:spacing w:after="60"/>
                    <w:rPr>
                      <w:iCs/>
                      <w:sz w:val="20"/>
                    </w:rPr>
                  </w:pPr>
                  <w:r w:rsidRPr="0001655C">
                    <w:rPr>
                      <w:iCs/>
                      <w:sz w:val="20"/>
                    </w:rPr>
                    <w:t>none</w:t>
                  </w:r>
                </w:p>
              </w:tc>
              <w:tc>
                <w:tcPr>
                  <w:tcW w:w="3558" w:type="pct"/>
                </w:tcPr>
                <w:p w14:paraId="6F34EB46"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396065D2" w14:textId="77777777" w:rsidTr="003B71DB">
              <w:trPr>
                <w:ins w:id="106" w:author="ERCOT 012825" w:date="2024-11-25T16:02:00Z"/>
              </w:trPr>
              <w:tc>
                <w:tcPr>
                  <w:tcW w:w="974" w:type="pct"/>
                </w:tcPr>
                <w:p w14:paraId="22B4EDBA" w14:textId="77777777" w:rsidR="0001655C" w:rsidRPr="0001655C" w:rsidRDefault="0001655C" w:rsidP="0001655C">
                  <w:pPr>
                    <w:spacing w:after="60"/>
                    <w:rPr>
                      <w:ins w:id="107" w:author="ERCOT 012825" w:date="2024-11-25T16:02:00Z"/>
                      <w:i/>
                      <w:iCs/>
                      <w:sz w:val="20"/>
                    </w:rPr>
                  </w:pPr>
                  <w:ins w:id="108" w:author="ERCOT 012825" w:date="2024-11-25T16:03:00Z">
                    <w:r w:rsidRPr="0001655C">
                      <w:rPr>
                        <w:i/>
                        <w:iCs/>
                        <w:sz w:val="20"/>
                      </w:rPr>
                      <w:t>p</w:t>
                    </w:r>
                  </w:ins>
                </w:p>
              </w:tc>
              <w:tc>
                <w:tcPr>
                  <w:tcW w:w="468" w:type="pct"/>
                </w:tcPr>
                <w:p w14:paraId="1210B8B6" w14:textId="77777777" w:rsidR="0001655C" w:rsidRPr="0001655C" w:rsidRDefault="0001655C" w:rsidP="0001655C">
                  <w:pPr>
                    <w:spacing w:after="60"/>
                    <w:rPr>
                      <w:ins w:id="109" w:author="ERCOT 012825" w:date="2024-11-25T16:02:00Z"/>
                      <w:iCs/>
                      <w:sz w:val="20"/>
                    </w:rPr>
                  </w:pPr>
                  <w:ins w:id="110" w:author="ERCOT 012825" w:date="2024-11-25T16:03:00Z">
                    <w:r w:rsidRPr="0001655C">
                      <w:rPr>
                        <w:iCs/>
                        <w:sz w:val="20"/>
                      </w:rPr>
                      <w:t>none</w:t>
                    </w:r>
                  </w:ins>
                </w:p>
              </w:tc>
              <w:tc>
                <w:tcPr>
                  <w:tcW w:w="3558" w:type="pct"/>
                </w:tcPr>
                <w:p w14:paraId="268AE42D" w14:textId="77777777" w:rsidR="0001655C" w:rsidRPr="0001655C" w:rsidRDefault="0001655C" w:rsidP="0001655C">
                  <w:pPr>
                    <w:spacing w:after="60"/>
                    <w:rPr>
                      <w:ins w:id="111" w:author="ERCOT 012825" w:date="2024-11-25T16:02:00Z"/>
                      <w:iCs/>
                      <w:sz w:val="20"/>
                    </w:rPr>
                  </w:pPr>
                  <w:ins w:id="112" w:author="ERCOT 012825" w:date="2024-11-25T16:03:00Z">
                    <w:r w:rsidRPr="0001655C">
                      <w:rPr>
                        <w:iCs/>
                        <w:sz w:val="20"/>
                      </w:rPr>
                      <w:t>A Settlement Point</w:t>
                    </w:r>
                  </w:ins>
                </w:p>
              </w:tc>
            </w:tr>
          </w:tbl>
          <w:p w14:paraId="422EEA1A" w14:textId="77777777" w:rsidR="0001655C" w:rsidRPr="0001655C" w:rsidRDefault="0001655C" w:rsidP="0001655C">
            <w:pPr>
              <w:spacing w:after="240"/>
              <w:ind w:left="720" w:hanging="720"/>
            </w:pPr>
          </w:p>
        </w:tc>
      </w:tr>
    </w:tbl>
    <w:p w14:paraId="1CCE374E" w14:textId="77777777" w:rsidR="0001655C" w:rsidRPr="0001655C" w:rsidRDefault="0001655C" w:rsidP="0001655C">
      <w:pPr>
        <w:keepNext/>
        <w:widowControl w:val="0"/>
        <w:tabs>
          <w:tab w:val="left" w:pos="1260"/>
        </w:tabs>
        <w:snapToGrid w:val="0"/>
        <w:spacing w:before="480" w:after="240"/>
        <w:outlineLvl w:val="3"/>
        <w:rPr>
          <w:b/>
        </w:rPr>
      </w:pPr>
      <w:bookmarkStart w:id="113" w:name="_Toc178232094"/>
      <w:r w:rsidRPr="0001655C">
        <w:rPr>
          <w:b/>
        </w:rPr>
        <w:lastRenderedPageBreak/>
        <w:t>3.5.2.5</w:t>
      </w:r>
      <w:r w:rsidRPr="0001655C">
        <w:rPr>
          <w:b/>
        </w:rPr>
        <w:tab/>
        <w:t>Panhandle 345 kV Hub (Pan 345)</w:t>
      </w:r>
      <w:bookmarkEnd w:id="113"/>
    </w:p>
    <w:p w14:paraId="2E2C6F86" w14:textId="77777777" w:rsidR="0001655C" w:rsidRPr="0001655C" w:rsidRDefault="0001655C" w:rsidP="0001655C">
      <w:pPr>
        <w:spacing w:after="240"/>
        <w:ind w:left="720" w:hanging="720"/>
        <w:rPr>
          <w:iCs/>
        </w:rPr>
      </w:pPr>
      <w:r w:rsidRPr="0001655C">
        <w:rPr>
          <w:iCs/>
        </w:rPr>
        <w:t>(1)</w:t>
      </w:r>
      <w:r w:rsidRPr="0001655C">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01655C" w:rsidRPr="0001655C" w14:paraId="34CF01CC" w14:textId="77777777" w:rsidTr="003B71DB">
        <w:trPr>
          <w:trHeight w:val="255"/>
        </w:trPr>
        <w:tc>
          <w:tcPr>
            <w:tcW w:w="475" w:type="dxa"/>
            <w:noWrap/>
            <w:tcMar>
              <w:top w:w="15" w:type="dxa"/>
              <w:left w:w="15" w:type="dxa"/>
              <w:bottom w:w="0" w:type="dxa"/>
              <w:right w:w="15" w:type="dxa"/>
            </w:tcMar>
            <w:vAlign w:val="bottom"/>
          </w:tcPr>
          <w:p w14:paraId="79BF2664" w14:textId="77777777" w:rsidR="0001655C" w:rsidRPr="0001655C" w:rsidRDefault="0001655C" w:rsidP="0001655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3530CBC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140" w:type="dxa"/>
            <w:noWrap/>
            <w:tcMar>
              <w:top w:w="15" w:type="dxa"/>
              <w:left w:w="15" w:type="dxa"/>
              <w:bottom w:w="0" w:type="dxa"/>
              <w:right w:w="15" w:type="dxa"/>
            </w:tcMar>
            <w:vAlign w:val="bottom"/>
          </w:tcPr>
          <w:p w14:paraId="2C0772E2" w14:textId="77777777" w:rsidR="0001655C" w:rsidRPr="0001655C" w:rsidRDefault="0001655C" w:rsidP="0001655C">
            <w:pPr>
              <w:jc w:val="center"/>
              <w:rPr>
                <w:rFonts w:ascii="Arial" w:eastAsia="Arial Unicode MS" w:hAnsi="Arial" w:cs="Arial"/>
                <w:sz w:val="20"/>
              </w:rPr>
            </w:pPr>
          </w:p>
        </w:tc>
      </w:tr>
      <w:tr w:rsidR="0001655C" w:rsidRPr="0001655C" w14:paraId="4D7E1E33" w14:textId="77777777" w:rsidTr="003B71DB">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0484C3B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7454AD0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F7DC6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472E123A"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119D3F01"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A597047"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354742"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AFB855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3E38518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1479D317"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886C65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74655A"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6114C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067AD8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4F8FA208"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0A3DD2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687CDC"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88ACD4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FF1EFF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42CAF052"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47FBCD" w14:textId="77777777" w:rsidR="0001655C" w:rsidRPr="0001655C" w:rsidDel="00F24057" w:rsidRDefault="0001655C" w:rsidP="0001655C">
            <w:pPr>
              <w:jc w:val="right"/>
              <w:rPr>
                <w:rFonts w:ascii="Arial" w:hAnsi="Arial" w:cs="Arial"/>
                <w:sz w:val="20"/>
              </w:rPr>
            </w:pPr>
            <w:r w:rsidRPr="0001655C">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93BAB7" w14:textId="77777777" w:rsidR="0001655C" w:rsidRPr="0001655C" w:rsidDel="00F24057" w:rsidRDefault="0001655C" w:rsidP="0001655C">
            <w:pPr>
              <w:rPr>
                <w:rFonts w:ascii="Arial" w:eastAsia="Arial Unicode MS" w:hAnsi="Arial" w:cs="Arial"/>
                <w:sz w:val="20"/>
              </w:rPr>
            </w:pPr>
            <w:r w:rsidRPr="0001655C">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6EF71E" w14:textId="77777777" w:rsidR="0001655C" w:rsidRPr="0001655C" w:rsidDel="00F24057" w:rsidRDefault="0001655C" w:rsidP="0001655C">
            <w:pPr>
              <w:jc w:val="center"/>
              <w:rPr>
                <w:rFonts w:ascii="Arial"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0AFE4E" w14:textId="77777777" w:rsidR="0001655C" w:rsidRPr="0001655C" w:rsidDel="00F24057" w:rsidRDefault="0001655C" w:rsidP="0001655C">
            <w:pPr>
              <w:jc w:val="center"/>
              <w:rPr>
                <w:rFonts w:ascii="Arial" w:hAnsi="Arial" w:cs="Arial"/>
                <w:sz w:val="20"/>
              </w:rPr>
            </w:pPr>
            <w:r w:rsidRPr="0001655C">
              <w:rPr>
                <w:rFonts w:ascii="Arial" w:hAnsi="Arial" w:cs="Arial"/>
                <w:sz w:val="20"/>
              </w:rPr>
              <w:t>PAN</w:t>
            </w:r>
          </w:p>
        </w:tc>
      </w:tr>
      <w:tr w:rsidR="0001655C" w:rsidRPr="0001655C" w14:paraId="3F80B8C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724889" w14:textId="77777777" w:rsidR="0001655C" w:rsidRPr="0001655C" w:rsidDel="00F24057" w:rsidRDefault="0001655C" w:rsidP="0001655C">
            <w:pPr>
              <w:jc w:val="right"/>
              <w:rPr>
                <w:rFonts w:ascii="Arial" w:hAnsi="Arial" w:cs="Arial"/>
                <w:sz w:val="20"/>
              </w:rPr>
            </w:pPr>
            <w:r w:rsidRPr="0001655C">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55AC4E" w14:textId="77777777" w:rsidR="0001655C" w:rsidRPr="0001655C" w:rsidDel="00F24057" w:rsidRDefault="0001655C" w:rsidP="0001655C">
            <w:pPr>
              <w:rPr>
                <w:rFonts w:ascii="Arial" w:eastAsia="Arial Unicode MS" w:hAnsi="Arial" w:cs="Arial"/>
                <w:sz w:val="20"/>
              </w:rPr>
            </w:pPr>
            <w:r w:rsidRPr="0001655C">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BFDB9D" w14:textId="77777777" w:rsidR="0001655C" w:rsidRPr="0001655C" w:rsidDel="00F24057" w:rsidRDefault="0001655C" w:rsidP="0001655C">
            <w:pPr>
              <w:jc w:val="center"/>
              <w:rPr>
                <w:rFonts w:ascii="Arial"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59077B" w14:textId="77777777" w:rsidR="0001655C" w:rsidRPr="0001655C" w:rsidDel="00F24057" w:rsidRDefault="0001655C" w:rsidP="0001655C">
            <w:pPr>
              <w:jc w:val="center"/>
              <w:rPr>
                <w:rFonts w:ascii="Arial" w:hAnsi="Arial" w:cs="Arial"/>
                <w:sz w:val="20"/>
              </w:rPr>
            </w:pPr>
            <w:r w:rsidRPr="0001655C">
              <w:rPr>
                <w:rFonts w:ascii="Arial" w:hAnsi="Arial" w:cs="Arial"/>
                <w:sz w:val="20"/>
              </w:rPr>
              <w:t>PAN</w:t>
            </w:r>
          </w:p>
        </w:tc>
      </w:tr>
      <w:tr w:rsidR="0001655C" w:rsidRPr="0001655C" w14:paraId="1771C255"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83D5B8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ECE41D"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EF834D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30F927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66BE580E"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390316" w14:textId="77777777" w:rsidR="0001655C" w:rsidRPr="0001655C" w:rsidDel="00F24057" w:rsidRDefault="0001655C" w:rsidP="0001655C">
            <w:pPr>
              <w:jc w:val="right"/>
              <w:rPr>
                <w:rFonts w:ascii="Arial" w:hAnsi="Arial" w:cs="Arial"/>
                <w:sz w:val="20"/>
              </w:rPr>
            </w:pPr>
            <w:r w:rsidRPr="0001655C">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380C0D" w14:textId="77777777" w:rsidR="0001655C" w:rsidRPr="0001655C" w:rsidDel="00F24057" w:rsidRDefault="0001655C" w:rsidP="0001655C">
            <w:pPr>
              <w:rPr>
                <w:rFonts w:ascii="Arial" w:eastAsia="Arial Unicode MS" w:hAnsi="Arial" w:cs="Arial"/>
                <w:sz w:val="20"/>
              </w:rPr>
            </w:pPr>
            <w:r w:rsidRPr="0001655C">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333D3E" w14:textId="77777777" w:rsidR="0001655C" w:rsidRPr="0001655C" w:rsidDel="00F24057" w:rsidRDefault="0001655C" w:rsidP="0001655C">
            <w:pPr>
              <w:jc w:val="center"/>
              <w:rPr>
                <w:rFonts w:ascii="Arial"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C1614C" w14:textId="77777777" w:rsidR="0001655C" w:rsidRPr="0001655C" w:rsidDel="00F24057" w:rsidRDefault="0001655C" w:rsidP="0001655C">
            <w:pPr>
              <w:jc w:val="center"/>
              <w:rPr>
                <w:rFonts w:ascii="Arial" w:hAnsi="Arial" w:cs="Arial"/>
                <w:sz w:val="20"/>
              </w:rPr>
            </w:pPr>
            <w:r w:rsidRPr="0001655C">
              <w:rPr>
                <w:rFonts w:ascii="Arial" w:hAnsi="Arial" w:cs="Arial"/>
                <w:sz w:val="20"/>
              </w:rPr>
              <w:t>PAN</w:t>
            </w:r>
          </w:p>
        </w:tc>
      </w:tr>
      <w:tr w:rsidR="0001655C" w:rsidRPr="0001655C" w14:paraId="7B6FCF6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44FAD0"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56BC5B"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E84AAC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298653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75CEB797"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74E69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EBEAA4A"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397894A"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377A9C6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2178B363"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660116" w14:textId="77777777" w:rsidR="0001655C" w:rsidRPr="0001655C" w:rsidRDefault="0001655C" w:rsidP="0001655C">
            <w:pPr>
              <w:jc w:val="right"/>
              <w:rPr>
                <w:rFonts w:ascii="Arial" w:hAnsi="Arial" w:cs="Arial"/>
                <w:sz w:val="20"/>
              </w:rPr>
            </w:pPr>
            <w:r w:rsidRPr="0001655C">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2446BC0"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5E69EE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6A20CA" w14:textId="77777777" w:rsidR="0001655C" w:rsidRPr="0001655C" w:rsidRDefault="0001655C" w:rsidP="0001655C">
            <w:pPr>
              <w:jc w:val="center"/>
              <w:rPr>
                <w:rFonts w:ascii="Arial" w:hAnsi="Arial" w:cs="Arial"/>
                <w:sz w:val="20"/>
              </w:rPr>
            </w:pPr>
            <w:r w:rsidRPr="0001655C">
              <w:rPr>
                <w:rFonts w:ascii="Arial" w:hAnsi="Arial" w:cs="Arial"/>
                <w:sz w:val="20"/>
              </w:rPr>
              <w:t>PAN</w:t>
            </w:r>
          </w:p>
        </w:tc>
      </w:tr>
      <w:tr w:rsidR="0001655C" w:rsidRPr="0001655C" w14:paraId="49394D4C"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8693D0" w14:textId="77777777" w:rsidR="0001655C" w:rsidRPr="0001655C" w:rsidRDefault="0001655C" w:rsidP="0001655C">
            <w:pPr>
              <w:jc w:val="right"/>
              <w:rPr>
                <w:rFonts w:ascii="Arial" w:hAnsi="Arial" w:cs="Arial"/>
                <w:sz w:val="20"/>
              </w:rPr>
            </w:pPr>
            <w:r w:rsidRPr="0001655C">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BE16AE6"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1CEFFA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D336F15" w14:textId="77777777" w:rsidR="0001655C" w:rsidRPr="0001655C" w:rsidRDefault="0001655C" w:rsidP="0001655C">
            <w:pPr>
              <w:jc w:val="center"/>
              <w:rPr>
                <w:rFonts w:ascii="Arial" w:hAnsi="Arial" w:cs="Arial"/>
                <w:sz w:val="20"/>
              </w:rPr>
            </w:pPr>
            <w:r w:rsidRPr="0001655C">
              <w:rPr>
                <w:rFonts w:ascii="Arial" w:hAnsi="Arial" w:cs="Arial"/>
                <w:sz w:val="20"/>
              </w:rPr>
              <w:t>PAN</w:t>
            </w:r>
          </w:p>
        </w:tc>
      </w:tr>
      <w:tr w:rsidR="0001655C" w:rsidRPr="0001655C" w14:paraId="41FD658E" w14:textId="77777777" w:rsidTr="003B71DB">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574031" w14:textId="77777777" w:rsidR="0001655C" w:rsidRPr="0001655C" w:rsidRDefault="0001655C" w:rsidP="0001655C">
            <w:pPr>
              <w:jc w:val="right"/>
              <w:rPr>
                <w:rFonts w:ascii="Arial" w:hAnsi="Arial" w:cs="Arial"/>
                <w:sz w:val="20"/>
              </w:rPr>
            </w:pPr>
            <w:r w:rsidRPr="0001655C">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C465AA3"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FF9F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9F4DE34" w14:textId="77777777" w:rsidR="0001655C" w:rsidRPr="0001655C" w:rsidRDefault="0001655C" w:rsidP="0001655C">
            <w:pPr>
              <w:jc w:val="center"/>
              <w:rPr>
                <w:rFonts w:ascii="Arial" w:hAnsi="Arial" w:cs="Arial"/>
                <w:sz w:val="20"/>
              </w:rPr>
            </w:pPr>
            <w:r w:rsidRPr="0001655C">
              <w:rPr>
                <w:rFonts w:ascii="Arial" w:hAnsi="Arial" w:cs="Arial"/>
                <w:sz w:val="20"/>
              </w:rPr>
              <w:t>PAN</w:t>
            </w:r>
          </w:p>
        </w:tc>
      </w:tr>
    </w:tbl>
    <w:p w14:paraId="312DCB62" w14:textId="77777777" w:rsidR="0001655C" w:rsidRPr="0001655C" w:rsidRDefault="0001655C" w:rsidP="0001655C">
      <w:pPr>
        <w:spacing w:before="240" w:after="240"/>
        <w:ind w:left="720" w:hanging="720"/>
        <w:rPr>
          <w:iCs/>
        </w:rPr>
      </w:pPr>
      <w:r w:rsidRPr="0001655C">
        <w:rPr>
          <w:iCs/>
        </w:rPr>
        <w:t>(2)</w:t>
      </w:r>
      <w:r w:rsidRPr="0001655C">
        <w:rPr>
          <w:iCs/>
        </w:rPr>
        <w:tab/>
        <w:t xml:space="preserve">The Panhandle 345 kV Hub Price </w:t>
      </w:r>
      <w:r w:rsidRPr="0001655C">
        <w:t>uses the aggregated Shift Factors</w:t>
      </w:r>
      <w:r w:rsidRPr="0001655C">
        <w:rPr>
          <w:iCs/>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44E03D6D" w14:textId="77777777" w:rsidR="0001655C" w:rsidRPr="0001655C" w:rsidRDefault="0001655C" w:rsidP="0001655C">
      <w:pPr>
        <w:spacing w:after="240"/>
        <w:ind w:left="720" w:hanging="720"/>
        <w:rPr>
          <w:iCs/>
        </w:rPr>
      </w:pPr>
      <w:r w:rsidRPr="0001655C">
        <w:rPr>
          <w:iCs/>
        </w:rPr>
        <w:t>(3)</w:t>
      </w:r>
      <w:r w:rsidRPr="0001655C">
        <w:rPr>
          <w:iCs/>
        </w:rPr>
        <w:tab/>
        <w:t xml:space="preserve">The Day-Ahead Settlement Point Price of the Hub for a given Operating Hour is calculated as follows: </w:t>
      </w:r>
    </w:p>
    <w:p w14:paraId="69A15BBB"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Pan345</w:t>
      </w:r>
      <w:r w:rsidRPr="0001655C">
        <w:rPr>
          <w:bCs/>
        </w:rPr>
        <w:t xml:space="preserve"> </w:t>
      </w:r>
      <w:r w:rsidRPr="0001655C">
        <w:rPr>
          <w:b/>
          <w:bCs/>
        </w:rPr>
        <w:t>=</w:t>
      </w:r>
      <w:r w:rsidRPr="0001655C">
        <w:rPr>
          <w:b/>
          <w:bCs/>
        </w:rPr>
        <w:tab/>
      </w:r>
      <w:r w:rsidRPr="0001655C">
        <w:tab/>
      </w:r>
      <w:r w:rsidRPr="0001655C">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Pan345,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6E490CAB" w14:textId="77777777" w:rsidR="0001655C" w:rsidRPr="0001655C" w:rsidRDefault="0001655C" w:rsidP="0001655C">
      <w:pPr>
        <w:tabs>
          <w:tab w:val="left" w:pos="2340"/>
          <w:tab w:val="left" w:pos="3420"/>
        </w:tabs>
        <w:spacing w:after="240"/>
        <w:ind w:left="720"/>
        <w:rPr>
          <w:b/>
          <w:bCs/>
        </w:rPr>
      </w:pPr>
      <w:r w:rsidRPr="0001655C">
        <w:tab/>
      </w:r>
      <w:r w:rsidRPr="0001655C">
        <w:tab/>
      </w:r>
      <w:r w:rsidRPr="0001655C">
        <w:rPr>
          <w:b/>
          <w:bCs/>
        </w:rPr>
        <w:t>if HBBC</w:t>
      </w:r>
      <w:r w:rsidRPr="0001655C">
        <w:rPr>
          <w:b/>
          <w:bCs/>
          <w:vertAlign w:val="subscript"/>
        </w:rPr>
        <w:t xml:space="preserve"> </w:t>
      </w:r>
      <w:r w:rsidRPr="0001655C">
        <w:rPr>
          <w:bCs/>
          <w:i/>
          <w:vertAlign w:val="subscript"/>
        </w:rPr>
        <w:t>Pan345</w:t>
      </w:r>
      <w:r w:rsidRPr="0001655C">
        <w:rPr>
          <w:b/>
          <w:bCs/>
        </w:rPr>
        <w:t>≠0</w:t>
      </w:r>
    </w:p>
    <w:p w14:paraId="0377E001"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Pan345 </w:t>
      </w:r>
      <w:r w:rsidRPr="0001655C">
        <w:rPr>
          <w:b/>
          <w:bCs/>
        </w:rPr>
        <w:t>=</w:t>
      </w:r>
      <w:r w:rsidRPr="0001655C">
        <w:rPr>
          <w:b/>
          <w:bCs/>
        </w:rPr>
        <w:tab/>
      </w:r>
      <w:r w:rsidRPr="0001655C">
        <w:tab/>
      </w:r>
      <w:r w:rsidRPr="0001655C">
        <w:rPr>
          <w:b/>
          <w:bCs/>
        </w:rPr>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Pan345</w:t>
      </w:r>
      <w:r w:rsidRPr="0001655C">
        <w:rPr>
          <w:b/>
          <w:bCs/>
        </w:rPr>
        <w:t>=0</w:t>
      </w:r>
    </w:p>
    <w:p w14:paraId="28D93EC9" w14:textId="77777777" w:rsidR="0001655C" w:rsidRPr="0001655C" w:rsidRDefault="0001655C" w:rsidP="0001655C">
      <w:pPr>
        <w:spacing w:after="240"/>
      </w:pPr>
      <w:r w:rsidRPr="0001655C">
        <w:t>Where:</w:t>
      </w:r>
    </w:p>
    <w:p w14:paraId="314A763E"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Pan345,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Pan345, c</w:t>
      </w:r>
      <w:r w:rsidRPr="0001655C">
        <w:rPr>
          <w:bCs/>
          <w:i/>
        </w:rPr>
        <w:t xml:space="preserve"> </w:t>
      </w:r>
      <w:r w:rsidRPr="0001655C">
        <w:rPr>
          <w:bCs/>
        </w:rPr>
        <w:t>* DAHBSF</w:t>
      </w:r>
      <w:r w:rsidRPr="0001655C">
        <w:rPr>
          <w:bCs/>
          <w:i/>
        </w:rPr>
        <w:t xml:space="preserve"> </w:t>
      </w:r>
      <w:proofErr w:type="spellStart"/>
      <w:r w:rsidRPr="0001655C">
        <w:rPr>
          <w:bCs/>
          <w:i/>
          <w:vertAlign w:val="subscript"/>
        </w:rPr>
        <w:t>hb</w:t>
      </w:r>
      <w:proofErr w:type="spellEnd"/>
      <w:r w:rsidRPr="0001655C">
        <w:rPr>
          <w:bCs/>
          <w:i/>
          <w:vertAlign w:val="subscript"/>
        </w:rPr>
        <w:t>, Pan345, c</w:t>
      </w:r>
      <w:r w:rsidRPr="0001655C">
        <w:rPr>
          <w:bCs/>
        </w:rPr>
        <w:t>)</w:t>
      </w:r>
    </w:p>
    <w:p w14:paraId="10A6FE78"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proofErr w:type="spellStart"/>
      <w:r w:rsidRPr="0001655C">
        <w:rPr>
          <w:bCs/>
          <w:i/>
          <w:vertAlign w:val="subscript"/>
        </w:rPr>
        <w:t>hb</w:t>
      </w:r>
      <w:proofErr w:type="spellEnd"/>
      <w:r w:rsidRPr="0001655C">
        <w:rPr>
          <w:bCs/>
          <w:i/>
          <w:vertAlign w:val="subscript"/>
        </w:rPr>
        <w:t>, Pan345,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Pan345, c</w:t>
      </w:r>
      <w:r w:rsidRPr="0001655C">
        <w:rPr>
          <w:bCs/>
          <w:i/>
        </w:rPr>
        <w:t xml:space="preserve"> </w:t>
      </w:r>
      <w:r w:rsidRPr="0001655C">
        <w:rPr>
          <w:bCs/>
        </w:rPr>
        <w:t xml:space="preserve">* DASF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Pan345, c</w:t>
      </w:r>
      <w:r w:rsidRPr="0001655C">
        <w:rPr>
          <w:bCs/>
        </w:rPr>
        <w:t>)</w:t>
      </w:r>
    </w:p>
    <w:p w14:paraId="717D022E"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Pan345,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Pan345,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Pan345, c</w:t>
      </w:r>
      <w:r w:rsidRPr="0001655C">
        <w:rPr>
          <w:bCs/>
        </w:rPr>
        <w:t>)</w:t>
      </w:r>
    </w:p>
    <w:p w14:paraId="63C98E94"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Pan345, c</w:t>
      </w:r>
      <w:r w:rsidRPr="0001655C">
        <w:rPr>
          <w:bCs/>
          <w:i/>
        </w:rPr>
        <w:tab/>
        <w:t>=</w:t>
      </w:r>
      <w:r w:rsidRPr="0001655C">
        <w:rPr>
          <w:bCs/>
          <w:i/>
        </w:rPr>
        <w:tab/>
      </w:r>
      <w:r w:rsidRPr="0001655C">
        <w:rPr>
          <w:bCs/>
        </w:rPr>
        <w:t>IF(PB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Pan345, c</w:t>
      </w:r>
      <w:r w:rsidRPr="0001655C">
        <w:rPr>
          <w:bCs/>
        </w:rPr>
        <w:t xml:space="preserve">=0, 0, 1 </w:t>
      </w:r>
      <w:r w:rsidRPr="0001655C">
        <w:rPr>
          <w:b/>
          <w:bCs/>
          <w:sz w:val="32"/>
          <w:szCs w:val="32"/>
        </w:rPr>
        <w:t xml:space="preserve">/ </w:t>
      </w:r>
      <w:r w:rsidRPr="0001655C">
        <w:rPr>
          <w:bCs/>
        </w:rPr>
        <w:t xml:space="preserve">PB </w:t>
      </w:r>
      <w:proofErr w:type="spellStart"/>
      <w:r w:rsidRPr="0001655C">
        <w:rPr>
          <w:bCs/>
          <w:i/>
          <w:vertAlign w:val="subscript"/>
        </w:rPr>
        <w:t>hb</w:t>
      </w:r>
      <w:proofErr w:type="spellEnd"/>
      <w:r w:rsidRPr="0001655C">
        <w:rPr>
          <w:bCs/>
          <w:i/>
          <w:vertAlign w:val="subscript"/>
        </w:rPr>
        <w:t>, Pan345, c</w:t>
      </w:r>
      <w:r w:rsidRPr="0001655C">
        <w:rPr>
          <w:bCs/>
        </w:rPr>
        <w:t>)</w:t>
      </w:r>
    </w:p>
    <w:p w14:paraId="466FA4F3"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01655C" w:rsidRPr="0001655C" w14:paraId="1C4FC968" w14:textId="77777777" w:rsidTr="003B71DB">
        <w:trPr>
          <w:tblHeader/>
        </w:trPr>
        <w:tc>
          <w:tcPr>
            <w:tcW w:w="1008" w:type="pct"/>
          </w:tcPr>
          <w:p w14:paraId="4417C84E" w14:textId="77777777" w:rsidR="0001655C" w:rsidRPr="0001655C" w:rsidRDefault="0001655C" w:rsidP="0001655C">
            <w:pPr>
              <w:spacing w:after="240"/>
              <w:rPr>
                <w:b/>
                <w:iCs/>
                <w:sz w:val="20"/>
                <w:szCs w:val="20"/>
              </w:rPr>
            </w:pPr>
            <w:r w:rsidRPr="0001655C">
              <w:rPr>
                <w:b/>
                <w:iCs/>
                <w:sz w:val="20"/>
                <w:szCs w:val="20"/>
              </w:rPr>
              <w:lastRenderedPageBreak/>
              <w:t>Variable</w:t>
            </w:r>
          </w:p>
        </w:tc>
        <w:tc>
          <w:tcPr>
            <w:tcW w:w="529" w:type="pct"/>
          </w:tcPr>
          <w:p w14:paraId="5F6C43DB"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57741B7F"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4AAAA317" w14:textId="77777777" w:rsidTr="003B71DB">
        <w:tc>
          <w:tcPr>
            <w:tcW w:w="1008" w:type="pct"/>
          </w:tcPr>
          <w:p w14:paraId="3BEE4E55"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Pan345</w:t>
            </w:r>
          </w:p>
        </w:tc>
        <w:tc>
          <w:tcPr>
            <w:tcW w:w="529" w:type="pct"/>
          </w:tcPr>
          <w:p w14:paraId="403FEB85"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F3B2295"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4FFEF3F2" w14:textId="77777777" w:rsidTr="003B71DB">
        <w:tc>
          <w:tcPr>
            <w:tcW w:w="1008" w:type="pct"/>
          </w:tcPr>
          <w:p w14:paraId="0F3F9807" w14:textId="77777777" w:rsidR="0001655C" w:rsidRPr="0001655C" w:rsidRDefault="0001655C" w:rsidP="0001655C">
            <w:pPr>
              <w:spacing w:after="60"/>
              <w:rPr>
                <w:iCs/>
                <w:sz w:val="20"/>
                <w:szCs w:val="20"/>
              </w:rPr>
            </w:pPr>
            <w:r w:rsidRPr="0001655C">
              <w:rPr>
                <w:iCs/>
                <w:sz w:val="20"/>
                <w:szCs w:val="20"/>
              </w:rPr>
              <w:t>DASL</w:t>
            </w:r>
          </w:p>
        </w:tc>
        <w:tc>
          <w:tcPr>
            <w:tcW w:w="529" w:type="pct"/>
          </w:tcPr>
          <w:p w14:paraId="15B802E3"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4F5376BC"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51A83E22" w14:textId="77777777" w:rsidTr="003B71DB">
        <w:tc>
          <w:tcPr>
            <w:tcW w:w="1008" w:type="pct"/>
          </w:tcPr>
          <w:p w14:paraId="02E1691A"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1C89CA4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D222311"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65C0C443" w14:textId="77777777" w:rsidTr="003B71DB">
        <w:tc>
          <w:tcPr>
            <w:tcW w:w="1008" w:type="pct"/>
          </w:tcPr>
          <w:p w14:paraId="3E647B0A"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Pan345,c</w:t>
            </w:r>
          </w:p>
        </w:tc>
        <w:tc>
          <w:tcPr>
            <w:tcW w:w="529" w:type="pct"/>
          </w:tcPr>
          <w:p w14:paraId="2FD0FC8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F75D030"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5B173E9" w14:textId="77777777" w:rsidTr="003B71DB">
        <w:tc>
          <w:tcPr>
            <w:tcW w:w="1008" w:type="pct"/>
          </w:tcPr>
          <w:p w14:paraId="2F361DE0"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hb,Pan345,c</w:t>
            </w:r>
          </w:p>
        </w:tc>
        <w:tc>
          <w:tcPr>
            <w:tcW w:w="529" w:type="pct"/>
          </w:tcPr>
          <w:p w14:paraId="4A24E48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460EEAF"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287DB156" w14:textId="77777777" w:rsidTr="003B71DB">
        <w:tc>
          <w:tcPr>
            <w:tcW w:w="1008" w:type="pct"/>
          </w:tcPr>
          <w:p w14:paraId="53B87E4C"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pb,hb,Pan345,c</w:t>
            </w:r>
          </w:p>
        </w:tc>
        <w:tc>
          <w:tcPr>
            <w:tcW w:w="529" w:type="pct"/>
          </w:tcPr>
          <w:p w14:paraId="67D1FC7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DCFD079"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proofErr w:type="spellStart"/>
            <w:r w:rsidRPr="0001655C">
              <w:rPr>
                <w:i/>
                <w:sz w:val="20"/>
                <w:szCs w:val="20"/>
              </w:rPr>
              <w:t>hb</w:t>
            </w:r>
            <w:proofErr w:type="spellEnd"/>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2A5DBFDB" w14:textId="77777777" w:rsidTr="003B71DB">
        <w:tc>
          <w:tcPr>
            <w:tcW w:w="1008" w:type="pct"/>
          </w:tcPr>
          <w:p w14:paraId="790901FC" w14:textId="77777777" w:rsidR="0001655C" w:rsidRPr="0001655C" w:rsidRDefault="0001655C" w:rsidP="0001655C">
            <w:pPr>
              <w:spacing w:after="60"/>
              <w:rPr>
                <w:iCs/>
                <w:sz w:val="20"/>
                <w:szCs w:val="20"/>
              </w:rPr>
            </w:pPr>
            <w:r w:rsidRPr="0001655C">
              <w:rPr>
                <w:iCs/>
                <w:sz w:val="20"/>
                <w:szCs w:val="20"/>
              </w:rPr>
              <w:t xml:space="preserve">HUBDF </w:t>
            </w:r>
            <w:proofErr w:type="spellStart"/>
            <w:r w:rsidRPr="0001655C">
              <w:rPr>
                <w:i/>
                <w:iCs/>
                <w:sz w:val="20"/>
                <w:szCs w:val="20"/>
                <w:vertAlign w:val="subscript"/>
              </w:rPr>
              <w:t>hb</w:t>
            </w:r>
            <w:proofErr w:type="spellEnd"/>
            <w:r w:rsidRPr="0001655C">
              <w:rPr>
                <w:i/>
                <w:iCs/>
                <w:sz w:val="20"/>
                <w:szCs w:val="20"/>
                <w:vertAlign w:val="subscript"/>
              </w:rPr>
              <w:t>, Pan345,c</w:t>
            </w:r>
          </w:p>
        </w:tc>
        <w:tc>
          <w:tcPr>
            <w:tcW w:w="529" w:type="pct"/>
          </w:tcPr>
          <w:p w14:paraId="699E2744"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3554C5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6612AEA6" w14:textId="77777777" w:rsidTr="003B71DB">
        <w:tc>
          <w:tcPr>
            <w:tcW w:w="1008" w:type="pct"/>
          </w:tcPr>
          <w:p w14:paraId="6995F4EB"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pb, </w:t>
            </w:r>
            <w:proofErr w:type="spellStart"/>
            <w:r w:rsidRPr="0001655C">
              <w:rPr>
                <w:i/>
                <w:iCs/>
                <w:sz w:val="20"/>
                <w:szCs w:val="20"/>
                <w:vertAlign w:val="subscript"/>
              </w:rPr>
              <w:t>hb</w:t>
            </w:r>
            <w:proofErr w:type="spellEnd"/>
            <w:r w:rsidRPr="0001655C">
              <w:rPr>
                <w:i/>
                <w:iCs/>
                <w:sz w:val="20"/>
                <w:szCs w:val="20"/>
                <w:vertAlign w:val="subscript"/>
              </w:rPr>
              <w:t>, Pan345,c</w:t>
            </w:r>
          </w:p>
        </w:tc>
        <w:tc>
          <w:tcPr>
            <w:tcW w:w="529" w:type="pct"/>
          </w:tcPr>
          <w:p w14:paraId="38E1DCB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BDC8622"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proofErr w:type="spellStart"/>
            <w:r w:rsidRPr="0001655C">
              <w:rPr>
                <w:i/>
                <w:iCs/>
                <w:sz w:val="20"/>
              </w:rPr>
              <w:t>hb</w:t>
            </w:r>
            <w:proofErr w:type="spellEnd"/>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29E4EBA9" w14:textId="77777777" w:rsidTr="003B71DB">
        <w:tc>
          <w:tcPr>
            <w:tcW w:w="1008" w:type="pct"/>
          </w:tcPr>
          <w:p w14:paraId="75C31083" w14:textId="77777777" w:rsidR="0001655C" w:rsidRPr="0001655C" w:rsidRDefault="0001655C" w:rsidP="0001655C">
            <w:pPr>
              <w:spacing w:after="60"/>
              <w:rPr>
                <w:iCs/>
                <w:sz w:val="20"/>
                <w:szCs w:val="20"/>
              </w:rPr>
            </w:pPr>
            <w:r w:rsidRPr="0001655C">
              <w:rPr>
                <w:i/>
                <w:iCs/>
                <w:sz w:val="20"/>
                <w:szCs w:val="20"/>
              </w:rPr>
              <w:t>pb</w:t>
            </w:r>
          </w:p>
        </w:tc>
        <w:tc>
          <w:tcPr>
            <w:tcW w:w="529" w:type="pct"/>
          </w:tcPr>
          <w:p w14:paraId="575D553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29C1BD8"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65C9A008" w14:textId="77777777" w:rsidTr="003B71DB">
        <w:tc>
          <w:tcPr>
            <w:tcW w:w="1008" w:type="pct"/>
          </w:tcPr>
          <w:p w14:paraId="4E318317" w14:textId="77777777" w:rsidR="0001655C" w:rsidRPr="0001655C" w:rsidRDefault="0001655C" w:rsidP="0001655C">
            <w:pPr>
              <w:spacing w:after="60"/>
              <w:rPr>
                <w:iCs/>
                <w:sz w:val="20"/>
                <w:szCs w:val="20"/>
              </w:rPr>
            </w:pPr>
            <w:r w:rsidRPr="0001655C">
              <w:rPr>
                <w:iCs/>
                <w:sz w:val="20"/>
                <w:szCs w:val="20"/>
              </w:rPr>
              <w:t xml:space="preserve">PB </w:t>
            </w:r>
            <w:proofErr w:type="spellStart"/>
            <w:r w:rsidRPr="0001655C">
              <w:rPr>
                <w:i/>
                <w:iCs/>
                <w:sz w:val="20"/>
                <w:szCs w:val="20"/>
                <w:vertAlign w:val="subscript"/>
              </w:rPr>
              <w:t>hb</w:t>
            </w:r>
            <w:proofErr w:type="spellEnd"/>
            <w:r w:rsidRPr="0001655C">
              <w:rPr>
                <w:i/>
                <w:iCs/>
                <w:sz w:val="20"/>
                <w:szCs w:val="20"/>
                <w:vertAlign w:val="subscript"/>
              </w:rPr>
              <w:t>, Pan345,c</w:t>
            </w:r>
          </w:p>
        </w:tc>
        <w:tc>
          <w:tcPr>
            <w:tcW w:w="529" w:type="pct"/>
          </w:tcPr>
          <w:p w14:paraId="5C7EFB3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E797D53"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02CEE0B7" w14:textId="77777777" w:rsidTr="003B71DB">
        <w:tc>
          <w:tcPr>
            <w:tcW w:w="1008" w:type="pct"/>
          </w:tcPr>
          <w:p w14:paraId="030D4CAB" w14:textId="77777777" w:rsidR="0001655C" w:rsidRPr="0001655C" w:rsidRDefault="0001655C" w:rsidP="0001655C">
            <w:pPr>
              <w:spacing w:after="60"/>
              <w:rPr>
                <w:i/>
                <w:iCs/>
                <w:sz w:val="20"/>
                <w:szCs w:val="20"/>
                <w:vertAlign w:val="subscript"/>
              </w:rPr>
            </w:pPr>
            <w:proofErr w:type="spellStart"/>
            <w:r w:rsidRPr="0001655C">
              <w:rPr>
                <w:i/>
                <w:iCs/>
                <w:sz w:val="20"/>
                <w:szCs w:val="20"/>
              </w:rPr>
              <w:t>hb</w:t>
            </w:r>
            <w:proofErr w:type="spellEnd"/>
          </w:p>
        </w:tc>
        <w:tc>
          <w:tcPr>
            <w:tcW w:w="529" w:type="pct"/>
          </w:tcPr>
          <w:p w14:paraId="3042F5F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3E2E744"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7FBE49F7" w14:textId="77777777" w:rsidTr="003B71DB">
        <w:tc>
          <w:tcPr>
            <w:tcW w:w="1008" w:type="pct"/>
          </w:tcPr>
          <w:p w14:paraId="558F8B1F"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Pan345</w:t>
            </w:r>
          </w:p>
        </w:tc>
        <w:tc>
          <w:tcPr>
            <w:tcW w:w="529" w:type="pct"/>
          </w:tcPr>
          <w:p w14:paraId="7ED8F86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4BE9DF2"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681500B1" w14:textId="77777777" w:rsidTr="003B71DB">
        <w:tc>
          <w:tcPr>
            <w:tcW w:w="1008" w:type="pct"/>
          </w:tcPr>
          <w:p w14:paraId="42288F01"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Pan345,c</w:t>
            </w:r>
          </w:p>
        </w:tc>
        <w:tc>
          <w:tcPr>
            <w:tcW w:w="529" w:type="pct"/>
          </w:tcPr>
          <w:p w14:paraId="2902E00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E5904AB"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4B4730FC" w14:textId="77777777" w:rsidTr="003B71DB">
        <w:tc>
          <w:tcPr>
            <w:tcW w:w="1008" w:type="pct"/>
            <w:tcBorders>
              <w:top w:val="single" w:sz="4" w:space="0" w:color="auto"/>
              <w:left w:val="single" w:sz="4" w:space="0" w:color="auto"/>
              <w:bottom w:val="single" w:sz="4" w:space="0" w:color="auto"/>
              <w:right w:val="single" w:sz="4" w:space="0" w:color="auto"/>
            </w:tcBorders>
          </w:tcPr>
          <w:p w14:paraId="08C867C9" w14:textId="77777777" w:rsidR="0001655C" w:rsidRPr="0001655C" w:rsidRDefault="0001655C" w:rsidP="0001655C">
            <w:pPr>
              <w:spacing w:after="60"/>
              <w:rPr>
                <w:i/>
                <w:iCs/>
                <w:sz w:val="20"/>
                <w:szCs w:val="20"/>
              </w:rPr>
            </w:pPr>
            <w:r w:rsidRPr="0001655C">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0B424990"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90CCDFE"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052F17BB" w14:textId="77777777" w:rsidR="0001655C" w:rsidRPr="0001655C" w:rsidRDefault="0001655C" w:rsidP="0001655C">
      <w:pPr>
        <w:spacing w:before="240" w:after="240"/>
        <w:ind w:left="720" w:hanging="720"/>
        <w:rPr>
          <w:iCs/>
        </w:rPr>
      </w:pPr>
      <w:r w:rsidRPr="0001655C">
        <w:rPr>
          <w:iCs/>
        </w:rPr>
        <w:t>(4)</w:t>
      </w:r>
      <w:r w:rsidRPr="0001655C">
        <w:rPr>
          <w:iCs/>
        </w:rPr>
        <w:tab/>
        <w:t>The Real-Time Settlement Point Price of the Hub for a given 15-minute Settlement Interval is calculated as follows:</w:t>
      </w:r>
    </w:p>
    <w:p w14:paraId="7AAE0EC9"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Pan345</w:t>
      </w:r>
      <w:r w:rsidRPr="0001655C">
        <w:rPr>
          <w:bCs/>
        </w:rPr>
        <w:tab/>
      </w:r>
      <w:r w:rsidRPr="0001655C">
        <w:rPr>
          <w:b/>
          <w:bCs/>
        </w:rPr>
        <w:t>=</w:t>
      </w:r>
      <w:r w:rsidRPr="0001655C">
        <w:rPr>
          <w:b/>
          <w:bCs/>
        </w:rPr>
        <w:tab/>
        <w:t xml:space="preserve">Max [-$251, (RTRSVPOR + RTRDP + </w:t>
      </w:r>
    </w:p>
    <w:p w14:paraId="027A3B85"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position w:val="-20"/>
        </w:rPr>
        <w:object w:dxaOrig="225" w:dyaOrig="420" w14:anchorId="32F7A6B5">
          <v:shape id="_x0000_i1077" type="#_x0000_t75" style="width:13.2pt;height:21pt" o:ole="">
            <v:imagedata r:id="rId71" o:title=""/>
          </v:shape>
          <o:OLEObject Type="Embed" ProgID="Equation.3" ShapeID="_x0000_i1077" DrawAspect="Content" ObjectID="_1808977484" r:id="rId72"/>
        </w:object>
      </w:r>
      <w:r w:rsidRPr="0001655C">
        <w:rPr>
          <w:b/>
          <w:bCs/>
        </w:rPr>
        <w:t xml:space="preserve"> (HUBDF </w:t>
      </w:r>
      <w:proofErr w:type="spellStart"/>
      <w:r w:rsidRPr="0001655C">
        <w:rPr>
          <w:bCs/>
          <w:i/>
          <w:vertAlign w:val="subscript"/>
        </w:rPr>
        <w:t>hb</w:t>
      </w:r>
      <w:proofErr w:type="spellEnd"/>
      <w:r w:rsidRPr="0001655C">
        <w:rPr>
          <w:bCs/>
          <w:i/>
          <w:vertAlign w:val="subscript"/>
        </w:rPr>
        <w:t>, Pan345</w:t>
      </w:r>
      <w:r w:rsidRPr="0001655C">
        <w:rPr>
          <w:bCs/>
        </w:rPr>
        <w:t xml:space="preserve"> </w:t>
      </w:r>
      <w:r w:rsidRPr="0001655C">
        <w:rPr>
          <w:b/>
          <w:bCs/>
        </w:rPr>
        <w:t>* (</w:t>
      </w:r>
      <w:r w:rsidRPr="0001655C">
        <w:rPr>
          <w:position w:val="-22"/>
        </w:rPr>
        <w:object w:dxaOrig="225" w:dyaOrig="465" w14:anchorId="61C34797">
          <v:shape id="_x0000_i1078" type="#_x0000_t75" style="width:13.2pt;height:21pt" o:ole="">
            <v:imagedata r:id="rId32" o:title=""/>
          </v:shape>
          <o:OLEObject Type="Embed" ProgID="Equation.3" ShapeID="_x0000_i1078" DrawAspect="Content" ObjectID="_1808977485" r:id="rId73"/>
        </w:object>
      </w:r>
      <w:r w:rsidRPr="0001655C">
        <w:rPr>
          <w:b/>
          <w:bCs/>
        </w:rPr>
        <w:t xml:space="preserve">(RTHBP </w:t>
      </w:r>
      <w:proofErr w:type="spellStart"/>
      <w:r w:rsidRPr="0001655C">
        <w:rPr>
          <w:bCs/>
          <w:i/>
          <w:vertAlign w:val="subscript"/>
        </w:rPr>
        <w:t>hb</w:t>
      </w:r>
      <w:proofErr w:type="spellEnd"/>
      <w:r w:rsidRPr="0001655C">
        <w:rPr>
          <w:bCs/>
          <w:i/>
          <w:vertAlign w:val="subscript"/>
        </w:rPr>
        <w:t>, Pan345, y</w:t>
      </w:r>
      <w:r w:rsidRPr="0001655C">
        <w:rPr>
          <w:b/>
          <w:bCs/>
        </w:rPr>
        <w:t xml:space="preserve"> * TLMP</w:t>
      </w:r>
      <w:r w:rsidRPr="0001655C">
        <w:rPr>
          <w:bCs/>
        </w:rPr>
        <w:t xml:space="preserve"> </w:t>
      </w:r>
      <w:r w:rsidRPr="0001655C">
        <w:rPr>
          <w:bCs/>
          <w:i/>
          <w:vertAlign w:val="subscript"/>
        </w:rPr>
        <w:t>y</w:t>
      </w:r>
      <w:r w:rsidRPr="0001655C">
        <w:rPr>
          <w:b/>
          <w:bCs/>
        </w:rPr>
        <w:t>) /           (</w:t>
      </w:r>
      <w:r w:rsidRPr="0001655C">
        <w:rPr>
          <w:position w:val="-22"/>
        </w:rPr>
        <w:object w:dxaOrig="225" w:dyaOrig="465" w14:anchorId="1B9E63E5">
          <v:shape id="_x0000_i1079" type="#_x0000_t75" style="width:13.2pt;height:21pt" o:ole="">
            <v:imagedata r:id="rId32" o:title=""/>
          </v:shape>
          <o:OLEObject Type="Embed" ProgID="Equation.3" ShapeID="_x0000_i1079" DrawAspect="Content" ObjectID="_1808977486" r:id="rId74"/>
        </w:object>
      </w:r>
      <w:r w:rsidRPr="0001655C">
        <w:rPr>
          <w:b/>
          <w:bCs/>
        </w:rPr>
        <w:t xml:space="preserve"> TLMP </w:t>
      </w:r>
      <w:r w:rsidRPr="0001655C">
        <w:rPr>
          <w:bCs/>
          <w:i/>
          <w:vertAlign w:val="subscript"/>
        </w:rPr>
        <w:t>y</w:t>
      </w:r>
      <w:r w:rsidRPr="0001655C">
        <w:rPr>
          <w:b/>
          <w:bCs/>
        </w:rPr>
        <w:t>))))], if HB</w:t>
      </w:r>
      <w:r w:rsidRPr="0001655C">
        <w:rPr>
          <w:b/>
          <w:bCs/>
          <w:vertAlign w:val="subscript"/>
        </w:rPr>
        <w:t xml:space="preserve"> </w:t>
      </w:r>
      <w:r w:rsidRPr="0001655C">
        <w:rPr>
          <w:bCs/>
          <w:i/>
          <w:vertAlign w:val="subscript"/>
        </w:rPr>
        <w:t>Pan345</w:t>
      </w:r>
      <w:r w:rsidRPr="0001655C">
        <w:rPr>
          <w:b/>
          <w:bCs/>
        </w:rPr>
        <w:t>≠0</w:t>
      </w:r>
    </w:p>
    <w:p w14:paraId="264A1298" w14:textId="77777777" w:rsidR="0001655C" w:rsidRPr="0001655C" w:rsidRDefault="0001655C" w:rsidP="0001655C">
      <w:pPr>
        <w:tabs>
          <w:tab w:val="left" w:pos="2340"/>
          <w:tab w:val="left" w:pos="3420"/>
        </w:tabs>
        <w:spacing w:after="240"/>
        <w:ind w:left="3420" w:hanging="2700"/>
        <w:rPr>
          <w:b/>
          <w:bCs/>
        </w:rPr>
      </w:pPr>
      <w:r w:rsidRPr="0001655C">
        <w:rPr>
          <w:b/>
          <w:bCs/>
        </w:rPr>
        <w:t xml:space="preserve">RTSPP </w:t>
      </w:r>
      <w:r w:rsidRPr="0001655C">
        <w:rPr>
          <w:bCs/>
          <w:i/>
          <w:vertAlign w:val="subscript"/>
        </w:rPr>
        <w:t>Pan345</w:t>
      </w:r>
      <w:r w:rsidRPr="0001655C">
        <w:rPr>
          <w:bCs/>
        </w:rPr>
        <w:tab/>
      </w:r>
      <w:r w:rsidRPr="0001655C">
        <w:rPr>
          <w:b/>
          <w:bCs/>
        </w:rPr>
        <w:t>=</w:t>
      </w:r>
      <w:r w:rsidRPr="0001655C">
        <w:rPr>
          <w:b/>
          <w:bCs/>
        </w:rPr>
        <w:tab/>
        <w:t xml:space="preserve">RTSPP </w:t>
      </w:r>
      <w:r w:rsidRPr="0001655C">
        <w:rPr>
          <w:bCs/>
          <w:i/>
          <w:vertAlign w:val="subscript"/>
        </w:rPr>
        <w:t>ERCOT345Bus</w:t>
      </w:r>
      <w:r w:rsidRPr="0001655C">
        <w:rPr>
          <w:bCs/>
        </w:rPr>
        <w:t>,</w:t>
      </w:r>
      <w:r w:rsidRPr="0001655C">
        <w:rPr>
          <w:b/>
          <w:bCs/>
        </w:rPr>
        <w:t xml:space="preserve"> if HB</w:t>
      </w:r>
      <w:r w:rsidRPr="0001655C">
        <w:rPr>
          <w:b/>
          <w:bCs/>
          <w:vertAlign w:val="subscript"/>
        </w:rPr>
        <w:t xml:space="preserve"> </w:t>
      </w:r>
      <w:r w:rsidRPr="0001655C">
        <w:rPr>
          <w:bCs/>
          <w:i/>
          <w:vertAlign w:val="subscript"/>
        </w:rPr>
        <w:t>Pan345</w:t>
      </w:r>
      <w:r w:rsidRPr="0001655C">
        <w:rPr>
          <w:b/>
          <w:bCs/>
        </w:rPr>
        <w:t>=0</w:t>
      </w:r>
    </w:p>
    <w:p w14:paraId="02B80A52" w14:textId="77777777" w:rsidR="0001655C" w:rsidRPr="0001655C" w:rsidRDefault="0001655C" w:rsidP="0001655C">
      <w:pPr>
        <w:spacing w:after="240"/>
        <w:rPr>
          <w:iCs/>
        </w:rPr>
      </w:pPr>
      <w:r w:rsidRPr="0001655C">
        <w:rPr>
          <w:iCs/>
        </w:rPr>
        <w:t>Where:</w:t>
      </w:r>
    </w:p>
    <w:p w14:paraId="69709FA3" w14:textId="77777777" w:rsidR="0001655C" w:rsidRPr="0001655C" w:rsidRDefault="0001655C" w:rsidP="0001655C">
      <w:pPr>
        <w:spacing w:after="240"/>
        <w:ind w:left="2880" w:hanging="2160"/>
      </w:pPr>
      <w:r w:rsidRPr="0001655C">
        <w:t xml:space="preserve">RTRSVPOR </w:t>
      </w:r>
      <w:r w:rsidRPr="0001655C">
        <w:tab/>
        <w:t>=</w:t>
      </w:r>
      <w:r w:rsidRPr="0001655C">
        <w:tab/>
        <w:t xml:space="preserve"> </w:t>
      </w:r>
      <w:r w:rsidRPr="0001655C">
        <w:rPr>
          <w:position w:val="-22"/>
        </w:rPr>
        <w:object w:dxaOrig="225" w:dyaOrig="465" w14:anchorId="266AFB38">
          <v:shape id="_x0000_i1080" type="#_x0000_t75" style="width:13.2pt;height:21pt" o:ole="">
            <v:imagedata r:id="rId32" o:title=""/>
          </v:shape>
          <o:OLEObject Type="Embed" ProgID="Equation.3" ShapeID="_x0000_i1080" DrawAspect="Content" ObjectID="_1808977487" r:id="rId75"/>
        </w:object>
      </w:r>
      <w:r w:rsidRPr="0001655C">
        <w:t xml:space="preserve"> (RNWF </w:t>
      </w:r>
      <w:r w:rsidRPr="0001655C">
        <w:rPr>
          <w:i/>
          <w:iCs/>
          <w:vertAlign w:val="subscript"/>
        </w:rPr>
        <w:t xml:space="preserve">y </w:t>
      </w:r>
      <w:r w:rsidRPr="0001655C">
        <w:t>* RTORPA</w:t>
      </w:r>
      <w:r w:rsidRPr="0001655C">
        <w:rPr>
          <w:i/>
          <w:iCs/>
          <w:vertAlign w:val="subscript"/>
        </w:rPr>
        <w:t xml:space="preserve"> y</w:t>
      </w:r>
      <w:r w:rsidRPr="0001655C">
        <w:t>)</w:t>
      </w:r>
    </w:p>
    <w:p w14:paraId="20A924BC" w14:textId="77777777" w:rsidR="0001655C" w:rsidRPr="0001655C" w:rsidRDefault="0001655C" w:rsidP="0001655C">
      <w:pPr>
        <w:spacing w:after="240"/>
        <w:ind w:left="2880" w:hanging="2160"/>
      </w:pPr>
      <w:r w:rsidRPr="0001655C">
        <w:lastRenderedPageBreak/>
        <w:t xml:space="preserve">RTRDP                      </w:t>
      </w:r>
      <w:r w:rsidRPr="0001655C">
        <w:tab/>
        <w:t xml:space="preserve">=          </w:t>
      </w:r>
      <w:r w:rsidRPr="0001655C">
        <w:rPr>
          <w:position w:val="-22"/>
        </w:rPr>
        <w:object w:dxaOrig="225" w:dyaOrig="465" w14:anchorId="71346191">
          <v:shape id="_x0000_i1081" type="#_x0000_t75" style="width:13.2pt;height:21pt" o:ole="">
            <v:imagedata r:id="rId32" o:title=""/>
          </v:shape>
          <o:OLEObject Type="Embed" ProgID="Equation.3" ShapeID="_x0000_i1081" DrawAspect="Content" ObjectID="_1808977488" r:id="rId76"/>
        </w:object>
      </w:r>
      <w:r w:rsidRPr="0001655C">
        <w:t xml:space="preserve"> (RNWF </w:t>
      </w:r>
      <w:r w:rsidRPr="0001655C">
        <w:rPr>
          <w:i/>
          <w:vertAlign w:val="subscript"/>
        </w:rPr>
        <w:t>y</w:t>
      </w:r>
      <w:r w:rsidRPr="0001655C">
        <w:t xml:space="preserve">  * RTORDPA </w:t>
      </w:r>
      <w:r w:rsidRPr="0001655C">
        <w:rPr>
          <w:i/>
          <w:vertAlign w:val="subscript"/>
        </w:rPr>
        <w:t>y</w:t>
      </w:r>
      <w:r w:rsidRPr="0001655C">
        <w:t>)</w:t>
      </w:r>
    </w:p>
    <w:p w14:paraId="13F2F5B9" w14:textId="77777777" w:rsidR="0001655C" w:rsidRPr="0001655C" w:rsidRDefault="0001655C" w:rsidP="0001655C">
      <w:pPr>
        <w:spacing w:after="240"/>
        <w:ind w:left="2880" w:hanging="2160"/>
        <w:rPr>
          <w:bCs/>
        </w:rPr>
      </w:pPr>
      <w:r w:rsidRPr="0001655C">
        <w:rPr>
          <w:bCs/>
        </w:rPr>
        <w:t xml:space="preserve">RNWF </w:t>
      </w:r>
      <w:r w:rsidRPr="0001655C">
        <w:rPr>
          <w:bCs/>
          <w:i/>
          <w:vertAlign w:val="subscript"/>
        </w:rPr>
        <w:t>y</w:t>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position w:val="-22"/>
        </w:rPr>
        <w:object w:dxaOrig="225" w:dyaOrig="465" w14:anchorId="018FE9CC">
          <v:shape id="_x0000_i1082" type="#_x0000_t75" style="width:13.2pt;height:21pt" o:ole="">
            <v:imagedata r:id="rId32" o:title=""/>
          </v:shape>
          <o:OLEObject Type="Embed" ProgID="Equation.3" ShapeID="_x0000_i1082" DrawAspect="Content" ObjectID="_1808977489" r:id="rId77"/>
        </w:object>
      </w:r>
      <w:r w:rsidRPr="0001655C">
        <w:rPr>
          <w:bCs/>
          <w:color w:val="000000"/>
        </w:rPr>
        <w:t xml:space="preserve"> </w:t>
      </w:r>
      <w:r w:rsidRPr="0001655C">
        <w:rPr>
          <w:bCs/>
        </w:rPr>
        <w:t xml:space="preserve">TLMP </w:t>
      </w:r>
      <w:r w:rsidRPr="0001655C">
        <w:rPr>
          <w:bCs/>
          <w:i/>
          <w:vertAlign w:val="subscript"/>
        </w:rPr>
        <w:t>y</w:t>
      </w:r>
    </w:p>
    <w:p w14:paraId="6AC9813D" w14:textId="77777777" w:rsidR="0001655C" w:rsidRPr="0001655C" w:rsidRDefault="0001655C" w:rsidP="0001655C">
      <w:pPr>
        <w:spacing w:after="240"/>
        <w:ind w:left="2880" w:hanging="2160"/>
        <w:rPr>
          <w:bCs/>
        </w:rPr>
      </w:pPr>
      <w:r w:rsidRPr="0001655C">
        <w:rPr>
          <w:bCs/>
        </w:rPr>
        <w:t xml:space="preserve">RTHBP </w:t>
      </w:r>
      <w:proofErr w:type="spellStart"/>
      <w:r w:rsidRPr="0001655C">
        <w:rPr>
          <w:bCs/>
          <w:i/>
          <w:vertAlign w:val="subscript"/>
        </w:rPr>
        <w:t>hb</w:t>
      </w:r>
      <w:proofErr w:type="spellEnd"/>
      <w:r w:rsidRPr="0001655C">
        <w:rPr>
          <w:bCs/>
          <w:i/>
          <w:vertAlign w:val="subscript"/>
        </w:rPr>
        <w:t>, Pan345, y</w:t>
      </w:r>
      <w:r w:rsidRPr="0001655C">
        <w:rPr>
          <w:bCs/>
          <w:i/>
          <w:vertAlign w:val="subscript"/>
        </w:rPr>
        <w:tab/>
      </w:r>
      <w:r w:rsidRPr="0001655C">
        <w:rPr>
          <w:bCs/>
        </w:rPr>
        <w:t>=</w:t>
      </w:r>
      <w:r w:rsidRPr="0001655C">
        <w:rPr>
          <w:bCs/>
        </w:rPr>
        <w:tab/>
        <w:t xml:space="preserve"> </w:t>
      </w:r>
      <w:r w:rsidRPr="0001655C">
        <w:rPr>
          <w:position w:val="-20"/>
        </w:rPr>
        <w:object w:dxaOrig="225" w:dyaOrig="420" w14:anchorId="0908DCCD">
          <v:shape id="_x0000_i1083" type="#_x0000_t75" style="width:13.2pt;height:21pt" o:ole="">
            <v:imagedata r:id="rId36" o:title=""/>
          </v:shape>
          <o:OLEObject Type="Embed" ProgID="Equation.3" ShapeID="_x0000_i1083" DrawAspect="Content" ObjectID="_1808977490" r:id="rId78"/>
        </w:object>
      </w:r>
      <w:r w:rsidRPr="0001655C">
        <w:rPr>
          <w:bCs/>
        </w:rPr>
        <w:t xml:space="preserve"> (HBDF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Pan345</w:t>
      </w:r>
      <w:r w:rsidRPr="0001655C">
        <w:rPr>
          <w:bCs/>
        </w:rPr>
        <w:t xml:space="preserve"> * RTLMP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Pan345, y</w:t>
      </w:r>
      <w:r w:rsidRPr="0001655C">
        <w:rPr>
          <w:bCs/>
        </w:rPr>
        <w:t>)</w:t>
      </w:r>
    </w:p>
    <w:p w14:paraId="4F6FE27E" w14:textId="77777777" w:rsidR="0001655C" w:rsidRPr="0001655C" w:rsidRDefault="0001655C" w:rsidP="0001655C">
      <w:pPr>
        <w:spacing w:after="240"/>
        <w:ind w:left="2880" w:hanging="2160"/>
        <w:rPr>
          <w:bCs/>
        </w:rPr>
      </w:pPr>
      <w:r w:rsidRPr="0001655C">
        <w:rPr>
          <w:bCs/>
        </w:rPr>
        <w:t xml:space="preserve">HUBDF </w:t>
      </w:r>
      <w:proofErr w:type="spellStart"/>
      <w:r w:rsidRPr="0001655C">
        <w:rPr>
          <w:bCs/>
          <w:i/>
          <w:vertAlign w:val="subscript"/>
        </w:rPr>
        <w:t>hb</w:t>
      </w:r>
      <w:proofErr w:type="spellEnd"/>
      <w:r w:rsidRPr="0001655C">
        <w:rPr>
          <w:bCs/>
          <w:i/>
          <w:vertAlign w:val="subscript"/>
        </w:rPr>
        <w:t>, Pan345</w:t>
      </w:r>
      <w:r w:rsidRPr="0001655C">
        <w:rPr>
          <w:bCs/>
        </w:rPr>
        <w:tab/>
        <w:t>=</w:t>
      </w:r>
      <w:r w:rsidRPr="0001655C">
        <w:rPr>
          <w:bCs/>
        </w:rPr>
        <w:tab/>
        <w:t>IF(HB</w:t>
      </w:r>
      <w:r w:rsidRPr="0001655C">
        <w:rPr>
          <w:bCs/>
          <w:i/>
          <w:vertAlign w:val="subscript"/>
        </w:rPr>
        <w:t xml:space="preserve"> Pan345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Pan345</w:t>
      </w:r>
      <w:r w:rsidRPr="0001655C">
        <w:rPr>
          <w:bCs/>
        </w:rPr>
        <w:t>)</w:t>
      </w:r>
    </w:p>
    <w:p w14:paraId="1250D3D1" w14:textId="77777777" w:rsidR="0001655C" w:rsidRPr="0001655C" w:rsidRDefault="0001655C" w:rsidP="0001655C">
      <w:pPr>
        <w:spacing w:after="240"/>
        <w:ind w:left="2880" w:hanging="2160"/>
        <w:rPr>
          <w:bCs/>
        </w:rPr>
      </w:pP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Pan345</w:t>
      </w:r>
      <w:r w:rsidRPr="0001655C">
        <w:rPr>
          <w:bCs/>
        </w:rPr>
        <w:tab/>
        <w:t>=</w:t>
      </w:r>
      <w:r w:rsidRPr="0001655C">
        <w:rPr>
          <w:bCs/>
        </w:rPr>
        <w:tab/>
        <w:t>IF(B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Pan345</w:t>
      </w:r>
      <w:r w:rsidRPr="0001655C">
        <w:rPr>
          <w:bCs/>
        </w:rPr>
        <w:t xml:space="preserve">=0, 0, 1 </w:t>
      </w:r>
      <w:r w:rsidRPr="0001655C">
        <w:rPr>
          <w:b/>
          <w:bCs/>
          <w:sz w:val="32"/>
          <w:szCs w:val="32"/>
        </w:rPr>
        <w:t>/</w:t>
      </w:r>
      <w:r w:rsidRPr="0001655C">
        <w:rPr>
          <w:bCs/>
        </w:rPr>
        <w:t xml:space="preserve"> B </w:t>
      </w:r>
      <w:proofErr w:type="spellStart"/>
      <w:r w:rsidRPr="0001655C">
        <w:rPr>
          <w:bCs/>
          <w:i/>
          <w:vertAlign w:val="subscript"/>
        </w:rPr>
        <w:t>hb</w:t>
      </w:r>
      <w:proofErr w:type="spellEnd"/>
      <w:r w:rsidRPr="0001655C">
        <w:rPr>
          <w:bCs/>
          <w:i/>
          <w:vertAlign w:val="subscript"/>
        </w:rPr>
        <w:t>, Pan345</w:t>
      </w:r>
      <w:r w:rsidRPr="0001655C">
        <w:rPr>
          <w:bCs/>
        </w:rPr>
        <w:t>)</w:t>
      </w:r>
    </w:p>
    <w:p w14:paraId="41DABCD0"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01655C" w:rsidRPr="0001655C" w14:paraId="7330BDAB" w14:textId="77777777" w:rsidTr="003B71DB">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F8A40C4" w14:textId="77777777" w:rsidR="0001655C" w:rsidRPr="0001655C" w:rsidRDefault="0001655C" w:rsidP="0001655C">
            <w:pPr>
              <w:keepNext/>
              <w:spacing w:after="120"/>
              <w:rPr>
                <w:b/>
                <w:iCs/>
                <w:sz w:val="20"/>
              </w:rPr>
            </w:pPr>
            <w:r w:rsidRPr="0001655C">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75E38ACC" w14:textId="77777777" w:rsidR="0001655C" w:rsidRPr="0001655C" w:rsidRDefault="0001655C" w:rsidP="0001655C">
            <w:pPr>
              <w:spacing w:after="120"/>
              <w:rPr>
                <w:b/>
                <w:iCs/>
                <w:sz w:val="20"/>
              </w:rPr>
            </w:pPr>
            <w:r w:rsidRPr="0001655C">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3550AE05" w14:textId="77777777" w:rsidR="0001655C" w:rsidRPr="0001655C" w:rsidRDefault="0001655C" w:rsidP="0001655C">
            <w:pPr>
              <w:spacing w:after="120"/>
              <w:rPr>
                <w:b/>
                <w:iCs/>
                <w:sz w:val="20"/>
              </w:rPr>
            </w:pPr>
            <w:r w:rsidRPr="0001655C">
              <w:rPr>
                <w:b/>
                <w:iCs/>
                <w:sz w:val="20"/>
              </w:rPr>
              <w:t>Description</w:t>
            </w:r>
          </w:p>
        </w:tc>
      </w:tr>
      <w:tr w:rsidR="0001655C" w:rsidRPr="0001655C" w14:paraId="7D7D5A13" w14:textId="77777777" w:rsidTr="003B71DB">
        <w:trPr>
          <w:cantSplit/>
        </w:trPr>
        <w:tc>
          <w:tcPr>
            <w:tcW w:w="983" w:type="pct"/>
            <w:tcBorders>
              <w:top w:val="single" w:sz="4" w:space="0" w:color="auto"/>
              <w:left w:val="single" w:sz="4" w:space="0" w:color="auto"/>
              <w:bottom w:val="single" w:sz="4" w:space="0" w:color="auto"/>
              <w:right w:val="single" w:sz="4" w:space="0" w:color="auto"/>
            </w:tcBorders>
            <w:hideMark/>
          </w:tcPr>
          <w:p w14:paraId="2FE950BE"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24CB5A2C"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84F18F6"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376D2DEA"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4CF57A65" w14:textId="77777777" w:rsidR="0001655C" w:rsidRPr="0001655C" w:rsidRDefault="0001655C" w:rsidP="0001655C">
            <w:pPr>
              <w:spacing w:after="60"/>
              <w:rPr>
                <w:iCs/>
                <w:sz w:val="20"/>
              </w:rPr>
            </w:pPr>
            <w:r w:rsidRPr="0001655C">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00655953"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B207674" w14:textId="77777777" w:rsidR="0001655C" w:rsidRPr="0001655C" w:rsidRDefault="0001655C" w:rsidP="0001655C">
            <w:pPr>
              <w:spacing w:after="60"/>
              <w:rPr>
                <w:i/>
                <w:iCs/>
                <w:sz w:val="20"/>
              </w:rPr>
            </w:pPr>
            <w:r w:rsidRPr="0001655C">
              <w:rPr>
                <w:i/>
                <w:iCs/>
                <w:sz w:val="20"/>
              </w:rPr>
              <w:t>Real-Time Reserve Price for On-Line Reserves</w:t>
            </w:r>
            <w:r w:rsidRPr="0001655C">
              <w:rPr>
                <w:iCs/>
                <w:sz w:val="20"/>
              </w:rPr>
              <w:sym w:font="Symbol" w:char="F0BE"/>
            </w:r>
            <w:r w:rsidRPr="0001655C">
              <w:rPr>
                <w:iCs/>
                <w:sz w:val="20"/>
              </w:rPr>
              <w:t>The Real-Time Reserve Price for On-Line Reserves for the 15-minute Settlement Interval.</w:t>
            </w:r>
          </w:p>
        </w:tc>
      </w:tr>
      <w:tr w:rsidR="0001655C" w:rsidRPr="0001655C" w14:paraId="67195092"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72872FD7" w14:textId="77777777" w:rsidR="0001655C" w:rsidRPr="0001655C" w:rsidRDefault="0001655C" w:rsidP="0001655C">
            <w:pPr>
              <w:spacing w:after="60"/>
              <w:rPr>
                <w:iCs/>
                <w:sz w:val="20"/>
              </w:rPr>
            </w:pPr>
            <w:r w:rsidRPr="0001655C">
              <w:rPr>
                <w:iCs/>
                <w:sz w:val="20"/>
              </w:rPr>
              <w:t>RTORPA</w:t>
            </w:r>
            <w:r w:rsidRPr="0001655C">
              <w:rPr>
                <w:iCs/>
                <w:sz w:val="20"/>
                <w:vertAlign w:val="subscript"/>
              </w:rPr>
              <w:t xml:space="preserve">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47433009"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7969684" w14:textId="77777777" w:rsidR="0001655C" w:rsidRPr="0001655C" w:rsidRDefault="0001655C" w:rsidP="0001655C">
            <w:pPr>
              <w:spacing w:after="60"/>
              <w:rPr>
                <w:i/>
                <w:iCs/>
                <w:sz w:val="20"/>
              </w:rPr>
            </w:pPr>
            <w:r w:rsidRPr="0001655C">
              <w:rPr>
                <w:i/>
                <w:iCs/>
                <w:sz w:val="20"/>
              </w:rPr>
              <w:t>Real-Time On-Line Reserve Price Adder per interval</w:t>
            </w:r>
            <w:r w:rsidRPr="0001655C">
              <w:rPr>
                <w:iCs/>
                <w:sz w:val="20"/>
              </w:rPr>
              <w:sym w:font="Symbol" w:char="F0BE"/>
            </w:r>
            <w:r w:rsidRPr="0001655C">
              <w:rPr>
                <w:iCs/>
                <w:sz w:val="20"/>
              </w:rPr>
              <w:t xml:space="preserve">The Real-Time On-Line Reserve Price Adder for the SCED interval </w:t>
            </w:r>
            <w:r w:rsidRPr="0001655C">
              <w:rPr>
                <w:i/>
                <w:iCs/>
                <w:sz w:val="20"/>
              </w:rPr>
              <w:t>y</w:t>
            </w:r>
            <w:r w:rsidRPr="0001655C">
              <w:rPr>
                <w:iCs/>
                <w:sz w:val="20"/>
              </w:rPr>
              <w:t>.</w:t>
            </w:r>
          </w:p>
        </w:tc>
      </w:tr>
      <w:tr w:rsidR="0001655C" w:rsidRPr="0001655C" w14:paraId="301E3E20"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5134CC60" w14:textId="77777777" w:rsidR="0001655C" w:rsidRPr="0001655C" w:rsidRDefault="0001655C" w:rsidP="0001655C">
            <w:pPr>
              <w:spacing w:after="60"/>
              <w:rPr>
                <w:iCs/>
                <w:sz w:val="20"/>
              </w:rPr>
            </w:pPr>
            <w:r w:rsidRPr="0001655C">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719168D2"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26F3A58" w14:textId="77777777" w:rsidR="0001655C" w:rsidRPr="0001655C" w:rsidRDefault="0001655C" w:rsidP="0001655C">
            <w:pPr>
              <w:spacing w:after="60"/>
              <w:rPr>
                <w:i/>
                <w:iCs/>
                <w:sz w:val="20"/>
              </w:rPr>
            </w:pPr>
            <w:r w:rsidRPr="0001655C">
              <w:rPr>
                <w:i/>
                <w:iCs/>
                <w:sz w:val="20"/>
              </w:rPr>
              <w:t>Real-Time On-Line Reliability Deployment Price</w:t>
            </w:r>
            <w:r w:rsidRPr="0001655C">
              <w:rPr>
                <w:iCs/>
                <w:sz w:val="20"/>
              </w:rPr>
              <w:sym w:font="Symbol" w:char="F0BE"/>
            </w:r>
            <w:r w:rsidRPr="0001655C">
              <w:rPr>
                <w:iCs/>
                <w:sz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rPr>
              <w:t xml:space="preserve"> </w:t>
            </w:r>
          </w:p>
        </w:tc>
      </w:tr>
      <w:tr w:rsidR="0001655C" w:rsidRPr="0001655C" w14:paraId="2E86EAF9"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13422AB8" w14:textId="77777777" w:rsidR="0001655C" w:rsidRPr="0001655C" w:rsidRDefault="0001655C" w:rsidP="0001655C">
            <w:pPr>
              <w:spacing w:after="60"/>
              <w:rPr>
                <w:iCs/>
                <w:sz w:val="20"/>
              </w:rPr>
            </w:pPr>
            <w:r w:rsidRPr="0001655C">
              <w:rPr>
                <w:iCs/>
                <w:sz w:val="20"/>
              </w:rPr>
              <w:t xml:space="preserve">RTORDPA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6C6D8731"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E86567" w14:textId="77777777" w:rsidR="0001655C" w:rsidRPr="0001655C" w:rsidRDefault="0001655C" w:rsidP="0001655C">
            <w:pPr>
              <w:spacing w:after="60"/>
              <w:rPr>
                <w:i/>
                <w:iCs/>
                <w:sz w:val="20"/>
              </w:rPr>
            </w:pPr>
            <w:r w:rsidRPr="0001655C">
              <w:rPr>
                <w:i/>
                <w:iCs/>
                <w:sz w:val="20"/>
              </w:rPr>
              <w:t>Real-Time On-Line Reliability Deployment Price Adder</w:t>
            </w:r>
            <w:r w:rsidRPr="0001655C">
              <w:rPr>
                <w:iCs/>
                <w:sz w:val="20"/>
              </w:rPr>
              <w:sym w:font="Symbol" w:char="F0BE"/>
            </w:r>
            <w:r w:rsidRPr="0001655C">
              <w:rPr>
                <w:iCs/>
                <w:sz w:val="20"/>
              </w:rPr>
              <w:t>The Real-Time price adder that captures the impact of reliability deployments on energy prices for the SCED interval</w:t>
            </w:r>
            <w:r w:rsidRPr="0001655C">
              <w:rPr>
                <w:i/>
                <w:iCs/>
                <w:sz w:val="20"/>
              </w:rPr>
              <w:t xml:space="preserve"> y. </w:t>
            </w:r>
          </w:p>
        </w:tc>
      </w:tr>
      <w:tr w:rsidR="0001655C" w:rsidRPr="0001655C" w14:paraId="3C4B8D4E"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8F12209"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5B36300"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DE9C586"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2C4D0961"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3978CB45" w14:textId="77777777" w:rsidR="0001655C" w:rsidRPr="0001655C" w:rsidRDefault="0001655C" w:rsidP="0001655C">
            <w:pPr>
              <w:spacing w:after="60"/>
              <w:rPr>
                <w:iCs/>
                <w:sz w:val="20"/>
              </w:rPr>
            </w:pPr>
            <w:r w:rsidRPr="0001655C">
              <w:rPr>
                <w:iCs/>
                <w:sz w:val="20"/>
              </w:rPr>
              <w:t xml:space="preserve">RTHBP </w:t>
            </w:r>
            <w:proofErr w:type="spellStart"/>
            <w:r w:rsidRPr="0001655C">
              <w:rPr>
                <w:i/>
                <w:iCs/>
                <w:sz w:val="20"/>
                <w:vertAlign w:val="subscript"/>
              </w:rPr>
              <w:t>hb</w:t>
            </w:r>
            <w:proofErr w:type="spellEnd"/>
            <w:r w:rsidRPr="0001655C">
              <w:rPr>
                <w:i/>
                <w:iCs/>
                <w:sz w:val="20"/>
                <w:vertAlign w:val="subscript"/>
              </w:rPr>
              <w:t>, Pan345, y</w:t>
            </w:r>
          </w:p>
        </w:tc>
        <w:tc>
          <w:tcPr>
            <w:tcW w:w="456" w:type="pct"/>
            <w:tcBorders>
              <w:top w:val="single" w:sz="4" w:space="0" w:color="auto"/>
              <w:left w:val="single" w:sz="4" w:space="0" w:color="auto"/>
              <w:bottom w:val="single" w:sz="4" w:space="0" w:color="auto"/>
              <w:right w:val="single" w:sz="4" w:space="0" w:color="auto"/>
            </w:tcBorders>
            <w:hideMark/>
          </w:tcPr>
          <w:p w14:paraId="6A1AD90D"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05B066" w14:textId="77777777" w:rsidR="0001655C" w:rsidRPr="0001655C" w:rsidRDefault="0001655C" w:rsidP="0001655C">
            <w:pPr>
              <w:spacing w:after="60"/>
              <w:rPr>
                <w:i/>
                <w:iCs/>
                <w:sz w:val="20"/>
              </w:rPr>
            </w:pPr>
            <w:r w:rsidRPr="0001655C">
              <w:rPr>
                <w:i/>
                <w:iCs/>
                <w:sz w:val="20"/>
              </w:rPr>
              <w:t>Real-Time Hub Bus Price at Hub Bus per SCED interval</w:t>
            </w:r>
            <w:r w:rsidRPr="0001655C">
              <w:rPr>
                <w:iCs/>
                <w:sz w:val="20"/>
              </w:rPr>
              <w:sym w:font="Symbol" w:char="F0BE"/>
            </w:r>
            <w:r w:rsidRPr="0001655C">
              <w:rPr>
                <w:iCs/>
                <w:sz w:val="20"/>
              </w:rPr>
              <w:t xml:space="preserve">The Real-Time energy price at Hub Bus </w:t>
            </w:r>
            <w:proofErr w:type="spellStart"/>
            <w:r w:rsidRPr="0001655C">
              <w:rPr>
                <w:i/>
                <w:iCs/>
                <w:sz w:val="20"/>
              </w:rPr>
              <w:t>hb</w:t>
            </w:r>
            <w:proofErr w:type="spellEnd"/>
            <w:r w:rsidRPr="0001655C">
              <w:rPr>
                <w:iCs/>
                <w:sz w:val="20"/>
              </w:rPr>
              <w:t xml:space="preserve"> for the SCED interval </w:t>
            </w:r>
            <w:r w:rsidRPr="0001655C">
              <w:rPr>
                <w:i/>
                <w:iCs/>
                <w:sz w:val="20"/>
              </w:rPr>
              <w:t>y</w:t>
            </w:r>
            <w:r w:rsidRPr="0001655C">
              <w:rPr>
                <w:iCs/>
                <w:sz w:val="20"/>
              </w:rPr>
              <w:t>.</w:t>
            </w:r>
          </w:p>
        </w:tc>
      </w:tr>
      <w:tr w:rsidR="0001655C" w:rsidRPr="0001655C" w14:paraId="4B3006CB"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226D9D4A" w14:textId="77777777" w:rsidR="0001655C" w:rsidRPr="0001655C" w:rsidRDefault="0001655C" w:rsidP="0001655C">
            <w:pPr>
              <w:spacing w:after="60"/>
              <w:rPr>
                <w:iCs/>
                <w:sz w:val="20"/>
              </w:rPr>
            </w:pPr>
            <w:r w:rsidRPr="0001655C">
              <w:rPr>
                <w:iCs/>
                <w:sz w:val="20"/>
              </w:rPr>
              <w:t xml:space="preserve">RTLMP </w:t>
            </w:r>
            <w:r w:rsidRPr="0001655C">
              <w:rPr>
                <w:i/>
                <w:iCs/>
                <w:sz w:val="20"/>
                <w:vertAlign w:val="subscript"/>
              </w:rPr>
              <w:t xml:space="preserve">b, </w:t>
            </w:r>
            <w:proofErr w:type="spellStart"/>
            <w:r w:rsidRPr="0001655C">
              <w:rPr>
                <w:i/>
                <w:iCs/>
                <w:sz w:val="20"/>
                <w:vertAlign w:val="subscript"/>
              </w:rPr>
              <w:t>hb</w:t>
            </w:r>
            <w:proofErr w:type="spellEnd"/>
            <w:r w:rsidRPr="0001655C">
              <w:rPr>
                <w:i/>
                <w:iCs/>
                <w:sz w:val="20"/>
                <w:vertAlign w:val="subscript"/>
              </w:rPr>
              <w:t>, Pan345, y</w:t>
            </w:r>
          </w:p>
        </w:tc>
        <w:tc>
          <w:tcPr>
            <w:tcW w:w="456" w:type="pct"/>
            <w:tcBorders>
              <w:top w:val="single" w:sz="4" w:space="0" w:color="auto"/>
              <w:left w:val="single" w:sz="4" w:space="0" w:color="auto"/>
              <w:bottom w:val="single" w:sz="4" w:space="0" w:color="auto"/>
              <w:right w:val="single" w:sz="4" w:space="0" w:color="auto"/>
            </w:tcBorders>
            <w:hideMark/>
          </w:tcPr>
          <w:p w14:paraId="6237EB8F"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1654B853" w14:textId="77777777" w:rsidR="0001655C" w:rsidRPr="0001655C" w:rsidRDefault="0001655C" w:rsidP="0001655C">
            <w:pPr>
              <w:spacing w:after="60"/>
              <w:rPr>
                <w:iCs/>
                <w:sz w:val="20"/>
              </w:rPr>
            </w:pPr>
            <w:r w:rsidRPr="0001655C">
              <w:rPr>
                <w:i/>
                <w:iCs/>
                <w:sz w:val="20"/>
              </w:rPr>
              <w:t>Real-Time Locational Marginal Price at Electrical Bus of Hub Bus per interval</w:t>
            </w:r>
            <w:r w:rsidRPr="0001655C">
              <w:rPr>
                <w:iCs/>
                <w:sz w:val="20"/>
              </w:rPr>
              <w:sym w:font="Symbol" w:char="F0BE"/>
            </w:r>
            <w:r w:rsidRPr="0001655C">
              <w:rPr>
                <w:iCs/>
                <w:sz w:val="20"/>
              </w:rPr>
              <w:t xml:space="preserve">The Real-Time LMP at Electrical Bus </w:t>
            </w:r>
            <w:r w:rsidRPr="0001655C">
              <w:rPr>
                <w:i/>
                <w:iCs/>
                <w:sz w:val="20"/>
              </w:rPr>
              <w:t>b</w:t>
            </w:r>
            <w:r w:rsidRPr="0001655C">
              <w:rPr>
                <w:iCs/>
                <w:sz w:val="20"/>
              </w:rPr>
              <w:t xml:space="preserve"> that is a component of Hub Bus </w:t>
            </w:r>
            <w:proofErr w:type="spellStart"/>
            <w:r w:rsidRPr="0001655C">
              <w:rPr>
                <w:i/>
                <w:iCs/>
                <w:sz w:val="20"/>
              </w:rPr>
              <w:t>hb</w:t>
            </w:r>
            <w:proofErr w:type="spellEnd"/>
            <w:r w:rsidRPr="0001655C">
              <w:rPr>
                <w:iCs/>
                <w:sz w:val="20"/>
              </w:rPr>
              <w:t xml:space="preserve"> for the SCED interval </w:t>
            </w:r>
            <w:r w:rsidRPr="0001655C">
              <w:rPr>
                <w:i/>
                <w:iCs/>
                <w:sz w:val="20"/>
              </w:rPr>
              <w:t>y</w:t>
            </w:r>
            <w:r w:rsidRPr="0001655C">
              <w:rPr>
                <w:iCs/>
                <w:sz w:val="20"/>
              </w:rPr>
              <w:t>.</w:t>
            </w:r>
          </w:p>
        </w:tc>
      </w:tr>
      <w:tr w:rsidR="0001655C" w:rsidRPr="0001655C" w14:paraId="08FBDE20"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C816DE5"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C619CFE" w14:textId="77777777" w:rsidR="0001655C" w:rsidRPr="0001655C" w:rsidRDefault="0001655C" w:rsidP="0001655C">
            <w:pPr>
              <w:spacing w:after="60"/>
              <w:rPr>
                <w:sz w:val="20"/>
              </w:rPr>
            </w:pPr>
            <w:r w:rsidRPr="0001655C">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27D09BF5"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B929C8E"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4185161E" w14:textId="77777777" w:rsidR="0001655C" w:rsidRPr="0001655C" w:rsidRDefault="0001655C" w:rsidP="0001655C">
            <w:pPr>
              <w:spacing w:after="60"/>
              <w:rPr>
                <w:iCs/>
                <w:sz w:val="20"/>
              </w:rPr>
            </w:pPr>
            <w:r w:rsidRPr="0001655C">
              <w:rPr>
                <w:iCs/>
                <w:sz w:val="20"/>
              </w:rPr>
              <w:t xml:space="preserve">HUBDF </w:t>
            </w:r>
            <w:proofErr w:type="spellStart"/>
            <w:r w:rsidRPr="0001655C">
              <w:rPr>
                <w:i/>
                <w:iCs/>
                <w:sz w:val="20"/>
                <w:vertAlign w:val="subscript"/>
              </w:rPr>
              <w:t>hb</w:t>
            </w:r>
            <w:proofErr w:type="spellEnd"/>
            <w:r w:rsidRPr="0001655C">
              <w:rPr>
                <w:i/>
                <w:iCs/>
                <w:sz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29AE41FC"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D262628" w14:textId="77777777" w:rsidR="0001655C" w:rsidRPr="0001655C" w:rsidRDefault="0001655C" w:rsidP="0001655C">
            <w:pPr>
              <w:spacing w:after="60"/>
              <w:rPr>
                <w:iCs/>
                <w:sz w:val="20"/>
              </w:rPr>
            </w:pPr>
            <w:r w:rsidRPr="0001655C">
              <w:rPr>
                <w:i/>
                <w:iCs/>
                <w:sz w:val="20"/>
              </w:rPr>
              <w:t>Hub Distribution Factor per Hub Bus</w:t>
            </w:r>
            <w:r w:rsidRPr="0001655C">
              <w:rPr>
                <w:iCs/>
                <w:sz w:val="20"/>
              </w:rPr>
              <w:sym w:font="Symbol" w:char="F0BE"/>
            </w:r>
            <w:r w:rsidRPr="0001655C">
              <w:rPr>
                <w:iCs/>
                <w:sz w:val="20"/>
              </w:rPr>
              <w:t xml:space="preserve">The distribution factor of Hub Bus </w:t>
            </w:r>
            <w:proofErr w:type="spellStart"/>
            <w:r w:rsidRPr="0001655C">
              <w:rPr>
                <w:i/>
                <w:iCs/>
                <w:sz w:val="20"/>
              </w:rPr>
              <w:t>hb</w:t>
            </w:r>
            <w:proofErr w:type="spellEnd"/>
            <w:r w:rsidRPr="0001655C">
              <w:rPr>
                <w:iCs/>
                <w:sz w:val="20"/>
              </w:rPr>
              <w:t xml:space="preserve">.  </w:t>
            </w:r>
          </w:p>
        </w:tc>
      </w:tr>
      <w:tr w:rsidR="0001655C" w:rsidRPr="0001655C" w14:paraId="631025EB"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228CCD21" w14:textId="77777777" w:rsidR="0001655C" w:rsidRPr="0001655C" w:rsidRDefault="0001655C" w:rsidP="0001655C">
            <w:pPr>
              <w:spacing w:after="60"/>
              <w:rPr>
                <w:iCs/>
                <w:sz w:val="20"/>
              </w:rPr>
            </w:pPr>
            <w:r w:rsidRPr="0001655C">
              <w:rPr>
                <w:iCs/>
                <w:sz w:val="20"/>
              </w:rPr>
              <w:t xml:space="preserve">HBDF </w:t>
            </w:r>
            <w:r w:rsidRPr="0001655C">
              <w:rPr>
                <w:i/>
                <w:iCs/>
                <w:sz w:val="20"/>
                <w:vertAlign w:val="subscript"/>
              </w:rPr>
              <w:t xml:space="preserve">b, </w:t>
            </w:r>
            <w:proofErr w:type="spellStart"/>
            <w:r w:rsidRPr="0001655C">
              <w:rPr>
                <w:i/>
                <w:iCs/>
                <w:sz w:val="20"/>
                <w:vertAlign w:val="subscript"/>
              </w:rPr>
              <w:t>hb</w:t>
            </w:r>
            <w:proofErr w:type="spellEnd"/>
            <w:r w:rsidRPr="0001655C">
              <w:rPr>
                <w:i/>
                <w:iCs/>
                <w:sz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0EA620CA"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644A8E5" w14:textId="77777777" w:rsidR="0001655C" w:rsidRPr="0001655C" w:rsidRDefault="0001655C" w:rsidP="0001655C">
            <w:pPr>
              <w:spacing w:after="60"/>
              <w:rPr>
                <w:iCs/>
                <w:sz w:val="20"/>
              </w:rPr>
            </w:pPr>
            <w:r w:rsidRPr="0001655C">
              <w:rPr>
                <w:i/>
                <w:iCs/>
                <w:sz w:val="20"/>
              </w:rPr>
              <w:t>Hub Bus Distribution Factor per Electrical Bus of Hub Bus</w:t>
            </w:r>
            <w:r w:rsidRPr="0001655C">
              <w:rPr>
                <w:iCs/>
                <w:sz w:val="20"/>
              </w:rPr>
              <w:sym w:font="Symbol" w:char="F0BE"/>
            </w:r>
            <w:r w:rsidRPr="0001655C">
              <w:rPr>
                <w:iCs/>
                <w:sz w:val="20"/>
              </w:rPr>
              <w:t xml:space="preserve">The distribution factor of Electrical Bus </w:t>
            </w:r>
            <w:r w:rsidRPr="0001655C">
              <w:rPr>
                <w:i/>
                <w:iCs/>
                <w:sz w:val="20"/>
              </w:rPr>
              <w:t>b</w:t>
            </w:r>
            <w:r w:rsidRPr="0001655C">
              <w:rPr>
                <w:iCs/>
                <w:sz w:val="20"/>
              </w:rPr>
              <w:t xml:space="preserve"> that is a component of Hub Bus </w:t>
            </w:r>
            <w:proofErr w:type="spellStart"/>
            <w:r w:rsidRPr="0001655C">
              <w:rPr>
                <w:i/>
                <w:iCs/>
                <w:sz w:val="20"/>
              </w:rPr>
              <w:t>hb</w:t>
            </w:r>
            <w:proofErr w:type="spellEnd"/>
            <w:r w:rsidRPr="0001655C">
              <w:rPr>
                <w:iCs/>
                <w:sz w:val="20"/>
              </w:rPr>
              <w:t xml:space="preserve">.  </w:t>
            </w:r>
          </w:p>
        </w:tc>
      </w:tr>
      <w:tr w:rsidR="0001655C" w:rsidRPr="0001655C" w14:paraId="2228B679"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7D8B8235" w14:textId="77777777" w:rsidR="0001655C" w:rsidRPr="0001655C" w:rsidRDefault="0001655C" w:rsidP="0001655C">
            <w:pPr>
              <w:spacing w:after="60"/>
              <w:rPr>
                <w:i/>
                <w:iCs/>
                <w:sz w:val="20"/>
              </w:rPr>
            </w:pPr>
            <w:r w:rsidRPr="0001655C">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C0F2349"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BC9A76D"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0BFDE305"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EED0A70" w14:textId="77777777" w:rsidR="0001655C" w:rsidRPr="0001655C" w:rsidRDefault="0001655C" w:rsidP="0001655C">
            <w:pPr>
              <w:spacing w:after="60"/>
              <w:rPr>
                <w:i/>
                <w:iCs/>
                <w:sz w:val="20"/>
              </w:rPr>
            </w:pPr>
            <w:r w:rsidRPr="0001655C">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6B6334B"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6DA9E77" w14:textId="77777777" w:rsidR="0001655C" w:rsidRPr="0001655C" w:rsidRDefault="0001655C" w:rsidP="0001655C">
            <w:pPr>
              <w:spacing w:after="60"/>
              <w:rPr>
                <w:iCs/>
                <w:sz w:val="20"/>
              </w:rPr>
            </w:pPr>
            <w:r w:rsidRPr="0001655C">
              <w:rPr>
                <w:iCs/>
                <w:sz w:val="20"/>
              </w:rPr>
              <w:t>An energized Electrical Bus that is a component of a Hub Bus.</w:t>
            </w:r>
          </w:p>
        </w:tc>
      </w:tr>
      <w:tr w:rsidR="0001655C" w:rsidRPr="0001655C" w14:paraId="34CBC5E8"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25FAFB9A" w14:textId="77777777" w:rsidR="0001655C" w:rsidRPr="0001655C" w:rsidRDefault="0001655C" w:rsidP="0001655C">
            <w:pPr>
              <w:spacing w:after="60"/>
              <w:rPr>
                <w:iCs/>
                <w:sz w:val="20"/>
              </w:rPr>
            </w:pPr>
            <w:r w:rsidRPr="0001655C">
              <w:rPr>
                <w:iCs/>
                <w:sz w:val="20"/>
              </w:rPr>
              <w:t xml:space="preserve">B </w:t>
            </w:r>
            <w:proofErr w:type="spellStart"/>
            <w:r w:rsidRPr="0001655C">
              <w:rPr>
                <w:i/>
                <w:iCs/>
                <w:sz w:val="20"/>
                <w:vertAlign w:val="subscript"/>
              </w:rPr>
              <w:t>hb</w:t>
            </w:r>
            <w:proofErr w:type="spellEnd"/>
            <w:r w:rsidRPr="0001655C">
              <w:rPr>
                <w:i/>
                <w:iCs/>
                <w:sz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2893130C"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E6D81" w14:textId="77777777" w:rsidR="0001655C" w:rsidRPr="0001655C" w:rsidRDefault="0001655C" w:rsidP="0001655C">
            <w:pPr>
              <w:spacing w:after="60"/>
              <w:rPr>
                <w:iCs/>
                <w:sz w:val="20"/>
              </w:rPr>
            </w:pPr>
            <w:r w:rsidRPr="0001655C">
              <w:rPr>
                <w:iCs/>
                <w:sz w:val="20"/>
              </w:rPr>
              <w:t xml:space="preserve">The total number of energized Electrical Buses in Hub Bus </w:t>
            </w:r>
            <w:proofErr w:type="spellStart"/>
            <w:r w:rsidRPr="0001655C">
              <w:rPr>
                <w:i/>
                <w:iCs/>
                <w:sz w:val="20"/>
              </w:rPr>
              <w:t>hb</w:t>
            </w:r>
            <w:proofErr w:type="spellEnd"/>
            <w:r w:rsidRPr="0001655C">
              <w:rPr>
                <w:iCs/>
                <w:sz w:val="20"/>
              </w:rPr>
              <w:t>.</w:t>
            </w:r>
          </w:p>
        </w:tc>
      </w:tr>
      <w:tr w:rsidR="0001655C" w:rsidRPr="0001655C" w14:paraId="497793CB"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874192C" w14:textId="77777777" w:rsidR="0001655C" w:rsidRPr="0001655C" w:rsidRDefault="0001655C" w:rsidP="0001655C">
            <w:pPr>
              <w:spacing w:after="60"/>
              <w:rPr>
                <w:i/>
                <w:iCs/>
                <w:sz w:val="20"/>
              </w:rPr>
            </w:pPr>
            <w:proofErr w:type="spellStart"/>
            <w:r w:rsidRPr="0001655C">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8F64FD3"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C613D40" w14:textId="77777777" w:rsidR="0001655C" w:rsidRPr="0001655C" w:rsidRDefault="0001655C" w:rsidP="0001655C">
            <w:pPr>
              <w:spacing w:after="60"/>
              <w:rPr>
                <w:iCs/>
                <w:sz w:val="20"/>
              </w:rPr>
            </w:pPr>
            <w:r w:rsidRPr="0001655C">
              <w:rPr>
                <w:iCs/>
                <w:sz w:val="20"/>
              </w:rPr>
              <w:t>A Hub Bus that is a component of the Hub.</w:t>
            </w:r>
          </w:p>
        </w:tc>
      </w:tr>
      <w:tr w:rsidR="0001655C" w:rsidRPr="0001655C" w14:paraId="0391B17C"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B6DC0E5" w14:textId="77777777" w:rsidR="0001655C" w:rsidRPr="0001655C" w:rsidRDefault="0001655C" w:rsidP="0001655C">
            <w:pPr>
              <w:spacing w:after="60"/>
              <w:rPr>
                <w:iCs/>
                <w:sz w:val="20"/>
              </w:rPr>
            </w:pPr>
            <w:r w:rsidRPr="0001655C">
              <w:rPr>
                <w:iCs/>
                <w:sz w:val="20"/>
              </w:rPr>
              <w:t>HB</w:t>
            </w:r>
            <w:r w:rsidRPr="0001655C">
              <w:rPr>
                <w:iCs/>
                <w:sz w:val="20"/>
                <w:vertAlign w:val="subscript"/>
              </w:rPr>
              <w:t xml:space="preserve"> </w:t>
            </w:r>
            <w:r w:rsidRPr="0001655C">
              <w:rPr>
                <w:i/>
                <w:iCs/>
                <w:sz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0C8DC51F"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5CFE505" w14:textId="77777777" w:rsidR="0001655C" w:rsidRPr="0001655C" w:rsidRDefault="0001655C" w:rsidP="0001655C">
            <w:pPr>
              <w:spacing w:after="60"/>
              <w:rPr>
                <w:iCs/>
                <w:sz w:val="20"/>
              </w:rPr>
            </w:pPr>
            <w:r w:rsidRPr="0001655C">
              <w:rPr>
                <w:iCs/>
                <w:sz w:val="20"/>
              </w:rPr>
              <w:t>The total number of Hub Buses in the Hub with at least one energized component in each Hub Bus.</w:t>
            </w:r>
          </w:p>
        </w:tc>
      </w:tr>
    </w:tbl>
    <w:p w14:paraId="07528C29"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56E4EBA5"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04D7B785"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62A82CC0"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68C9ADDF"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Pan345</w:t>
            </w:r>
            <w:r w:rsidRPr="0001655C">
              <w:rPr>
                <w:bCs/>
              </w:rPr>
              <w:tab/>
            </w:r>
            <w:r w:rsidRPr="0001655C">
              <w:rPr>
                <w:b/>
                <w:bCs/>
              </w:rPr>
              <w:t>=</w:t>
            </w:r>
            <w:r w:rsidRPr="0001655C">
              <w:rPr>
                <w:b/>
                <w:bCs/>
              </w:rPr>
              <w:tab/>
              <w:t>Max [-$251, (</w:t>
            </w:r>
            <w:ins w:id="114" w:author="ERCOT 012825" w:date="2024-12-04T18:12:00Z">
              <w:r w:rsidRPr="0001655C">
                <w:rPr>
                  <w:b/>
                  <w:bCs/>
                </w:rPr>
                <w:t>L</w:t>
              </w:r>
            </w:ins>
            <w:r w:rsidRPr="0001655C">
              <w:rPr>
                <w:b/>
                <w:bCs/>
              </w:rPr>
              <w:t xml:space="preserve">RTRDP </w:t>
            </w:r>
            <w:ins w:id="115" w:author="ERCOT 012825" w:date="2024-11-25T16:04:00Z">
              <w:r w:rsidRPr="0001655C">
                <w:rPr>
                  <w:b/>
                  <w:bCs/>
                  <w:i/>
                  <w:iCs/>
                  <w:vertAlign w:val="subscript"/>
                </w:rPr>
                <w:t>Pan345</w:t>
              </w:r>
            </w:ins>
            <w:r w:rsidRPr="0001655C">
              <w:rPr>
                <w:b/>
                <w:bCs/>
              </w:rPr>
              <w:t xml:space="preserve"> + </w:t>
            </w:r>
          </w:p>
          <w:p w14:paraId="1C2021F9"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340B65F6">
                <v:shape id="_x0000_i1084" type="#_x0000_t75" style="width:13.2pt;height:21pt" o:ole="">
                  <v:imagedata r:id="rId32" o:title=""/>
                </v:shape>
                <o:OLEObject Type="Embed" ProgID="Equation.3" ShapeID="_x0000_i1084" DrawAspect="Content" ObjectID="_1808977491" r:id="rId79"/>
              </w:object>
            </w:r>
            <w:r w:rsidRPr="0001655C">
              <w:rPr>
                <w:b/>
                <w:bCs/>
              </w:rPr>
              <w:t>(HUBLMP</w:t>
            </w:r>
            <w:r w:rsidRPr="0001655C">
              <w:rPr>
                <w:bCs/>
                <w:i/>
                <w:vertAlign w:val="subscript"/>
              </w:rPr>
              <w:t xml:space="preserve"> Pan345, y</w:t>
            </w:r>
            <w:r w:rsidRPr="0001655C">
              <w:rPr>
                <w:bCs/>
              </w:rPr>
              <w:t xml:space="preserve"> </w:t>
            </w:r>
            <w:r w:rsidRPr="0001655C">
              <w:rPr>
                <w:b/>
                <w:bCs/>
              </w:rPr>
              <w:t>* RNWF</w:t>
            </w:r>
            <w:r w:rsidRPr="0001655C">
              <w:rPr>
                <w:bCs/>
              </w:rPr>
              <w:t xml:space="preserve"> </w:t>
            </w:r>
            <w:r w:rsidRPr="0001655C">
              <w:rPr>
                <w:bCs/>
                <w:i/>
                <w:vertAlign w:val="subscript"/>
              </w:rPr>
              <w:t>y</w:t>
            </w:r>
            <w:r w:rsidRPr="0001655C" w:rsidDel="00DC7FB5">
              <w:t xml:space="preserve"> </w:t>
            </w:r>
            <w:r w:rsidRPr="0001655C">
              <w:rPr>
                <w:b/>
                <w:bCs/>
              </w:rPr>
              <w:t>))]</w:t>
            </w:r>
          </w:p>
          <w:p w14:paraId="17C41EC2" w14:textId="77777777" w:rsidR="0001655C" w:rsidRPr="0001655C" w:rsidRDefault="0001655C" w:rsidP="0001655C">
            <w:pPr>
              <w:spacing w:after="240"/>
              <w:rPr>
                <w:iCs/>
              </w:rPr>
            </w:pPr>
            <w:r w:rsidRPr="0001655C">
              <w:rPr>
                <w:iCs/>
              </w:rPr>
              <w:t>Where:</w:t>
            </w:r>
          </w:p>
          <w:p w14:paraId="59DCAF06" w14:textId="77777777" w:rsidR="0001655C" w:rsidRPr="0001655C" w:rsidRDefault="0001655C" w:rsidP="0001655C">
            <w:pPr>
              <w:spacing w:after="240"/>
              <w:ind w:left="2880" w:hanging="2160"/>
            </w:pPr>
            <w:ins w:id="116" w:author="ERCOT 012825" w:date="2024-12-04T18:12:00Z">
              <w:r w:rsidRPr="0001655C">
                <w:t>L</w:t>
              </w:r>
            </w:ins>
            <w:r w:rsidRPr="0001655C">
              <w:t xml:space="preserve">RTRDP </w:t>
            </w:r>
            <w:ins w:id="117" w:author="ERCOT 012825" w:date="2024-11-25T09:09:00Z">
              <w:r w:rsidRPr="0001655C">
                <w:rPr>
                  <w:i/>
                  <w:iCs/>
                  <w:vertAlign w:val="subscript"/>
                </w:rPr>
                <w:t>p</w:t>
              </w:r>
            </w:ins>
            <w:r w:rsidRPr="0001655C">
              <w:t xml:space="preserve">                      </w:t>
            </w:r>
            <w:r w:rsidRPr="0001655C">
              <w:tab/>
              <w:t xml:space="preserve">=          </w:t>
            </w:r>
            <w:r w:rsidRPr="0001655C">
              <w:rPr>
                <w:position w:val="-22"/>
              </w:rPr>
              <w:object w:dxaOrig="225" w:dyaOrig="465" w14:anchorId="34536A45">
                <v:shape id="_x0000_i1085" type="#_x0000_t75" style="width:13.2pt;height:21pt" o:ole="">
                  <v:imagedata r:id="rId32" o:title=""/>
                </v:shape>
                <o:OLEObject Type="Embed" ProgID="Equation.3" ShapeID="_x0000_i1085" DrawAspect="Content" ObjectID="_1808977492" r:id="rId80"/>
              </w:object>
            </w:r>
            <w:r w:rsidRPr="0001655C">
              <w:t xml:space="preserve"> (RNWF </w:t>
            </w:r>
            <w:r w:rsidRPr="0001655C">
              <w:rPr>
                <w:i/>
                <w:vertAlign w:val="subscript"/>
              </w:rPr>
              <w:t>y</w:t>
            </w:r>
            <w:r w:rsidRPr="0001655C">
              <w:t xml:space="preserve">  * RTRDPA </w:t>
            </w:r>
            <w:ins w:id="118" w:author="ERCOT 012825" w:date="2024-11-25T16:04:00Z">
              <w:r w:rsidRPr="0001655C">
                <w:rPr>
                  <w:i/>
                  <w:iCs/>
                  <w:vertAlign w:val="subscript"/>
                </w:rPr>
                <w:t xml:space="preserve">p, </w:t>
              </w:r>
            </w:ins>
            <w:r w:rsidRPr="0001655C">
              <w:rPr>
                <w:i/>
                <w:vertAlign w:val="subscript"/>
              </w:rPr>
              <w:t>y</w:t>
            </w:r>
            <w:r w:rsidRPr="0001655C">
              <w:t>)</w:t>
            </w:r>
          </w:p>
          <w:p w14:paraId="02335C04" w14:textId="77777777" w:rsidR="0001655C" w:rsidRPr="0001655C" w:rsidRDefault="0001655C" w:rsidP="0001655C">
            <w:pPr>
              <w:spacing w:after="240"/>
              <w:ind w:left="2880" w:hanging="2160"/>
              <w:rPr>
                <w:bCs/>
              </w:rPr>
            </w:pPr>
            <w:r w:rsidRPr="0001655C">
              <w:rPr>
                <w:bCs/>
              </w:rPr>
              <w:t xml:space="preserve">RNWF </w:t>
            </w:r>
            <w:r w:rsidRPr="0001655C">
              <w:rPr>
                <w:bCs/>
                <w:i/>
                <w:vertAlign w:val="subscript"/>
              </w:rPr>
              <w:t>y</w:t>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position w:val="-22"/>
              </w:rPr>
              <w:object w:dxaOrig="225" w:dyaOrig="465" w14:anchorId="7F20975E">
                <v:shape id="_x0000_i1086" type="#_x0000_t75" style="width:13.2pt;height:21pt" o:ole="">
                  <v:imagedata r:id="rId32" o:title=""/>
                </v:shape>
                <o:OLEObject Type="Embed" ProgID="Equation.3" ShapeID="_x0000_i1086" DrawAspect="Content" ObjectID="_1808977493" r:id="rId81"/>
              </w:object>
            </w:r>
            <w:r w:rsidRPr="0001655C">
              <w:rPr>
                <w:bCs/>
                <w:color w:val="000000"/>
              </w:rPr>
              <w:t xml:space="preserve"> </w:t>
            </w:r>
            <w:r w:rsidRPr="0001655C">
              <w:rPr>
                <w:bCs/>
              </w:rPr>
              <w:t xml:space="preserve">TLMP </w:t>
            </w:r>
            <w:r w:rsidRPr="0001655C">
              <w:rPr>
                <w:bCs/>
                <w:i/>
                <w:vertAlign w:val="subscript"/>
              </w:rPr>
              <w:t>y</w:t>
            </w:r>
          </w:p>
          <w:p w14:paraId="075DA8F9"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01655C" w:rsidRPr="0001655C" w14:paraId="6AD56496" w14:textId="77777777" w:rsidTr="003B71DB">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80FAF" w14:textId="77777777" w:rsidR="0001655C" w:rsidRPr="0001655C" w:rsidRDefault="0001655C" w:rsidP="0001655C">
                  <w:pPr>
                    <w:keepNext/>
                    <w:spacing w:after="120"/>
                    <w:rPr>
                      <w:b/>
                      <w:iCs/>
                      <w:sz w:val="20"/>
                    </w:rPr>
                  </w:pPr>
                  <w:r w:rsidRPr="0001655C">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2EEE7206" w14:textId="77777777" w:rsidR="0001655C" w:rsidRPr="0001655C" w:rsidRDefault="0001655C" w:rsidP="0001655C">
                  <w:pPr>
                    <w:spacing w:after="120"/>
                    <w:rPr>
                      <w:b/>
                      <w:iCs/>
                      <w:sz w:val="20"/>
                    </w:rPr>
                  </w:pPr>
                  <w:r w:rsidRPr="0001655C">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0C992963" w14:textId="77777777" w:rsidR="0001655C" w:rsidRPr="0001655C" w:rsidRDefault="0001655C" w:rsidP="0001655C">
                  <w:pPr>
                    <w:spacing w:after="120"/>
                    <w:rPr>
                      <w:b/>
                      <w:iCs/>
                      <w:sz w:val="20"/>
                    </w:rPr>
                  </w:pPr>
                  <w:r w:rsidRPr="0001655C">
                    <w:rPr>
                      <w:b/>
                      <w:iCs/>
                      <w:sz w:val="20"/>
                    </w:rPr>
                    <w:t>Description</w:t>
                  </w:r>
                </w:p>
              </w:tc>
            </w:tr>
            <w:tr w:rsidR="0001655C" w:rsidRPr="0001655C" w14:paraId="146DEDC5" w14:textId="77777777" w:rsidTr="003B71DB">
              <w:trPr>
                <w:cantSplit/>
              </w:trPr>
              <w:tc>
                <w:tcPr>
                  <w:tcW w:w="974" w:type="pct"/>
                  <w:tcBorders>
                    <w:top w:val="single" w:sz="4" w:space="0" w:color="auto"/>
                    <w:left w:val="single" w:sz="4" w:space="0" w:color="auto"/>
                    <w:bottom w:val="single" w:sz="4" w:space="0" w:color="auto"/>
                    <w:right w:val="single" w:sz="4" w:space="0" w:color="auto"/>
                  </w:tcBorders>
                  <w:hideMark/>
                </w:tcPr>
                <w:p w14:paraId="1780B7BB"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40154C16"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0C14C8F4"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7CA4A74E"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584749B9" w14:textId="77777777" w:rsidR="0001655C" w:rsidRPr="0001655C" w:rsidRDefault="0001655C" w:rsidP="0001655C">
                  <w:pPr>
                    <w:spacing w:after="60"/>
                    <w:rPr>
                      <w:i/>
                      <w:sz w:val="20"/>
                      <w:vertAlign w:val="subscript"/>
                    </w:rPr>
                  </w:pPr>
                  <w:ins w:id="119" w:author="ERCOT 012825" w:date="2025-01-06T11:20:00Z">
                    <w:r w:rsidRPr="0001655C">
                      <w:rPr>
                        <w:iCs/>
                        <w:sz w:val="20"/>
                      </w:rPr>
                      <w:t>L</w:t>
                    </w:r>
                  </w:ins>
                  <w:r w:rsidRPr="0001655C">
                    <w:rPr>
                      <w:iCs/>
                      <w:sz w:val="20"/>
                    </w:rPr>
                    <w:t xml:space="preserve">RTRDP </w:t>
                  </w:r>
                  <w:ins w:id="120" w:author="ERCOT 012825" w:date="2024-11-25T09:09:00Z">
                    <w:r w:rsidRPr="0001655C">
                      <w:rPr>
                        <w:i/>
                        <w:sz w:val="20"/>
                        <w:vertAlign w:val="subscript"/>
                      </w:rPr>
                      <w:t>p</w:t>
                    </w:r>
                  </w:ins>
                </w:p>
              </w:tc>
              <w:tc>
                <w:tcPr>
                  <w:tcW w:w="468" w:type="pct"/>
                  <w:tcBorders>
                    <w:top w:val="single" w:sz="4" w:space="0" w:color="auto"/>
                    <w:left w:val="single" w:sz="4" w:space="0" w:color="auto"/>
                    <w:bottom w:val="single" w:sz="4" w:space="0" w:color="auto"/>
                    <w:right w:val="single" w:sz="4" w:space="0" w:color="auto"/>
                  </w:tcBorders>
                  <w:hideMark/>
                </w:tcPr>
                <w:p w14:paraId="41E43006"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A132CA5" w14:textId="77777777" w:rsidR="0001655C" w:rsidRPr="0001655C" w:rsidRDefault="0001655C" w:rsidP="0001655C">
                  <w:pPr>
                    <w:spacing w:after="60"/>
                    <w:rPr>
                      <w:i/>
                      <w:iCs/>
                      <w:sz w:val="20"/>
                    </w:rPr>
                  </w:pPr>
                  <w:ins w:id="121" w:author="ERCOT 012825" w:date="2024-12-04T18:12: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22" w:author="ERCOT 012825" w:date="2024-11-25T09:23: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56CF52D8"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53B354B8" w14:textId="77777777" w:rsidR="0001655C" w:rsidRPr="0001655C" w:rsidRDefault="0001655C" w:rsidP="0001655C">
                  <w:pPr>
                    <w:spacing w:after="60"/>
                    <w:rPr>
                      <w:iCs/>
                      <w:sz w:val="20"/>
                    </w:rPr>
                  </w:pPr>
                  <w:r w:rsidRPr="0001655C">
                    <w:rPr>
                      <w:iCs/>
                      <w:sz w:val="20"/>
                    </w:rPr>
                    <w:t xml:space="preserve">RTRDPA </w:t>
                  </w:r>
                  <w:ins w:id="123" w:author="ERCOT 012825" w:date="2024-11-25T16:04:00Z">
                    <w:r w:rsidRPr="0001655C">
                      <w:rPr>
                        <w:i/>
                        <w:sz w:val="20"/>
                        <w:vertAlign w:val="subscript"/>
                      </w:rPr>
                      <w:t xml:space="preserve">p, </w:t>
                    </w:r>
                  </w:ins>
                  <w:r w:rsidRPr="0001655C">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21C5FA93"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432AAA2D"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d="124" w:author="ERCOT 012825" w:date="2024-11-25T16:06:00Z">
                    <w:r w:rsidRPr="0001655C">
                      <w:rPr>
                        <w:iCs/>
                        <w:sz w:val="20"/>
                      </w:rPr>
                      <w:t xml:space="preserve">at Settlement Point </w:t>
                    </w:r>
                    <w:r w:rsidRPr="0001655C">
                      <w:rPr>
                        <w:i/>
                        <w:sz w:val="20"/>
                      </w:rPr>
                      <w:t>p</w:t>
                    </w:r>
                  </w:ins>
                  <w:ins w:id="125" w:author="ERCOT 012825" w:date="2024-11-25T16:08:00Z">
                    <w:r w:rsidRPr="0001655C">
                      <w:rPr>
                        <w:i/>
                        <w:sz w:val="20"/>
                      </w:rPr>
                      <w:t>,</w:t>
                    </w:r>
                  </w:ins>
                  <w:ins w:id="126" w:author="ERCOT 012825" w:date="2024-11-25T16:06:00Z">
                    <w:r w:rsidRPr="0001655C">
                      <w:rPr>
                        <w:i/>
                        <w:sz w:val="20"/>
                      </w:rPr>
                      <w:t xml:space="preserve"> </w:t>
                    </w:r>
                  </w:ins>
                  <w:r w:rsidRPr="0001655C">
                    <w:rPr>
                      <w:iCs/>
                      <w:sz w:val="20"/>
                    </w:rPr>
                    <w:t>for the SCED interval</w:t>
                  </w:r>
                  <w:r w:rsidRPr="0001655C">
                    <w:rPr>
                      <w:i/>
                      <w:iCs/>
                      <w:sz w:val="20"/>
                    </w:rPr>
                    <w:t xml:space="preserve"> y. </w:t>
                  </w:r>
                </w:p>
              </w:tc>
            </w:tr>
            <w:tr w:rsidR="0001655C" w:rsidRPr="0001655C" w14:paraId="4153CDB9" w14:textId="77777777" w:rsidTr="003B71DB">
              <w:tc>
                <w:tcPr>
                  <w:tcW w:w="974" w:type="pct"/>
                  <w:tcBorders>
                    <w:top w:val="single" w:sz="4" w:space="0" w:color="auto"/>
                    <w:left w:val="single" w:sz="4" w:space="0" w:color="auto"/>
                    <w:bottom w:val="single" w:sz="4" w:space="0" w:color="auto"/>
                    <w:right w:val="single" w:sz="4" w:space="0" w:color="auto"/>
                  </w:tcBorders>
                </w:tcPr>
                <w:p w14:paraId="6AAA01C8" w14:textId="77777777" w:rsidR="0001655C" w:rsidRPr="0001655C" w:rsidRDefault="0001655C" w:rsidP="0001655C">
                  <w:pPr>
                    <w:spacing w:after="60"/>
                    <w:rPr>
                      <w:iCs/>
                      <w:sz w:val="20"/>
                    </w:rPr>
                  </w:pPr>
                  <w:r w:rsidRPr="0001655C">
                    <w:rPr>
                      <w:iCs/>
                      <w:sz w:val="20"/>
                    </w:rPr>
                    <w:t>HUBLMP</w:t>
                  </w:r>
                  <w:r w:rsidRPr="0001655C">
                    <w:rPr>
                      <w:b/>
                      <w:vertAlign w:val="subscript"/>
                    </w:rPr>
                    <w:t xml:space="preserve"> </w:t>
                  </w:r>
                  <w:r w:rsidRPr="0001655C">
                    <w:rPr>
                      <w:i/>
                      <w:sz w:val="20"/>
                      <w:vertAlign w:val="subscript"/>
                    </w:rPr>
                    <w:t>Pan345</w:t>
                  </w:r>
                  <w:r w:rsidRPr="0001655C">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17134347"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5908CAAA" w14:textId="77777777" w:rsidR="0001655C" w:rsidRPr="0001655C" w:rsidRDefault="0001655C" w:rsidP="0001655C">
                  <w:pPr>
                    <w:spacing w:after="60"/>
                    <w:rPr>
                      <w:i/>
                      <w:iCs/>
                      <w:sz w:val="20"/>
                    </w:rPr>
                  </w:pPr>
                  <w:r w:rsidRPr="0001655C">
                    <w:rPr>
                      <w:i/>
                      <w:iCs/>
                      <w:sz w:val="20"/>
                    </w:rPr>
                    <w:t>Hub Locational Marginal Price</w:t>
                  </w:r>
                  <w:r w:rsidRPr="0001655C">
                    <w:sym w:font="Symbol" w:char="F0BE"/>
                  </w:r>
                  <w:r w:rsidRPr="0001655C">
                    <w:rPr>
                      <w:iCs/>
                      <w:sz w:val="20"/>
                    </w:rPr>
                    <w:t xml:space="preserve">The Hub LMP for the Hub for the SCED Interval </w:t>
                  </w:r>
                  <w:r w:rsidRPr="0001655C">
                    <w:rPr>
                      <w:i/>
                      <w:iCs/>
                      <w:sz w:val="20"/>
                    </w:rPr>
                    <w:t>y</w:t>
                  </w:r>
                  <w:r w:rsidRPr="0001655C">
                    <w:rPr>
                      <w:iCs/>
                      <w:sz w:val="20"/>
                    </w:rPr>
                    <w:t>.</w:t>
                  </w:r>
                </w:p>
              </w:tc>
            </w:tr>
            <w:tr w:rsidR="0001655C" w:rsidRPr="0001655C" w14:paraId="51AB046C"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4708169C"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C5847CC" w14:textId="77777777" w:rsidR="0001655C" w:rsidRPr="0001655C" w:rsidRDefault="0001655C" w:rsidP="0001655C">
                  <w:pPr>
                    <w:spacing w:after="60"/>
                    <w:rPr>
                      <w:iCs/>
                      <w:sz w:val="20"/>
                    </w:rPr>
                  </w:pPr>
                  <w:r w:rsidRPr="0001655C">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01C730E2"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316418FC"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28D59787"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2522DCED" w14:textId="77777777" w:rsidR="0001655C" w:rsidRPr="0001655C" w:rsidRDefault="0001655C" w:rsidP="0001655C">
                  <w:pPr>
                    <w:spacing w:after="60"/>
                    <w:rPr>
                      <w:sz w:val="20"/>
                    </w:rPr>
                  </w:pPr>
                  <w:r w:rsidRPr="0001655C">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4582437E"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440C2E3D"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681F37B6" w14:textId="77777777" w:rsidR="0001655C" w:rsidRPr="0001655C" w:rsidRDefault="0001655C" w:rsidP="0001655C">
                  <w:pPr>
                    <w:spacing w:after="60"/>
                    <w:rPr>
                      <w:i/>
                      <w:iCs/>
                      <w:sz w:val="20"/>
                    </w:rPr>
                  </w:pPr>
                  <w:r w:rsidRPr="0001655C">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10A93BDA" w14:textId="77777777" w:rsidR="0001655C" w:rsidRPr="0001655C" w:rsidRDefault="0001655C" w:rsidP="0001655C">
                  <w:pPr>
                    <w:spacing w:after="60"/>
                    <w:rPr>
                      <w:iCs/>
                      <w:sz w:val="20"/>
                    </w:rPr>
                  </w:pPr>
                  <w:r w:rsidRPr="0001655C">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769E1E7"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001C3E0F" w14:textId="77777777" w:rsidTr="003B71DB">
              <w:trPr>
                <w:ins w:id="127" w:author="ERCOT 012825" w:date="2024-11-25T16:06:00Z"/>
              </w:trPr>
              <w:tc>
                <w:tcPr>
                  <w:tcW w:w="974" w:type="pct"/>
                  <w:tcBorders>
                    <w:top w:val="single" w:sz="4" w:space="0" w:color="auto"/>
                    <w:left w:val="single" w:sz="4" w:space="0" w:color="auto"/>
                    <w:bottom w:val="single" w:sz="4" w:space="0" w:color="auto"/>
                    <w:right w:val="single" w:sz="4" w:space="0" w:color="auto"/>
                  </w:tcBorders>
                </w:tcPr>
                <w:p w14:paraId="2256B367" w14:textId="77777777" w:rsidR="0001655C" w:rsidRPr="0001655C" w:rsidRDefault="0001655C" w:rsidP="0001655C">
                  <w:pPr>
                    <w:spacing w:after="60"/>
                    <w:rPr>
                      <w:ins w:id="128" w:author="ERCOT 012825" w:date="2024-11-25T16:06:00Z"/>
                      <w:i/>
                      <w:iCs/>
                      <w:sz w:val="20"/>
                    </w:rPr>
                  </w:pPr>
                  <w:ins w:id="129" w:author="ERCOT 012825" w:date="2024-11-25T16:06:00Z">
                    <w:r w:rsidRPr="0001655C">
                      <w:rPr>
                        <w:i/>
                        <w:iCs/>
                        <w:sz w:val="20"/>
                      </w:rPr>
                      <w:t>p</w:t>
                    </w:r>
                  </w:ins>
                </w:p>
              </w:tc>
              <w:tc>
                <w:tcPr>
                  <w:tcW w:w="468" w:type="pct"/>
                  <w:tcBorders>
                    <w:top w:val="single" w:sz="4" w:space="0" w:color="auto"/>
                    <w:left w:val="single" w:sz="4" w:space="0" w:color="auto"/>
                    <w:bottom w:val="single" w:sz="4" w:space="0" w:color="auto"/>
                    <w:right w:val="single" w:sz="4" w:space="0" w:color="auto"/>
                  </w:tcBorders>
                </w:tcPr>
                <w:p w14:paraId="732D36B4" w14:textId="77777777" w:rsidR="0001655C" w:rsidRPr="0001655C" w:rsidRDefault="0001655C" w:rsidP="0001655C">
                  <w:pPr>
                    <w:spacing w:after="60"/>
                    <w:rPr>
                      <w:ins w:id="130" w:author="ERCOT 012825" w:date="2024-11-25T16:06:00Z"/>
                      <w:iCs/>
                      <w:sz w:val="20"/>
                    </w:rPr>
                  </w:pPr>
                  <w:ins w:id="131" w:author="ERCOT 012825" w:date="2024-11-25T16:06:00Z">
                    <w:r w:rsidRPr="0001655C">
                      <w:rPr>
                        <w:iCs/>
                        <w:sz w:val="20"/>
                      </w:rPr>
                      <w:t>none</w:t>
                    </w:r>
                  </w:ins>
                </w:p>
              </w:tc>
              <w:tc>
                <w:tcPr>
                  <w:tcW w:w="3558" w:type="pct"/>
                  <w:tcBorders>
                    <w:top w:val="single" w:sz="4" w:space="0" w:color="auto"/>
                    <w:left w:val="single" w:sz="4" w:space="0" w:color="auto"/>
                    <w:bottom w:val="single" w:sz="4" w:space="0" w:color="auto"/>
                    <w:right w:val="single" w:sz="4" w:space="0" w:color="auto"/>
                  </w:tcBorders>
                </w:tcPr>
                <w:p w14:paraId="289891C0" w14:textId="77777777" w:rsidR="0001655C" w:rsidRPr="0001655C" w:rsidRDefault="0001655C" w:rsidP="0001655C">
                  <w:pPr>
                    <w:spacing w:after="60"/>
                    <w:rPr>
                      <w:ins w:id="132" w:author="ERCOT 012825" w:date="2024-11-25T16:06:00Z"/>
                      <w:iCs/>
                      <w:sz w:val="20"/>
                    </w:rPr>
                  </w:pPr>
                  <w:ins w:id="133" w:author="ERCOT 012825" w:date="2024-11-25T16:06:00Z">
                    <w:r w:rsidRPr="0001655C">
                      <w:rPr>
                        <w:iCs/>
                        <w:sz w:val="20"/>
                      </w:rPr>
                      <w:t>A Settlement Point</w:t>
                    </w:r>
                  </w:ins>
                </w:p>
              </w:tc>
            </w:tr>
          </w:tbl>
          <w:p w14:paraId="5685679E" w14:textId="77777777" w:rsidR="0001655C" w:rsidRPr="0001655C" w:rsidRDefault="0001655C" w:rsidP="0001655C">
            <w:pPr>
              <w:spacing w:after="240"/>
              <w:ind w:left="720" w:hanging="720"/>
            </w:pPr>
          </w:p>
        </w:tc>
      </w:tr>
    </w:tbl>
    <w:p w14:paraId="2730F99A" w14:textId="77777777" w:rsidR="0001655C" w:rsidRPr="0001655C" w:rsidRDefault="0001655C" w:rsidP="0001655C">
      <w:pPr>
        <w:keepNext/>
        <w:tabs>
          <w:tab w:val="left" w:pos="1620"/>
        </w:tabs>
        <w:spacing w:before="240" w:after="240"/>
        <w:outlineLvl w:val="4"/>
        <w:rPr>
          <w:b/>
          <w:bCs/>
          <w:snapToGrid w:val="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1655C" w:rsidRPr="0001655C" w14:paraId="550BBF35" w14:textId="77777777" w:rsidTr="003B71DB">
        <w:tc>
          <w:tcPr>
            <w:tcW w:w="9445" w:type="dxa"/>
            <w:tcBorders>
              <w:top w:val="single" w:sz="4" w:space="0" w:color="auto"/>
              <w:left w:val="single" w:sz="4" w:space="0" w:color="auto"/>
              <w:bottom w:val="single" w:sz="4" w:space="0" w:color="auto"/>
              <w:right w:val="single" w:sz="4" w:space="0" w:color="auto"/>
            </w:tcBorders>
            <w:shd w:val="clear" w:color="auto" w:fill="D9D9D9"/>
          </w:tcPr>
          <w:p w14:paraId="1CE44890" w14:textId="77777777" w:rsidR="0001655C" w:rsidRPr="0001655C" w:rsidRDefault="0001655C" w:rsidP="0001655C">
            <w:pPr>
              <w:spacing w:before="120" w:after="240"/>
              <w:rPr>
                <w:b/>
                <w:i/>
              </w:rPr>
            </w:pPr>
            <w:r w:rsidRPr="0001655C">
              <w:rPr>
                <w:b/>
                <w:i/>
              </w:rPr>
              <w:t>[NPRR941, NPRR1007, and NPRR1057:  Insert applicable portions of Section 3.5.2.6 below upon system implementation for NPRR941 or NPRR1057; or upon system implementation of the Real-Time Co-Optimization (RTC) project for NPRR1007; and renumber accordingly:]</w:t>
            </w:r>
          </w:p>
          <w:p w14:paraId="7CC077F4" w14:textId="77777777" w:rsidR="0001655C" w:rsidRPr="0001655C" w:rsidRDefault="0001655C" w:rsidP="0001655C">
            <w:pPr>
              <w:keepNext/>
              <w:widowControl w:val="0"/>
              <w:tabs>
                <w:tab w:val="left" w:pos="1260"/>
              </w:tabs>
              <w:snapToGrid w:val="0"/>
              <w:spacing w:before="240" w:after="240"/>
              <w:ind w:left="1267" w:hanging="1267"/>
              <w:outlineLvl w:val="3"/>
              <w:rPr>
                <w:b/>
              </w:rPr>
            </w:pPr>
            <w:bookmarkStart w:id="134" w:name="_Toc28421523"/>
            <w:bookmarkStart w:id="135" w:name="_Toc33773569"/>
            <w:bookmarkStart w:id="136" w:name="_Toc38964961"/>
            <w:bookmarkStart w:id="137" w:name="_Toc44313241"/>
            <w:bookmarkStart w:id="138" w:name="_Toc46954766"/>
            <w:bookmarkStart w:id="139" w:name="_Toc49589403"/>
            <w:bookmarkStart w:id="140" w:name="_Toc56671747"/>
            <w:bookmarkStart w:id="141" w:name="_Toc60037288"/>
            <w:bookmarkStart w:id="142" w:name="_Toc65141375"/>
            <w:bookmarkStart w:id="143" w:name="_Toc68163708"/>
            <w:bookmarkStart w:id="144" w:name="_Toc75942432"/>
            <w:bookmarkStart w:id="145" w:name="_Toc91055084"/>
            <w:bookmarkStart w:id="146" w:name="_Toc94099778"/>
            <w:bookmarkStart w:id="147" w:name="_Toc94100232"/>
            <w:bookmarkStart w:id="148" w:name="_Toc109631751"/>
            <w:bookmarkStart w:id="149" w:name="_Toc110057627"/>
            <w:bookmarkStart w:id="150" w:name="_Toc111272629"/>
            <w:bookmarkStart w:id="151" w:name="_Toc112226081"/>
            <w:bookmarkStart w:id="152" w:name="_Toc121253233"/>
            <w:bookmarkStart w:id="153" w:name="_Toc125014632"/>
            <w:bookmarkStart w:id="154" w:name="_Toc135988953"/>
            <w:bookmarkStart w:id="155" w:name="_Toc160026593"/>
            <w:bookmarkStart w:id="156" w:name="_Toc176255223"/>
            <w:bookmarkStart w:id="157" w:name="_Toc178232095"/>
            <w:r w:rsidRPr="0001655C">
              <w:rPr>
                <w:b/>
              </w:rPr>
              <w:t>3.5.2.6</w:t>
            </w:r>
            <w:r w:rsidRPr="0001655C">
              <w:rPr>
                <w:b/>
              </w:rPr>
              <w:tab/>
              <w:t>Lower Rio Grande Valley Hub (LRGV 138/345)</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7EC6BBF4" w14:textId="77777777" w:rsidR="0001655C" w:rsidRPr="0001655C" w:rsidRDefault="0001655C" w:rsidP="0001655C">
            <w:pPr>
              <w:spacing w:after="240"/>
              <w:ind w:left="720" w:hanging="720"/>
              <w:rPr>
                <w:iCs/>
              </w:rPr>
            </w:pPr>
            <w:r w:rsidRPr="0001655C">
              <w:rPr>
                <w:iCs/>
              </w:rPr>
              <w:t>(1)</w:t>
            </w:r>
            <w:r w:rsidRPr="0001655C">
              <w:rPr>
                <w:iCs/>
              </w:rPr>
              <w:tab/>
              <w:t>The Lower Rio Grande Valley Hub 138/345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01655C" w:rsidRPr="0001655C" w14:paraId="33270B75" w14:textId="77777777" w:rsidTr="003B71DB">
              <w:trPr>
                <w:trHeight w:val="320"/>
              </w:trPr>
              <w:tc>
                <w:tcPr>
                  <w:tcW w:w="773" w:type="dxa"/>
                  <w:tcBorders>
                    <w:top w:val="nil"/>
                    <w:left w:val="nil"/>
                    <w:bottom w:val="nil"/>
                    <w:right w:val="nil"/>
                  </w:tcBorders>
                  <w:shd w:val="clear" w:color="auto" w:fill="auto"/>
                  <w:noWrap/>
                  <w:vAlign w:val="bottom"/>
                  <w:hideMark/>
                </w:tcPr>
                <w:p w14:paraId="29258AA2" w14:textId="77777777" w:rsidR="0001655C" w:rsidRPr="0001655C" w:rsidRDefault="0001655C" w:rsidP="0001655C">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44098"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756ED597" w14:textId="77777777" w:rsidR="0001655C" w:rsidRPr="0001655C" w:rsidRDefault="0001655C" w:rsidP="0001655C">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380501E9" w14:textId="77777777" w:rsidR="0001655C" w:rsidRPr="0001655C" w:rsidRDefault="0001655C" w:rsidP="0001655C">
                  <w:pPr>
                    <w:jc w:val="center"/>
                    <w:rPr>
                      <w:rFonts w:ascii="Arial" w:hAnsi="Arial" w:cs="Arial"/>
                      <w:sz w:val="20"/>
                    </w:rPr>
                  </w:pPr>
                </w:p>
              </w:tc>
            </w:tr>
            <w:tr w:rsidR="0001655C" w:rsidRPr="0001655C" w14:paraId="7C4A9832" w14:textId="77777777" w:rsidTr="003B71DB">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F49B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5ECC76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7A9A77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28B125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Hub</w:t>
                  </w:r>
                </w:p>
              </w:tc>
            </w:tr>
            <w:tr w:rsidR="0001655C" w:rsidRPr="0001655C" w14:paraId="48302FD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4BDB02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C1B708F"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13B9CDC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173A9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9DBB8E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A720CA"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55A1EA9B"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3FB214A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DCF041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26E9FF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D51164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2AD0DA58"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2955242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257EEB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28982AF"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FB1E9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44D09317"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0A7C13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EABDEA8"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ABDEF5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67617F"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39140A99"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50E751A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534EEE7"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60B06A3"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935A70"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170123E7"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1CB04A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47E22D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437E30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0AA370"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532CBBDB"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762F94E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A7136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14B1AF56"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0CF0A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5E7965EC"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7248098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0A2E8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11FC45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A0376D"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407B51D9"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LA_PALMA_345</w:t>
                  </w:r>
                </w:p>
              </w:tc>
              <w:tc>
                <w:tcPr>
                  <w:tcW w:w="868" w:type="dxa"/>
                  <w:tcBorders>
                    <w:top w:val="nil"/>
                    <w:left w:val="nil"/>
                    <w:bottom w:val="single" w:sz="4" w:space="0" w:color="auto"/>
                    <w:right w:val="single" w:sz="4" w:space="0" w:color="auto"/>
                  </w:tcBorders>
                  <w:shd w:val="clear" w:color="auto" w:fill="auto"/>
                  <w:noWrap/>
                  <w:vAlign w:val="bottom"/>
                  <w:hideMark/>
                </w:tcPr>
                <w:p w14:paraId="55FFD868"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31E01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0753556"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ABBD86D"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136ACEDA"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LA_PALMA_138</w:t>
                  </w:r>
                </w:p>
              </w:tc>
              <w:tc>
                <w:tcPr>
                  <w:tcW w:w="868" w:type="dxa"/>
                  <w:tcBorders>
                    <w:top w:val="nil"/>
                    <w:left w:val="nil"/>
                    <w:bottom w:val="single" w:sz="4" w:space="0" w:color="auto"/>
                    <w:right w:val="single" w:sz="4" w:space="0" w:color="auto"/>
                  </w:tcBorders>
                  <w:shd w:val="clear" w:color="auto" w:fill="auto"/>
                  <w:noWrap/>
                  <w:vAlign w:val="bottom"/>
                  <w:hideMark/>
                </w:tcPr>
                <w:p w14:paraId="038E416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370262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07CE6A8"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B8BE56E"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30ED87DA"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238181D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5EC373"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118D888"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2A9B551"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339DA8B0"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425D2D9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BAC03C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5EA476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37B5F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214BC4E8"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72CDB06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7F53B2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434A3F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C292F6"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E8CBF1C"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88C638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D3CB8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3DBBC4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82CFA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7F646DB0"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4AD0F219"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E477F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E9C0AB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D3302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73EA6CA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0358315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96ABB3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5BE818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352CB2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1A480FA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598E336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F56887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1A723AED"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7C8771"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4C64BAB7"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4F5BCEF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01F43A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892CABE"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B4B5BD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050FBE86"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NEDIN_345</w:t>
                  </w:r>
                </w:p>
              </w:tc>
              <w:tc>
                <w:tcPr>
                  <w:tcW w:w="868" w:type="dxa"/>
                  <w:tcBorders>
                    <w:top w:val="nil"/>
                    <w:left w:val="nil"/>
                    <w:bottom w:val="single" w:sz="4" w:space="0" w:color="auto"/>
                    <w:right w:val="single" w:sz="4" w:space="0" w:color="auto"/>
                  </w:tcBorders>
                  <w:shd w:val="clear" w:color="auto" w:fill="auto"/>
                  <w:noWrap/>
                  <w:vAlign w:val="bottom"/>
                  <w:hideMark/>
                </w:tcPr>
                <w:p w14:paraId="480CC59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2D05F4F3"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5A06D7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278CB4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3F1ACD4A"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NEDIN_138</w:t>
                  </w:r>
                </w:p>
              </w:tc>
              <w:tc>
                <w:tcPr>
                  <w:tcW w:w="868" w:type="dxa"/>
                  <w:tcBorders>
                    <w:top w:val="nil"/>
                    <w:left w:val="nil"/>
                    <w:bottom w:val="single" w:sz="4" w:space="0" w:color="auto"/>
                    <w:right w:val="single" w:sz="4" w:space="0" w:color="auto"/>
                  </w:tcBorders>
                  <w:shd w:val="clear" w:color="auto" w:fill="auto"/>
                  <w:noWrap/>
                  <w:vAlign w:val="bottom"/>
                  <w:hideMark/>
                </w:tcPr>
                <w:p w14:paraId="024264B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81E188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34AF50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93EDA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6410284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5AE72AF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1688F3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2D4D74C"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DA67197"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7560B792"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A6F56D9"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63919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E35FE2F"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54541A"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202B4CF4"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3833E88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6BA21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2C367942"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86522E6"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AF89285"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PALMITO_345</w:t>
                  </w:r>
                </w:p>
              </w:tc>
              <w:tc>
                <w:tcPr>
                  <w:tcW w:w="868" w:type="dxa"/>
                  <w:tcBorders>
                    <w:top w:val="nil"/>
                    <w:left w:val="nil"/>
                    <w:bottom w:val="single" w:sz="4" w:space="0" w:color="auto"/>
                    <w:right w:val="single" w:sz="4" w:space="0" w:color="auto"/>
                  </w:tcBorders>
                  <w:shd w:val="clear" w:color="auto" w:fill="auto"/>
                  <w:noWrap/>
                  <w:vAlign w:val="bottom"/>
                  <w:hideMark/>
                </w:tcPr>
                <w:p w14:paraId="1D19BE4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7FA65C79"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DAED91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D690A6"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02780893"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PALMITO_138</w:t>
                  </w:r>
                </w:p>
              </w:tc>
              <w:tc>
                <w:tcPr>
                  <w:tcW w:w="868" w:type="dxa"/>
                  <w:tcBorders>
                    <w:top w:val="nil"/>
                    <w:left w:val="nil"/>
                    <w:bottom w:val="single" w:sz="4" w:space="0" w:color="auto"/>
                    <w:right w:val="single" w:sz="4" w:space="0" w:color="auto"/>
                  </w:tcBorders>
                  <w:shd w:val="clear" w:color="auto" w:fill="auto"/>
                  <w:noWrap/>
                  <w:vAlign w:val="bottom"/>
                  <w:hideMark/>
                </w:tcPr>
                <w:p w14:paraId="51EDA1D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466253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1C45106C"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CA4774"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662404BB"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0ED660B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149EE3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7F7025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93C18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5F74E82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22FC222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DB5F14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0B08D6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21CEF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6E0DFA99"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2953BF1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D7750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E1A5BE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2E047B"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lastRenderedPageBreak/>
                    <w:t>29</w:t>
                  </w:r>
                </w:p>
              </w:tc>
              <w:tc>
                <w:tcPr>
                  <w:tcW w:w="3240" w:type="dxa"/>
                  <w:tcBorders>
                    <w:top w:val="nil"/>
                    <w:left w:val="nil"/>
                    <w:bottom w:val="single" w:sz="4" w:space="0" w:color="auto"/>
                    <w:right w:val="single" w:sz="4" w:space="0" w:color="auto"/>
                  </w:tcBorders>
                  <w:shd w:val="clear" w:color="auto" w:fill="auto"/>
                  <w:noWrap/>
                  <w:vAlign w:val="bottom"/>
                  <w:hideMark/>
                </w:tcPr>
                <w:p w14:paraId="106ECEE2"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060372A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D52D74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83E512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4443F80"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5944ED23"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444A37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E337C8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BEB9928"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BCA29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74B5FE4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04E9B77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2F8AC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948E66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85F7B74"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02100EE0"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3D17530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2DA3C5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D27E39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CBC351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2B4CAEBC"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37D828C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A23DC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6907A7C"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E51EC0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67D94EF1"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RIOHONDO_345</w:t>
                  </w:r>
                </w:p>
              </w:tc>
              <w:tc>
                <w:tcPr>
                  <w:tcW w:w="868" w:type="dxa"/>
                  <w:tcBorders>
                    <w:top w:val="nil"/>
                    <w:left w:val="nil"/>
                    <w:bottom w:val="single" w:sz="4" w:space="0" w:color="auto"/>
                    <w:right w:val="single" w:sz="4" w:space="0" w:color="auto"/>
                  </w:tcBorders>
                  <w:shd w:val="clear" w:color="auto" w:fill="auto"/>
                  <w:noWrap/>
                  <w:vAlign w:val="bottom"/>
                  <w:hideMark/>
                </w:tcPr>
                <w:p w14:paraId="16B6517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B5F000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AB5B3D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B7C993"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28BD0723"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RIOHONDO_138</w:t>
                  </w:r>
                </w:p>
              </w:tc>
              <w:tc>
                <w:tcPr>
                  <w:tcW w:w="868" w:type="dxa"/>
                  <w:tcBorders>
                    <w:top w:val="nil"/>
                    <w:left w:val="nil"/>
                    <w:bottom w:val="single" w:sz="4" w:space="0" w:color="auto"/>
                    <w:right w:val="single" w:sz="4" w:space="0" w:color="auto"/>
                  </w:tcBorders>
                  <w:shd w:val="clear" w:color="auto" w:fill="auto"/>
                  <w:noWrap/>
                  <w:vAlign w:val="bottom"/>
                  <w:hideMark/>
                </w:tcPr>
                <w:p w14:paraId="76C7916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122AF8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23E5C8E"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7C08C4D"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30D36055"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3823682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1609B9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89AA77E"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D7185D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27290D55"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6CF1497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9D823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E47892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18694F"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038CE20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4EC8EB3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F42BF8"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55D6873"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65A8FB"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7C10A322"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254F5C8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9D15E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B64FB47"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7CEC9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028DAE36"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1060EE37"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19F67F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46FB007"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C08864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2E13D6B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A21EA0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1CC2F3"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bl>
          <w:p w14:paraId="7BC0EEE1" w14:textId="77777777" w:rsidR="0001655C" w:rsidRPr="0001655C" w:rsidRDefault="0001655C" w:rsidP="0001655C">
            <w:pPr>
              <w:spacing w:before="240" w:after="240"/>
              <w:ind w:left="720" w:hanging="720"/>
              <w:rPr>
                <w:iCs/>
              </w:rPr>
            </w:pPr>
            <w:r w:rsidRPr="0001655C">
              <w:rPr>
                <w:b/>
                <w:bCs/>
              </w:rPr>
              <w:fldChar w:fldCharType="begin"/>
            </w:r>
            <w:r w:rsidRPr="0001655C">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01655C">
              <w:rPr>
                <w:b/>
                <w:bCs/>
              </w:rPr>
              <w:instrText xml:space="preserve"> </w:instrText>
            </w:r>
            <w:r w:rsidRPr="0001655C">
              <w:rPr>
                <w:b/>
                <w:bCs/>
              </w:rPr>
              <w:fldChar w:fldCharType="end"/>
            </w:r>
            <w:r w:rsidRPr="0001655C">
              <w:rPr>
                <w:bCs/>
              </w:rPr>
              <w:fldChar w:fldCharType="begin"/>
            </w:r>
            <w:r w:rsidRPr="0001655C">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01655C">
              <w:rPr>
                <w:bCs/>
              </w:rPr>
              <w:instrText xml:space="preserve"> </w:instrText>
            </w:r>
            <w:r w:rsidRPr="0001655C">
              <w:rPr>
                <w:bCs/>
              </w:rPr>
              <w:fldChar w:fldCharType="end"/>
            </w:r>
            <w:r w:rsidRPr="0001655C">
              <w:rPr>
                <w:bCs/>
              </w:rPr>
              <w:fldChar w:fldCharType="begin"/>
            </w:r>
            <w:r w:rsidRPr="0001655C">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01655C">
              <w:rPr>
                <w:bCs/>
              </w:rPr>
              <w:instrText xml:space="preserve"> </w:instrText>
            </w:r>
            <w:r w:rsidRPr="0001655C">
              <w:rPr>
                <w:bCs/>
              </w:rPr>
              <w:fldChar w:fldCharType="end"/>
            </w:r>
            <w:r w:rsidRPr="0001655C">
              <w:rPr>
                <w:iCs/>
              </w:rPr>
              <w:t>(2)</w:t>
            </w:r>
            <w:r w:rsidRPr="0001655C">
              <w:rPr>
                <w:iCs/>
              </w:rPr>
              <w:tab/>
              <w:t xml:space="preserve">The Lower Rio Grande Valley 138/345 kV Hub Price </w:t>
            </w:r>
            <w:r w:rsidRPr="0001655C">
              <w:t>uses the aggregated Shift Factors</w:t>
            </w:r>
            <w:r w:rsidRPr="0001655C">
              <w:rPr>
                <w:iCs/>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33993523" w14:textId="77777777" w:rsidR="0001655C" w:rsidRPr="0001655C" w:rsidRDefault="0001655C" w:rsidP="0001655C">
            <w:pPr>
              <w:spacing w:after="240"/>
              <w:ind w:left="720" w:hanging="720"/>
              <w:rPr>
                <w:iCs/>
              </w:rPr>
            </w:pPr>
            <w:r w:rsidRPr="0001655C">
              <w:rPr>
                <w:iCs/>
              </w:rPr>
              <w:t>(3)</w:t>
            </w:r>
            <w:r w:rsidRPr="0001655C">
              <w:rPr>
                <w:iCs/>
              </w:rPr>
              <w:tab/>
              <w:t xml:space="preserve">The Day-Ahead Settlement Point Price of the Hub for a given Operating Hour is calculated as follows: </w:t>
            </w:r>
          </w:p>
          <w:p w14:paraId="17983BE3"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LRGV 138/345</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fldChar w:fldCharType="begin"/>
            </w:r>
            <w:r w:rsidRPr="0001655C">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01655C">
              <w:rPr>
                <w:b/>
                <w:bCs/>
              </w:rPr>
              <w:instrText xml:space="preserve"> </w:instrText>
            </w:r>
            <w:r w:rsidRPr="0001655C">
              <w:rPr>
                <w:b/>
                <w:bCs/>
              </w:rPr>
              <w:fldChar w:fldCharType="end"/>
            </w:r>
            <w:r w:rsidRPr="0001655C">
              <w:rPr>
                <w:b/>
                <w:bCs/>
              </w:rPr>
              <w:t>(DAHUBSF</w:t>
            </w:r>
            <w:r w:rsidRPr="0001655C">
              <w:rPr>
                <w:bCs/>
                <w:vertAlign w:val="subscript"/>
              </w:rPr>
              <w:t xml:space="preserve"> </w:t>
            </w:r>
            <w:r w:rsidRPr="0001655C">
              <w:rPr>
                <w:bCs/>
                <w:i/>
                <w:vertAlign w:val="subscript"/>
              </w:rPr>
              <w:t>LRGV 138/345,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463E2179" w14:textId="77777777" w:rsidR="0001655C" w:rsidRPr="0001655C" w:rsidRDefault="0001655C" w:rsidP="0001655C">
            <w:pPr>
              <w:tabs>
                <w:tab w:val="left" w:pos="2340"/>
                <w:tab w:val="left" w:pos="3420"/>
              </w:tabs>
              <w:spacing w:after="240"/>
              <w:ind w:left="720"/>
              <w:rPr>
                <w:b/>
                <w:bCs/>
              </w:rPr>
            </w:pPr>
            <w:r w:rsidRPr="0001655C">
              <w:tab/>
            </w:r>
            <w:r w:rsidRPr="0001655C">
              <w:tab/>
            </w:r>
            <w:r w:rsidRPr="0001655C">
              <w:rPr>
                <w:b/>
                <w:bCs/>
              </w:rPr>
              <w:t>if HBBC</w:t>
            </w:r>
            <w:r w:rsidRPr="0001655C">
              <w:rPr>
                <w:b/>
                <w:bCs/>
                <w:vertAlign w:val="subscript"/>
              </w:rPr>
              <w:t xml:space="preserve"> </w:t>
            </w:r>
            <w:r w:rsidRPr="0001655C">
              <w:rPr>
                <w:bCs/>
                <w:i/>
                <w:vertAlign w:val="subscript"/>
              </w:rPr>
              <w:t>LRGV138/345</w:t>
            </w:r>
            <w:r w:rsidRPr="0001655C">
              <w:rPr>
                <w:b/>
                <w:bCs/>
              </w:rPr>
              <w:t>≠0</w:t>
            </w:r>
          </w:p>
          <w:p w14:paraId="5896E6AA"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LRGV138/345 </w:t>
            </w:r>
            <w:r w:rsidRPr="0001655C">
              <w:rPr>
                <w:b/>
                <w:bCs/>
              </w:rPr>
              <w:t>=</w:t>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LRGV138/345</w:t>
            </w:r>
            <w:r w:rsidRPr="0001655C">
              <w:rPr>
                <w:b/>
                <w:bCs/>
              </w:rPr>
              <w:t>=0</w:t>
            </w:r>
          </w:p>
          <w:p w14:paraId="301BDB14" w14:textId="77777777" w:rsidR="0001655C" w:rsidRPr="0001655C" w:rsidRDefault="0001655C" w:rsidP="0001655C">
            <w:pPr>
              <w:spacing w:after="240"/>
            </w:pPr>
            <w:r w:rsidRPr="0001655C">
              <w:t>Where:</w:t>
            </w:r>
          </w:p>
          <w:p w14:paraId="37B06782"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LRGV138/345, c</w:t>
            </w:r>
            <w:r w:rsidRPr="0001655C">
              <w:rPr>
                <w:bCs/>
                <w:i/>
              </w:rPr>
              <w:tab/>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LRGV138/345, c</w:t>
            </w:r>
            <w:r w:rsidRPr="0001655C">
              <w:rPr>
                <w:bCs/>
                <w:i/>
              </w:rPr>
              <w:t xml:space="preserve"> </w:t>
            </w:r>
            <w:r w:rsidRPr="0001655C">
              <w:rPr>
                <w:bCs/>
              </w:rPr>
              <w:t>* DAHBSF</w:t>
            </w:r>
            <w:r w:rsidRPr="0001655C">
              <w:rPr>
                <w:bCs/>
                <w:i/>
              </w:rPr>
              <w:t xml:space="preserve"> </w:t>
            </w:r>
            <w:proofErr w:type="spellStart"/>
            <w:r w:rsidRPr="0001655C">
              <w:rPr>
                <w:bCs/>
                <w:i/>
                <w:vertAlign w:val="subscript"/>
              </w:rPr>
              <w:t>hb</w:t>
            </w:r>
            <w:proofErr w:type="spellEnd"/>
            <w:r w:rsidRPr="0001655C">
              <w:rPr>
                <w:bCs/>
                <w:i/>
                <w:vertAlign w:val="subscript"/>
              </w:rPr>
              <w:t>, LRGV138/345, c</w:t>
            </w:r>
            <w:r w:rsidRPr="0001655C">
              <w:rPr>
                <w:bCs/>
              </w:rPr>
              <w:t>)</w:t>
            </w:r>
          </w:p>
          <w:p w14:paraId="057FA685"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proofErr w:type="spellStart"/>
            <w:r w:rsidRPr="0001655C">
              <w:rPr>
                <w:bCs/>
                <w:i/>
                <w:vertAlign w:val="subscript"/>
              </w:rPr>
              <w:t>hb</w:t>
            </w:r>
            <w:proofErr w:type="spellEnd"/>
            <w:r w:rsidRPr="0001655C">
              <w:rPr>
                <w:bCs/>
                <w:i/>
                <w:vertAlign w:val="subscript"/>
              </w:rPr>
              <w:t>, LRGV138/345,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LRGV138/345, c</w:t>
            </w:r>
            <w:r w:rsidRPr="0001655C">
              <w:rPr>
                <w:bCs/>
                <w:i/>
              </w:rPr>
              <w:t xml:space="preserve"> </w:t>
            </w:r>
            <w:r w:rsidRPr="0001655C">
              <w:rPr>
                <w:bCs/>
              </w:rPr>
              <w:t xml:space="preserve">* DASF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LRGV138/345, c</w:t>
            </w:r>
            <w:r w:rsidRPr="0001655C">
              <w:rPr>
                <w:bCs/>
              </w:rPr>
              <w:t>)</w:t>
            </w:r>
          </w:p>
          <w:p w14:paraId="0D23E9F3"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LRGV138/345,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LRGV138/345,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LRGV138/345, c</w:t>
            </w:r>
            <w:r w:rsidRPr="0001655C">
              <w:rPr>
                <w:bCs/>
              </w:rPr>
              <w:t>)</w:t>
            </w:r>
          </w:p>
          <w:p w14:paraId="35D2DA82"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LRGV138/345, c</w:t>
            </w:r>
            <w:r w:rsidRPr="0001655C">
              <w:rPr>
                <w:bCs/>
                <w:i/>
              </w:rPr>
              <w:tab/>
              <w:t>=</w:t>
            </w:r>
            <w:r w:rsidRPr="0001655C">
              <w:rPr>
                <w:bCs/>
                <w:i/>
              </w:rPr>
              <w:tab/>
            </w:r>
            <w:r w:rsidRPr="0001655C">
              <w:rPr>
                <w:bCs/>
              </w:rPr>
              <w:t>IF(PB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LRGV138/345, c</w:t>
            </w:r>
            <w:r w:rsidRPr="0001655C">
              <w:rPr>
                <w:bCs/>
              </w:rPr>
              <w:t xml:space="preserve">=0, 0, 1 </w:t>
            </w:r>
            <w:r w:rsidRPr="0001655C">
              <w:rPr>
                <w:b/>
                <w:bCs/>
                <w:sz w:val="32"/>
                <w:szCs w:val="32"/>
              </w:rPr>
              <w:t xml:space="preserve">/ </w:t>
            </w:r>
            <w:r w:rsidRPr="0001655C">
              <w:rPr>
                <w:bCs/>
              </w:rPr>
              <w:t xml:space="preserve">PB </w:t>
            </w:r>
            <w:proofErr w:type="spellStart"/>
            <w:r w:rsidRPr="0001655C">
              <w:rPr>
                <w:bCs/>
                <w:i/>
                <w:vertAlign w:val="subscript"/>
              </w:rPr>
              <w:t>hb</w:t>
            </w:r>
            <w:proofErr w:type="spellEnd"/>
            <w:r w:rsidRPr="0001655C">
              <w:rPr>
                <w:bCs/>
                <w:i/>
                <w:vertAlign w:val="subscript"/>
              </w:rPr>
              <w:t>, LRGV138/345, c</w:t>
            </w:r>
            <w:r w:rsidRPr="0001655C">
              <w:rPr>
                <w:bCs/>
              </w:rPr>
              <w:t>)</w:t>
            </w:r>
          </w:p>
          <w:p w14:paraId="75156EC9" w14:textId="77777777" w:rsidR="0001655C" w:rsidRPr="0001655C" w:rsidRDefault="0001655C" w:rsidP="0001655C">
            <w:pPr>
              <w:ind w:left="720" w:hanging="720"/>
            </w:pPr>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01655C" w:rsidRPr="0001655C" w14:paraId="5BDBAACD" w14:textId="77777777" w:rsidTr="003B71DB">
              <w:trPr>
                <w:tblHeader/>
              </w:trPr>
              <w:tc>
                <w:tcPr>
                  <w:tcW w:w="1088" w:type="pct"/>
                </w:tcPr>
                <w:p w14:paraId="524812C0" w14:textId="77777777" w:rsidR="0001655C" w:rsidRPr="0001655C" w:rsidRDefault="0001655C" w:rsidP="0001655C">
                  <w:pPr>
                    <w:spacing w:after="240"/>
                    <w:rPr>
                      <w:b/>
                      <w:iCs/>
                      <w:sz w:val="20"/>
                      <w:szCs w:val="20"/>
                    </w:rPr>
                  </w:pPr>
                  <w:r w:rsidRPr="0001655C">
                    <w:rPr>
                      <w:b/>
                      <w:iCs/>
                      <w:sz w:val="20"/>
                      <w:szCs w:val="20"/>
                    </w:rPr>
                    <w:lastRenderedPageBreak/>
                    <w:t>Variable</w:t>
                  </w:r>
                </w:p>
              </w:tc>
              <w:tc>
                <w:tcPr>
                  <w:tcW w:w="449" w:type="pct"/>
                </w:tcPr>
                <w:p w14:paraId="320421CC"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639164FA"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5F0AB7ED" w14:textId="77777777" w:rsidTr="003B71DB">
              <w:tc>
                <w:tcPr>
                  <w:tcW w:w="1088" w:type="pct"/>
                </w:tcPr>
                <w:p w14:paraId="15346E77" w14:textId="77777777" w:rsidR="0001655C" w:rsidRPr="0001655C" w:rsidRDefault="0001655C" w:rsidP="0001655C">
                  <w:pPr>
                    <w:spacing w:after="60"/>
                    <w:rPr>
                      <w:iCs/>
                      <w:sz w:val="20"/>
                      <w:szCs w:val="20"/>
                    </w:rPr>
                  </w:pPr>
                  <w:r w:rsidRPr="0001655C">
                    <w:rPr>
                      <w:iCs/>
                      <w:sz w:val="20"/>
                      <w:szCs w:val="20"/>
                    </w:rPr>
                    <w:t xml:space="preserve">DASPP </w:t>
                  </w:r>
                  <w:r w:rsidRPr="0001655C">
                    <w:rPr>
                      <w:bCs/>
                      <w:i/>
                      <w:iCs/>
                      <w:sz w:val="20"/>
                      <w:szCs w:val="20"/>
                      <w:vertAlign w:val="subscript"/>
                    </w:rPr>
                    <w:t>LRGV138/345</w:t>
                  </w:r>
                </w:p>
              </w:tc>
              <w:tc>
                <w:tcPr>
                  <w:tcW w:w="449" w:type="pct"/>
                </w:tcPr>
                <w:p w14:paraId="177E859A"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BD82B87"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0CEAD656" w14:textId="77777777" w:rsidTr="003B71DB">
              <w:tc>
                <w:tcPr>
                  <w:tcW w:w="1088" w:type="pct"/>
                </w:tcPr>
                <w:p w14:paraId="393EEFDE" w14:textId="77777777" w:rsidR="0001655C" w:rsidRPr="0001655C" w:rsidRDefault="0001655C" w:rsidP="0001655C">
                  <w:pPr>
                    <w:spacing w:after="60"/>
                    <w:rPr>
                      <w:iCs/>
                      <w:sz w:val="20"/>
                      <w:szCs w:val="20"/>
                    </w:rPr>
                  </w:pPr>
                  <w:r w:rsidRPr="0001655C">
                    <w:rPr>
                      <w:iCs/>
                      <w:sz w:val="20"/>
                      <w:szCs w:val="20"/>
                    </w:rPr>
                    <w:t>DASL</w:t>
                  </w:r>
                </w:p>
              </w:tc>
              <w:tc>
                <w:tcPr>
                  <w:tcW w:w="449" w:type="pct"/>
                </w:tcPr>
                <w:p w14:paraId="3E84D94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0990A3DC"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11C6BBA4" w14:textId="77777777" w:rsidTr="003B71DB">
              <w:tc>
                <w:tcPr>
                  <w:tcW w:w="1088" w:type="pct"/>
                </w:tcPr>
                <w:p w14:paraId="282D698D"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449" w:type="pct"/>
                </w:tcPr>
                <w:p w14:paraId="7137048F"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6B6E6F2"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0073887F" w14:textId="77777777" w:rsidTr="003B71DB">
              <w:tc>
                <w:tcPr>
                  <w:tcW w:w="1088" w:type="pct"/>
                </w:tcPr>
                <w:p w14:paraId="1019415F" w14:textId="77777777" w:rsidR="0001655C" w:rsidRPr="0001655C" w:rsidRDefault="0001655C" w:rsidP="0001655C">
                  <w:pPr>
                    <w:spacing w:after="60"/>
                    <w:rPr>
                      <w:iCs/>
                      <w:sz w:val="20"/>
                      <w:szCs w:val="20"/>
                    </w:rPr>
                  </w:pPr>
                  <w:r w:rsidRPr="0001655C">
                    <w:rPr>
                      <w:iCs/>
                      <w:sz w:val="20"/>
                      <w:szCs w:val="20"/>
                    </w:rPr>
                    <w:t xml:space="preserve">DAHUBSF </w:t>
                  </w:r>
                  <w:r w:rsidRPr="0001655C">
                    <w:rPr>
                      <w:bCs/>
                      <w:i/>
                      <w:iCs/>
                      <w:sz w:val="20"/>
                      <w:szCs w:val="20"/>
                      <w:vertAlign w:val="subscript"/>
                    </w:rPr>
                    <w:t>LRGV138/345</w:t>
                  </w:r>
                  <w:r w:rsidRPr="0001655C">
                    <w:rPr>
                      <w:i/>
                      <w:iCs/>
                      <w:sz w:val="20"/>
                      <w:szCs w:val="20"/>
                      <w:vertAlign w:val="subscript"/>
                    </w:rPr>
                    <w:t>,c</w:t>
                  </w:r>
                </w:p>
              </w:tc>
              <w:tc>
                <w:tcPr>
                  <w:tcW w:w="449" w:type="pct"/>
                </w:tcPr>
                <w:p w14:paraId="33ED953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C82C95B"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0AC79E7" w14:textId="77777777" w:rsidTr="003B71DB">
              <w:tc>
                <w:tcPr>
                  <w:tcW w:w="1088" w:type="pct"/>
                </w:tcPr>
                <w:p w14:paraId="6B481AD8" w14:textId="77777777" w:rsidR="0001655C" w:rsidRPr="0001655C" w:rsidRDefault="0001655C" w:rsidP="0001655C">
                  <w:pPr>
                    <w:spacing w:after="60"/>
                    <w:rPr>
                      <w:iCs/>
                      <w:sz w:val="20"/>
                      <w:szCs w:val="20"/>
                    </w:rPr>
                  </w:pPr>
                  <w:r w:rsidRPr="0001655C">
                    <w:rPr>
                      <w:iCs/>
                      <w:sz w:val="20"/>
                      <w:szCs w:val="20"/>
                    </w:rPr>
                    <w:t xml:space="preserve">DAHBSF </w:t>
                  </w:r>
                  <w:proofErr w:type="spellStart"/>
                  <w:r w:rsidRPr="0001655C">
                    <w:rPr>
                      <w:i/>
                      <w:iCs/>
                      <w:sz w:val="20"/>
                      <w:szCs w:val="20"/>
                      <w:vertAlign w:val="subscript"/>
                    </w:rPr>
                    <w:t>hb</w:t>
                  </w:r>
                  <w:proofErr w:type="spellEnd"/>
                  <w:r w:rsidRPr="0001655C">
                    <w:rPr>
                      <w:i/>
                      <w:iCs/>
                      <w:sz w:val="20"/>
                      <w:szCs w:val="20"/>
                      <w:vertAlign w:val="subscript"/>
                    </w:rPr>
                    <w:t>,</w:t>
                  </w:r>
                  <w:r w:rsidRPr="0001655C">
                    <w:rPr>
                      <w:bCs/>
                      <w:i/>
                      <w:iCs/>
                      <w:sz w:val="20"/>
                      <w:szCs w:val="20"/>
                      <w:vertAlign w:val="subscript"/>
                    </w:rPr>
                    <w:t xml:space="preserve"> LRGV138/345</w:t>
                  </w:r>
                  <w:r w:rsidRPr="0001655C">
                    <w:rPr>
                      <w:i/>
                      <w:iCs/>
                      <w:sz w:val="20"/>
                      <w:szCs w:val="20"/>
                      <w:vertAlign w:val="subscript"/>
                    </w:rPr>
                    <w:t>,c</w:t>
                  </w:r>
                </w:p>
              </w:tc>
              <w:tc>
                <w:tcPr>
                  <w:tcW w:w="449" w:type="pct"/>
                </w:tcPr>
                <w:p w14:paraId="483ABED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0B8128E"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66D3B2DD" w14:textId="77777777" w:rsidTr="003B71DB">
              <w:tc>
                <w:tcPr>
                  <w:tcW w:w="1088" w:type="pct"/>
                </w:tcPr>
                <w:p w14:paraId="73CD3BC0" w14:textId="77777777" w:rsidR="0001655C" w:rsidRPr="0001655C" w:rsidRDefault="0001655C" w:rsidP="0001655C">
                  <w:pPr>
                    <w:spacing w:after="60"/>
                    <w:rPr>
                      <w:iCs/>
                      <w:sz w:val="20"/>
                      <w:szCs w:val="20"/>
                    </w:rPr>
                  </w:pPr>
                  <w:r w:rsidRPr="0001655C">
                    <w:rPr>
                      <w:iCs/>
                      <w:sz w:val="20"/>
                      <w:szCs w:val="20"/>
                    </w:rPr>
                    <w:t xml:space="preserve">DASF </w:t>
                  </w:r>
                  <w:proofErr w:type="spellStart"/>
                  <w:r w:rsidRPr="0001655C">
                    <w:rPr>
                      <w:i/>
                      <w:iCs/>
                      <w:sz w:val="20"/>
                      <w:szCs w:val="20"/>
                      <w:vertAlign w:val="subscript"/>
                    </w:rPr>
                    <w:t>pb,hb</w:t>
                  </w:r>
                  <w:proofErr w:type="spellEnd"/>
                  <w:r w:rsidRPr="0001655C">
                    <w:rPr>
                      <w:i/>
                      <w:iCs/>
                      <w:sz w:val="20"/>
                      <w:szCs w:val="20"/>
                      <w:vertAlign w:val="subscript"/>
                    </w:rPr>
                    <w:t>,</w:t>
                  </w:r>
                  <w:r w:rsidRPr="0001655C">
                    <w:rPr>
                      <w:bCs/>
                      <w:i/>
                      <w:iCs/>
                      <w:sz w:val="20"/>
                      <w:szCs w:val="20"/>
                      <w:vertAlign w:val="subscript"/>
                    </w:rPr>
                    <w:t xml:space="preserve"> LRGV138/345</w:t>
                  </w:r>
                  <w:r w:rsidRPr="0001655C">
                    <w:rPr>
                      <w:i/>
                      <w:iCs/>
                      <w:sz w:val="20"/>
                      <w:szCs w:val="20"/>
                      <w:vertAlign w:val="subscript"/>
                    </w:rPr>
                    <w:t>,c</w:t>
                  </w:r>
                </w:p>
              </w:tc>
              <w:tc>
                <w:tcPr>
                  <w:tcW w:w="449" w:type="pct"/>
                </w:tcPr>
                <w:p w14:paraId="237A34B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2245B23E"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proofErr w:type="spellStart"/>
                  <w:r w:rsidRPr="0001655C">
                    <w:rPr>
                      <w:i/>
                      <w:sz w:val="20"/>
                      <w:szCs w:val="20"/>
                    </w:rPr>
                    <w:t>hb</w:t>
                  </w:r>
                  <w:proofErr w:type="spellEnd"/>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7CD27333" w14:textId="77777777" w:rsidTr="003B71DB">
              <w:tc>
                <w:tcPr>
                  <w:tcW w:w="1088" w:type="pct"/>
                </w:tcPr>
                <w:p w14:paraId="6281A6EB" w14:textId="77777777" w:rsidR="0001655C" w:rsidRPr="0001655C" w:rsidRDefault="0001655C" w:rsidP="0001655C">
                  <w:pPr>
                    <w:spacing w:after="60"/>
                    <w:rPr>
                      <w:iCs/>
                      <w:sz w:val="20"/>
                      <w:szCs w:val="20"/>
                    </w:rPr>
                  </w:pPr>
                  <w:r w:rsidRPr="0001655C">
                    <w:rPr>
                      <w:iCs/>
                      <w:sz w:val="20"/>
                      <w:szCs w:val="20"/>
                    </w:rPr>
                    <w:t xml:space="preserve">HUBDF </w:t>
                  </w:r>
                  <w:proofErr w:type="spellStart"/>
                  <w:r w:rsidRPr="0001655C">
                    <w:rPr>
                      <w:i/>
                      <w:iCs/>
                      <w:sz w:val="20"/>
                      <w:szCs w:val="20"/>
                      <w:vertAlign w:val="subscript"/>
                    </w:rPr>
                    <w:t>hb</w:t>
                  </w:r>
                  <w:proofErr w:type="spellEnd"/>
                  <w:r w:rsidRPr="0001655C">
                    <w:rPr>
                      <w:i/>
                      <w:iCs/>
                      <w:sz w:val="20"/>
                      <w:szCs w:val="20"/>
                      <w:vertAlign w:val="subscript"/>
                    </w:rPr>
                    <w:t xml:space="preserve">, </w:t>
                  </w:r>
                  <w:r w:rsidRPr="0001655C">
                    <w:rPr>
                      <w:bCs/>
                      <w:i/>
                      <w:iCs/>
                      <w:sz w:val="20"/>
                      <w:szCs w:val="20"/>
                      <w:vertAlign w:val="subscript"/>
                    </w:rPr>
                    <w:t>LRGV138/345</w:t>
                  </w:r>
                  <w:r w:rsidRPr="0001655C">
                    <w:rPr>
                      <w:i/>
                      <w:iCs/>
                      <w:sz w:val="20"/>
                      <w:szCs w:val="20"/>
                      <w:vertAlign w:val="subscript"/>
                    </w:rPr>
                    <w:t>,c</w:t>
                  </w:r>
                </w:p>
              </w:tc>
              <w:tc>
                <w:tcPr>
                  <w:tcW w:w="449" w:type="pct"/>
                </w:tcPr>
                <w:p w14:paraId="22ED6F0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9C8F10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51CBFF00" w14:textId="77777777" w:rsidTr="003B71DB">
              <w:tc>
                <w:tcPr>
                  <w:tcW w:w="1088" w:type="pct"/>
                </w:tcPr>
                <w:p w14:paraId="309A6271"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pb, </w:t>
                  </w:r>
                  <w:proofErr w:type="spellStart"/>
                  <w:r w:rsidRPr="0001655C">
                    <w:rPr>
                      <w:i/>
                      <w:iCs/>
                      <w:sz w:val="20"/>
                      <w:szCs w:val="20"/>
                      <w:vertAlign w:val="subscript"/>
                    </w:rPr>
                    <w:t>hb</w:t>
                  </w:r>
                  <w:proofErr w:type="spellEnd"/>
                  <w:r w:rsidRPr="0001655C">
                    <w:rPr>
                      <w:i/>
                      <w:iCs/>
                      <w:sz w:val="20"/>
                      <w:szCs w:val="20"/>
                      <w:vertAlign w:val="subscript"/>
                    </w:rPr>
                    <w:t xml:space="preserve">, </w:t>
                  </w:r>
                  <w:r w:rsidRPr="0001655C">
                    <w:rPr>
                      <w:bCs/>
                      <w:i/>
                      <w:iCs/>
                      <w:sz w:val="20"/>
                      <w:szCs w:val="20"/>
                      <w:vertAlign w:val="subscript"/>
                    </w:rPr>
                    <w:t>LRGV138/345</w:t>
                  </w:r>
                  <w:r w:rsidRPr="0001655C">
                    <w:rPr>
                      <w:i/>
                      <w:iCs/>
                      <w:sz w:val="20"/>
                      <w:szCs w:val="20"/>
                      <w:vertAlign w:val="subscript"/>
                    </w:rPr>
                    <w:t>,c</w:t>
                  </w:r>
                </w:p>
              </w:tc>
              <w:tc>
                <w:tcPr>
                  <w:tcW w:w="449" w:type="pct"/>
                </w:tcPr>
                <w:p w14:paraId="2DBF46B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E08C721"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proofErr w:type="spellStart"/>
                  <w:r w:rsidRPr="0001655C">
                    <w:rPr>
                      <w:i/>
                      <w:iCs/>
                      <w:sz w:val="20"/>
                    </w:rPr>
                    <w:t>hb</w:t>
                  </w:r>
                  <w:proofErr w:type="spellEnd"/>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6DD6B695" w14:textId="77777777" w:rsidTr="003B71DB">
              <w:tc>
                <w:tcPr>
                  <w:tcW w:w="1088" w:type="pct"/>
                </w:tcPr>
                <w:p w14:paraId="1A027DD1" w14:textId="77777777" w:rsidR="0001655C" w:rsidRPr="0001655C" w:rsidRDefault="0001655C" w:rsidP="0001655C">
                  <w:pPr>
                    <w:spacing w:after="60"/>
                    <w:rPr>
                      <w:iCs/>
                      <w:sz w:val="20"/>
                      <w:szCs w:val="20"/>
                    </w:rPr>
                  </w:pPr>
                  <w:r w:rsidRPr="0001655C">
                    <w:rPr>
                      <w:i/>
                      <w:iCs/>
                      <w:sz w:val="20"/>
                      <w:szCs w:val="20"/>
                    </w:rPr>
                    <w:t>pb</w:t>
                  </w:r>
                </w:p>
              </w:tc>
              <w:tc>
                <w:tcPr>
                  <w:tcW w:w="449" w:type="pct"/>
                </w:tcPr>
                <w:p w14:paraId="6CA1741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8EFAD44"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54C50E90" w14:textId="77777777" w:rsidTr="003B71DB">
              <w:tc>
                <w:tcPr>
                  <w:tcW w:w="1088" w:type="pct"/>
                </w:tcPr>
                <w:p w14:paraId="61276AC3" w14:textId="77777777" w:rsidR="0001655C" w:rsidRPr="0001655C" w:rsidRDefault="0001655C" w:rsidP="0001655C">
                  <w:pPr>
                    <w:spacing w:after="60"/>
                    <w:rPr>
                      <w:iCs/>
                      <w:sz w:val="20"/>
                      <w:szCs w:val="20"/>
                    </w:rPr>
                  </w:pPr>
                  <w:r w:rsidRPr="0001655C">
                    <w:rPr>
                      <w:iCs/>
                      <w:sz w:val="20"/>
                      <w:szCs w:val="20"/>
                    </w:rPr>
                    <w:t xml:space="preserve">PB </w:t>
                  </w:r>
                  <w:proofErr w:type="spellStart"/>
                  <w:r w:rsidRPr="0001655C">
                    <w:rPr>
                      <w:i/>
                      <w:iCs/>
                      <w:sz w:val="20"/>
                      <w:szCs w:val="20"/>
                      <w:vertAlign w:val="subscript"/>
                    </w:rPr>
                    <w:t>hb</w:t>
                  </w:r>
                  <w:proofErr w:type="spellEnd"/>
                  <w:r w:rsidRPr="0001655C">
                    <w:rPr>
                      <w:i/>
                      <w:iCs/>
                      <w:sz w:val="20"/>
                      <w:szCs w:val="20"/>
                      <w:vertAlign w:val="subscript"/>
                    </w:rPr>
                    <w:t xml:space="preserve">, </w:t>
                  </w:r>
                  <w:r w:rsidRPr="0001655C">
                    <w:rPr>
                      <w:bCs/>
                      <w:i/>
                      <w:iCs/>
                      <w:sz w:val="20"/>
                      <w:szCs w:val="20"/>
                      <w:vertAlign w:val="subscript"/>
                    </w:rPr>
                    <w:t>LRGV138/345</w:t>
                  </w:r>
                  <w:r w:rsidRPr="0001655C">
                    <w:rPr>
                      <w:i/>
                      <w:iCs/>
                      <w:sz w:val="20"/>
                      <w:szCs w:val="20"/>
                      <w:vertAlign w:val="subscript"/>
                    </w:rPr>
                    <w:t>,c</w:t>
                  </w:r>
                </w:p>
              </w:tc>
              <w:tc>
                <w:tcPr>
                  <w:tcW w:w="449" w:type="pct"/>
                </w:tcPr>
                <w:p w14:paraId="4037A5C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1DF0B66"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1EEF1075" w14:textId="77777777" w:rsidTr="003B71DB">
              <w:tc>
                <w:tcPr>
                  <w:tcW w:w="1088" w:type="pct"/>
                </w:tcPr>
                <w:p w14:paraId="26CC813B" w14:textId="77777777" w:rsidR="0001655C" w:rsidRPr="0001655C" w:rsidRDefault="0001655C" w:rsidP="0001655C">
                  <w:pPr>
                    <w:spacing w:after="60"/>
                    <w:rPr>
                      <w:i/>
                      <w:iCs/>
                      <w:sz w:val="20"/>
                      <w:szCs w:val="20"/>
                      <w:vertAlign w:val="subscript"/>
                    </w:rPr>
                  </w:pPr>
                  <w:proofErr w:type="spellStart"/>
                  <w:r w:rsidRPr="0001655C">
                    <w:rPr>
                      <w:i/>
                      <w:iCs/>
                      <w:sz w:val="20"/>
                      <w:szCs w:val="20"/>
                    </w:rPr>
                    <w:t>hb</w:t>
                  </w:r>
                  <w:proofErr w:type="spellEnd"/>
                </w:p>
              </w:tc>
              <w:tc>
                <w:tcPr>
                  <w:tcW w:w="449" w:type="pct"/>
                </w:tcPr>
                <w:p w14:paraId="0E8682E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957F8C2"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089BB59C" w14:textId="77777777" w:rsidTr="003B71DB">
              <w:tc>
                <w:tcPr>
                  <w:tcW w:w="1088" w:type="pct"/>
                </w:tcPr>
                <w:p w14:paraId="54571425" w14:textId="77777777" w:rsidR="0001655C" w:rsidRPr="0001655C" w:rsidRDefault="0001655C" w:rsidP="0001655C">
                  <w:pPr>
                    <w:spacing w:after="60"/>
                    <w:rPr>
                      <w:iCs/>
                      <w:sz w:val="20"/>
                      <w:szCs w:val="20"/>
                    </w:rPr>
                  </w:pPr>
                  <w:r w:rsidRPr="0001655C">
                    <w:rPr>
                      <w:iCs/>
                      <w:sz w:val="20"/>
                      <w:szCs w:val="20"/>
                    </w:rPr>
                    <w:t xml:space="preserve">HBBC </w:t>
                  </w:r>
                  <w:r w:rsidRPr="0001655C">
                    <w:rPr>
                      <w:bCs/>
                      <w:i/>
                      <w:iCs/>
                      <w:sz w:val="20"/>
                      <w:szCs w:val="20"/>
                      <w:vertAlign w:val="subscript"/>
                    </w:rPr>
                    <w:t>LRGV138/345</w:t>
                  </w:r>
                </w:p>
              </w:tc>
              <w:tc>
                <w:tcPr>
                  <w:tcW w:w="449" w:type="pct"/>
                </w:tcPr>
                <w:p w14:paraId="2BACBFC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D455A08"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47F33E9D" w14:textId="77777777" w:rsidTr="003B71DB">
              <w:tc>
                <w:tcPr>
                  <w:tcW w:w="1088" w:type="pct"/>
                </w:tcPr>
                <w:p w14:paraId="5892C6D6" w14:textId="77777777" w:rsidR="0001655C" w:rsidRPr="0001655C" w:rsidRDefault="0001655C" w:rsidP="0001655C">
                  <w:pPr>
                    <w:spacing w:after="60"/>
                    <w:rPr>
                      <w:iCs/>
                      <w:sz w:val="20"/>
                      <w:szCs w:val="20"/>
                    </w:rPr>
                  </w:pPr>
                  <w:r w:rsidRPr="0001655C">
                    <w:rPr>
                      <w:iCs/>
                      <w:sz w:val="20"/>
                      <w:szCs w:val="20"/>
                    </w:rPr>
                    <w:t xml:space="preserve">HB </w:t>
                  </w:r>
                  <w:r w:rsidRPr="0001655C">
                    <w:rPr>
                      <w:bCs/>
                      <w:i/>
                      <w:iCs/>
                      <w:sz w:val="20"/>
                      <w:szCs w:val="20"/>
                      <w:vertAlign w:val="subscript"/>
                    </w:rPr>
                    <w:t>LRGV138/345</w:t>
                  </w:r>
                  <w:r w:rsidRPr="0001655C">
                    <w:rPr>
                      <w:i/>
                      <w:iCs/>
                      <w:sz w:val="20"/>
                      <w:szCs w:val="20"/>
                      <w:vertAlign w:val="subscript"/>
                    </w:rPr>
                    <w:t>,c</w:t>
                  </w:r>
                </w:p>
              </w:tc>
              <w:tc>
                <w:tcPr>
                  <w:tcW w:w="449" w:type="pct"/>
                </w:tcPr>
                <w:p w14:paraId="11E2DD2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74BF498"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16105F37" w14:textId="77777777" w:rsidTr="003B71DB">
              <w:tc>
                <w:tcPr>
                  <w:tcW w:w="1088" w:type="pct"/>
                  <w:tcBorders>
                    <w:top w:val="single" w:sz="4" w:space="0" w:color="auto"/>
                    <w:left w:val="single" w:sz="4" w:space="0" w:color="auto"/>
                    <w:bottom w:val="single" w:sz="4" w:space="0" w:color="auto"/>
                    <w:right w:val="single" w:sz="4" w:space="0" w:color="auto"/>
                  </w:tcBorders>
                </w:tcPr>
                <w:p w14:paraId="59B5ED3E" w14:textId="77777777" w:rsidR="0001655C" w:rsidRPr="0001655C" w:rsidRDefault="0001655C" w:rsidP="0001655C">
                  <w:pPr>
                    <w:spacing w:after="60"/>
                    <w:rPr>
                      <w:i/>
                      <w:iCs/>
                      <w:sz w:val="20"/>
                      <w:szCs w:val="20"/>
                    </w:rPr>
                  </w:pPr>
                  <w:r w:rsidRPr="0001655C">
                    <w:rPr>
                      <w:i/>
                      <w:iCs/>
                      <w:sz w:val="20"/>
                      <w:szCs w:val="20"/>
                    </w:rPr>
                    <w:t>c</w:t>
                  </w:r>
                </w:p>
              </w:tc>
              <w:tc>
                <w:tcPr>
                  <w:tcW w:w="449" w:type="pct"/>
                  <w:tcBorders>
                    <w:top w:val="single" w:sz="4" w:space="0" w:color="auto"/>
                    <w:left w:val="single" w:sz="4" w:space="0" w:color="auto"/>
                    <w:bottom w:val="single" w:sz="4" w:space="0" w:color="auto"/>
                    <w:right w:val="single" w:sz="4" w:space="0" w:color="auto"/>
                  </w:tcBorders>
                </w:tcPr>
                <w:p w14:paraId="335B460E"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4F9B5B74"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0D216DF1" w14:textId="77777777" w:rsidR="0001655C" w:rsidRPr="0001655C" w:rsidRDefault="0001655C" w:rsidP="0001655C">
            <w:pPr>
              <w:spacing w:before="240" w:after="240"/>
              <w:ind w:left="720" w:hanging="720"/>
              <w:rPr>
                <w:iCs/>
              </w:rPr>
            </w:pPr>
            <w:r w:rsidRPr="0001655C">
              <w:rPr>
                <w:iCs/>
              </w:rPr>
              <w:t>(4)</w:t>
            </w:r>
            <w:r w:rsidRPr="0001655C">
              <w:rPr>
                <w:iCs/>
              </w:rPr>
              <w:tab/>
              <w:t>The Real-Time Settlement Point Price of the Hub for a given 15-minute Settlement Interval is calculated as follows:</w:t>
            </w:r>
          </w:p>
          <w:p w14:paraId="5683696D"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 xml:space="preserve">LRGV138/345          </w:t>
            </w:r>
            <w:r w:rsidRPr="0001655C">
              <w:rPr>
                <w:b/>
                <w:bCs/>
              </w:rPr>
              <w:t>=</w:t>
            </w:r>
            <w:r w:rsidRPr="0001655C">
              <w:rPr>
                <w:b/>
                <w:bCs/>
              </w:rPr>
              <w:tab/>
              <w:t>Max [-$251, (</w:t>
            </w:r>
            <w:ins w:id="158" w:author="ERCOT 012825" w:date="2024-12-04T18:12:00Z">
              <w:r w:rsidRPr="0001655C">
                <w:rPr>
                  <w:b/>
                  <w:bCs/>
                </w:rPr>
                <w:t>L</w:t>
              </w:r>
            </w:ins>
            <w:r w:rsidRPr="0001655C">
              <w:rPr>
                <w:b/>
                <w:bCs/>
              </w:rPr>
              <w:t xml:space="preserve">RTRDP </w:t>
            </w:r>
            <w:ins w:id="159" w:author="ERCOT 012825" w:date="2024-11-25T16:08:00Z">
              <w:r w:rsidRPr="0001655C">
                <w:rPr>
                  <w:b/>
                  <w:bCs/>
                  <w:i/>
                  <w:iCs/>
                  <w:vertAlign w:val="subscript"/>
                </w:rPr>
                <w:t>LRGV138/345</w:t>
              </w:r>
            </w:ins>
            <w:r w:rsidRPr="0001655C">
              <w:rPr>
                <w:b/>
                <w:bCs/>
              </w:rPr>
              <w:t xml:space="preserve"> + </w:t>
            </w:r>
          </w:p>
          <w:p w14:paraId="0A706141"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01655C">
              <w:rPr>
                <w:b/>
                <w:bCs/>
              </w:rPr>
              <w:t>(HUBLMP</w:t>
            </w:r>
            <w:r w:rsidRPr="0001655C">
              <w:rPr>
                <w:bCs/>
                <w:i/>
                <w:vertAlign w:val="subscript"/>
              </w:rPr>
              <w:t xml:space="preserve"> LRGV138/345, y</w:t>
            </w:r>
            <w:r w:rsidRPr="0001655C">
              <w:rPr>
                <w:bCs/>
              </w:rPr>
              <w:t xml:space="preserve"> </w:t>
            </w:r>
            <w:r w:rsidRPr="0001655C">
              <w:rPr>
                <w:b/>
                <w:bCs/>
              </w:rPr>
              <w:t>* RNWF</w:t>
            </w:r>
            <w:r w:rsidRPr="0001655C">
              <w:rPr>
                <w:bCs/>
              </w:rPr>
              <w:t xml:space="preserve"> </w:t>
            </w:r>
            <w:r w:rsidRPr="0001655C">
              <w:rPr>
                <w:bCs/>
                <w:i/>
                <w:vertAlign w:val="subscript"/>
              </w:rPr>
              <w:t>y</w:t>
            </w:r>
            <w:r w:rsidRPr="0001655C">
              <w:rPr>
                <w:b/>
                <w:bCs/>
              </w:rPr>
              <w:t>))]</w:t>
            </w:r>
          </w:p>
          <w:p w14:paraId="144FA83F" w14:textId="77777777" w:rsidR="0001655C" w:rsidRPr="0001655C" w:rsidRDefault="0001655C" w:rsidP="0001655C">
            <w:pPr>
              <w:spacing w:after="240"/>
              <w:rPr>
                <w:iCs/>
              </w:rPr>
            </w:pPr>
            <w:r w:rsidRPr="0001655C">
              <w:rPr>
                <w:iCs/>
              </w:rPr>
              <w:t>Where:</w:t>
            </w:r>
          </w:p>
          <w:p w14:paraId="4EF6441D" w14:textId="77777777" w:rsidR="0001655C" w:rsidRPr="0001655C" w:rsidRDefault="0001655C" w:rsidP="0001655C">
            <w:pPr>
              <w:spacing w:after="240"/>
              <w:ind w:left="2880" w:hanging="2160"/>
            </w:pPr>
            <w:proofErr w:type="spellStart"/>
            <w:ins w:id="160" w:author="ERCOT 012825" w:date="2024-12-04T18:13:00Z">
              <w:r w:rsidRPr="0001655C">
                <w:t>L</w:t>
              </w:r>
            </w:ins>
            <w:r w:rsidRPr="0001655C">
              <w:t>RTRDP</w:t>
            </w:r>
            <w:ins w:id="161" w:author="ERCOT 012825" w:date="2024-11-25T09:10:00Z">
              <w:r w:rsidRPr="0001655C">
                <w:rPr>
                  <w:i/>
                  <w:iCs/>
                  <w:vertAlign w:val="subscript"/>
                </w:rPr>
                <w:t>p</w:t>
              </w:r>
            </w:ins>
            <w:proofErr w:type="spellEnd"/>
            <w:r w:rsidRPr="0001655C">
              <w:t xml:space="preserve">                      </w:t>
            </w:r>
            <w:r w:rsidRPr="0001655C">
              <w:tab/>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01655C">
              <w:t xml:space="preserve">(RNWF </w:t>
            </w:r>
            <w:r w:rsidRPr="0001655C">
              <w:rPr>
                <w:i/>
                <w:vertAlign w:val="subscript"/>
              </w:rPr>
              <w:t>y</w:t>
            </w:r>
            <w:r w:rsidRPr="0001655C">
              <w:t xml:space="preserve">  * RTRDPA </w:t>
            </w:r>
            <w:ins w:id="162" w:author="ERCOT 012825" w:date="2024-11-25T16:09:00Z">
              <w:r w:rsidRPr="0001655C">
                <w:rPr>
                  <w:i/>
                  <w:iCs/>
                  <w:vertAlign w:val="subscript"/>
                </w:rPr>
                <w:t xml:space="preserve">p, </w:t>
              </w:r>
            </w:ins>
            <w:r w:rsidRPr="0001655C">
              <w:rPr>
                <w:i/>
                <w:vertAlign w:val="subscript"/>
              </w:rPr>
              <w:t>y</w:t>
            </w:r>
            <w:r w:rsidRPr="0001655C">
              <w:t>)</w:t>
            </w:r>
          </w:p>
          <w:p w14:paraId="589FF476" w14:textId="77777777" w:rsidR="0001655C" w:rsidRPr="0001655C" w:rsidRDefault="0001655C" w:rsidP="0001655C">
            <w:pPr>
              <w:spacing w:after="240"/>
              <w:ind w:left="2880" w:hanging="2160"/>
              <w:rPr>
                <w:bCs/>
              </w:rPr>
            </w:pPr>
            <w:r w:rsidRPr="0001655C">
              <w:rPr>
                <w:bCs/>
              </w:rPr>
              <w:t xml:space="preserve">RNWF </w:t>
            </w:r>
            <w:r w:rsidRPr="0001655C">
              <w:rPr>
                <w:bCs/>
                <w:i/>
                <w:vertAlign w:val="subscript"/>
              </w:rPr>
              <w:t>y</w:t>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01655C">
              <w:rPr>
                <w:bCs/>
              </w:rPr>
              <w:t xml:space="preserve">TLMP </w:t>
            </w:r>
            <w:r w:rsidRPr="0001655C">
              <w:rPr>
                <w:bCs/>
                <w:i/>
                <w:vertAlign w:val="subscript"/>
              </w:rPr>
              <w:t>y</w:t>
            </w:r>
          </w:p>
          <w:p w14:paraId="0B722A3D" w14:textId="77777777" w:rsidR="0001655C" w:rsidRPr="0001655C" w:rsidRDefault="0001655C" w:rsidP="0001655C">
            <w:r w:rsidRPr="0001655C">
              <w:lastRenderedPageBreak/>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01655C" w:rsidRPr="0001655C" w14:paraId="76EBDE4A" w14:textId="77777777" w:rsidTr="003B71DB">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35CB11B2" w14:textId="77777777" w:rsidR="0001655C" w:rsidRPr="0001655C" w:rsidRDefault="0001655C" w:rsidP="0001655C">
                  <w:pPr>
                    <w:keepNext/>
                    <w:spacing w:after="120"/>
                    <w:rPr>
                      <w:b/>
                      <w:iCs/>
                      <w:sz w:val="20"/>
                    </w:rPr>
                  </w:pPr>
                  <w:r w:rsidRPr="0001655C">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4A72A198" w14:textId="77777777" w:rsidR="0001655C" w:rsidRPr="0001655C" w:rsidRDefault="0001655C" w:rsidP="0001655C">
                  <w:pPr>
                    <w:spacing w:after="120"/>
                    <w:rPr>
                      <w:b/>
                      <w:iCs/>
                      <w:sz w:val="20"/>
                    </w:rPr>
                  </w:pPr>
                  <w:r w:rsidRPr="0001655C">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2AAE2C72" w14:textId="77777777" w:rsidR="0001655C" w:rsidRPr="0001655C" w:rsidRDefault="0001655C" w:rsidP="0001655C">
                  <w:pPr>
                    <w:spacing w:after="120"/>
                    <w:rPr>
                      <w:b/>
                      <w:iCs/>
                      <w:sz w:val="20"/>
                    </w:rPr>
                  </w:pPr>
                  <w:r w:rsidRPr="0001655C">
                    <w:rPr>
                      <w:b/>
                      <w:iCs/>
                      <w:sz w:val="20"/>
                    </w:rPr>
                    <w:t>Description</w:t>
                  </w:r>
                </w:p>
              </w:tc>
            </w:tr>
            <w:tr w:rsidR="0001655C" w:rsidRPr="0001655C" w14:paraId="36CB64D2" w14:textId="77777777" w:rsidTr="003B71DB">
              <w:trPr>
                <w:cantSplit/>
              </w:trPr>
              <w:tc>
                <w:tcPr>
                  <w:tcW w:w="1056" w:type="pct"/>
                  <w:tcBorders>
                    <w:top w:val="single" w:sz="4" w:space="0" w:color="auto"/>
                    <w:left w:val="single" w:sz="4" w:space="0" w:color="auto"/>
                    <w:bottom w:val="single" w:sz="4" w:space="0" w:color="auto"/>
                    <w:right w:val="single" w:sz="4" w:space="0" w:color="auto"/>
                  </w:tcBorders>
                  <w:hideMark/>
                </w:tcPr>
                <w:p w14:paraId="51BBA4A8"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LRGV138/345kV</w:t>
                  </w:r>
                </w:p>
              </w:tc>
              <w:tc>
                <w:tcPr>
                  <w:tcW w:w="482" w:type="pct"/>
                  <w:tcBorders>
                    <w:top w:val="single" w:sz="4" w:space="0" w:color="auto"/>
                    <w:left w:val="single" w:sz="4" w:space="0" w:color="auto"/>
                    <w:bottom w:val="single" w:sz="4" w:space="0" w:color="auto"/>
                    <w:right w:val="single" w:sz="4" w:space="0" w:color="auto"/>
                  </w:tcBorders>
                  <w:hideMark/>
                </w:tcPr>
                <w:p w14:paraId="26A8B0E7"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09748AA"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73CF056E"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33E79592" w14:textId="77777777" w:rsidR="0001655C" w:rsidRPr="0001655C" w:rsidRDefault="0001655C" w:rsidP="0001655C">
                  <w:pPr>
                    <w:spacing w:after="60"/>
                    <w:rPr>
                      <w:i/>
                      <w:sz w:val="20"/>
                      <w:vertAlign w:val="subscript"/>
                    </w:rPr>
                  </w:pPr>
                  <w:ins w:id="163" w:author="ERCOT 012825" w:date="2024-12-04T18:13:00Z">
                    <w:r w:rsidRPr="0001655C">
                      <w:rPr>
                        <w:iCs/>
                        <w:sz w:val="20"/>
                      </w:rPr>
                      <w:t>L</w:t>
                    </w:r>
                  </w:ins>
                  <w:r w:rsidRPr="0001655C">
                    <w:rPr>
                      <w:iCs/>
                      <w:sz w:val="20"/>
                    </w:rPr>
                    <w:t xml:space="preserve">RTRDP </w:t>
                  </w:r>
                  <w:ins w:id="164" w:author="ERCOT 012825" w:date="2024-11-25T09:10:00Z">
                    <w:r w:rsidRPr="0001655C">
                      <w:rPr>
                        <w:i/>
                        <w:sz w:val="20"/>
                        <w:vertAlign w:val="subscript"/>
                      </w:rPr>
                      <w:t>p</w:t>
                    </w:r>
                  </w:ins>
                </w:p>
              </w:tc>
              <w:tc>
                <w:tcPr>
                  <w:tcW w:w="482" w:type="pct"/>
                  <w:tcBorders>
                    <w:top w:val="single" w:sz="4" w:space="0" w:color="auto"/>
                    <w:left w:val="single" w:sz="4" w:space="0" w:color="auto"/>
                    <w:bottom w:val="single" w:sz="4" w:space="0" w:color="auto"/>
                    <w:right w:val="single" w:sz="4" w:space="0" w:color="auto"/>
                  </w:tcBorders>
                  <w:hideMark/>
                </w:tcPr>
                <w:p w14:paraId="5661CE3D"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0131EFF4" w14:textId="77777777" w:rsidR="0001655C" w:rsidRPr="0001655C" w:rsidRDefault="0001655C" w:rsidP="0001655C">
                  <w:pPr>
                    <w:spacing w:after="60"/>
                    <w:rPr>
                      <w:i/>
                      <w:iCs/>
                      <w:sz w:val="20"/>
                    </w:rPr>
                  </w:pPr>
                  <w:ins w:id="165" w:author="ERCOT 012825" w:date="2024-12-04T18:13: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66" w:author="ERCOT 012825" w:date="2024-11-25T09:23: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7B886844"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68104A17" w14:textId="77777777" w:rsidR="0001655C" w:rsidRPr="0001655C" w:rsidRDefault="0001655C" w:rsidP="0001655C">
                  <w:pPr>
                    <w:spacing w:after="60"/>
                    <w:rPr>
                      <w:iCs/>
                      <w:sz w:val="20"/>
                    </w:rPr>
                  </w:pPr>
                  <w:r w:rsidRPr="0001655C">
                    <w:rPr>
                      <w:iCs/>
                      <w:sz w:val="20"/>
                    </w:rPr>
                    <w:t xml:space="preserve">RTRDPA </w:t>
                  </w:r>
                  <w:ins w:id="167" w:author="ERCOT 012825" w:date="2024-11-25T16:09:00Z">
                    <w:r w:rsidRPr="0001655C">
                      <w:rPr>
                        <w:i/>
                        <w:sz w:val="20"/>
                        <w:vertAlign w:val="subscript"/>
                      </w:rPr>
                      <w:t xml:space="preserve">p, </w:t>
                    </w:r>
                  </w:ins>
                  <w:r w:rsidRPr="0001655C">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3F746C5"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5062DB6B"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d="168" w:author="ERCOT 012825" w:date="2024-11-25T16:09:00Z">
                    <w:r w:rsidRPr="0001655C">
                      <w:rPr>
                        <w:iCs/>
                        <w:sz w:val="20"/>
                      </w:rPr>
                      <w:t xml:space="preserve">at Settlement Point </w:t>
                    </w:r>
                    <w:r w:rsidRPr="0001655C">
                      <w:rPr>
                        <w:i/>
                        <w:sz w:val="20"/>
                      </w:rPr>
                      <w:t xml:space="preserve">p, </w:t>
                    </w:r>
                  </w:ins>
                  <w:r w:rsidRPr="0001655C">
                    <w:rPr>
                      <w:iCs/>
                      <w:sz w:val="20"/>
                    </w:rPr>
                    <w:t>for the SCED interval</w:t>
                  </w:r>
                  <w:r w:rsidRPr="0001655C">
                    <w:rPr>
                      <w:i/>
                      <w:iCs/>
                      <w:sz w:val="20"/>
                    </w:rPr>
                    <w:t xml:space="preserve"> y. </w:t>
                  </w:r>
                </w:p>
              </w:tc>
            </w:tr>
            <w:tr w:rsidR="0001655C" w:rsidRPr="0001655C" w14:paraId="3F0F5DCA" w14:textId="77777777" w:rsidTr="003B71DB">
              <w:tc>
                <w:tcPr>
                  <w:tcW w:w="1056" w:type="pct"/>
                  <w:tcBorders>
                    <w:top w:val="single" w:sz="4" w:space="0" w:color="auto"/>
                    <w:left w:val="single" w:sz="4" w:space="0" w:color="auto"/>
                    <w:bottom w:val="single" w:sz="4" w:space="0" w:color="auto"/>
                    <w:right w:val="single" w:sz="4" w:space="0" w:color="auto"/>
                  </w:tcBorders>
                </w:tcPr>
                <w:p w14:paraId="3B14F516" w14:textId="77777777" w:rsidR="0001655C" w:rsidRPr="0001655C" w:rsidRDefault="0001655C" w:rsidP="0001655C">
                  <w:pPr>
                    <w:spacing w:after="60"/>
                    <w:rPr>
                      <w:iCs/>
                      <w:sz w:val="20"/>
                    </w:rPr>
                  </w:pPr>
                  <w:r w:rsidRPr="0001655C">
                    <w:rPr>
                      <w:iCs/>
                      <w:sz w:val="20"/>
                    </w:rPr>
                    <w:t>HUBLMP</w:t>
                  </w:r>
                  <w:r w:rsidRPr="0001655C">
                    <w:rPr>
                      <w:b/>
                      <w:vertAlign w:val="subscript"/>
                    </w:rPr>
                    <w:t xml:space="preserve"> </w:t>
                  </w:r>
                  <w:r w:rsidRPr="0001655C">
                    <w:rPr>
                      <w:bCs/>
                      <w:i/>
                      <w:vertAlign w:val="subscript"/>
                    </w:rPr>
                    <w:t>LRGV138/345</w:t>
                  </w:r>
                  <w:r w:rsidRPr="0001655C">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2E0B148D"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7A202A9A" w14:textId="77777777" w:rsidR="0001655C" w:rsidRPr="0001655C" w:rsidRDefault="0001655C" w:rsidP="0001655C">
                  <w:pPr>
                    <w:spacing w:after="60"/>
                    <w:rPr>
                      <w:i/>
                      <w:iCs/>
                      <w:sz w:val="20"/>
                    </w:rPr>
                  </w:pPr>
                  <w:r w:rsidRPr="0001655C">
                    <w:rPr>
                      <w:i/>
                      <w:iCs/>
                      <w:sz w:val="20"/>
                    </w:rPr>
                    <w:t>Hub Locational Marginal Price</w:t>
                  </w:r>
                  <w:r w:rsidRPr="0001655C">
                    <w:sym w:font="Symbol" w:char="F0BE"/>
                  </w:r>
                  <w:r w:rsidRPr="0001655C">
                    <w:rPr>
                      <w:iCs/>
                      <w:sz w:val="20"/>
                    </w:rPr>
                    <w:t>The Hub LMP for the Hub for the SCED Interval</w:t>
                  </w:r>
                  <w:r w:rsidRPr="0001655C">
                    <w:rPr>
                      <w:i/>
                      <w:iCs/>
                      <w:sz w:val="20"/>
                    </w:rPr>
                    <w:t xml:space="preserve"> y</w:t>
                  </w:r>
                  <w:r w:rsidRPr="0001655C">
                    <w:rPr>
                      <w:iCs/>
                      <w:sz w:val="20"/>
                    </w:rPr>
                    <w:t>.</w:t>
                  </w:r>
                </w:p>
              </w:tc>
            </w:tr>
            <w:tr w:rsidR="0001655C" w:rsidRPr="0001655C" w14:paraId="56A50D8F"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4B8DF45C"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FE44F6E" w14:textId="77777777" w:rsidR="0001655C" w:rsidRPr="0001655C" w:rsidRDefault="0001655C" w:rsidP="0001655C">
                  <w:pPr>
                    <w:spacing w:after="60"/>
                    <w:rPr>
                      <w:iCs/>
                      <w:sz w:val="20"/>
                    </w:rPr>
                  </w:pPr>
                  <w:r w:rsidRPr="0001655C">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4C7F8EB"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14A93EA1"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15061E03"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6BA249F" w14:textId="77777777" w:rsidR="0001655C" w:rsidRPr="0001655C" w:rsidRDefault="0001655C" w:rsidP="0001655C">
                  <w:pPr>
                    <w:spacing w:after="60"/>
                    <w:rPr>
                      <w:sz w:val="20"/>
                    </w:rPr>
                  </w:pPr>
                  <w:r w:rsidRPr="0001655C">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4E1B9ED5"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068E03FE"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3BD45385" w14:textId="77777777" w:rsidR="0001655C" w:rsidRPr="0001655C" w:rsidRDefault="0001655C" w:rsidP="0001655C">
                  <w:pPr>
                    <w:spacing w:after="60"/>
                    <w:rPr>
                      <w:i/>
                      <w:iCs/>
                      <w:sz w:val="20"/>
                    </w:rPr>
                  </w:pPr>
                  <w:r w:rsidRPr="0001655C">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B94F586" w14:textId="77777777" w:rsidR="0001655C" w:rsidRPr="0001655C" w:rsidRDefault="0001655C" w:rsidP="0001655C">
                  <w:pPr>
                    <w:spacing w:after="60"/>
                    <w:rPr>
                      <w:iCs/>
                      <w:sz w:val="20"/>
                    </w:rPr>
                  </w:pPr>
                  <w:r w:rsidRPr="0001655C">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9BF835"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23F350B0" w14:textId="77777777" w:rsidTr="003B71DB">
              <w:trPr>
                <w:ins w:id="169" w:author="ERCOT 012825" w:date="2024-11-25T16:09:00Z"/>
              </w:trPr>
              <w:tc>
                <w:tcPr>
                  <w:tcW w:w="1056" w:type="pct"/>
                  <w:tcBorders>
                    <w:top w:val="single" w:sz="4" w:space="0" w:color="auto"/>
                    <w:left w:val="single" w:sz="4" w:space="0" w:color="auto"/>
                    <w:bottom w:val="single" w:sz="4" w:space="0" w:color="auto"/>
                    <w:right w:val="single" w:sz="4" w:space="0" w:color="auto"/>
                  </w:tcBorders>
                </w:tcPr>
                <w:p w14:paraId="113BC8C5" w14:textId="77777777" w:rsidR="0001655C" w:rsidRPr="0001655C" w:rsidRDefault="0001655C" w:rsidP="0001655C">
                  <w:pPr>
                    <w:spacing w:after="60"/>
                    <w:rPr>
                      <w:ins w:id="170" w:author="ERCOT 012825" w:date="2024-11-25T16:09:00Z"/>
                      <w:i/>
                      <w:iCs/>
                      <w:sz w:val="20"/>
                    </w:rPr>
                  </w:pPr>
                  <w:ins w:id="171" w:author="ERCOT 012825" w:date="2024-11-25T16:09:00Z">
                    <w:r w:rsidRPr="0001655C">
                      <w:rPr>
                        <w:i/>
                        <w:iCs/>
                        <w:sz w:val="20"/>
                      </w:rPr>
                      <w:t>p</w:t>
                    </w:r>
                  </w:ins>
                </w:p>
              </w:tc>
              <w:tc>
                <w:tcPr>
                  <w:tcW w:w="482" w:type="pct"/>
                  <w:tcBorders>
                    <w:top w:val="single" w:sz="4" w:space="0" w:color="auto"/>
                    <w:left w:val="single" w:sz="4" w:space="0" w:color="auto"/>
                    <w:bottom w:val="single" w:sz="4" w:space="0" w:color="auto"/>
                    <w:right w:val="single" w:sz="4" w:space="0" w:color="auto"/>
                  </w:tcBorders>
                </w:tcPr>
                <w:p w14:paraId="3D91E876" w14:textId="77777777" w:rsidR="0001655C" w:rsidRPr="0001655C" w:rsidRDefault="0001655C" w:rsidP="0001655C">
                  <w:pPr>
                    <w:spacing w:after="60"/>
                    <w:rPr>
                      <w:ins w:id="172" w:author="ERCOT 012825" w:date="2024-11-25T16:09:00Z"/>
                      <w:iCs/>
                      <w:sz w:val="20"/>
                    </w:rPr>
                  </w:pPr>
                  <w:ins w:id="173" w:author="ERCOT 012825" w:date="2024-11-25T16:10:00Z">
                    <w:r w:rsidRPr="0001655C">
                      <w:rPr>
                        <w:iCs/>
                        <w:sz w:val="20"/>
                      </w:rPr>
                      <w:t>none</w:t>
                    </w:r>
                  </w:ins>
                </w:p>
              </w:tc>
              <w:tc>
                <w:tcPr>
                  <w:tcW w:w="3462" w:type="pct"/>
                  <w:tcBorders>
                    <w:top w:val="single" w:sz="4" w:space="0" w:color="auto"/>
                    <w:left w:val="single" w:sz="4" w:space="0" w:color="auto"/>
                    <w:bottom w:val="single" w:sz="4" w:space="0" w:color="auto"/>
                    <w:right w:val="single" w:sz="4" w:space="0" w:color="auto"/>
                  </w:tcBorders>
                </w:tcPr>
                <w:p w14:paraId="218FC7DE" w14:textId="77777777" w:rsidR="0001655C" w:rsidRPr="0001655C" w:rsidRDefault="0001655C" w:rsidP="0001655C">
                  <w:pPr>
                    <w:spacing w:after="60"/>
                    <w:rPr>
                      <w:ins w:id="174" w:author="ERCOT 012825" w:date="2024-11-25T16:09:00Z"/>
                      <w:iCs/>
                      <w:sz w:val="20"/>
                    </w:rPr>
                  </w:pPr>
                  <w:ins w:id="175" w:author="ERCOT 012825" w:date="2024-11-25T16:10:00Z">
                    <w:r w:rsidRPr="0001655C">
                      <w:rPr>
                        <w:iCs/>
                        <w:sz w:val="20"/>
                      </w:rPr>
                      <w:t>A Settlement Point</w:t>
                    </w:r>
                  </w:ins>
                </w:p>
              </w:tc>
            </w:tr>
          </w:tbl>
          <w:p w14:paraId="486B3CE3" w14:textId="77777777" w:rsidR="0001655C" w:rsidRPr="0001655C" w:rsidRDefault="0001655C" w:rsidP="0001655C">
            <w:pPr>
              <w:spacing w:after="240"/>
              <w:ind w:left="720" w:hanging="720"/>
              <w:rPr>
                <w:iCs/>
              </w:rPr>
            </w:pPr>
          </w:p>
        </w:tc>
      </w:tr>
    </w:tbl>
    <w:p w14:paraId="3EB33FED" w14:textId="77777777" w:rsidR="0001655C" w:rsidRPr="0001655C" w:rsidRDefault="0001655C" w:rsidP="0001655C">
      <w:pPr>
        <w:keepNext/>
        <w:widowControl w:val="0"/>
        <w:tabs>
          <w:tab w:val="left" w:pos="1260"/>
        </w:tabs>
        <w:spacing w:before="480" w:after="240"/>
        <w:outlineLvl w:val="3"/>
        <w:rPr>
          <w:bCs/>
          <w:snapToGrid w:val="0"/>
          <w:szCs w:val="20"/>
        </w:rPr>
      </w:pPr>
      <w:bookmarkStart w:id="176" w:name="_Toc204048529"/>
      <w:bookmarkStart w:id="177" w:name="_Toc400526122"/>
      <w:bookmarkStart w:id="178" w:name="_Toc405534440"/>
      <w:bookmarkStart w:id="179" w:name="_Toc406570453"/>
      <w:bookmarkStart w:id="180" w:name="_Toc410910605"/>
      <w:bookmarkStart w:id="181" w:name="_Toc411841033"/>
      <w:bookmarkStart w:id="182" w:name="_Toc422146995"/>
      <w:bookmarkStart w:id="183" w:name="_Toc433020591"/>
      <w:bookmarkStart w:id="184" w:name="_Toc437262032"/>
      <w:bookmarkStart w:id="185" w:name="_Toc478375207"/>
      <w:bookmarkStart w:id="186" w:name="_Toc178232097"/>
      <w:r w:rsidRPr="0001655C">
        <w:rPr>
          <w:b/>
          <w:bCs/>
          <w:snapToGrid w:val="0"/>
          <w:szCs w:val="20"/>
        </w:rPr>
        <w:lastRenderedPageBreak/>
        <w:t>3.5.2.7</w:t>
      </w:r>
      <w:r w:rsidRPr="0001655C">
        <w:rPr>
          <w:b/>
          <w:bCs/>
          <w:snapToGrid w:val="0"/>
          <w:szCs w:val="20"/>
        </w:rPr>
        <w:tab/>
        <w:t>ERCOT Bus Average 345 kV Hub (ERCOT 345 Bus)</w:t>
      </w:r>
      <w:bookmarkEnd w:id="176"/>
      <w:bookmarkEnd w:id="177"/>
      <w:bookmarkEnd w:id="178"/>
      <w:bookmarkEnd w:id="179"/>
      <w:bookmarkEnd w:id="180"/>
      <w:bookmarkEnd w:id="181"/>
      <w:bookmarkEnd w:id="182"/>
      <w:bookmarkEnd w:id="183"/>
      <w:bookmarkEnd w:id="184"/>
      <w:bookmarkEnd w:id="185"/>
      <w:bookmarkEnd w:id="186"/>
    </w:p>
    <w:p w14:paraId="7DA8419C" w14:textId="77777777" w:rsidR="0001655C" w:rsidRPr="0001655C" w:rsidRDefault="0001655C" w:rsidP="0001655C">
      <w:pPr>
        <w:ind w:left="720" w:hanging="720"/>
        <w:rPr>
          <w:szCs w:val="20"/>
        </w:rPr>
      </w:pPr>
      <w:r w:rsidRPr="0001655C">
        <w:rPr>
          <w:szCs w:val="20"/>
        </w:rPr>
        <w:t>(1)</w:t>
      </w:r>
      <w:r w:rsidRPr="0001655C">
        <w:rPr>
          <w:szCs w:val="20"/>
        </w:rPr>
        <w:tab/>
        <w:t xml:space="preserve">The ERCOT Bus Average 345 kV Hub is composed of the Hub Buses listed in Section 3.5.2.1, North 345 kV Hub (North 345); Section 3.5.2.2, South 345 kV Hub (South 345); Section 3.5.2.3, Houston 345 kV Hub (Houston 345); and Section 3.5.2.4, West 345 kV Hub (West 345).  The Panhandle 345 kV Hub is not included in the ERCOT Bus Average 345 kV Hub price. </w:t>
      </w:r>
    </w:p>
    <w:p w14:paraId="3AE9E7B2" w14:textId="77777777" w:rsidR="0001655C" w:rsidRPr="0001655C" w:rsidRDefault="0001655C" w:rsidP="0001655C">
      <w:pPr>
        <w:ind w:left="1440" w:hanging="720"/>
        <w:rPr>
          <w:szCs w:val="20"/>
        </w:rPr>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01655C" w:rsidRPr="0001655C" w14:paraId="28BFDED9" w14:textId="77777777" w:rsidTr="003B71DB">
        <w:tc>
          <w:tcPr>
            <w:tcW w:w="9540" w:type="dxa"/>
            <w:tcBorders>
              <w:top w:val="single" w:sz="4" w:space="0" w:color="auto"/>
              <w:left w:val="single" w:sz="4" w:space="0" w:color="auto"/>
              <w:bottom w:val="single" w:sz="4" w:space="0" w:color="auto"/>
              <w:right w:val="single" w:sz="4" w:space="0" w:color="auto"/>
            </w:tcBorders>
            <w:shd w:val="clear" w:color="auto" w:fill="D9D9D9"/>
          </w:tcPr>
          <w:p w14:paraId="3A6A7267" w14:textId="77777777" w:rsidR="0001655C" w:rsidRPr="0001655C" w:rsidRDefault="0001655C" w:rsidP="0001655C">
            <w:pPr>
              <w:spacing w:before="120" w:after="240"/>
              <w:rPr>
                <w:b/>
                <w:i/>
              </w:rPr>
            </w:pPr>
            <w:r w:rsidRPr="0001655C">
              <w:rPr>
                <w:b/>
                <w:i/>
              </w:rPr>
              <w:t>[NPRR941:  Replace paragraph (1) above upon system implementation:]</w:t>
            </w:r>
          </w:p>
          <w:p w14:paraId="20B3B1FC" w14:textId="77777777" w:rsidR="0001655C" w:rsidRPr="0001655C" w:rsidRDefault="0001655C" w:rsidP="0001655C">
            <w:pPr>
              <w:spacing w:after="240"/>
              <w:ind w:left="720" w:hanging="720"/>
              <w:rPr>
                <w:szCs w:val="20"/>
              </w:rPr>
            </w:pPr>
            <w:r w:rsidRPr="0001655C">
              <w:rPr>
                <w:szCs w:val="20"/>
              </w:rPr>
              <w:t>(1)</w:t>
            </w:r>
            <w:r w:rsidRPr="0001655C">
              <w:rPr>
                <w:szCs w:val="20"/>
              </w:rPr>
              <w:tab/>
              <w:t>The ERCOT Bus Average 345 kV Hub is composed of the Hub Buses listed in Section 3.5.2.1, North 345 kV Hub (North 345); Section 3.5.2.2, South 345 kV Hub (South 345); Section 3.5.2.3, Houston 345 kV Hub (Houston 345); and Section 3.5.2.4, West 345 kV Hub (West 345).  The Panhandle 345 kV Hub and the Lower Rio Grande Valley 138/345 kV Hub are not included in the ERCOT Bus Average 345 kV Hub price.</w:t>
            </w:r>
          </w:p>
        </w:tc>
      </w:tr>
    </w:tbl>
    <w:p w14:paraId="63D4FD8D" w14:textId="77777777" w:rsidR="0001655C" w:rsidRPr="0001655C" w:rsidRDefault="0001655C" w:rsidP="0001655C">
      <w:pPr>
        <w:spacing w:before="240" w:after="240"/>
        <w:ind w:left="720" w:hanging="720"/>
        <w:rPr>
          <w:szCs w:val="20"/>
        </w:rPr>
      </w:pPr>
      <w:r w:rsidRPr="0001655C">
        <w:rPr>
          <w:szCs w:val="20"/>
        </w:rPr>
        <w:t>(2)</w:t>
      </w:r>
      <w:r w:rsidRPr="0001655C">
        <w:rPr>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D0FF870" w14:textId="77777777" w:rsidR="0001655C" w:rsidRPr="0001655C" w:rsidRDefault="0001655C" w:rsidP="0001655C">
      <w:pPr>
        <w:spacing w:after="240"/>
        <w:ind w:left="720" w:hanging="720"/>
        <w:rPr>
          <w:szCs w:val="20"/>
        </w:rPr>
      </w:pPr>
      <w:r w:rsidRPr="0001655C">
        <w:rPr>
          <w:szCs w:val="20"/>
        </w:rPr>
        <w:lastRenderedPageBreak/>
        <w:t>(3)</w:t>
      </w:r>
      <w:r w:rsidRPr="0001655C">
        <w:rPr>
          <w:szCs w:val="20"/>
        </w:rPr>
        <w:tab/>
        <w:t xml:space="preserve">The Day-Ahead Settlement Point Price of the Hub for a given Operating Hour is calculated as follows: </w:t>
      </w:r>
    </w:p>
    <w:p w14:paraId="68BAE84E"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ERCOT345Bus</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ERCOT345Bus,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656EEFD8"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ERCOT345Bus</w:t>
      </w:r>
      <w:r w:rsidRPr="0001655C">
        <w:rPr>
          <w:b/>
          <w:bCs/>
        </w:rPr>
        <w:t>≠0</w:t>
      </w:r>
    </w:p>
    <w:p w14:paraId="6BF426CE"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ERCOT345Bus </w:t>
      </w:r>
      <w:r w:rsidRPr="0001655C">
        <w:rPr>
          <w:b/>
          <w:bCs/>
        </w:rPr>
        <w:t>=</w:t>
      </w:r>
      <w:r w:rsidRPr="0001655C">
        <w:rPr>
          <w:b/>
          <w:bCs/>
        </w:rPr>
        <w:tab/>
        <w:t>0, if HBBC</w:t>
      </w:r>
      <w:r w:rsidRPr="0001655C">
        <w:rPr>
          <w:b/>
          <w:bCs/>
          <w:i/>
          <w:vertAlign w:val="subscript"/>
        </w:rPr>
        <w:t xml:space="preserve"> </w:t>
      </w:r>
      <w:r w:rsidRPr="0001655C">
        <w:rPr>
          <w:bCs/>
          <w:i/>
          <w:vertAlign w:val="subscript"/>
        </w:rPr>
        <w:t>ERCOT345Bus</w:t>
      </w:r>
      <w:r w:rsidRPr="0001655C">
        <w:rPr>
          <w:b/>
          <w:bCs/>
        </w:rPr>
        <w:t>=0</w:t>
      </w:r>
    </w:p>
    <w:p w14:paraId="108197E9" w14:textId="77777777" w:rsidR="0001655C" w:rsidRPr="0001655C" w:rsidRDefault="0001655C" w:rsidP="0001655C">
      <w:pPr>
        <w:spacing w:after="240"/>
      </w:pPr>
      <w:r w:rsidRPr="0001655C">
        <w:t>Where:</w:t>
      </w:r>
    </w:p>
    <w:p w14:paraId="56AD8ED9"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 xml:space="preserve">ERCOT345Bus, c   </w:t>
      </w:r>
      <w:r w:rsidRPr="0001655C">
        <w:rPr>
          <w:bCs/>
          <w:i/>
        </w:rPr>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ERCOT345Bus, c</w:t>
      </w:r>
      <w:r w:rsidRPr="0001655C">
        <w:rPr>
          <w:bCs/>
          <w:i/>
        </w:rPr>
        <w:t xml:space="preserve"> </w:t>
      </w:r>
      <w:r w:rsidRPr="0001655C">
        <w:rPr>
          <w:bCs/>
        </w:rPr>
        <w:t>* DAHBSF</w:t>
      </w:r>
      <w:r w:rsidRPr="0001655C">
        <w:rPr>
          <w:bCs/>
          <w:i/>
        </w:rPr>
        <w:t xml:space="preserve"> </w:t>
      </w:r>
      <w:proofErr w:type="spellStart"/>
      <w:r w:rsidRPr="0001655C">
        <w:rPr>
          <w:bCs/>
          <w:i/>
          <w:vertAlign w:val="subscript"/>
        </w:rPr>
        <w:t>hb</w:t>
      </w:r>
      <w:proofErr w:type="spellEnd"/>
      <w:r w:rsidRPr="0001655C">
        <w:rPr>
          <w:bCs/>
          <w:i/>
          <w:vertAlign w:val="subscript"/>
        </w:rPr>
        <w:t>, ERCOT345Bus, c</w:t>
      </w:r>
      <w:r w:rsidRPr="0001655C">
        <w:rPr>
          <w:bCs/>
        </w:rPr>
        <w:t>)</w:t>
      </w:r>
    </w:p>
    <w:p w14:paraId="5B4E066D"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proofErr w:type="spellStart"/>
      <w:r w:rsidRPr="0001655C">
        <w:rPr>
          <w:bCs/>
          <w:i/>
          <w:vertAlign w:val="subscript"/>
        </w:rPr>
        <w:t>hb</w:t>
      </w:r>
      <w:proofErr w:type="spellEnd"/>
      <w:r w:rsidRPr="0001655C">
        <w:rPr>
          <w:bCs/>
          <w:i/>
          <w:vertAlign w:val="subscript"/>
        </w:rPr>
        <w:t xml:space="preserve">, ERCOT345Bus, c </w:t>
      </w:r>
      <w:r w:rsidRPr="0001655C">
        <w:rPr>
          <w:bCs/>
          <w:i/>
        </w:rPr>
        <w:t xml:space="preserve"> =</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ERCOT345Bus, c</w:t>
      </w:r>
      <w:r w:rsidRPr="0001655C">
        <w:rPr>
          <w:bCs/>
          <w:i/>
        </w:rPr>
        <w:t xml:space="preserve"> </w:t>
      </w:r>
      <w:r w:rsidRPr="0001655C">
        <w:rPr>
          <w:bCs/>
        </w:rPr>
        <w:t xml:space="preserve">* DASF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ERCOT345Bus, c</w:t>
      </w:r>
      <w:r w:rsidRPr="0001655C">
        <w:rPr>
          <w:bCs/>
        </w:rPr>
        <w:t>)</w:t>
      </w:r>
    </w:p>
    <w:p w14:paraId="5B597D81"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proofErr w:type="spellStart"/>
      <w:r w:rsidRPr="0001655C">
        <w:rPr>
          <w:bCs/>
          <w:i/>
          <w:vertAlign w:val="subscript"/>
        </w:rPr>
        <w:t>hb</w:t>
      </w:r>
      <w:proofErr w:type="spellEnd"/>
      <w:r w:rsidRPr="0001655C">
        <w:rPr>
          <w:bCs/>
          <w:i/>
          <w:vertAlign w:val="subscript"/>
        </w:rPr>
        <w:t>, ERCOT345Bus,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ERCOT345Bus,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ERCOT345Bus, c</w:t>
      </w:r>
      <w:r w:rsidRPr="0001655C">
        <w:rPr>
          <w:bCs/>
        </w:rPr>
        <w:t>)</w:t>
      </w:r>
    </w:p>
    <w:p w14:paraId="1330AC03"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 xml:space="preserve">pb, </w:t>
      </w:r>
      <w:proofErr w:type="spellStart"/>
      <w:r w:rsidRPr="0001655C">
        <w:rPr>
          <w:bCs/>
          <w:i/>
          <w:vertAlign w:val="subscript"/>
        </w:rPr>
        <w:t>hb</w:t>
      </w:r>
      <w:proofErr w:type="spellEnd"/>
      <w:r w:rsidRPr="0001655C">
        <w:rPr>
          <w:bCs/>
          <w:i/>
          <w:vertAlign w:val="subscript"/>
        </w:rPr>
        <w:t>, ERCOT345Bus, c</w:t>
      </w:r>
      <w:r w:rsidRPr="0001655C">
        <w:rPr>
          <w:bCs/>
          <w:i/>
        </w:rPr>
        <w:tab/>
        <w:t>=</w:t>
      </w:r>
      <w:r w:rsidRPr="0001655C">
        <w:rPr>
          <w:bCs/>
          <w:i/>
        </w:rPr>
        <w:tab/>
      </w:r>
      <w:r w:rsidRPr="0001655C">
        <w:rPr>
          <w:bCs/>
        </w:rPr>
        <w:t>IF(PB</w:t>
      </w:r>
      <w:r w:rsidRPr="0001655C">
        <w:rPr>
          <w:bCs/>
          <w:vertAlign w:val="subscript"/>
        </w:rPr>
        <w:t xml:space="preserve"> </w:t>
      </w:r>
      <w:proofErr w:type="spellStart"/>
      <w:r w:rsidRPr="0001655C">
        <w:rPr>
          <w:bCs/>
          <w:i/>
          <w:vertAlign w:val="subscript"/>
        </w:rPr>
        <w:t>hb</w:t>
      </w:r>
      <w:proofErr w:type="spellEnd"/>
      <w:r w:rsidRPr="0001655C">
        <w:rPr>
          <w:bCs/>
          <w:i/>
          <w:vertAlign w:val="subscript"/>
        </w:rPr>
        <w:t>, ERCOT345Bus, c</w:t>
      </w:r>
      <w:r w:rsidRPr="0001655C">
        <w:rPr>
          <w:bCs/>
        </w:rPr>
        <w:t xml:space="preserve">=0, 0, 1 </w:t>
      </w:r>
      <w:r w:rsidRPr="0001655C">
        <w:rPr>
          <w:b/>
          <w:bCs/>
          <w:sz w:val="32"/>
          <w:szCs w:val="32"/>
        </w:rPr>
        <w:t xml:space="preserve">/ </w:t>
      </w:r>
      <w:r w:rsidRPr="0001655C">
        <w:rPr>
          <w:bCs/>
        </w:rPr>
        <w:t xml:space="preserve">PB </w:t>
      </w:r>
      <w:proofErr w:type="spellStart"/>
      <w:r w:rsidRPr="0001655C">
        <w:rPr>
          <w:bCs/>
          <w:i/>
          <w:vertAlign w:val="subscript"/>
        </w:rPr>
        <w:t>hb</w:t>
      </w:r>
      <w:proofErr w:type="spellEnd"/>
      <w:r w:rsidRPr="0001655C">
        <w:rPr>
          <w:bCs/>
          <w:i/>
          <w:vertAlign w:val="subscript"/>
        </w:rPr>
        <w:t>, ERCOT345Bus, c</w:t>
      </w:r>
      <w:r w:rsidRPr="0001655C">
        <w:rPr>
          <w:bCs/>
        </w:rPr>
        <w:t>)</w:t>
      </w:r>
    </w:p>
    <w:p w14:paraId="4D43A304"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01655C" w:rsidRPr="0001655C" w14:paraId="45596A4A" w14:textId="77777777" w:rsidTr="003B71DB">
        <w:trPr>
          <w:tblHeader/>
        </w:trPr>
        <w:tc>
          <w:tcPr>
            <w:tcW w:w="1152" w:type="pct"/>
          </w:tcPr>
          <w:p w14:paraId="36D1A593" w14:textId="77777777" w:rsidR="0001655C" w:rsidRPr="0001655C" w:rsidRDefault="0001655C" w:rsidP="0001655C">
            <w:pPr>
              <w:spacing w:after="240"/>
              <w:rPr>
                <w:b/>
                <w:iCs/>
                <w:sz w:val="20"/>
                <w:szCs w:val="20"/>
              </w:rPr>
            </w:pPr>
            <w:r w:rsidRPr="0001655C">
              <w:rPr>
                <w:b/>
                <w:iCs/>
                <w:sz w:val="20"/>
                <w:szCs w:val="20"/>
              </w:rPr>
              <w:t>Variable</w:t>
            </w:r>
          </w:p>
        </w:tc>
        <w:tc>
          <w:tcPr>
            <w:tcW w:w="482" w:type="pct"/>
          </w:tcPr>
          <w:p w14:paraId="23C9B911" w14:textId="77777777" w:rsidR="0001655C" w:rsidRPr="0001655C" w:rsidRDefault="0001655C" w:rsidP="0001655C">
            <w:pPr>
              <w:spacing w:after="240"/>
              <w:rPr>
                <w:b/>
                <w:iCs/>
                <w:sz w:val="20"/>
                <w:szCs w:val="20"/>
              </w:rPr>
            </w:pPr>
            <w:r w:rsidRPr="0001655C">
              <w:rPr>
                <w:b/>
                <w:iCs/>
                <w:sz w:val="20"/>
                <w:szCs w:val="20"/>
              </w:rPr>
              <w:t>Unit</w:t>
            </w:r>
          </w:p>
        </w:tc>
        <w:tc>
          <w:tcPr>
            <w:tcW w:w="3366" w:type="pct"/>
          </w:tcPr>
          <w:p w14:paraId="0CCD91A7"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3C54BC67" w14:textId="77777777" w:rsidTr="003B71DB">
        <w:tc>
          <w:tcPr>
            <w:tcW w:w="1152" w:type="pct"/>
          </w:tcPr>
          <w:p w14:paraId="124F82AF"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ERCOT345Bus</w:t>
            </w:r>
          </w:p>
        </w:tc>
        <w:tc>
          <w:tcPr>
            <w:tcW w:w="482" w:type="pct"/>
          </w:tcPr>
          <w:p w14:paraId="0F553956" w14:textId="77777777" w:rsidR="0001655C" w:rsidRPr="0001655C" w:rsidRDefault="0001655C" w:rsidP="0001655C">
            <w:pPr>
              <w:spacing w:after="60"/>
              <w:rPr>
                <w:iCs/>
                <w:sz w:val="20"/>
                <w:szCs w:val="20"/>
              </w:rPr>
            </w:pPr>
            <w:r w:rsidRPr="0001655C">
              <w:rPr>
                <w:iCs/>
                <w:sz w:val="20"/>
                <w:szCs w:val="20"/>
              </w:rPr>
              <w:t>$/MWh</w:t>
            </w:r>
          </w:p>
        </w:tc>
        <w:tc>
          <w:tcPr>
            <w:tcW w:w="3366" w:type="pct"/>
          </w:tcPr>
          <w:p w14:paraId="53854FD7"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50668E34" w14:textId="77777777" w:rsidTr="003B71DB">
        <w:tc>
          <w:tcPr>
            <w:tcW w:w="1152" w:type="pct"/>
          </w:tcPr>
          <w:p w14:paraId="19CC9855" w14:textId="77777777" w:rsidR="0001655C" w:rsidRPr="0001655C" w:rsidRDefault="0001655C" w:rsidP="0001655C">
            <w:pPr>
              <w:spacing w:after="60"/>
              <w:rPr>
                <w:iCs/>
                <w:sz w:val="20"/>
                <w:szCs w:val="20"/>
              </w:rPr>
            </w:pPr>
            <w:r w:rsidRPr="0001655C">
              <w:rPr>
                <w:iCs/>
                <w:sz w:val="20"/>
                <w:szCs w:val="20"/>
              </w:rPr>
              <w:t>DASL</w:t>
            </w:r>
          </w:p>
        </w:tc>
        <w:tc>
          <w:tcPr>
            <w:tcW w:w="482" w:type="pct"/>
          </w:tcPr>
          <w:p w14:paraId="58FCB158" w14:textId="77777777" w:rsidR="0001655C" w:rsidRPr="0001655C" w:rsidRDefault="0001655C" w:rsidP="0001655C">
            <w:pPr>
              <w:spacing w:after="60"/>
              <w:rPr>
                <w:iCs/>
                <w:sz w:val="20"/>
                <w:szCs w:val="20"/>
              </w:rPr>
            </w:pPr>
            <w:r w:rsidRPr="0001655C">
              <w:rPr>
                <w:iCs/>
                <w:sz w:val="20"/>
                <w:szCs w:val="20"/>
              </w:rPr>
              <w:t>$/MWh</w:t>
            </w:r>
          </w:p>
        </w:tc>
        <w:tc>
          <w:tcPr>
            <w:tcW w:w="3366" w:type="pct"/>
          </w:tcPr>
          <w:p w14:paraId="712C6D35"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5596CBDE" w14:textId="77777777" w:rsidTr="003B71DB">
        <w:tc>
          <w:tcPr>
            <w:tcW w:w="1152" w:type="pct"/>
          </w:tcPr>
          <w:p w14:paraId="096A35CA"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482" w:type="pct"/>
          </w:tcPr>
          <w:p w14:paraId="4A9E3224" w14:textId="77777777" w:rsidR="0001655C" w:rsidRPr="0001655C" w:rsidRDefault="0001655C" w:rsidP="0001655C">
            <w:pPr>
              <w:spacing w:after="60"/>
              <w:rPr>
                <w:iCs/>
                <w:sz w:val="20"/>
                <w:szCs w:val="20"/>
              </w:rPr>
            </w:pPr>
            <w:r w:rsidRPr="0001655C">
              <w:rPr>
                <w:iCs/>
                <w:sz w:val="20"/>
                <w:szCs w:val="20"/>
              </w:rPr>
              <w:t>$/MWh</w:t>
            </w:r>
          </w:p>
        </w:tc>
        <w:tc>
          <w:tcPr>
            <w:tcW w:w="3366" w:type="pct"/>
          </w:tcPr>
          <w:p w14:paraId="31F66BEA"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5E3C1ED2" w14:textId="77777777" w:rsidTr="003B71DB">
        <w:tc>
          <w:tcPr>
            <w:tcW w:w="1152" w:type="pct"/>
          </w:tcPr>
          <w:p w14:paraId="1517F804"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ERCOT345Bus,c</w:t>
            </w:r>
          </w:p>
        </w:tc>
        <w:tc>
          <w:tcPr>
            <w:tcW w:w="482" w:type="pct"/>
          </w:tcPr>
          <w:p w14:paraId="5392684D"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32B82A50"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16C0A71" w14:textId="77777777" w:rsidTr="003B71DB">
        <w:tc>
          <w:tcPr>
            <w:tcW w:w="1152" w:type="pct"/>
          </w:tcPr>
          <w:p w14:paraId="43773D60"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hb,ERCOT345Bus,c</w:t>
            </w:r>
          </w:p>
        </w:tc>
        <w:tc>
          <w:tcPr>
            <w:tcW w:w="482" w:type="pct"/>
          </w:tcPr>
          <w:p w14:paraId="507A529B"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7FBFF020"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5251C49" w14:textId="77777777" w:rsidTr="003B71DB">
        <w:tc>
          <w:tcPr>
            <w:tcW w:w="1152" w:type="pct"/>
          </w:tcPr>
          <w:p w14:paraId="28D94C9F"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pb,hb,ERCOT345Bus,c</w:t>
            </w:r>
          </w:p>
        </w:tc>
        <w:tc>
          <w:tcPr>
            <w:tcW w:w="482" w:type="pct"/>
          </w:tcPr>
          <w:p w14:paraId="335D32C0"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1970BD91"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proofErr w:type="spellStart"/>
            <w:r w:rsidRPr="0001655C">
              <w:rPr>
                <w:i/>
                <w:sz w:val="20"/>
                <w:szCs w:val="20"/>
              </w:rPr>
              <w:t>hb</w:t>
            </w:r>
            <w:proofErr w:type="spellEnd"/>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36551761" w14:textId="77777777" w:rsidTr="003B71DB">
        <w:tc>
          <w:tcPr>
            <w:tcW w:w="1152" w:type="pct"/>
          </w:tcPr>
          <w:p w14:paraId="4BBAEBFB"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hb,ERCOT345Bus,c</w:t>
            </w:r>
          </w:p>
        </w:tc>
        <w:tc>
          <w:tcPr>
            <w:tcW w:w="482" w:type="pct"/>
          </w:tcPr>
          <w:p w14:paraId="5CFBDB01"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450D9D37"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2C217786" w14:textId="77777777" w:rsidTr="003B71DB">
        <w:tc>
          <w:tcPr>
            <w:tcW w:w="1152" w:type="pct"/>
          </w:tcPr>
          <w:p w14:paraId="796EBA41"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pb, </w:t>
            </w:r>
            <w:proofErr w:type="spellStart"/>
            <w:r w:rsidRPr="0001655C">
              <w:rPr>
                <w:i/>
                <w:iCs/>
                <w:sz w:val="20"/>
                <w:szCs w:val="20"/>
                <w:vertAlign w:val="subscript"/>
              </w:rPr>
              <w:t>hb</w:t>
            </w:r>
            <w:proofErr w:type="spellEnd"/>
            <w:r w:rsidRPr="0001655C">
              <w:rPr>
                <w:i/>
                <w:iCs/>
                <w:sz w:val="20"/>
                <w:szCs w:val="20"/>
                <w:vertAlign w:val="subscript"/>
              </w:rPr>
              <w:t>, ERCOT345Bus,c</w:t>
            </w:r>
          </w:p>
        </w:tc>
        <w:tc>
          <w:tcPr>
            <w:tcW w:w="482" w:type="pct"/>
          </w:tcPr>
          <w:p w14:paraId="27EC3D89"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2D01763B"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proofErr w:type="spellStart"/>
            <w:r w:rsidRPr="0001655C">
              <w:rPr>
                <w:i/>
                <w:iCs/>
                <w:sz w:val="20"/>
              </w:rPr>
              <w:t>hb</w:t>
            </w:r>
            <w:proofErr w:type="spellEnd"/>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0EF4C0F4" w14:textId="77777777" w:rsidTr="003B71DB">
        <w:tc>
          <w:tcPr>
            <w:tcW w:w="1152" w:type="pct"/>
          </w:tcPr>
          <w:p w14:paraId="1AF30B1A" w14:textId="77777777" w:rsidR="0001655C" w:rsidRPr="0001655C" w:rsidRDefault="0001655C" w:rsidP="0001655C">
            <w:pPr>
              <w:spacing w:after="60"/>
              <w:rPr>
                <w:iCs/>
                <w:sz w:val="20"/>
                <w:szCs w:val="20"/>
              </w:rPr>
            </w:pPr>
            <w:r w:rsidRPr="0001655C">
              <w:rPr>
                <w:i/>
                <w:iCs/>
                <w:sz w:val="20"/>
                <w:szCs w:val="20"/>
              </w:rPr>
              <w:t>pb</w:t>
            </w:r>
          </w:p>
        </w:tc>
        <w:tc>
          <w:tcPr>
            <w:tcW w:w="482" w:type="pct"/>
          </w:tcPr>
          <w:p w14:paraId="78FD997E"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33F667B1"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24F738E8" w14:textId="77777777" w:rsidTr="003B71DB">
        <w:tc>
          <w:tcPr>
            <w:tcW w:w="1152" w:type="pct"/>
          </w:tcPr>
          <w:p w14:paraId="5E9B0756" w14:textId="77777777" w:rsidR="0001655C" w:rsidRPr="0001655C" w:rsidRDefault="0001655C" w:rsidP="0001655C">
            <w:pPr>
              <w:spacing w:after="60"/>
              <w:rPr>
                <w:iCs/>
                <w:sz w:val="20"/>
                <w:szCs w:val="20"/>
              </w:rPr>
            </w:pPr>
            <w:r w:rsidRPr="0001655C">
              <w:rPr>
                <w:iCs/>
                <w:sz w:val="20"/>
                <w:szCs w:val="20"/>
              </w:rPr>
              <w:t xml:space="preserve">PB </w:t>
            </w:r>
            <w:proofErr w:type="spellStart"/>
            <w:r w:rsidRPr="0001655C">
              <w:rPr>
                <w:i/>
                <w:iCs/>
                <w:sz w:val="20"/>
                <w:szCs w:val="20"/>
                <w:vertAlign w:val="subscript"/>
              </w:rPr>
              <w:t>hb</w:t>
            </w:r>
            <w:proofErr w:type="spellEnd"/>
            <w:r w:rsidRPr="0001655C">
              <w:rPr>
                <w:i/>
                <w:iCs/>
                <w:sz w:val="20"/>
                <w:szCs w:val="20"/>
                <w:vertAlign w:val="subscript"/>
              </w:rPr>
              <w:t>, ERCOT345Bus,c</w:t>
            </w:r>
          </w:p>
        </w:tc>
        <w:tc>
          <w:tcPr>
            <w:tcW w:w="482" w:type="pct"/>
          </w:tcPr>
          <w:p w14:paraId="7C755F02"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3DCAB7BA"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proofErr w:type="spellStart"/>
            <w:r w:rsidRPr="0001655C">
              <w:rPr>
                <w:i/>
                <w:iCs/>
                <w:sz w:val="20"/>
                <w:szCs w:val="20"/>
              </w:rPr>
              <w:t>hb</w:t>
            </w:r>
            <w:proofErr w:type="spellEnd"/>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6B8ED18F" w14:textId="77777777" w:rsidTr="003B71DB">
        <w:tc>
          <w:tcPr>
            <w:tcW w:w="1152" w:type="pct"/>
          </w:tcPr>
          <w:p w14:paraId="3B4EEA0F" w14:textId="77777777" w:rsidR="0001655C" w:rsidRPr="0001655C" w:rsidRDefault="0001655C" w:rsidP="0001655C">
            <w:pPr>
              <w:spacing w:after="60"/>
              <w:rPr>
                <w:i/>
                <w:iCs/>
                <w:sz w:val="20"/>
                <w:szCs w:val="20"/>
                <w:vertAlign w:val="subscript"/>
              </w:rPr>
            </w:pPr>
            <w:proofErr w:type="spellStart"/>
            <w:r w:rsidRPr="0001655C">
              <w:rPr>
                <w:i/>
                <w:iCs/>
                <w:sz w:val="20"/>
                <w:szCs w:val="20"/>
              </w:rPr>
              <w:t>hb</w:t>
            </w:r>
            <w:proofErr w:type="spellEnd"/>
          </w:p>
        </w:tc>
        <w:tc>
          <w:tcPr>
            <w:tcW w:w="482" w:type="pct"/>
          </w:tcPr>
          <w:p w14:paraId="5D7609C1"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146115D2" w14:textId="77777777" w:rsidR="0001655C" w:rsidRPr="0001655C" w:rsidRDefault="0001655C" w:rsidP="0001655C">
            <w:pPr>
              <w:spacing w:after="60"/>
              <w:rPr>
                <w:iCs/>
                <w:sz w:val="20"/>
                <w:szCs w:val="20"/>
              </w:rPr>
            </w:pPr>
            <w:r w:rsidRPr="0001655C">
              <w:rPr>
                <w:iCs/>
                <w:sz w:val="20"/>
                <w:szCs w:val="20"/>
              </w:rPr>
              <w:t xml:space="preserve">A Hub Bus that is a component of the ERCOT Bus Average 345 kV Hub (ERCOT 345 Bus) with at least one energized power flow bus for the </w:t>
            </w:r>
            <w:r w:rsidRPr="0001655C">
              <w:rPr>
                <w:iCs/>
                <w:sz w:val="20"/>
                <w:szCs w:val="20"/>
              </w:rPr>
              <w:lastRenderedPageBreak/>
              <w:t xml:space="preserve">constraint </w:t>
            </w:r>
            <w:r w:rsidRPr="0001655C">
              <w:rPr>
                <w:i/>
                <w:iCs/>
                <w:sz w:val="20"/>
                <w:szCs w:val="20"/>
              </w:rPr>
              <w:t>c</w:t>
            </w:r>
            <w:r w:rsidRPr="0001655C">
              <w:rPr>
                <w:iCs/>
                <w:sz w:val="20"/>
                <w:szCs w:val="20"/>
              </w:rPr>
              <w:t xml:space="preserve">. The Hub “ERCOT 345 Bus” includes any Hub Bus defined in the Hub “North 345”, “South 345”, “Houston 345” and “West 345”. </w:t>
            </w:r>
          </w:p>
        </w:tc>
      </w:tr>
      <w:tr w:rsidR="0001655C" w:rsidRPr="0001655C" w14:paraId="438F021C" w14:textId="77777777" w:rsidTr="003B71DB">
        <w:tc>
          <w:tcPr>
            <w:tcW w:w="1152" w:type="pct"/>
          </w:tcPr>
          <w:p w14:paraId="610A4499" w14:textId="77777777" w:rsidR="0001655C" w:rsidRPr="0001655C" w:rsidRDefault="0001655C" w:rsidP="0001655C">
            <w:pPr>
              <w:spacing w:after="60"/>
              <w:rPr>
                <w:iCs/>
                <w:sz w:val="20"/>
                <w:szCs w:val="20"/>
              </w:rPr>
            </w:pPr>
            <w:r w:rsidRPr="0001655C">
              <w:rPr>
                <w:iCs/>
                <w:sz w:val="20"/>
                <w:szCs w:val="20"/>
              </w:rPr>
              <w:lastRenderedPageBreak/>
              <w:t xml:space="preserve">HBBC </w:t>
            </w:r>
            <w:r w:rsidRPr="0001655C">
              <w:rPr>
                <w:i/>
                <w:iCs/>
                <w:sz w:val="20"/>
                <w:szCs w:val="20"/>
                <w:vertAlign w:val="subscript"/>
              </w:rPr>
              <w:t>ERCOT345Bus</w:t>
            </w:r>
          </w:p>
        </w:tc>
        <w:tc>
          <w:tcPr>
            <w:tcW w:w="482" w:type="pct"/>
          </w:tcPr>
          <w:p w14:paraId="61F67FEA"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48962825" w14:textId="77777777" w:rsidR="0001655C" w:rsidRPr="0001655C" w:rsidRDefault="0001655C" w:rsidP="0001655C">
            <w:pPr>
              <w:spacing w:after="60"/>
              <w:rPr>
                <w:iCs/>
                <w:sz w:val="20"/>
                <w:szCs w:val="20"/>
              </w:rPr>
            </w:pPr>
            <w:r w:rsidRPr="0001655C">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01655C" w:rsidRPr="0001655C" w14:paraId="0925DF10" w14:textId="77777777" w:rsidTr="003B71DB">
        <w:tc>
          <w:tcPr>
            <w:tcW w:w="1152" w:type="pct"/>
          </w:tcPr>
          <w:p w14:paraId="6050D0E0"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ERCOT345Bus,c</w:t>
            </w:r>
          </w:p>
        </w:tc>
        <w:tc>
          <w:tcPr>
            <w:tcW w:w="482" w:type="pct"/>
          </w:tcPr>
          <w:p w14:paraId="176A0003"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588F3660" w14:textId="77777777" w:rsidR="0001655C" w:rsidRPr="0001655C" w:rsidRDefault="0001655C" w:rsidP="0001655C">
            <w:pPr>
              <w:spacing w:after="60"/>
              <w:rPr>
                <w:iCs/>
                <w:sz w:val="20"/>
                <w:szCs w:val="20"/>
              </w:rPr>
            </w:pPr>
            <w:r w:rsidRPr="0001655C">
              <w:rPr>
                <w:iCs/>
                <w:sz w:val="20"/>
                <w:szCs w:val="20"/>
              </w:rPr>
              <w:t xml:space="preserve">The total number of Hub Buses in the ERCOT Bus Average 345 kV Hub (ERCOT 345 Bus) with at least one energized component in each Hub Bus for the constraint </w:t>
            </w:r>
            <w:r w:rsidRPr="0001655C">
              <w:rPr>
                <w:i/>
                <w:iCs/>
                <w:sz w:val="20"/>
                <w:szCs w:val="20"/>
              </w:rPr>
              <w:t>c</w:t>
            </w:r>
            <w:r w:rsidRPr="0001655C">
              <w:rPr>
                <w:iCs/>
                <w:sz w:val="20"/>
                <w:szCs w:val="20"/>
              </w:rPr>
              <w:t>. The Hub “ERCOT 345 Bus” includes any Hub Bus defined in the Hub “North 345”, “South 345”, “Houston 345” and “West 345”.</w:t>
            </w:r>
          </w:p>
        </w:tc>
      </w:tr>
      <w:tr w:rsidR="0001655C" w:rsidRPr="0001655C" w14:paraId="2E0C4A81" w14:textId="77777777" w:rsidTr="003B71DB">
        <w:tc>
          <w:tcPr>
            <w:tcW w:w="1152" w:type="pct"/>
            <w:tcBorders>
              <w:top w:val="single" w:sz="4" w:space="0" w:color="auto"/>
              <w:left w:val="single" w:sz="4" w:space="0" w:color="auto"/>
              <w:bottom w:val="single" w:sz="4" w:space="0" w:color="auto"/>
              <w:right w:val="single" w:sz="4" w:space="0" w:color="auto"/>
            </w:tcBorders>
          </w:tcPr>
          <w:p w14:paraId="0CEB28A8" w14:textId="77777777" w:rsidR="0001655C" w:rsidRPr="0001655C" w:rsidRDefault="0001655C" w:rsidP="0001655C">
            <w:pPr>
              <w:spacing w:after="60"/>
              <w:rPr>
                <w:i/>
                <w:iCs/>
                <w:sz w:val="20"/>
                <w:szCs w:val="20"/>
              </w:rPr>
            </w:pPr>
            <w:r w:rsidRPr="0001655C">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34835F38" w14:textId="77777777" w:rsidR="0001655C" w:rsidRPr="0001655C" w:rsidRDefault="0001655C" w:rsidP="0001655C">
            <w:pPr>
              <w:spacing w:after="60"/>
              <w:rPr>
                <w:iCs/>
                <w:sz w:val="20"/>
                <w:szCs w:val="20"/>
              </w:rPr>
            </w:pPr>
            <w:r w:rsidRPr="0001655C">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2EE8A4F0"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2892FCFF" w14:textId="77777777" w:rsidR="0001655C" w:rsidRPr="0001655C" w:rsidRDefault="0001655C" w:rsidP="0001655C">
      <w:pPr>
        <w:spacing w:before="240"/>
        <w:ind w:left="720" w:hanging="720"/>
        <w:rPr>
          <w:szCs w:val="20"/>
        </w:rPr>
      </w:pPr>
      <w:r w:rsidRPr="0001655C" w:rsidDel="009544EE">
        <w:rPr>
          <w:szCs w:val="20"/>
        </w:rPr>
        <w:t xml:space="preserve"> </w:t>
      </w:r>
      <w:r w:rsidRPr="0001655C">
        <w:rPr>
          <w:szCs w:val="20"/>
        </w:rPr>
        <w:t>(4)</w:t>
      </w:r>
      <w:r w:rsidRPr="0001655C">
        <w:rPr>
          <w:szCs w:val="20"/>
        </w:rPr>
        <w:tab/>
        <w:t>The Real-Time Settlement Point Price of the Hub for a given 15-minute Settlement Interval is calculated as follows:</w:t>
      </w:r>
    </w:p>
    <w:p w14:paraId="2A009D14" w14:textId="77777777" w:rsidR="0001655C" w:rsidRPr="0001655C" w:rsidRDefault="0001655C" w:rsidP="0001655C">
      <w:pPr>
        <w:tabs>
          <w:tab w:val="left" w:pos="2340"/>
          <w:tab w:val="left" w:pos="3420"/>
        </w:tabs>
        <w:spacing w:after="240"/>
        <w:ind w:left="3420" w:hanging="2700"/>
      </w:pPr>
      <w:r w:rsidRPr="0001655C">
        <w:t>RTSPP</w:t>
      </w:r>
      <w:r w:rsidRPr="0001655C">
        <w:rPr>
          <w:i/>
          <w:vertAlign w:val="subscript"/>
        </w:rPr>
        <w:t xml:space="preserve"> ERCOT345Bus</w:t>
      </w:r>
      <w:r w:rsidRPr="0001655C">
        <w:tab/>
        <w:t>=</w:t>
      </w:r>
      <w:r w:rsidRPr="0001655C">
        <w:tab/>
        <w:t xml:space="preserve">Max [-$251, (RTRSVPOR + RTRDP + </w:t>
      </w:r>
    </w:p>
    <w:p w14:paraId="7496C4F4"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205BDF7C">
          <v:shape id="_x0000_i1087" type="#_x0000_t75" style="width:13.2pt;height:21pt" o:ole="">
            <v:imagedata r:id="rId26" o:title=""/>
          </v:shape>
          <o:OLEObject Type="Embed" ProgID="Equation.3" ShapeID="_x0000_i1087" DrawAspect="Content" ObjectID="_1808977494" r:id="rId82"/>
        </w:object>
      </w:r>
      <w:r w:rsidRPr="0001655C">
        <w:t xml:space="preserve">(HUBDF </w:t>
      </w:r>
      <w:proofErr w:type="spellStart"/>
      <w:r w:rsidRPr="0001655C">
        <w:rPr>
          <w:i/>
          <w:vertAlign w:val="subscript"/>
        </w:rPr>
        <w:t>hb</w:t>
      </w:r>
      <w:proofErr w:type="spellEnd"/>
      <w:r w:rsidRPr="0001655C">
        <w:rPr>
          <w:i/>
          <w:vertAlign w:val="subscript"/>
        </w:rPr>
        <w:t>, ERCOT345Bus</w:t>
      </w:r>
      <w:r w:rsidRPr="0001655C">
        <w:t xml:space="preserve"> * (</w:t>
      </w:r>
      <w:r w:rsidRPr="0001655C">
        <w:rPr>
          <w:position w:val="-22"/>
        </w:rPr>
        <w:object w:dxaOrig="225" w:dyaOrig="450" w14:anchorId="7F994A52">
          <v:shape id="_x0000_i1088" type="#_x0000_t75" style="width:13.2pt;height:21pt" o:ole="">
            <v:imagedata r:id="rId28" o:title=""/>
          </v:shape>
          <o:OLEObject Type="Embed" ProgID="Equation.3" ShapeID="_x0000_i1088" DrawAspect="Content" ObjectID="_1808977495" r:id="rId83"/>
        </w:object>
      </w:r>
      <w:r w:rsidRPr="0001655C">
        <w:t xml:space="preserve">(RTHBP </w:t>
      </w:r>
      <w:proofErr w:type="spellStart"/>
      <w:r w:rsidRPr="0001655C">
        <w:rPr>
          <w:i/>
          <w:vertAlign w:val="subscript"/>
        </w:rPr>
        <w:t>hb</w:t>
      </w:r>
      <w:proofErr w:type="spellEnd"/>
      <w:r w:rsidRPr="0001655C">
        <w:rPr>
          <w:i/>
          <w:vertAlign w:val="subscript"/>
        </w:rPr>
        <w:t>, ERCOT345Bus, y</w:t>
      </w:r>
      <w:r w:rsidRPr="0001655C">
        <w:t xml:space="preserve"> * TLMP </w:t>
      </w:r>
      <w:r w:rsidRPr="0001655C">
        <w:rPr>
          <w:i/>
          <w:vertAlign w:val="subscript"/>
        </w:rPr>
        <w:t>y</w:t>
      </w:r>
      <w:r w:rsidRPr="0001655C">
        <w:t xml:space="preserve">) </w:t>
      </w:r>
      <w:r w:rsidRPr="0001655C">
        <w:rPr>
          <w:sz w:val="32"/>
          <w:szCs w:val="32"/>
        </w:rPr>
        <w:t xml:space="preserve">/ </w:t>
      </w:r>
      <w:r w:rsidRPr="0001655C">
        <w:t>(</w:t>
      </w:r>
      <w:r w:rsidRPr="0001655C">
        <w:rPr>
          <w:position w:val="-22"/>
        </w:rPr>
        <w:object w:dxaOrig="225" w:dyaOrig="450" w14:anchorId="36C5276C">
          <v:shape id="_x0000_i1089" type="#_x0000_t75" style="width:13.2pt;height:21pt" o:ole="">
            <v:imagedata r:id="rId30" o:title=""/>
          </v:shape>
          <o:OLEObject Type="Embed" ProgID="Equation.3" ShapeID="_x0000_i1089" DrawAspect="Content" ObjectID="_1808977496" r:id="rId84"/>
        </w:object>
      </w:r>
      <w:r w:rsidRPr="0001655C">
        <w:t xml:space="preserve">TLMP </w:t>
      </w:r>
      <w:r w:rsidRPr="0001655C">
        <w:rPr>
          <w:i/>
          <w:vertAlign w:val="subscript"/>
        </w:rPr>
        <w:t>y</w:t>
      </w:r>
      <w:r w:rsidRPr="0001655C">
        <w:t>))))], if HB</w:t>
      </w:r>
      <w:r w:rsidRPr="0001655C">
        <w:rPr>
          <w:i/>
          <w:vertAlign w:val="subscript"/>
        </w:rPr>
        <w:t xml:space="preserve"> ERCOT345Bus</w:t>
      </w:r>
      <w:r w:rsidRPr="0001655C">
        <w:t xml:space="preserve"> ≠0</w:t>
      </w:r>
    </w:p>
    <w:p w14:paraId="570EC9CA"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ERCOT345Bus</w:t>
      </w:r>
      <w:r w:rsidRPr="0001655C">
        <w:tab/>
        <w:t>=</w:t>
      </w:r>
      <w:r w:rsidRPr="0001655C">
        <w:tab/>
        <w:t>0, if HB</w:t>
      </w:r>
      <w:r w:rsidRPr="0001655C">
        <w:rPr>
          <w:vertAlign w:val="subscript"/>
        </w:rPr>
        <w:t xml:space="preserve"> ERCOT345Bus</w:t>
      </w:r>
      <w:r w:rsidRPr="0001655C">
        <w:t xml:space="preserve"> =0</w:t>
      </w:r>
    </w:p>
    <w:p w14:paraId="6D601BAD" w14:textId="77777777" w:rsidR="0001655C" w:rsidRPr="0001655C" w:rsidRDefault="0001655C" w:rsidP="0001655C">
      <w:pPr>
        <w:spacing w:after="240"/>
      </w:pPr>
      <w:r w:rsidRPr="0001655C">
        <w:t>Where:</w:t>
      </w:r>
    </w:p>
    <w:p w14:paraId="1B12BF20" w14:textId="77777777" w:rsidR="0001655C" w:rsidRPr="0001655C" w:rsidRDefault="0001655C" w:rsidP="0001655C">
      <w:pPr>
        <w:spacing w:after="240"/>
        <w:ind w:left="2880" w:hanging="2160"/>
      </w:pPr>
      <w:r w:rsidRPr="0001655C">
        <w:t xml:space="preserve">RTRSVPOR </w:t>
      </w:r>
      <w:r w:rsidRPr="0001655C">
        <w:tab/>
        <w:t>=</w:t>
      </w:r>
      <w:r w:rsidRPr="0001655C">
        <w:tab/>
      </w:r>
      <w:r w:rsidRPr="0001655C">
        <w:rPr>
          <w:position w:val="-22"/>
        </w:rPr>
        <w:object w:dxaOrig="225" w:dyaOrig="465" w14:anchorId="448628FC">
          <v:shape id="_x0000_i1090" type="#_x0000_t75" style="width:13.2pt;height:21pt" o:ole="">
            <v:imagedata r:id="rId32" o:title=""/>
          </v:shape>
          <o:OLEObject Type="Embed" ProgID="Equation.3" ShapeID="_x0000_i1090" DrawAspect="Content" ObjectID="_1808977497" r:id="rId85"/>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393AEB18" w14:textId="77777777" w:rsidR="0001655C" w:rsidRPr="0001655C" w:rsidRDefault="0001655C" w:rsidP="0001655C">
      <w:pPr>
        <w:spacing w:after="240"/>
        <w:ind w:left="2880" w:hanging="2160"/>
      </w:pPr>
      <w:r w:rsidRPr="0001655C">
        <w:t xml:space="preserve">RTRDP                      </w:t>
      </w:r>
      <w:r w:rsidRPr="0001655C">
        <w:tab/>
        <w:t xml:space="preserve"> =           </w:t>
      </w:r>
      <w:r w:rsidRPr="0001655C">
        <w:rPr>
          <w:position w:val="-22"/>
        </w:rPr>
        <w:object w:dxaOrig="225" w:dyaOrig="465" w14:anchorId="69DF21B6">
          <v:shape id="_x0000_i1091" type="#_x0000_t75" style="width:13.2pt;height:21pt" o:ole="">
            <v:imagedata r:id="rId32" o:title=""/>
          </v:shape>
          <o:OLEObject Type="Embed" ProgID="Equation.3" ShapeID="_x0000_i1091" DrawAspect="Content" ObjectID="_1808977498" r:id="rId86"/>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2459C19A"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301D3EFA">
          <v:shape id="_x0000_i1092" type="#_x0000_t75" style="width:13.2pt;height:21pt" o:ole="">
            <v:imagedata r:id="rId32" o:title=""/>
          </v:shape>
          <o:OLEObject Type="Embed" ProgID="Equation.3" ShapeID="_x0000_i1092" DrawAspect="Content" ObjectID="_1808977499" r:id="rId87"/>
        </w:object>
      </w:r>
      <w:r w:rsidRPr="0001655C">
        <w:rPr>
          <w:bCs/>
        </w:rPr>
        <w:t xml:space="preserve">TLMP </w:t>
      </w:r>
      <w:r w:rsidRPr="0001655C">
        <w:rPr>
          <w:bCs/>
          <w:i/>
          <w:vertAlign w:val="subscript"/>
        </w:rPr>
        <w:t>y</w:t>
      </w:r>
    </w:p>
    <w:p w14:paraId="2264E82B"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proofErr w:type="spellStart"/>
      <w:r w:rsidRPr="0001655C">
        <w:rPr>
          <w:bCs/>
          <w:i/>
          <w:vertAlign w:val="subscript"/>
        </w:rPr>
        <w:t>hb</w:t>
      </w:r>
      <w:proofErr w:type="spellEnd"/>
      <w:r w:rsidRPr="0001655C">
        <w:rPr>
          <w:bCs/>
          <w:i/>
          <w:vertAlign w:val="subscript"/>
        </w:rPr>
        <w:t>, ERCOT345Bus, y</w:t>
      </w:r>
      <w:r w:rsidRPr="0001655C">
        <w:rPr>
          <w:bCs/>
        </w:rPr>
        <w:tab/>
        <w:t>=</w:t>
      </w:r>
      <w:r w:rsidRPr="0001655C">
        <w:rPr>
          <w:bCs/>
        </w:rPr>
        <w:tab/>
      </w:r>
      <w:r w:rsidRPr="0001655C">
        <w:rPr>
          <w:bCs/>
          <w:position w:val="-20"/>
        </w:rPr>
        <w:object w:dxaOrig="225" w:dyaOrig="420" w14:anchorId="6D05B9F6">
          <v:shape id="_x0000_i1093" type="#_x0000_t75" style="width:13.2pt;height:21pt" o:ole="">
            <v:imagedata r:id="rId36" o:title=""/>
          </v:shape>
          <o:OLEObject Type="Embed" ProgID="Equation.3" ShapeID="_x0000_i1093" DrawAspect="Content" ObjectID="_1808977500" r:id="rId88"/>
        </w:object>
      </w: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ERCOT345Bus</w:t>
      </w:r>
      <w:r w:rsidRPr="0001655C">
        <w:rPr>
          <w:bCs/>
        </w:rPr>
        <w:t xml:space="preserve"> * RTLMP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ERCOT345Bus, y</w:t>
      </w:r>
      <w:r w:rsidRPr="0001655C">
        <w:rPr>
          <w:bCs/>
        </w:rPr>
        <w:t>)</w:t>
      </w:r>
    </w:p>
    <w:p w14:paraId="142B8E71"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proofErr w:type="spellStart"/>
      <w:r w:rsidRPr="0001655C">
        <w:rPr>
          <w:bCs/>
          <w:i/>
          <w:vertAlign w:val="subscript"/>
        </w:rPr>
        <w:t>hb</w:t>
      </w:r>
      <w:proofErr w:type="spellEnd"/>
      <w:r w:rsidRPr="0001655C">
        <w:rPr>
          <w:bCs/>
          <w:i/>
          <w:vertAlign w:val="subscript"/>
        </w:rPr>
        <w:t>, ERCOT345Bus</w:t>
      </w:r>
      <w:r w:rsidRPr="0001655C">
        <w:rPr>
          <w:bCs/>
        </w:rPr>
        <w:tab/>
        <w:t>=</w:t>
      </w:r>
      <w:r w:rsidRPr="0001655C">
        <w:rPr>
          <w:bCs/>
        </w:rPr>
        <w:tab/>
        <w:t xml:space="preserve">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North345</w:t>
      </w:r>
      <w:r w:rsidRPr="0001655C">
        <w:rPr>
          <w:bCs/>
          <w:i/>
        </w:rPr>
        <w:t xml:space="preserve"> </w:t>
      </w:r>
      <w:r w:rsidRPr="0001655C">
        <w:rPr>
          <w:bCs/>
        </w:rPr>
        <w:t>+ HB</w:t>
      </w:r>
      <w:r w:rsidRPr="0001655C">
        <w:rPr>
          <w:bCs/>
          <w:vertAlign w:val="subscript"/>
        </w:rPr>
        <w:t xml:space="preserve"> </w:t>
      </w:r>
      <w:r w:rsidRPr="0001655C">
        <w:rPr>
          <w:bCs/>
          <w:i/>
          <w:vertAlign w:val="subscript"/>
        </w:rPr>
        <w:t>South345</w:t>
      </w:r>
      <w:r w:rsidRPr="0001655C">
        <w:rPr>
          <w:bCs/>
        </w:rPr>
        <w:t xml:space="preserve"> + HB</w:t>
      </w:r>
      <w:r w:rsidRPr="0001655C">
        <w:rPr>
          <w:bCs/>
          <w:vertAlign w:val="subscript"/>
        </w:rPr>
        <w:t xml:space="preserve"> </w:t>
      </w:r>
      <w:r w:rsidRPr="0001655C">
        <w:rPr>
          <w:bCs/>
          <w:i/>
          <w:vertAlign w:val="subscript"/>
        </w:rPr>
        <w:t>Houston345</w:t>
      </w:r>
      <w:r w:rsidRPr="0001655C">
        <w:rPr>
          <w:bCs/>
        </w:rPr>
        <w:t xml:space="preserve"> + HB</w:t>
      </w:r>
      <w:r w:rsidRPr="0001655C">
        <w:rPr>
          <w:bCs/>
          <w:vertAlign w:val="subscript"/>
        </w:rPr>
        <w:t xml:space="preserve"> </w:t>
      </w:r>
      <w:r w:rsidRPr="0001655C">
        <w:rPr>
          <w:bCs/>
          <w:i/>
          <w:vertAlign w:val="subscript"/>
        </w:rPr>
        <w:t>West345</w:t>
      </w:r>
      <w:r w:rsidRPr="0001655C">
        <w:rPr>
          <w:bCs/>
        </w:rPr>
        <w:t>)</w:t>
      </w:r>
    </w:p>
    <w:p w14:paraId="66045034" w14:textId="77777777" w:rsidR="0001655C" w:rsidRPr="0001655C" w:rsidRDefault="0001655C" w:rsidP="0001655C">
      <w:pPr>
        <w:ind w:firstLine="720"/>
      </w:pPr>
      <w:r w:rsidRPr="0001655C">
        <w:t xml:space="preserve">If Electrical Bus </w:t>
      </w:r>
      <w:r w:rsidRPr="0001655C">
        <w:rPr>
          <w:i/>
        </w:rPr>
        <w:t>b</w:t>
      </w:r>
      <w:r w:rsidRPr="0001655C">
        <w:t xml:space="preserve"> is a component of “North 345”</w:t>
      </w:r>
    </w:p>
    <w:p w14:paraId="4E85BBD9" w14:textId="77777777" w:rsidR="0001655C" w:rsidRPr="0001655C" w:rsidRDefault="0001655C" w:rsidP="0001655C">
      <w:r w:rsidRPr="0001655C">
        <w:tab/>
      </w:r>
      <w:r w:rsidRPr="0001655C">
        <w:tab/>
        <w:t xml:space="preserve">HBDF </w:t>
      </w:r>
      <w:r w:rsidRPr="0001655C">
        <w:rPr>
          <w:i/>
          <w:vertAlign w:val="subscript"/>
        </w:rPr>
        <w:t xml:space="preserve">b, </w:t>
      </w:r>
      <w:proofErr w:type="spellStart"/>
      <w:r w:rsidRPr="0001655C">
        <w:rPr>
          <w:i/>
          <w:vertAlign w:val="subscript"/>
        </w:rPr>
        <w:t>hb</w:t>
      </w:r>
      <w:proofErr w:type="spellEnd"/>
      <w:r w:rsidRPr="0001655C">
        <w:rPr>
          <w:i/>
          <w:vertAlign w:val="subscript"/>
        </w:rPr>
        <w:t>, ERCOT345Bus</w:t>
      </w:r>
      <w:r w:rsidRPr="0001655C">
        <w:tab/>
        <w:t>=</w:t>
      </w:r>
      <w:r w:rsidRPr="0001655C">
        <w:tab/>
        <w:t>IF(B</w:t>
      </w:r>
      <w:r w:rsidRPr="0001655C">
        <w:rPr>
          <w:i/>
          <w:vertAlign w:val="subscript"/>
        </w:rPr>
        <w:t xml:space="preserve"> </w:t>
      </w:r>
      <w:proofErr w:type="spellStart"/>
      <w:r w:rsidRPr="0001655C">
        <w:rPr>
          <w:i/>
          <w:vertAlign w:val="subscript"/>
        </w:rPr>
        <w:t>hb</w:t>
      </w:r>
      <w:proofErr w:type="spellEnd"/>
      <w:r w:rsidRPr="0001655C">
        <w:rPr>
          <w:i/>
          <w:vertAlign w:val="subscript"/>
        </w:rPr>
        <w:t>, North345</w:t>
      </w:r>
      <w:r w:rsidRPr="0001655C">
        <w:t>=0, 0, 1</w:t>
      </w:r>
      <w:r w:rsidRPr="0001655C">
        <w:rPr>
          <w:b/>
          <w:sz w:val="32"/>
          <w:szCs w:val="32"/>
        </w:rPr>
        <w:t xml:space="preserve"> / </w:t>
      </w:r>
      <w:r w:rsidRPr="0001655C">
        <w:t xml:space="preserve">B </w:t>
      </w:r>
      <w:proofErr w:type="spellStart"/>
      <w:r w:rsidRPr="0001655C">
        <w:rPr>
          <w:i/>
          <w:vertAlign w:val="subscript"/>
        </w:rPr>
        <w:t>hb</w:t>
      </w:r>
      <w:proofErr w:type="spellEnd"/>
      <w:r w:rsidRPr="0001655C">
        <w:rPr>
          <w:i/>
          <w:vertAlign w:val="subscript"/>
        </w:rPr>
        <w:t>, North345</w:t>
      </w:r>
      <w:r w:rsidRPr="0001655C">
        <w:t>)</w:t>
      </w:r>
    </w:p>
    <w:p w14:paraId="7B844F51" w14:textId="77777777" w:rsidR="0001655C" w:rsidRPr="0001655C" w:rsidRDefault="0001655C" w:rsidP="0001655C">
      <w:pPr>
        <w:ind w:firstLine="720"/>
      </w:pPr>
      <w:r w:rsidRPr="0001655C">
        <w:t>Otherwise</w:t>
      </w:r>
    </w:p>
    <w:p w14:paraId="1DE3CE50" w14:textId="77777777" w:rsidR="0001655C" w:rsidRPr="0001655C" w:rsidRDefault="0001655C" w:rsidP="0001655C">
      <w:r w:rsidRPr="0001655C">
        <w:tab/>
      </w:r>
      <w:r w:rsidRPr="0001655C">
        <w:tab/>
        <w:t xml:space="preserve">If Electrical Bus </w:t>
      </w:r>
      <w:r w:rsidRPr="0001655C">
        <w:rPr>
          <w:i/>
        </w:rPr>
        <w:t>b</w:t>
      </w:r>
      <w:r w:rsidRPr="0001655C">
        <w:t xml:space="preserve"> is a component of “South 345”</w:t>
      </w:r>
    </w:p>
    <w:p w14:paraId="476E9E84" w14:textId="77777777" w:rsidR="0001655C" w:rsidRPr="0001655C" w:rsidRDefault="0001655C" w:rsidP="0001655C">
      <w:r w:rsidRPr="0001655C">
        <w:tab/>
      </w:r>
      <w:r w:rsidRPr="0001655C">
        <w:tab/>
      </w:r>
      <w:r w:rsidRPr="0001655C">
        <w:tab/>
        <w:t xml:space="preserve">HBDF </w:t>
      </w:r>
      <w:r w:rsidRPr="0001655C">
        <w:rPr>
          <w:i/>
          <w:vertAlign w:val="subscript"/>
        </w:rPr>
        <w:t xml:space="preserve">b, </w:t>
      </w:r>
      <w:proofErr w:type="spellStart"/>
      <w:r w:rsidRPr="0001655C">
        <w:rPr>
          <w:i/>
          <w:vertAlign w:val="subscript"/>
        </w:rPr>
        <w:t>hb</w:t>
      </w:r>
      <w:proofErr w:type="spellEnd"/>
      <w:r w:rsidRPr="0001655C">
        <w:rPr>
          <w:i/>
          <w:vertAlign w:val="subscript"/>
        </w:rPr>
        <w:t>, ERCOT345Bus</w:t>
      </w:r>
      <w:r w:rsidRPr="0001655C">
        <w:tab/>
        <w:t>=</w:t>
      </w:r>
      <w:r w:rsidRPr="0001655C">
        <w:tab/>
        <w:t>IF(B</w:t>
      </w:r>
      <w:r w:rsidRPr="0001655C">
        <w:rPr>
          <w:i/>
          <w:vertAlign w:val="subscript"/>
        </w:rPr>
        <w:t xml:space="preserve"> </w:t>
      </w:r>
      <w:proofErr w:type="spellStart"/>
      <w:r w:rsidRPr="0001655C">
        <w:rPr>
          <w:i/>
          <w:vertAlign w:val="subscript"/>
        </w:rPr>
        <w:t>hb</w:t>
      </w:r>
      <w:proofErr w:type="spellEnd"/>
      <w:r w:rsidRPr="0001655C">
        <w:rPr>
          <w:i/>
          <w:vertAlign w:val="subscript"/>
        </w:rPr>
        <w:t>, South345</w:t>
      </w:r>
      <w:r w:rsidRPr="0001655C">
        <w:t>=0, 0, 1</w:t>
      </w:r>
      <w:r w:rsidRPr="0001655C">
        <w:rPr>
          <w:b/>
          <w:sz w:val="32"/>
          <w:szCs w:val="32"/>
        </w:rPr>
        <w:t xml:space="preserve"> /</w:t>
      </w:r>
      <w:r w:rsidRPr="0001655C">
        <w:t xml:space="preserve"> B </w:t>
      </w:r>
      <w:proofErr w:type="spellStart"/>
      <w:r w:rsidRPr="0001655C">
        <w:rPr>
          <w:i/>
          <w:vertAlign w:val="subscript"/>
        </w:rPr>
        <w:t>hb</w:t>
      </w:r>
      <w:proofErr w:type="spellEnd"/>
      <w:r w:rsidRPr="0001655C">
        <w:rPr>
          <w:i/>
          <w:vertAlign w:val="subscript"/>
        </w:rPr>
        <w:t>, South345</w:t>
      </w:r>
      <w:r w:rsidRPr="0001655C">
        <w:t>)</w:t>
      </w:r>
    </w:p>
    <w:p w14:paraId="79C4046B" w14:textId="77777777" w:rsidR="0001655C" w:rsidRPr="0001655C" w:rsidRDefault="0001655C" w:rsidP="0001655C">
      <w:pPr>
        <w:ind w:left="720" w:firstLine="720"/>
      </w:pPr>
      <w:r w:rsidRPr="0001655C">
        <w:t>Otherwise</w:t>
      </w:r>
    </w:p>
    <w:p w14:paraId="6FEA6E3C" w14:textId="77777777" w:rsidR="0001655C" w:rsidRPr="0001655C" w:rsidRDefault="0001655C" w:rsidP="0001655C">
      <w:r w:rsidRPr="0001655C">
        <w:tab/>
      </w:r>
      <w:r w:rsidRPr="0001655C">
        <w:tab/>
      </w:r>
      <w:r w:rsidRPr="0001655C">
        <w:tab/>
        <w:t xml:space="preserve">If Electrical Bus </w:t>
      </w:r>
      <w:r w:rsidRPr="0001655C">
        <w:rPr>
          <w:i/>
        </w:rPr>
        <w:t>b</w:t>
      </w:r>
      <w:r w:rsidRPr="0001655C">
        <w:t xml:space="preserve"> is a component of “Houston 345”</w:t>
      </w:r>
    </w:p>
    <w:p w14:paraId="0F93ED42" w14:textId="77777777" w:rsidR="0001655C" w:rsidRPr="0001655C" w:rsidRDefault="0001655C" w:rsidP="0001655C">
      <w:r w:rsidRPr="0001655C">
        <w:lastRenderedPageBreak/>
        <w:tab/>
      </w:r>
      <w:r w:rsidRPr="0001655C">
        <w:tab/>
      </w:r>
      <w:r w:rsidRPr="0001655C">
        <w:tab/>
      </w:r>
      <w:r w:rsidRPr="0001655C">
        <w:tab/>
        <w:t xml:space="preserve">HBDF </w:t>
      </w:r>
      <w:r w:rsidRPr="0001655C">
        <w:rPr>
          <w:i/>
          <w:vertAlign w:val="subscript"/>
        </w:rPr>
        <w:t xml:space="preserve">b, </w:t>
      </w:r>
      <w:proofErr w:type="spellStart"/>
      <w:r w:rsidRPr="0001655C">
        <w:rPr>
          <w:i/>
          <w:vertAlign w:val="subscript"/>
        </w:rPr>
        <w:t>hb</w:t>
      </w:r>
      <w:proofErr w:type="spellEnd"/>
      <w:r w:rsidRPr="0001655C">
        <w:rPr>
          <w:i/>
          <w:vertAlign w:val="subscript"/>
        </w:rPr>
        <w:t>, ERCOT345Bus</w:t>
      </w:r>
      <w:r w:rsidRPr="0001655C">
        <w:tab/>
        <w:t>=</w:t>
      </w:r>
      <w:r w:rsidRPr="0001655C">
        <w:tab/>
        <w:t>IF(B</w:t>
      </w:r>
      <w:r w:rsidRPr="0001655C">
        <w:rPr>
          <w:i/>
          <w:vertAlign w:val="subscript"/>
        </w:rPr>
        <w:t xml:space="preserve"> </w:t>
      </w:r>
      <w:proofErr w:type="spellStart"/>
      <w:r w:rsidRPr="0001655C">
        <w:rPr>
          <w:i/>
          <w:vertAlign w:val="subscript"/>
        </w:rPr>
        <w:t>hb</w:t>
      </w:r>
      <w:proofErr w:type="spellEnd"/>
      <w:r w:rsidRPr="0001655C">
        <w:rPr>
          <w:i/>
          <w:vertAlign w:val="subscript"/>
        </w:rPr>
        <w:t>, Houston345</w:t>
      </w:r>
      <w:r w:rsidRPr="0001655C">
        <w:t>=0, 0, 1</w:t>
      </w:r>
      <w:r w:rsidRPr="0001655C">
        <w:rPr>
          <w:b/>
          <w:sz w:val="32"/>
          <w:szCs w:val="32"/>
        </w:rPr>
        <w:t xml:space="preserve"> / </w:t>
      </w:r>
      <w:r w:rsidRPr="0001655C">
        <w:t xml:space="preserve">B </w:t>
      </w:r>
      <w:proofErr w:type="spellStart"/>
      <w:r w:rsidRPr="0001655C">
        <w:rPr>
          <w:i/>
          <w:vertAlign w:val="subscript"/>
        </w:rPr>
        <w:t>hb</w:t>
      </w:r>
      <w:proofErr w:type="spellEnd"/>
      <w:r w:rsidRPr="0001655C">
        <w:rPr>
          <w:i/>
          <w:vertAlign w:val="subscript"/>
        </w:rPr>
        <w:t>, Houston345</w:t>
      </w:r>
      <w:r w:rsidRPr="0001655C">
        <w:t>)</w:t>
      </w:r>
    </w:p>
    <w:p w14:paraId="3901C163" w14:textId="77777777" w:rsidR="0001655C" w:rsidRPr="0001655C" w:rsidRDefault="0001655C" w:rsidP="0001655C">
      <w:pPr>
        <w:ind w:left="1440" w:firstLine="720"/>
      </w:pPr>
      <w:r w:rsidRPr="0001655C">
        <w:t>Otherwise</w:t>
      </w:r>
    </w:p>
    <w:p w14:paraId="1364C696" w14:textId="77777777" w:rsidR="0001655C" w:rsidRPr="0001655C" w:rsidRDefault="0001655C" w:rsidP="0001655C">
      <w:r w:rsidRPr="0001655C">
        <w:tab/>
      </w:r>
      <w:r w:rsidRPr="0001655C">
        <w:tab/>
      </w:r>
      <w:r w:rsidRPr="0001655C">
        <w:tab/>
      </w:r>
      <w:r w:rsidRPr="0001655C">
        <w:tab/>
        <w:t xml:space="preserve">HBDF </w:t>
      </w:r>
      <w:r w:rsidRPr="0001655C">
        <w:rPr>
          <w:i/>
          <w:vertAlign w:val="subscript"/>
        </w:rPr>
        <w:t xml:space="preserve">b, </w:t>
      </w:r>
      <w:proofErr w:type="spellStart"/>
      <w:r w:rsidRPr="0001655C">
        <w:rPr>
          <w:i/>
          <w:vertAlign w:val="subscript"/>
        </w:rPr>
        <w:t>hb</w:t>
      </w:r>
      <w:proofErr w:type="spellEnd"/>
      <w:r w:rsidRPr="0001655C">
        <w:rPr>
          <w:i/>
          <w:vertAlign w:val="subscript"/>
        </w:rPr>
        <w:t>, ERCOT345Bus</w:t>
      </w:r>
      <w:r w:rsidRPr="0001655C">
        <w:tab/>
        <w:t>=</w:t>
      </w:r>
      <w:r w:rsidRPr="0001655C">
        <w:tab/>
        <w:t>IF(B</w:t>
      </w:r>
      <w:r w:rsidRPr="0001655C">
        <w:rPr>
          <w:i/>
          <w:vertAlign w:val="subscript"/>
        </w:rPr>
        <w:t xml:space="preserve"> </w:t>
      </w:r>
      <w:proofErr w:type="spellStart"/>
      <w:r w:rsidRPr="0001655C">
        <w:rPr>
          <w:i/>
          <w:vertAlign w:val="subscript"/>
        </w:rPr>
        <w:t>hb</w:t>
      </w:r>
      <w:proofErr w:type="spellEnd"/>
      <w:r w:rsidRPr="0001655C">
        <w:rPr>
          <w:i/>
          <w:vertAlign w:val="subscript"/>
        </w:rPr>
        <w:t>, West345</w:t>
      </w:r>
      <w:r w:rsidRPr="0001655C">
        <w:t xml:space="preserve">=0, 0, 1 </w:t>
      </w:r>
      <w:r w:rsidRPr="0001655C">
        <w:rPr>
          <w:b/>
          <w:sz w:val="32"/>
          <w:szCs w:val="32"/>
        </w:rPr>
        <w:t>/</w:t>
      </w:r>
      <w:r w:rsidRPr="0001655C">
        <w:t xml:space="preserve"> B </w:t>
      </w:r>
      <w:proofErr w:type="spellStart"/>
      <w:r w:rsidRPr="0001655C">
        <w:rPr>
          <w:i/>
          <w:vertAlign w:val="subscript"/>
        </w:rPr>
        <w:t>hb</w:t>
      </w:r>
      <w:proofErr w:type="spellEnd"/>
      <w:r w:rsidRPr="0001655C">
        <w:rPr>
          <w:i/>
          <w:vertAlign w:val="subscript"/>
        </w:rPr>
        <w:t>, West345</w:t>
      </w:r>
      <w:r w:rsidRPr="0001655C">
        <w:t>)</w:t>
      </w:r>
    </w:p>
    <w:p w14:paraId="1C23373F" w14:textId="77777777" w:rsidR="0001655C" w:rsidRPr="0001655C" w:rsidRDefault="0001655C" w:rsidP="0001655C"/>
    <w:p w14:paraId="0E0B1BB2" w14:textId="77777777" w:rsidR="0001655C" w:rsidRPr="0001655C" w:rsidRDefault="0001655C" w:rsidP="0001655C">
      <w:r w:rsidRPr="0001655C">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01655C" w:rsidRPr="0001655C" w14:paraId="1E5E1B8C" w14:textId="77777777" w:rsidTr="003B71DB">
        <w:trPr>
          <w:tblHeader/>
        </w:trPr>
        <w:tc>
          <w:tcPr>
            <w:tcW w:w="1188" w:type="pct"/>
          </w:tcPr>
          <w:p w14:paraId="5B322ACB" w14:textId="77777777" w:rsidR="0001655C" w:rsidRPr="0001655C" w:rsidRDefault="0001655C" w:rsidP="0001655C">
            <w:pPr>
              <w:spacing w:after="240"/>
              <w:rPr>
                <w:b/>
                <w:iCs/>
                <w:sz w:val="20"/>
                <w:szCs w:val="20"/>
              </w:rPr>
            </w:pPr>
            <w:r w:rsidRPr="0001655C">
              <w:rPr>
                <w:b/>
                <w:iCs/>
                <w:sz w:val="20"/>
                <w:szCs w:val="20"/>
              </w:rPr>
              <w:t>Variable</w:t>
            </w:r>
          </w:p>
        </w:tc>
        <w:tc>
          <w:tcPr>
            <w:tcW w:w="456" w:type="pct"/>
          </w:tcPr>
          <w:p w14:paraId="2EA09141" w14:textId="77777777" w:rsidR="0001655C" w:rsidRPr="0001655C" w:rsidRDefault="0001655C" w:rsidP="0001655C">
            <w:pPr>
              <w:spacing w:after="240"/>
              <w:rPr>
                <w:b/>
                <w:iCs/>
                <w:sz w:val="20"/>
                <w:szCs w:val="20"/>
              </w:rPr>
            </w:pPr>
            <w:r w:rsidRPr="0001655C">
              <w:rPr>
                <w:b/>
                <w:iCs/>
                <w:sz w:val="20"/>
                <w:szCs w:val="20"/>
              </w:rPr>
              <w:t>Unit</w:t>
            </w:r>
          </w:p>
        </w:tc>
        <w:tc>
          <w:tcPr>
            <w:tcW w:w="3356" w:type="pct"/>
          </w:tcPr>
          <w:p w14:paraId="60F1267B"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260CF9E5" w14:textId="77777777" w:rsidTr="003B71DB">
        <w:tc>
          <w:tcPr>
            <w:tcW w:w="1188" w:type="pct"/>
          </w:tcPr>
          <w:p w14:paraId="1B537BB0" w14:textId="77777777" w:rsidR="0001655C" w:rsidRPr="0001655C" w:rsidRDefault="0001655C" w:rsidP="0001655C">
            <w:pPr>
              <w:spacing w:after="60"/>
              <w:rPr>
                <w:iCs/>
                <w:sz w:val="20"/>
                <w:szCs w:val="20"/>
              </w:rPr>
            </w:pPr>
            <w:r w:rsidRPr="0001655C">
              <w:rPr>
                <w:iCs/>
                <w:sz w:val="20"/>
                <w:szCs w:val="20"/>
              </w:rPr>
              <w:t>RTSPP</w:t>
            </w:r>
            <w:r w:rsidRPr="0001655C">
              <w:rPr>
                <w:i/>
                <w:iCs/>
                <w:sz w:val="20"/>
                <w:szCs w:val="20"/>
                <w:vertAlign w:val="subscript"/>
              </w:rPr>
              <w:t xml:space="preserve"> ERCOT345Bus</w:t>
            </w:r>
          </w:p>
        </w:tc>
        <w:tc>
          <w:tcPr>
            <w:tcW w:w="456" w:type="pct"/>
          </w:tcPr>
          <w:p w14:paraId="6CBCE0C2"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250759CE"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5FBEFA85" w14:textId="77777777" w:rsidTr="003B71DB">
        <w:tc>
          <w:tcPr>
            <w:tcW w:w="1188" w:type="pct"/>
          </w:tcPr>
          <w:p w14:paraId="5ADB99A9" w14:textId="77777777" w:rsidR="0001655C" w:rsidRPr="0001655C" w:rsidRDefault="0001655C" w:rsidP="0001655C">
            <w:pPr>
              <w:spacing w:after="60"/>
              <w:rPr>
                <w:iCs/>
                <w:sz w:val="20"/>
                <w:szCs w:val="20"/>
              </w:rPr>
            </w:pPr>
            <w:r w:rsidRPr="0001655C">
              <w:rPr>
                <w:iCs/>
                <w:sz w:val="20"/>
                <w:szCs w:val="20"/>
              </w:rPr>
              <w:t>RTRSVPOR</w:t>
            </w:r>
          </w:p>
        </w:tc>
        <w:tc>
          <w:tcPr>
            <w:tcW w:w="456" w:type="pct"/>
          </w:tcPr>
          <w:p w14:paraId="35A2CF92"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4201F273"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74225B98" w14:textId="77777777" w:rsidTr="003B71DB">
        <w:tc>
          <w:tcPr>
            <w:tcW w:w="1188" w:type="pct"/>
          </w:tcPr>
          <w:p w14:paraId="3C9DAADD"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56" w:type="pct"/>
          </w:tcPr>
          <w:p w14:paraId="07B0C55E"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23905BE6"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30A4A052" w14:textId="77777777" w:rsidTr="003B71DB">
        <w:tc>
          <w:tcPr>
            <w:tcW w:w="1188" w:type="pct"/>
          </w:tcPr>
          <w:p w14:paraId="6520DCA3" w14:textId="77777777" w:rsidR="0001655C" w:rsidRPr="0001655C" w:rsidRDefault="0001655C" w:rsidP="0001655C">
            <w:pPr>
              <w:spacing w:after="60"/>
              <w:rPr>
                <w:iCs/>
                <w:sz w:val="20"/>
                <w:szCs w:val="20"/>
              </w:rPr>
            </w:pPr>
            <w:r w:rsidRPr="0001655C">
              <w:rPr>
                <w:iCs/>
                <w:sz w:val="20"/>
                <w:szCs w:val="20"/>
              </w:rPr>
              <w:t>RTRDP</w:t>
            </w:r>
          </w:p>
        </w:tc>
        <w:tc>
          <w:tcPr>
            <w:tcW w:w="456" w:type="pct"/>
          </w:tcPr>
          <w:p w14:paraId="38BD5453"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5258B856"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160BA932" w14:textId="77777777" w:rsidTr="003B71DB">
        <w:tc>
          <w:tcPr>
            <w:tcW w:w="1188" w:type="pct"/>
          </w:tcPr>
          <w:p w14:paraId="36A744E7" w14:textId="77777777" w:rsidR="0001655C" w:rsidRPr="0001655C" w:rsidRDefault="0001655C" w:rsidP="0001655C">
            <w:pPr>
              <w:spacing w:after="60"/>
              <w:rPr>
                <w:iCs/>
                <w:sz w:val="20"/>
                <w:szCs w:val="20"/>
              </w:rPr>
            </w:pPr>
            <w:r w:rsidRPr="0001655C">
              <w:rPr>
                <w:iCs/>
                <w:sz w:val="20"/>
                <w:szCs w:val="20"/>
              </w:rPr>
              <w:t xml:space="preserve">RTORDPA </w:t>
            </w:r>
            <w:r w:rsidRPr="0001655C">
              <w:rPr>
                <w:i/>
                <w:iCs/>
                <w:sz w:val="20"/>
                <w:szCs w:val="20"/>
                <w:vertAlign w:val="subscript"/>
              </w:rPr>
              <w:t>y</w:t>
            </w:r>
          </w:p>
        </w:tc>
        <w:tc>
          <w:tcPr>
            <w:tcW w:w="456" w:type="pct"/>
          </w:tcPr>
          <w:p w14:paraId="4A0B26F6"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28E28B6D"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0911E476" w14:textId="77777777" w:rsidTr="003B71DB">
        <w:tc>
          <w:tcPr>
            <w:tcW w:w="1188" w:type="pct"/>
          </w:tcPr>
          <w:p w14:paraId="58669969"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56" w:type="pct"/>
          </w:tcPr>
          <w:p w14:paraId="73183E76"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4213599"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3F5CD1C1" w14:textId="77777777" w:rsidTr="003B71DB">
        <w:tc>
          <w:tcPr>
            <w:tcW w:w="1188" w:type="pct"/>
          </w:tcPr>
          <w:p w14:paraId="0E7626FC" w14:textId="77777777" w:rsidR="0001655C" w:rsidRPr="0001655C" w:rsidRDefault="0001655C" w:rsidP="0001655C">
            <w:pPr>
              <w:spacing w:after="60"/>
              <w:rPr>
                <w:iCs/>
                <w:sz w:val="20"/>
                <w:szCs w:val="20"/>
              </w:rPr>
            </w:pPr>
            <w:r w:rsidRPr="0001655C">
              <w:rPr>
                <w:iCs/>
                <w:sz w:val="20"/>
                <w:szCs w:val="20"/>
              </w:rPr>
              <w:t xml:space="preserve">RTHBP </w:t>
            </w:r>
            <w:proofErr w:type="spellStart"/>
            <w:r w:rsidRPr="0001655C">
              <w:rPr>
                <w:i/>
                <w:iCs/>
                <w:sz w:val="20"/>
                <w:szCs w:val="20"/>
                <w:vertAlign w:val="subscript"/>
              </w:rPr>
              <w:t>hb</w:t>
            </w:r>
            <w:proofErr w:type="spellEnd"/>
            <w:r w:rsidRPr="0001655C">
              <w:rPr>
                <w:i/>
                <w:iCs/>
                <w:sz w:val="20"/>
                <w:szCs w:val="20"/>
                <w:vertAlign w:val="subscript"/>
              </w:rPr>
              <w:t>, ERCOT345Bus, y</w:t>
            </w:r>
          </w:p>
        </w:tc>
        <w:tc>
          <w:tcPr>
            <w:tcW w:w="456" w:type="pct"/>
          </w:tcPr>
          <w:p w14:paraId="65C25A27"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6C096461"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proofErr w:type="spellStart"/>
            <w:r w:rsidRPr="0001655C">
              <w:rPr>
                <w:i/>
                <w:iCs/>
                <w:sz w:val="20"/>
                <w:szCs w:val="20"/>
              </w:rPr>
              <w:t>hb</w:t>
            </w:r>
            <w:proofErr w:type="spellEnd"/>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3026A198" w14:textId="77777777" w:rsidTr="003B71DB">
        <w:tc>
          <w:tcPr>
            <w:tcW w:w="1188" w:type="pct"/>
          </w:tcPr>
          <w:p w14:paraId="66E79DF8"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 xml:space="preserve">b, </w:t>
            </w:r>
            <w:proofErr w:type="spellStart"/>
            <w:r w:rsidRPr="0001655C">
              <w:rPr>
                <w:i/>
                <w:iCs/>
                <w:sz w:val="20"/>
                <w:szCs w:val="20"/>
                <w:vertAlign w:val="subscript"/>
              </w:rPr>
              <w:t>hb</w:t>
            </w:r>
            <w:proofErr w:type="spellEnd"/>
            <w:r w:rsidRPr="0001655C">
              <w:rPr>
                <w:i/>
                <w:iCs/>
                <w:sz w:val="20"/>
                <w:szCs w:val="20"/>
                <w:vertAlign w:val="subscript"/>
              </w:rPr>
              <w:t>, ERCOT345Bus, y</w:t>
            </w:r>
          </w:p>
        </w:tc>
        <w:tc>
          <w:tcPr>
            <w:tcW w:w="456" w:type="pct"/>
          </w:tcPr>
          <w:p w14:paraId="5EA43086"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5BE66111"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proofErr w:type="spellStart"/>
            <w:r w:rsidRPr="0001655C">
              <w:rPr>
                <w:i/>
                <w:iCs/>
                <w:sz w:val="20"/>
                <w:szCs w:val="20"/>
              </w:rPr>
              <w:t>hb</w:t>
            </w:r>
            <w:proofErr w:type="spellEnd"/>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400604F4" w14:textId="77777777" w:rsidTr="003B71DB">
        <w:tc>
          <w:tcPr>
            <w:tcW w:w="1188" w:type="pct"/>
          </w:tcPr>
          <w:p w14:paraId="55120495"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456" w:type="pct"/>
          </w:tcPr>
          <w:p w14:paraId="2F46A318" w14:textId="77777777" w:rsidR="0001655C" w:rsidRPr="0001655C" w:rsidRDefault="0001655C" w:rsidP="0001655C">
            <w:pPr>
              <w:spacing w:after="60"/>
              <w:rPr>
                <w:sz w:val="20"/>
                <w:szCs w:val="20"/>
              </w:rPr>
            </w:pPr>
            <w:r w:rsidRPr="0001655C">
              <w:rPr>
                <w:iCs/>
                <w:sz w:val="20"/>
                <w:szCs w:val="20"/>
              </w:rPr>
              <w:t>second</w:t>
            </w:r>
          </w:p>
        </w:tc>
        <w:tc>
          <w:tcPr>
            <w:tcW w:w="3356" w:type="pct"/>
          </w:tcPr>
          <w:p w14:paraId="43EB96D3"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29619BC9" w14:textId="77777777" w:rsidTr="003B71DB">
        <w:tc>
          <w:tcPr>
            <w:tcW w:w="1188" w:type="pct"/>
          </w:tcPr>
          <w:p w14:paraId="41F8D87C" w14:textId="77777777" w:rsidR="0001655C" w:rsidRPr="0001655C" w:rsidRDefault="0001655C" w:rsidP="0001655C">
            <w:pPr>
              <w:spacing w:after="60"/>
              <w:rPr>
                <w:iCs/>
                <w:sz w:val="20"/>
                <w:szCs w:val="20"/>
              </w:rPr>
            </w:pPr>
            <w:r w:rsidRPr="0001655C">
              <w:rPr>
                <w:iCs/>
                <w:sz w:val="20"/>
                <w:szCs w:val="20"/>
              </w:rPr>
              <w:t xml:space="preserve">HUBDF </w:t>
            </w:r>
            <w:proofErr w:type="spellStart"/>
            <w:r w:rsidRPr="0001655C">
              <w:rPr>
                <w:i/>
                <w:iCs/>
                <w:sz w:val="20"/>
                <w:szCs w:val="20"/>
                <w:vertAlign w:val="subscript"/>
              </w:rPr>
              <w:t>hb</w:t>
            </w:r>
            <w:proofErr w:type="spellEnd"/>
            <w:r w:rsidRPr="0001655C">
              <w:rPr>
                <w:i/>
                <w:iCs/>
                <w:sz w:val="20"/>
                <w:szCs w:val="20"/>
                <w:vertAlign w:val="subscript"/>
              </w:rPr>
              <w:t>, ERCOT345Bus</w:t>
            </w:r>
          </w:p>
        </w:tc>
        <w:tc>
          <w:tcPr>
            <w:tcW w:w="456" w:type="pct"/>
          </w:tcPr>
          <w:p w14:paraId="0295F0B5"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4D3FF332"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proofErr w:type="spellStart"/>
            <w:r w:rsidRPr="0001655C">
              <w:rPr>
                <w:i/>
                <w:iCs/>
                <w:sz w:val="20"/>
                <w:szCs w:val="20"/>
              </w:rPr>
              <w:t>hb</w:t>
            </w:r>
            <w:proofErr w:type="spellEnd"/>
            <w:r w:rsidRPr="0001655C">
              <w:rPr>
                <w:iCs/>
                <w:sz w:val="20"/>
                <w:szCs w:val="20"/>
              </w:rPr>
              <w:t xml:space="preserve">.  </w:t>
            </w:r>
          </w:p>
        </w:tc>
      </w:tr>
      <w:tr w:rsidR="0001655C" w:rsidRPr="0001655C" w14:paraId="002086E7" w14:textId="77777777" w:rsidTr="003B71DB">
        <w:tc>
          <w:tcPr>
            <w:tcW w:w="1188" w:type="pct"/>
          </w:tcPr>
          <w:p w14:paraId="20A2379A"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 xml:space="preserve">b, </w:t>
            </w:r>
            <w:proofErr w:type="spellStart"/>
            <w:r w:rsidRPr="0001655C">
              <w:rPr>
                <w:i/>
                <w:iCs/>
                <w:sz w:val="20"/>
                <w:szCs w:val="20"/>
                <w:vertAlign w:val="subscript"/>
              </w:rPr>
              <w:t>hb</w:t>
            </w:r>
            <w:proofErr w:type="spellEnd"/>
            <w:r w:rsidRPr="0001655C">
              <w:rPr>
                <w:i/>
                <w:iCs/>
                <w:sz w:val="20"/>
                <w:szCs w:val="20"/>
                <w:vertAlign w:val="subscript"/>
              </w:rPr>
              <w:t>, ERCOT345Bus</w:t>
            </w:r>
          </w:p>
        </w:tc>
        <w:tc>
          <w:tcPr>
            <w:tcW w:w="456" w:type="pct"/>
          </w:tcPr>
          <w:p w14:paraId="0A3BD0A9"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33C0A256"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proofErr w:type="spellStart"/>
            <w:r w:rsidRPr="0001655C">
              <w:rPr>
                <w:i/>
                <w:iCs/>
                <w:sz w:val="20"/>
                <w:szCs w:val="20"/>
              </w:rPr>
              <w:t>hb</w:t>
            </w:r>
            <w:proofErr w:type="spellEnd"/>
            <w:r w:rsidRPr="0001655C">
              <w:rPr>
                <w:iCs/>
                <w:sz w:val="20"/>
                <w:szCs w:val="20"/>
              </w:rPr>
              <w:t xml:space="preserve">.  </w:t>
            </w:r>
          </w:p>
        </w:tc>
      </w:tr>
      <w:tr w:rsidR="0001655C" w:rsidRPr="0001655C" w14:paraId="274E292E" w14:textId="77777777" w:rsidTr="003B71DB">
        <w:tc>
          <w:tcPr>
            <w:tcW w:w="1188" w:type="pct"/>
          </w:tcPr>
          <w:p w14:paraId="7AE3EE3B" w14:textId="77777777" w:rsidR="0001655C" w:rsidRPr="0001655C" w:rsidRDefault="0001655C" w:rsidP="0001655C">
            <w:pPr>
              <w:spacing w:after="60"/>
              <w:rPr>
                <w:i/>
                <w:iCs/>
                <w:sz w:val="20"/>
                <w:szCs w:val="20"/>
              </w:rPr>
            </w:pPr>
            <w:r w:rsidRPr="0001655C">
              <w:rPr>
                <w:i/>
                <w:iCs/>
                <w:sz w:val="20"/>
                <w:szCs w:val="20"/>
              </w:rPr>
              <w:t>y</w:t>
            </w:r>
          </w:p>
        </w:tc>
        <w:tc>
          <w:tcPr>
            <w:tcW w:w="456" w:type="pct"/>
          </w:tcPr>
          <w:p w14:paraId="153754FC"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6C3F9AD"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1A0CCCFD" w14:textId="77777777" w:rsidTr="003B71DB">
        <w:tc>
          <w:tcPr>
            <w:tcW w:w="1188" w:type="pct"/>
          </w:tcPr>
          <w:p w14:paraId="7C8EA08D" w14:textId="77777777" w:rsidR="0001655C" w:rsidRPr="0001655C" w:rsidRDefault="0001655C" w:rsidP="0001655C">
            <w:pPr>
              <w:spacing w:after="60"/>
              <w:rPr>
                <w:i/>
                <w:iCs/>
                <w:sz w:val="20"/>
                <w:szCs w:val="20"/>
              </w:rPr>
            </w:pPr>
            <w:r w:rsidRPr="0001655C">
              <w:rPr>
                <w:i/>
                <w:iCs/>
                <w:sz w:val="20"/>
                <w:szCs w:val="20"/>
              </w:rPr>
              <w:t>b</w:t>
            </w:r>
          </w:p>
        </w:tc>
        <w:tc>
          <w:tcPr>
            <w:tcW w:w="456" w:type="pct"/>
          </w:tcPr>
          <w:p w14:paraId="06B22F1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7CC4841A"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4E93FC02" w14:textId="77777777" w:rsidTr="003B71DB">
        <w:tc>
          <w:tcPr>
            <w:tcW w:w="1188" w:type="pct"/>
          </w:tcPr>
          <w:p w14:paraId="7820BCFB" w14:textId="77777777" w:rsidR="0001655C" w:rsidRPr="0001655C" w:rsidRDefault="0001655C" w:rsidP="0001655C">
            <w:pPr>
              <w:spacing w:after="60"/>
              <w:rPr>
                <w:iCs/>
                <w:sz w:val="20"/>
                <w:szCs w:val="20"/>
              </w:rPr>
            </w:pPr>
            <w:r w:rsidRPr="0001655C">
              <w:rPr>
                <w:iCs/>
                <w:sz w:val="20"/>
                <w:szCs w:val="20"/>
              </w:rPr>
              <w:t xml:space="preserve">B </w:t>
            </w:r>
            <w:proofErr w:type="spellStart"/>
            <w:r w:rsidRPr="0001655C">
              <w:rPr>
                <w:i/>
                <w:iCs/>
                <w:sz w:val="20"/>
                <w:szCs w:val="20"/>
                <w:vertAlign w:val="subscript"/>
              </w:rPr>
              <w:t>hb</w:t>
            </w:r>
            <w:proofErr w:type="spellEnd"/>
            <w:r w:rsidRPr="0001655C">
              <w:rPr>
                <w:i/>
                <w:iCs/>
                <w:sz w:val="20"/>
                <w:szCs w:val="20"/>
                <w:vertAlign w:val="subscript"/>
              </w:rPr>
              <w:t>, North345</w:t>
            </w:r>
          </w:p>
        </w:tc>
        <w:tc>
          <w:tcPr>
            <w:tcW w:w="456" w:type="pct"/>
          </w:tcPr>
          <w:p w14:paraId="1AFED66F"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3D750D82"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proofErr w:type="spellStart"/>
            <w:r w:rsidRPr="0001655C">
              <w:rPr>
                <w:i/>
                <w:iCs/>
                <w:sz w:val="20"/>
                <w:szCs w:val="20"/>
              </w:rPr>
              <w:t>hb</w:t>
            </w:r>
            <w:proofErr w:type="spellEnd"/>
            <w:r w:rsidRPr="0001655C">
              <w:rPr>
                <w:iCs/>
                <w:sz w:val="20"/>
                <w:szCs w:val="20"/>
              </w:rPr>
              <w:t xml:space="preserve"> that is a component of “North 345.”</w:t>
            </w:r>
          </w:p>
        </w:tc>
      </w:tr>
      <w:tr w:rsidR="0001655C" w:rsidRPr="0001655C" w14:paraId="7E11E1A5" w14:textId="77777777" w:rsidTr="003B71DB">
        <w:tc>
          <w:tcPr>
            <w:tcW w:w="1188" w:type="pct"/>
          </w:tcPr>
          <w:p w14:paraId="1E37B304" w14:textId="77777777" w:rsidR="0001655C" w:rsidRPr="0001655C" w:rsidRDefault="0001655C" w:rsidP="0001655C">
            <w:pPr>
              <w:spacing w:after="60"/>
              <w:rPr>
                <w:iCs/>
                <w:sz w:val="20"/>
                <w:szCs w:val="20"/>
              </w:rPr>
            </w:pPr>
            <w:r w:rsidRPr="0001655C">
              <w:rPr>
                <w:iCs/>
                <w:sz w:val="20"/>
                <w:szCs w:val="20"/>
              </w:rPr>
              <w:t xml:space="preserve">B </w:t>
            </w:r>
            <w:proofErr w:type="spellStart"/>
            <w:r w:rsidRPr="0001655C">
              <w:rPr>
                <w:i/>
                <w:iCs/>
                <w:sz w:val="20"/>
                <w:szCs w:val="20"/>
                <w:vertAlign w:val="subscript"/>
              </w:rPr>
              <w:t>hb</w:t>
            </w:r>
            <w:proofErr w:type="spellEnd"/>
            <w:r w:rsidRPr="0001655C">
              <w:rPr>
                <w:i/>
                <w:iCs/>
                <w:sz w:val="20"/>
                <w:szCs w:val="20"/>
                <w:vertAlign w:val="subscript"/>
              </w:rPr>
              <w:t>, South345</w:t>
            </w:r>
          </w:p>
        </w:tc>
        <w:tc>
          <w:tcPr>
            <w:tcW w:w="456" w:type="pct"/>
          </w:tcPr>
          <w:p w14:paraId="59DB759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533A4911"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proofErr w:type="spellStart"/>
            <w:r w:rsidRPr="0001655C">
              <w:rPr>
                <w:i/>
                <w:iCs/>
                <w:sz w:val="20"/>
                <w:szCs w:val="20"/>
              </w:rPr>
              <w:t>hb</w:t>
            </w:r>
            <w:proofErr w:type="spellEnd"/>
            <w:r w:rsidRPr="0001655C">
              <w:rPr>
                <w:iCs/>
                <w:sz w:val="20"/>
                <w:szCs w:val="20"/>
              </w:rPr>
              <w:t xml:space="preserve"> that is a component of “South 345.”</w:t>
            </w:r>
          </w:p>
        </w:tc>
      </w:tr>
      <w:tr w:rsidR="0001655C" w:rsidRPr="0001655C" w14:paraId="36C109BB" w14:textId="77777777" w:rsidTr="003B71DB">
        <w:tc>
          <w:tcPr>
            <w:tcW w:w="1188" w:type="pct"/>
          </w:tcPr>
          <w:p w14:paraId="0F0A7A4B" w14:textId="77777777" w:rsidR="0001655C" w:rsidRPr="0001655C" w:rsidRDefault="0001655C" w:rsidP="0001655C">
            <w:pPr>
              <w:spacing w:after="60"/>
              <w:rPr>
                <w:iCs/>
                <w:sz w:val="20"/>
                <w:szCs w:val="20"/>
              </w:rPr>
            </w:pPr>
            <w:r w:rsidRPr="0001655C">
              <w:rPr>
                <w:iCs/>
                <w:sz w:val="20"/>
                <w:szCs w:val="20"/>
              </w:rPr>
              <w:t xml:space="preserve">B </w:t>
            </w:r>
            <w:proofErr w:type="spellStart"/>
            <w:r w:rsidRPr="0001655C">
              <w:rPr>
                <w:i/>
                <w:iCs/>
                <w:sz w:val="20"/>
                <w:szCs w:val="20"/>
                <w:vertAlign w:val="subscript"/>
              </w:rPr>
              <w:t>hb</w:t>
            </w:r>
            <w:proofErr w:type="spellEnd"/>
            <w:r w:rsidRPr="0001655C">
              <w:rPr>
                <w:i/>
                <w:iCs/>
                <w:sz w:val="20"/>
                <w:szCs w:val="20"/>
                <w:vertAlign w:val="subscript"/>
              </w:rPr>
              <w:t>, Houston345</w:t>
            </w:r>
          </w:p>
        </w:tc>
        <w:tc>
          <w:tcPr>
            <w:tcW w:w="456" w:type="pct"/>
          </w:tcPr>
          <w:p w14:paraId="200252C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142DA935"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proofErr w:type="spellStart"/>
            <w:r w:rsidRPr="0001655C">
              <w:rPr>
                <w:i/>
                <w:iCs/>
                <w:sz w:val="20"/>
                <w:szCs w:val="20"/>
              </w:rPr>
              <w:t>hb</w:t>
            </w:r>
            <w:proofErr w:type="spellEnd"/>
            <w:r w:rsidRPr="0001655C">
              <w:rPr>
                <w:iCs/>
                <w:sz w:val="20"/>
                <w:szCs w:val="20"/>
              </w:rPr>
              <w:t xml:space="preserve"> that is a component of “Houston 345.”</w:t>
            </w:r>
          </w:p>
        </w:tc>
      </w:tr>
      <w:tr w:rsidR="0001655C" w:rsidRPr="0001655C" w14:paraId="1BB77D5E" w14:textId="77777777" w:rsidTr="003B71DB">
        <w:tc>
          <w:tcPr>
            <w:tcW w:w="1188" w:type="pct"/>
          </w:tcPr>
          <w:p w14:paraId="269F1C9B" w14:textId="77777777" w:rsidR="0001655C" w:rsidRPr="0001655C" w:rsidRDefault="0001655C" w:rsidP="0001655C">
            <w:pPr>
              <w:spacing w:after="60"/>
              <w:rPr>
                <w:iCs/>
                <w:sz w:val="20"/>
                <w:szCs w:val="20"/>
              </w:rPr>
            </w:pPr>
            <w:r w:rsidRPr="0001655C">
              <w:rPr>
                <w:iCs/>
                <w:sz w:val="20"/>
                <w:szCs w:val="20"/>
              </w:rPr>
              <w:t xml:space="preserve">B </w:t>
            </w:r>
            <w:proofErr w:type="spellStart"/>
            <w:r w:rsidRPr="0001655C">
              <w:rPr>
                <w:i/>
                <w:iCs/>
                <w:sz w:val="20"/>
                <w:szCs w:val="20"/>
                <w:vertAlign w:val="subscript"/>
              </w:rPr>
              <w:t>hb</w:t>
            </w:r>
            <w:proofErr w:type="spellEnd"/>
            <w:r w:rsidRPr="0001655C">
              <w:rPr>
                <w:i/>
                <w:iCs/>
                <w:sz w:val="20"/>
                <w:szCs w:val="20"/>
                <w:vertAlign w:val="subscript"/>
              </w:rPr>
              <w:t>, West345</w:t>
            </w:r>
          </w:p>
        </w:tc>
        <w:tc>
          <w:tcPr>
            <w:tcW w:w="456" w:type="pct"/>
          </w:tcPr>
          <w:p w14:paraId="41193FB3"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0AD8442"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proofErr w:type="spellStart"/>
            <w:r w:rsidRPr="0001655C">
              <w:rPr>
                <w:i/>
                <w:iCs/>
                <w:sz w:val="20"/>
                <w:szCs w:val="20"/>
              </w:rPr>
              <w:t>hb</w:t>
            </w:r>
            <w:proofErr w:type="spellEnd"/>
            <w:r w:rsidRPr="0001655C">
              <w:rPr>
                <w:iCs/>
                <w:sz w:val="20"/>
                <w:szCs w:val="20"/>
              </w:rPr>
              <w:t xml:space="preserve"> that is a component of “West 345.”</w:t>
            </w:r>
          </w:p>
        </w:tc>
      </w:tr>
      <w:tr w:rsidR="0001655C" w:rsidRPr="0001655C" w14:paraId="63E4992E" w14:textId="77777777" w:rsidTr="003B71DB">
        <w:tc>
          <w:tcPr>
            <w:tcW w:w="1188" w:type="pct"/>
          </w:tcPr>
          <w:p w14:paraId="69514B20" w14:textId="77777777" w:rsidR="0001655C" w:rsidRPr="0001655C" w:rsidRDefault="0001655C" w:rsidP="0001655C">
            <w:pPr>
              <w:spacing w:after="60"/>
              <w:rPr>
                <w:i/>
                <w:iCs/>
                <w:sz w:val="20"/>
                <w:szCs w:val="20"/>
              </w:rPr>
            </w:pPr>
            <w:proofErr w:type="spellStart"/>
            <w:r w:rsidRPr="0001655C">
              <w:rPr>
                <w:i/>
                <w:iCs/>
                <w:sz w:val="20"/>
                <w:szCs w:val="20"/>
              </w:rPr>
              <w:t>hb</w:t>
            </w:r>
            <w:proofErr w:type="spellEnd"/>
          </w:p>
        </w:tc>
        <w:tc>
          <w:tcPr>
            <w:tcW w:w="456" w:type="pct"/>
          </w:tcPr>
          <w:p w14:paraId="6EBBF70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3BFFEAEF"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4E62EF8C" w14:textId="77777777" w:rsidTr="003B71DB">
        <w:tc>
          <w:tcPr>
            <w:tcW w:w="1188" w:type="pct"/>
          </w:tcPr>
          <w:p w14:paraId="53D5690E" w14:textId="77777777" w:rsidR="0001655C" w:rsidRPr="0001655C" w:rsidRDefault="0001655C" w:rsidP="0001655C">
            <w:pPr>
              <w:spacing w:after="60"/>
              <w:rPr>
                <w:iCs/>
                <w:sz w:val="20"/>
                <w:szCs w:val="20"/>
              </w:rPr>
            </w:pPr>
            <w:r w:rsidRPr="0001655C">
              <w:rPr>
                <w:iCs/>
                <w:sz w:val="20"/>
                <w:szCs w:val="20"/>
              </w:rPr>
              <w:lastRenderedPageBreak/>
              <w:t>HB</w:t>
            </w:r>
            <w:r w:rsidRPr="0001655C">
              <w:rPr>
                <w:iCs/>
                <w:sz w:val="20"/>
                <w:szCs w:val="20"/>
                <w:vertAlign w:val="subscript"/>
              </w:rPr>
              <w:t xml:space="preserve"> </w:t>
            </w:r>
            <w:r w:rsidRPr="0001655C">
              <w:rPr>
                <w:i/>
                <w:iCs/>
                <w:sz w:val="20"/>
                <w:szCs w:val="20"/>
                <w:vertAlign w:val="subscript"/>
              </w:rPr>
              <w:t>North345</w:t>
            </w:r>
          </w:p>
        </w:tc>
        <w:tc>
          <w:tcPr>
            <w:tcW w:w="456" w:type="pct"/>
          </w:tcPr>
          <w:p w14:paraId="3D2C14C7"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5F25F633" w14:textId="77777777" w:rsidR="0001655C" w:rsidRPr="0001655C" w:rsidRDefault="0001655C" w:rsidP="0001655C">
            <w:pPr>
              <w:spacing w:after="60"/>
              <w:rPr>
                <w:iCs/>
                <w:sz w:val="20"/>
                <w:szCs w:val="20"/>
              </w:rPr>
            </w:pPr>
            <w:r w:rsidRPr="0001655C">
              <w:rPr>
                <w:iCs/>
                <w:sz w:val="20"/>
                <w:szCs w:val="20"/>
              </w:rPr>
              <w:t>The total number of Hub Buses in “North 345.”</w:t>
            </w:r>
          </w:p>
        </w:tc>
      </w:tr>
      <w:tr w:rsidR="0001655C" w:rsidRPr="0001655C" w14:paraId="114B67E8" w14:textId="77777777" w:rsidTr="003B71DB">
        <w:tc>
          <w:tcPr>
            <w:tcW w:w="1188" w:type="pct"/>
          </w:tcPr>
          <w:p w14:paraId="448CB2B7"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South345</w:t>
            </w:r>
          </w:p>
        </w:tc>
        <w:tc>
          <w:tcPr>
            <w:tcW w:w="456" w:type="pct"/>
          </w:tcPr>
          <w:p w14:paraId="64B0DCB0"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700F2D57" w14:textId="77777777" w:rsidR="0001655C" w:rsidRPr="0001655C" w:rsidRDefault="0001655C" w:rsidP="0001655C">
            <w:pPr>
              <w:spacing w:after="60"/>
              <w:rPr>
                <w:iCs/>
                <w:sz w:val="20"/>
                <w:szCs w:val="20"/>
              </w:rPr>
            </w:pPr>
            <w:r w:rsidRPr="0001655C">
              <w:rPr>
                <w:iCs/>
                <w:sz w:val="20"/>
                <w:szCs w:val="20"/>
              </w:rPr>
              <w:t>The total number of Hub Buses in “South 345.”</w:t>
            </w:r>
          </w:p>
        </w:tc>
      </w:tr>
      <w:tr w:rsidR="0001655C" w:rsidRPr="0001655C" w14:paraId="0306C7FE" w14:textId="77777777" w:rsidTr="003B71DB">
        <w:tc>
          <w:tcPr>
            <w:tcW w:w="1188" w:type="pct"/>
          </w:tcPr>
          <w:p w14:paraId="14DDE828"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Houston345</w:t>
            </w:r>
          </w:p>
        </w:tc>
        <w:tc>
          <w:tcPr>
            <w:tcW w:w="456" w:type="pct"/>
          </w:tcPr>
          <w:p w14:paraId="201FF4D7"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5009953" w14:textId="77777777" w:rsidR="0001655C" w:rsidRPr="0001655C" w:rsidRDefault="0001655C" w:rsidP="0001655C">
            <w:pPr>
              <w:spacing w:after="60"/>
              <w:rPr>
                <w:iCs/>
                <w:sz w:val="20"/>
                <w:szCs w:val="20"/>
              </w:rPr>
            </w:pPr>
            <w:r w:rsidRPr="0001655C">
              <w:rPr>
                <w:iCs/>
                <w:sz w:val="20"/>
                <w:szCs w:val="20"/>
              </w:rPr>
              <w:t>The total number of Hub Buses in “Houston 345.”</w:t>
            </w:r>
          </w:p>
        </w:tc>
      </w:tr>
      <w:tr w:rsidR="0001655C" w:rsidRPr="0001655C" w14:paraId="1BF8C015" w14:textId="77777777" w:rsidTr="003B71DB">
        <w:tc>
          <w:tcPr>
            <w:tcW w:w="1188" w:type="pct"/>
          </w:tcPr>
          <w:p w14:paraId="36330FA6"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West345</w:t>
            </w:r>
          </w:p>
        </w:tc>
        <w:tc>
          <w:tcPr>
            <w:tcW w:w="456" w:type="pct"/>
          </w:tcPr>
          <w:p w14:paraId="5FEC2BDF"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25BEF52" w14:textId="77777777" w:rsidR="0001655C" w:rsidRPr="0001655C" w:rsidRDefault="0001655C" w:rsidP="0001655C">
            <w:pPr>
              <w:spacing w:after="60"/>
              <w:rPr>
                <w:iCs/>
                <w:sz w:val="20"/>
                <w:szCs w:val="20"/>
              </w:rPr>
            </w:pPr>
            <w:r w:rsidRPr="0001655C">
              <w:rPr>
                <w:iCs/>
                <w:sz w:val="20"/>
                <w:szCs w:val="20"/>
              </w:rPr>
              <w:t>The total number of Hub Buses in “West 345.”</w:t>
            </w:r>
          </w:p>
        </w:tc>
      </w:tr>
    </w:tbl>
    <w:p w14:paraId="30EDAE50"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01655C" w:rsidRPr="0001655C" w14:paraId="031DAF7D"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294504E3"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57D9396D"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437CF6F2" w14:textId="77777777" w:rsidR="0001655C" w:rsidRPr="0001655C" w:rsidRDefault="0001655C" w:rsidP="0001655C">
            <w:pPr>
              <w:tabs>
                <w:tab w:val="left" w:pos="2340"/>
                <w:tab w:val="left" w:pos="3420"/>
              </w:tabs>
              <w:spacing w:after="120"/>
              <w:ind w:left="3420" w:hanging="2700"/>
              <w:rPr>
                <w:b/>
                <w:bCs/>
              </w:rPr>
            </w:pPr>
            <w:r w:rsidRPr="0001655C">
              <w:rPr>
                <w:b/>
                <w:bCs/>
              </w:rPr>
              <w:t>RTSPP</w:t>
            </w:r>
            <w:r w:rsidRPr="0001655C">
              <w:rPr>
                <w:bCs/>
                <w:i/>
                <w:vertAlign w:val="subscript"/>
              </w:rPr>
              <w:t xml:space="preserve"> ERCOT345Bus</w:t>
            </w:r>
            <w:r w:rsidRPr="0001655C">
              <w:rPr>
                <w:b/>
                <w:bCs/>
              </w:rPr>
              <w:tab/>
              <w:t>=</w:t>
            </w:r>
            <w:r w:rsidRPr="0001655C">
              <w:rPr>
                <w:b/>
                <w:bCs/>
              </w:rPr>
              <w:tab/>
              <w:t>Max [-$251, (</w:t>
            </w:r>
            <w:ins w:id="187" w:author="ERCOT 012825" w:date="2024-12-04T18:13:00Z">
              <w:r w:rsidRPr="0001655C">
                <w:rPr>
                  <w:b/>
                  <w:bCs/>
                </w:rPr>
                <w:t>L</w:t>
              </w:r>
            </w:ins>
            <w:r w:rsidRPr="0001655C">
              <w:rPr>
                <w:b/>
                <w:bCs/>
              </w:rPr>
              <w:t xml:space="preserve">RTRDP </w:t>
            </w:r>
            <w:ins w:id="188" w:author="ERCOT 012825" w:date="2024-11-25T16:10:00Z">
              <w:r w:rsidRPr="0001655C">
                <w:rPr>
                  <w:b/>
                  <w:bCs/>
                  <w:i/>
                  <w:iCs/>
                  <w:vertAlign w:val="subscript"/>
                </w:rPr>
                <w:t>ERCOT345Bus</w:t>
              </w:r>
            </w:ins>
            <w:r w:rsidRPr="0001655C">
              <w:rPr>
                <w:b/>
                <w:bCs/>
              </w:rPr>
              <w:t xml:space="preserve"> + </w:t>
            </w:r>
            <w:r w:rsidRPr="0001655C">
              <w:rPr>
                <w:position w:val="-22"/>
              </w:rPr>
              <w:object w:dxaOrig="225" w:dyaOrig="465" w14:anchorId="0FBBF49A">
                <v:shape id="_x0000_i1094" type="#_x0000_t75" style="width:13.2pt;height:21pt" o:ole="">
                  <v:imagedata r:id="rId32" o:title=""/>
                </v:shape>
                <o:OLEObject Type="Embed" ProgID="Equation.3" ShapeID="_x0000_i1094" DrawAspect="Content" ObjectID="_1808977501" r:id="rId89"/>
              </w:object>
            </w:r>
            <w:r w:rsidRPr="0001655C">
              <w:rPr>
                <w:b/>
              </w:rPr>
              <w:t>(HUBLMP</w:t>
            </w:r>
            <w:r w:rsidRPr="0001655C">
              <w:rPr>
                <w:b/>
                <w:i/>
                <w:vertAlign w:val="subscript"/>
              </w:rPr>
              <w:t>ERCOT345Bus,y</w:t>
            </w:r>
            <w:r w:rsidRPr="0001655C">
              <w:rPr>
                <w:b/>
              </w:rPr>
              <w:t xml:space="preserve"> * RNWF </w:t>
            </w:r>
            <w:r w:rsidRPr="0001655C">
              <w:rPr>
                <w:b/>
                <w:i/>
                <w:vertAlign w:val="subscript"/>
              </w:rPr>
              <w:t>y</w:t>
            </w:r>
            <w:r w:rsidRPr="0001655C">
              <w:rPr>
                <w:b/>
              </w:rPr>
              <w:t>))]</w:t>
            </w:r>
            <w:r w:rsidRPr="0001655C">
              <w:rPr>
                <w:b/>
                <w:bCs/>
              </w:rPr>
              <w:tab/>
            </w:r>
            <w:r w:rsidRPr="0001655C">
              <w:rPr>
                <w:b/>
                <w:bCs/>
              </w:rPr>
              <w:tab/>
            </w:r>
          </w:p>
          <w:p w14:paraId="2C1A6E6B" w14:textId="77777777" w:rsidR="0001655C" w:rsidRPr="0001655C" w:rsidRDefault="0001655C" w:rsidP="0001655C">
            <w:pPr>
              <w:spacing w:after="240"/>
              <w:rPr>
                <w:iCs/>
              </w:rPr>
            </w:pPr>
            <w:r w:rsidRPr="0001655C">
              <w:rPr>
                <w:iCs/>
              </w:rPr>
              <w:t>Where:</w:t>
            </w:r>
          </w:p>
          <w:p w14:paraId="0D0AC3CF" w14:textId="77777777" w:rsidR="0001655C" w:rsidRPr="0001655C" w:rsidRDefault="0001655C" w:rsidP="0001655C">
            <w:pPr>
              <w:spacing w:after="240"/>
              <w:ind w:left="2880" w:hanging="2160"/>
            </w:pPr>
            <w:proofErr w:type="spellStart"/>
            <w:ins w:id="189" w:author="ERCOT 012825" w:date="2024-12-04T18:13:00Z">
              <w:r w:rsidRPr="0001655C">
                <w:t>L</w:t>
              </w:r>
            </w:ins>
            <w:r w:rsidRPr="0001655C">
              <w:t>RTRDP</w:t>
            </w:r>
            <w:ins w:id="190" w:author="ERCOT 012825" w:date="2024-11-25T09:16:00Z">
              <w:r w:rsidRPr="0001655C">
                <w:rPr>
                  <w:i/>
                  <w:iCs/>
                  <w:vertAlign w:val="subscript"/>
                </w:rPr>
                <w:t>p</w:t>
              </w:r>
            </w:ins>
            <w:proofErr w:type="spellEnd"/>
            <w:r w:rsidRPr="0001655C">
              <w:t xml:space="preserve">                      </w:t>
            </w:r>
            <w:r w:rsidRPr="0001655C">
              <w:tab/>
              <w:t xml:space="preserve"> =           </w:t>
            </w:r>
            <w:r w:rsidRPr="0001655C">
              <w:rPr>
                <w:position w:val="-22"/>
              </w:rPr>
              <w:object w:dxaOrig="225" w:dyaOrig="465" w14:anchorId="38A37084">
                <v:shape id="_x0000_i1095" type="#_x0000_t75" style="width:13.2pt;height:21pt" o:ole="">
                  <v:imagedata r:id="rId32" o:title=""/>
                </v:shape>
                <o:OLEObject Type="Embed" ProgID="Equation.3" ShapeID="_x0000_i1095" DrawAspect="Content" ObjectID="_1808977502" r:id="rId90"/>
              </w:object>
            </w:r>
            <w:r w:rsidRPr="0001655C">
              <w:t xml:space="preserve">(RNWF </w:t>
            </w:r>
            <w:r w:rsidRPr="0001655C">
              <w:rPr>
                <w:i/>
                <w:vertAlign w:val="subscript"/>
              </w:rPr>
              <w:t>y</w:t>
            </w:r>
            <w:r w:rsidRPr="0001655C">
              <w:t xml:space="preserve"> * RTRDPA </w:t>
            </w:r>
            <w:ins w:id="191" w:author="ERCOT 012825" w:date="2024-11-25T16:11:00Z">
              <w:r w:rsidRPr="0001655C">
                <w:rPr>
                  <w:i/>
                  <w:iCs/>
                  <w:vertAlign w:val="subscript"/>
                </w:rPr>
                <w:t xml:space="preserve">p, </w:t>
              </w:r>
            </w:ins>
            <w:r w:rsidRPr="0001655C">
              <w:rPr>
                <w:i/>
                <w:vertAlign w:val="subscript"/>
              </w:rPr>
              <w:t>y</w:t>
            </w:r>
            <w:r w:rsidRPr="0001655C">
              <w:t>)</w:t>
            </w:r>
          </w:p>
          <w:p w14:paraId="710693DE"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7120571C">
                <v:shape id="_x0000_i1096" type="#_x0000_t75" style="width:13.2pt;height:21pt" o:ole="">
                  <v:imagedata r:id="rId32" o:title=""/>
                </v:shape>
                <o:OLEObject Type="Embed" ProgID="Equation.3" ShapeID="_x0000_i1096" DrawAspect="Content" ObjectID="_1808977503" r:id="rId91"/>
              </w:object>
            </w:r>
            <w:r w:rsidRPr="0001655C">
              <w:rPr>
                <w:bCs/>
              </w:rPr>
              <w:t xml:space="preserve">TLMP </w:t>
            </w:r>
            <w:r w:rsidRPr="0001655C">
              <w:rPr>
                <w:bCs/>
                <w:i/>
                <w:vertAlign w:val="subscript"/>
              </w:rPr>
              <w:t>y</w:t>
            </w:r>
          </w:p>
          <w:p w14:paraId="2463AA47" w14:textId="77777777" w:rsidR="0001655C" w:rsidRPr="0001655C" w:rsidRDefault="0001655C" w:rsidP="0001655C"/>
          <w:p w14:paraId="1E883EBC" w14:textId="77777777" w:rsidR="0001655C" w:rsidRPr="0001655C" w:rsidRDefault="0001655C" w:rsidP="0001655C">
            <w:r w:rsidRPr="0001655C">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01655C" w:rsidRPr="0001655C" w14:paraId="04E33767" w14:textId="77777777" w:rsidTr="003B71DB">
              <w:trPr>
                <w:tblHeader/>
              </w:trPr>
              <w:tc>
                <w:tcPr>
                  <w:tcW w:w="1182" w:type="pct"/>
                </w:tcPr>
                <w:p w14:paraId="6BDB7D13" w14:textId="77777777" w:rsidR="0001655C" w:rsidRPr="0001655C" w:rsidRDefault="0001655C" w:rsidP="0001655C">
                  <w:pPr>
                    <w:spacing w:after="120"/>
                    <w:rPr>
                      <w:b/>
                      <w:iCs/>
                      <w:sz w:val="20"/>
                    </w:rPr>
                  </w:pPr>
                  <w:r w:rsidRPr="0001655C">
                    <w:rPr>
                      <w:b/>
                      <w:iCs/>
                      <w:sz w:val="20"/>
                    </w:rPr>
                    <w:t>Variable</w:t>
                  </w:r>
                </w:p>
              </w:tc>
              <w:tc>
                <w:tcPr>
                  <w:tcW w:w="468" w:type="pct"/>
                </w:tcPr>
                <w:p w14:paraId="5E5A2661" w14:textId="77777777" w:rsidR="0001655C" w:rsidRPr="0001655C" w:rsidRDefault="0001655C" w:rsidP="0001655C">
                  <w:pPr>
                    <w:spacing w:after="120"/>
                    <w:rPr>
                      <w:b/>
                      <w:iCs/>
                      <w:sz w:val="20"/>
                    </w:rPr>
                  </w:pPr>
                  <w:r w:rsidRPr="0001655C">
                    <w:rPr>
                      <w:b/>
                      <w:iCs/>
                      <w:sz w:val="20"/>
                    </w:rPr>
                    <w:t>Unit</w:t>
                  </w:r>
                </w:p>
              </w:tc>
              <w:tc>
                <w:tcPr>
                  <w:tcW w:w="3350" w:type="pct"/>
                </w:tcPr>
                <w:p w14:paraId="437F4768" w14:textId="77777777" w:rsidR="0001655C" w:rsidRPr="0001655C" w:rsidRDefault="0001655C" w:rsidP="0001655C">
                  <w:pPr>
                    <w:spacing w:after="120"/>
                    <w:rPr>
                      <w:b/>
                      <w:iCs/>
                      <w:sz w:val="20"/>
                    </w:rPr>
                  </w:pPr>
                  <w:r w:rsidRPr="0001655C">
                    <w:rPr>
                      <w:b/>
                      <w:iCs/>
                      <w:sz w:val="20"/>
                    </w:rPr>
                    <w:t>Description</w:t>
                  </w:r>
                </w:p>
              </w:tc>
            </w:tr>
            <w:tr w:rsidR="0001655C" w:rsidRPr="0001655C" w14:paraId="78C8F6A3" w14:textId="77777777" w:rsidTr="003B71DB">
              <w:tc>
                <w:tcPr>
                  <w:tcW w:w="1182" w:type="pct"/>
                </w:tcPr>
                <w:p w14:paraId="1BD11CFF" w14:textId="77777777" w:rsidR="0001655C" w:rsidRPr="0001655C" w:rsidRDefault="0001655C" w:rsidP="0001655C">
                  <w:pPr>
                    <w:spacing w:after="60"/>
                    <w:rPr>
                      <w:iCs/>
                      <w:sz w:val="20"/>
                    </w:rPr>
                  </w:pPr>
                  <w:r w:rsidRPr="0001655C">
                    <w:rPr>
                      <w:iCs/>
                      <w:sz w:val="20"/>
                    </w:rPr>
                    <w:t>RTSPP</w:t>
                  </w:r>
                  <w:r w:rsidRPr="0001655C">
                    <w:rPr>
                      <w:i/>
                      <w:iCs/>
                      <w:sz w:val="20"/>
                      <w:vertAlign w:val="subscript"/>
                    </w:rPr>
                    <w:t xml:space="preserve"> ERCOT345Bus</w:t>
                  </w:r>
                </w:p>
              </w:tc>
              <w:tc>
                <w:tcPr>
                  <w:tcW w:w="468" w:type="pct"/>
                </w:tcPr>
                <w:p w14:paraId="40522D6A" w14:textId="77777777" w:rsidR="0001655C" w:rsidRPr="0001655C" w:rsidRDefault="0001655C" w:rsidP="0001655C">
                  <w:pPr>
                    <w:spacing w:after="60"/>
                    <w:rPr>
                      <w:iCs/>
                      <w:sz w:val="20"/>
                    </w:rPr>
                  </w:pPr>
                  <w:r w:rsidRPr="0001655C">
                    <w:rPr>
                      <w:iCs/>
                      <w:sz w:val="20"/>
                    </w:rPr>
                    <w:t>$/MWh</w:t>
                  </w:r>
                </w:p>
              </w:tc>
              <w:tc>
                <w:tcPr>
                  <w:tcW w:w="3350" w:type="pct"/>
                </w:tcPr>
                <w:p w14:paraId="2BA51FFD"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335B9B01" w14:textId="77777777" w:rsidTr="003B71DB">
              <w:tc>
                <w:tcPr>
                  <w:tcW w:w="1182" w:type="pct"/>
                </w:tcPr>
                <w:p w14:paraId="50AAC13A" w14:textId="77777777" w:rsidR="0001655C" w:rsidRPr="0001655C" w:rsidRDefault="0001655C" w:rsidP="0001655C">
                  <w:pPr>
                    <w:spacing w:after="60"/>
                    <w:rPr>
                      <w:i/>
                      <w:sz w:val="20"/>
                      <w:vertAlign w:val="subscript"/>
                    </w:rPr>
                  </w:pPr>
                  <w:ins w:id="192" w:author="ERCOT 012825" w:date="2024-12-04T18:13:00Z">
                    <w:r w:rsidRPr="0001655C">
                      <w:rPr>
                        <w:iCs/>
                        <w:sz w:val="20"/>
                      </w:rPr>
                      <w:t>L</w:t>
                    </w:r>
                  </w:ins>
                  <w:r w:rsidRPr="0001655C">
                    <w:rPr>
                      <w:iCs/>
                      <w:sz w:val="20"/>
                    </w:rPr>
                    <w:t xml:space="preserve">RTRDP </w:t>
                  </w:r>
                  <w:ins w:id="193" w:author="ERCOT 012825" w:date="2024-11-25T09:16:00Z">
                    <w:r w:rsidRPr="0001655C">
                      <w:rPr>
                        <w:i/>
                        <w:sz w:val="20"/>
                        <w:vertAlign w:val="subscript"/>
                      </w:rPr>
                      <w:t>p</w:t>
                    </w:r>
                  </w:ins>
                </w:p>
              </w:tc>
              <w:tc>
                <w:tcPr>
                  <w:tcW w:w="468" w:type="pct"/>
                </w:tcPr>
                <w:p w14:paraId="41C3AB35" w14:textId="77777777" w:rsidR="0001655C" w:rsidRPr="0001655C" w:rsidRDefault="0001655C" w:rsidP="0001655C">
                  <w:pPr>
                    <w:spacing w:after="60"/>
                    <w:rPr>
                      <w:iCs/>
                      <w:sz w:val="20"/>
                    </w:rPr>
                  </w:pPr>
                  <w:r w:rsidRPr="0001655C">
                    <w:rPr>
                      <w:iCs/>
                      <w:sz w:val="20"/>
                    </w:rPr>
                    <w:t>$/MWh</w:t>
                  </w:r>
                </w:p>
              </w:tc>
              <w:tc>
                <w:tcPr>
                  <w:tcW w:w="3350" w:type="pct"/>
                </w:tcPr>
                <w:p w14:paraId="0A8BE1A1" w14:textId="77777777" w:rsidR="0001655C" w:rsidRPr="0001655C" w:rsidRDefault="0001655C" w:rsidP="0001655C">
                  <w:pPr>
                    <w:spacing w:after="60"/>
                    <w:rPr>
                      <w:i/>
                      <w:iCs/>
                      <w:sz w:val="20"/>
                    </w:rPr>
                  </w:pPr>
                  <w:ins w:id="194" w:author="ERCOT 012825" w:date="2024-12-04T18:13:00Z">
                    <w:r w:rsidRPr="0001655C">
                      <w:rPr>
                        <w:i/>
                        <w:iCs/>
                        <w:sz w:val="20"/>
                      </w:rPr>
                      <w:t>L</w:t>
                    </w:r>
                  </w:ins>
                  <w:ins w:id="195" w:author="ERCOT 012825" w:date="2024-12-04T18:14:00Z">
                    <w:r w:rsidRPr="0001655C">
                      <w:rPr>
                        <w:i/>
                        <w:iCs/>
                        <w:sz w:val="20"/>
                      </w:rPr>
                      <w:t xml:space="preserve">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96" w:author="ERCOT 012825" w:date="2024-11-25T09:24: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1FF9C4F3" w14:textId="77777777" w:rsidTr="003B71DB">
              <w:tc>
                <w:tcPr>
                  <w:tcW w:w="1182" w:type="pct"/>
                </w:tcPr>
                <w:p w14:paraId="5C565412" w14:textId="77777777" w:rsidR="0001655C" w:rsidRPr="0001655C" w:rsidRDefault="0001655C" w:rsidP="0001655C">
                  <w:pPr>
                    <w:spacing w:after="60"/>
                    <w:rPr>
                      <w:iCs/>
                      <w:sz w:val="20"/>
                    </w:rPr>
                  </w:pPr>
                  <w:r w:rsidRPr="0001655C">
                    <w:rPr>
                      <w:iCs/>
                      <w:sz w:val="20"/>
                    </w:rPr>
                    <w:t xml:space="preserve">RTRDPA </w:t>
                  </w:r>
                  <w:ins w:id="197" w:author="ERCOT 012825" w:date="2024-11-25T16:11:00Z">
                    <w:r w:rsidRPr="0001655C">
                      <w:rPr>
                        <w:i/>
                        <w:sz w:val="20"/>
                        <w:vertAlign w:val="subscript"/>
                      </w:rPr>
                      <w:t xml:space="preserve">p, </w:t>
                    </w:r>
                  </w:ins>
                  <w:r w:rsidRPr="0001655C">
                    <w:rPr>
                      <w:i/>
                      <w:iCs/>
                      <w:sz w:val="20"/>
                      <w:vertAlign w:val="subscript"/>
                    </w:rPr>
                    <w:t>y</w:t>
                  </w:r>
                </w:p>
              </w:tc>
              <w:tc>
                <w:tcPr>
                  <w:tcW w:w="468" w:type="pct"/>
                </w:tcPr>
                <w:p w14:paraId="76E42727" w14:textId="77777777" w:rsidR="0001655C" w:rsidRPr="0001655C" w:rsidRDefault="0001655C" w:rsidP="0001655C">
                  <w:pPr>
                    <w:spacing w:after="60"/>
                    <w:rPr>
                      <w:iCs/>
                      <w:sz w:val="20"/>
                    </w:rPr>
                  </w:pPr>
                  <w:r w:rsidRPr="0001655C">
                    <w:rPr>
                      <w:iCs/>
                      <w:sz w:val="20"/>
                    </w:rPr>
                    <w:t>$/MWh</w:t>
                  </w:r>
                </w:p>
              </w:tc>
              <w:tc>
                <w:tcPr>
                  <w:tcW w:w="3350" w:type="pct"/>
                </w:tcPr>
                <w:p w14:paraId="29BF0399"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The Real-Time Price Adder that captures the impact of reliability deployments on energy prices</w:t>
                  </w:r>
                  <w:ins w:id="198" w:author="ERCOT 012825" w:date="2024-11-25T16:11:00Z">
                    <w:r w:rsidRPr="0001655C">
                      <w:rPr>
                        <w:iCs/>
                        <w:sz w:val="20"/>
                      </w:rPr>
                      <w:t xml:space="preserve"> at Settlement Point </w:t>
                    </w:r>
                    <w:r w:rsidRPr="0001655C">
                      <w:rPr>
                        <w:i/>
                        <w:sz w:val="20"/>
                      </w:rPr>
                      <w:t>p,</w:t>
                    </w:r>
                  </w:ins>
                  <w:r w:rsidRPr="0001655C">
                    <w:rPr>
                      <w:iCs/>
                      <w:sz w:val="20"/>
                    </w:rPr>
                    <w:t xml:space="preserve"> for the SCED interval</w:t>
                  </w:r>
                  <w:r w:rsidRPr="0001655C">
                    <w:rPr>
                      <w:i/>
                      <w:iCs/>
                      <w:sz w:val="20"/>
                    </w:rPr>
                    <w:t xml:space="preserve"> y. </w:t>
                  </w:r>
                </w:p>
              </w:tc>
            </w:tr>
            <w:tr w:rsidR="0001655C" w:rsidRPr="0001655C" w14:paraId="19B24F6B" w14:textId="77777777" w:rsidTr="003B71DB">
              <w:tc>
                <w:tcPr>
                  <w:tcW w:w="1182" w:type="pct"/>
                </w:tcPr>
                <w:p w14:paraId="4C0552E0" w14:textId="77777777" w:rsidR="0001655C" w:rsidRPr="0001655C" w:rsidRDefault="0001655C" w:rsidP="0001655C">
                  <w:pPr>
                    <w:spacing w:after="60"/>
                    <w:rPr>
                      <w:iCs/>
                      <w:sz w:val="20"/>
                    </w:rPr>
                  </w:pPr>
                  <w:r w:rsidRPr="0001655C">
                    <w:rPr>
                      <w:sz w:val="20"/>
                    </w:rPr>
                    <w:t>HUBLMP</w:t>
                  </w:r>
                  <w:r w:rsidRPr="0001655C">
                    <w:rPr>
                      <w:i/>
                      <w:sz w:val="20"/>
                      <w:vertAlign w:val="subscript"/>
                    </w:rPr>
                    <w:t xml:space="preserve"> ERCOT345Bus,y</w:t>
                  </w:r>
                </w:p>
              </w:tc>
              <w:tc>
                <w:tcPr>
                  <w:tcW w:w="468" w:type="pct"/>
                </w:tcPr>
                <w:p w14:paraId="034948D9" w14:textId="77777777" w:rsidR="0001655C" w:rsidRPr="0001655C" w:rsidRDefault="0001655C" w:rsidP="0001655C">
                  <w:pPr>
                    <w:spacing w:after="60"/>
                    <w:rPr>
                      <w:iCs/>
                      <w:sz w:val="20"/>
                    </w:rPr>
                  </w:pPr>
                  <w:r w:rsidRPr="0001655C">
                    <w:rPr>
                      <w:sz w:val="20"/>
                    </w:rPr>
                    <w:t>$/MWh</w:t>
                  </w:r>
                </w:p>
              </w:tc>
              <w:tc>
                <w:tcPr>
                  <w:tcW w:w="3350" w:type="pct"/>
                </w:tcPr>
                <w:p w14:paraId="2D7C6EC5" w14:textId="77777777" w:rsidR="0001655C" w:rsidRPr="0001655C" w:rsidRDefault="0001655C" w:rsidP="0001655C">
                  <w:pPr>
                    <w:spacing w:after="60"/>
                    <w:rPr>
                      <w:i/>
                      <w:iCs/>
                      <w:sz w:val="20"/>
                    </w:rPr>
                  </w:pPr>
                  <w:r w:rsidRPr="0001655C">
                    <w:rPr>
                      <w:i/>
                      <w:sz w:val="20"/>
                    </w:rPr>
                    <w:t>Hub Locational Marginal Price for the ERCOT345Bus</w:t>
                  </w:r>
                  <w:r w:rsidRPr="0001655C">
                    <w:rPr>
                      <w:sz w:val="20"/>
                    </w:rPr>
                    <w:sym w:font="Symbol" w:char="F0BE"/>
                  </w:r>
                  <w:r w:rsidRPr="0001655C">
                    <w:rPr>
                      <w:sz w:val="20"/>
                    </w:rPr>
                    <w:t xml:space="preserve">The Hub LMP for the ERCOT Bus Average 345 kV Hub (ERCOT 345 Bus), for the SCED Interval </w:t>
                  </w:r>
                  <w:r w:rsidRPr="0001655C">
                    <w:rPr>
                      <w:i/>
                      <w:sz w:val="20"/>
                    </w:rPr>
                    <w:t>y</w:t>
                  </w:r>
                  <w:r w:rsidRPr="0001655C">
                    <w:rPr>
                      <w:sz w:val="20"/>
                    </w:rPr>
                    <w:t>.</w:t>
                  </w:r>
                </w:p>
              </w:tc>
            </w:tr>
            <w:tr w:rsidR="0001655C" w:rsidRPr="0001655C" w14:paraId="5E89C168" w14:textId="77777777" w:rsidTr="003B71DB">
              <w:tc>
                <w:tcPr>
                  <w:tcW w:w="1182" w:type="pct"/>
                </w:tcPr>
                <w:p w14:paraId="689D69CD"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Pr>
                <w:p w14:paraId="79F0C492" w14:textId="77777777" w:rsidR="0001655C" w:rsidRPr="0001655C" w:rsidRDefault="0001655C" w:rsidP="0001655C">
                  <w:pPr>
                    <w:spacing w:after="60"/>
                    <w:rPr>
                      <w:iCs/>
                      <w:sz w:val="20"/>
                    </w:rPr>
                  </w:pPr>
                  <w:r w:rsidRPr="0001655C">
                    <w:rPr>
                      <w:iCs/>
                      <w:sz w:val="20"/>
                    </w:rPr>
                    <w:t>none</w:t>
                  </w:r>
                </w:p>
              </w:tc>
              <w:tc>
                <w:tcPr>
                  <w:tcW w:w="3350" w:type="pct"/>
                </w:tcPr>
                <w:p w14:paraId="24B212D8"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45CFA1C4" w14:textId="77777777" w:rsidTr="003B71DB">
              <w:tc>
                <w:tcPr>
                  <w:tcW w:w="1182" w:type="pct"/>
                </w:tcPr>
                <w:p w14:paraId="65CDA3EC"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68" w:type="pct"/>
                </w:tcPr>
                <w:p w14:paraId="1D167937" w14:textId="77777777" w:rsidR="0001655C" w:rsidRPr="0001655C" w:rsidRDefault="0001655C" w:rsidP="0001655C">
                  <w:pPr>
                    <w:spacing w:after="60"/>
                    <w:rPr>
                      <w:sz w:val="20"/>
                    </w:rPr>
                  </w:pPr>
                  <w:r w:rsidRPr="0001655C">
                    <w:rPr>
                      <w:iCs/>
                      <w:sz w:val="20"/>
                    </w:rPr>
                    <w:t>second</w:t>
                  </w:r>
                </w:p>
              </w:tc>
              <w:tc>
                <w:tcPr>
                  <w:tcW w:w="3350" w:type="pct"/>
                </w:tcPr>
                <w:p w14:paraId="0234FCB7"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72DD70B" w14:textId="77777777" w:rsidTr="003B71DB">
              <w:tc>
                <w:tcPr>
                  <w:tcW w:w="1182" w:type="pct"/>
                </w:tcPr>
                <w:p w14:paraId="497DB944" w14:textId="77777777" w:rsidR="0001655C" w:rsidRPr="0001655C" w:rsidRDefault="0001655C" w:rsidP="0001655C">
                  <w:pPr>
                    <w:spacing w:after="60"/>
                    <w:rPr>
                      <w:i/>
                      <w:iCs/>
                      <w:sz w:val="20"/>
                    </w:rPr>
                  </w:pPr>
                  <w:r w:rsidRPr="0001655C">
                    <w:rPr>
                      <w:i/>
                      <w:iCs/>
                      <w:sz w:val="20"/>
                    </w:rPr>
                    <w:lastRenderedPageBreak/>
                    <w:t>y</w:t>
                  </w:r>
                </w:p>
              </w:tc>
              <w:tc>
                <w:tcPr>
                  <w:tcW w:w="468" w:type="pct"/>
                </w:tcPr>
                <w:p w14:paraId="7739471B" w14:textId="77777777" w:rsidR="0001655C" w:rsidRPr="0001655C" w:rsidRDefault="0001655C" w:rsidP="0001655C">
                  <w:pPr>
                    <w:spacing w:after="60"/>
                    <w:rPr>
                      <w:iCs/>
                      <w:sz w:val="20"/>
                    </w:rPr>
                  </w:pPr>
                  <w:r w:rsidRPr="0001655C">
                    <w:rPr>
                      <w:iCs/>
                      <w:sz w:val="20"/>
                    </w:rPr>
                    <w:t>none</w:t>
                  </w:r>
                </w:p>
              </w:tc>
              <w:tc>
                <w:tcPr>
                  <w:tcW w:w="3350" w:type="pct"/>
                </w:tcPr>
                <w:p w14:paraId="6B69DC1B"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345F23FE" w14:textId="77777777" w:rsidTr="003B71DB">
              <w:trPr>
                <w:ins w:id="199" w:author="ERCOT 012825" w:date="2024-11-25T16:11:00Z"/>
              </w:trPr>
              <w:tc>
                <w:tcPr>
                  <w:tcW w:w="1182" w:type="pct"/>
                </w:tcPr>
                <w:p w14:paraId="149F95BE" w14:textId="77777777" w:rsidR="0001655C" w:rsidRPr="0001655C" w:rsidRDefault="0001655C" w:rsidP="0001655C">
                  <w:pPr>
                    <w:spacing w:after="60"/>
                    <w:rPr>
                      <w:ins w:id="200" w:author="ERCOT 012825" w:date="2024-11-25T16:11:00Z"/>
                      <w:i/>
                      <w:iCs/>
                      <w:sz w:val="20"/>
                    </w:rPr>
                  </w:pPr>
                  <w:ins w:id="201" w:author="ERCOT 012825" w:date="2024-11-25T16:11:00Z">
                    <w:r w:rsidRPr="0001655C">
                      <w:rPr>
                        <w:i/>
                        <w:iCs/>
                        <w:sz w:val="20"/>
                      </w:rPr>
                      <w:t>p</w:t>
                    </w:r>
                  </w:ins>
                </w:p>
              </w:tc>
              <w:tc>
                <w:tcPr>
                  <w:tcW w:w="468" w:type="pct"/>
                </w:tcPr>
                <w:p w14:paraId="49405E35" w14:textId="77777777" w:rsidR="0001655C" w:rsidRPr="0001655C" w:rsidRDefault="0001655C" w:rsidP="0001655C">
                  <w:pPr>
                    <w:spacing w:after="60"/>
                    <w:rPr>
                      <w:ins w:id="202" w:author="ERCOT 012825" w:date="2024-11-25T16:11:00Z"/>
                      <w:iCs/>
                      <w:sz w:val="20"/>
                    </w:rPr>
                  </w:pPr>
                  <w:ins w:id="203" w:author="ERCOT 012825" w:date="2024-11-25T16:11:00Z">
                    <w:r w:rsidRPr="0001655C">
                      <w:rPr>
                        <w:iCs/>
                        <w:sz w:val="20"/>
                      </w:rPr>
                      <w:t>none</w:t>
                    </w:r>
                  </w:ins>
                </w:p>
              </w:tc>
              <w:tc>
                <w:tcPr>
                  <w:tcW w:w="3350" w:type="pct"/>
                </w:tcPr>
                <w:p w14:paraId="456AFC55" w14:textId="77777777" w:rsidR="0001655C" w:rsidRPr="0001655C" w:rsidRDefault="0001655C" w:rsidP="0001655C">
                  <w:pPr>
                    <w:spacing w:after="60"/>
                    <w:rPr>
                      <w:ins w:id="204" w:author="ERCOT 012825" w:date="2024-11-25T16:11:00Z"/>
                      <w:iCs/>
                      <w:sz w:val="20"/>
                    </w:rPr>
                  </w:pPr>
                  <w:ins w:id="205" w:author="ERCOT 012825" w:date="2024-11-25T16:11:00Z">
                    <w:r w:rsidRPr="0001655C">
                      <w:rPr>
                        <w:iCs/>
                        <w:sz w:val="20"/>
                      </w:rPr>
                      <w:t>A Settlement Point</w:t>
                    </w:r>
                  </w:ins>
                </w:p>
              </w:tc>
            </w:tr>
          </w:tbl>
          <w:p w14:paraId="40F49C51" w14:textId="77777777" w:rsidR="0001655C" w:rsidRPr="0001655C" w:rsidRDefault="0001655C" w:rsidP="0001655C">
            <w:pPr>
              <w:spacing w:after="240"/>
              <w:ind w:left="720" w:hanging="720"/>
            </w:pPr>
          </w:p>
        </w:tc>
      </w:tr>
    </w:tbl>
    <w:p w14:paraId="24E1FCA5" w14:textId="77777777" w:rsidR="0001655C" w:rsidRPr="0001655C" w:rsidRDefault="0001655C" w:rsidP="0001655C">
      <w:pPr>
        <w:keepNext/>
        <w:tabs>
          <w:tab w:val="left" w:pos="1620"/>
        </w:tabs>
        <w:spacing w:before="240" w:after="240"/>
        <w:outlineLvl w:val="4"/>
        <w:rPr>
          <w:b/>
          <w:bCs/>
          <w:i/>
          <w:iCs/>
          <w:szCs w:val="26"/>
        </w:rPr>
      </w:pPr>
      <w:commentRangeStart w:id="206"/>
      <w:r w:rsidRPr="0001655C">
        <w:rPr>
          <w:b/>
          <w:bCs/>
          <w:snapToGrid w:val="0"/>
          <w:szCs w:val="20"/>
        </w:rPr>
        <w:lastRenderedPageBreak/>
        <w:t>6.5.7.3.1</w:t>
      </w:r>
      <w:commentRangeEnd w:id="206"/>
      <w:r w:rsidR="00687494">
        <w:rPr>
          <w:rStyle w:val="CommentReference"/>
        </w:rPr>
        <w:commentReference w:id="206"/>
      </w:r>
      <w:r w:rsidRPr="0001655C">
        <w:rPr>
          <w:b/>
          <w:bCs/>
          <w:i/>
          <w:iCs/>
          <w:szCs w:val="26"/>
        </w:rPr>
        <w:tab/>
      </w:r>
      <w:r w:rsidRPr="0001655C">
        <w:rPr>
          <w:b/>
          <w:bCs/>
          <w:snapToGrid w:val="0"/>
          <w:szCs w:val="20"/>
        </w:rPr>
        <w:t>Determination of Real-Time On-Line Reliability Deployment Price Adder</w:t>
      </w:r>
      <w:bookmarkEnd w:id="13"/>
    </w:p>
    <w:p w14:paraId="0CA5FC32" w14:textId="77777777" w:rsidR="0001655C" w:rsidRPr="0001655C" w:rsidRDefault="0001655C" w:rsidP="0001655C">
      <w:pPr>
        <w:spacing w:after="240"/>
        <w:ind w:left="720" w:hanging="720"/>
        <w:rPr>
          <w:szCs w:val="20"/>
        </w:rPr>
      </w:pPr>
      <w:r w:rsidRPr="0001655C">
        <w:rPr>
          <w:szCs w:val="20"/>
        </w:rPr>
        <w:t>(1)</w:t>
      </w:r>
      <w:r w:rsidRPr="0001655C">
        <w:rPr>
          <w:szCs w:val="20"/>
        </w:rPr>
        <w:tab/>
        <w:t>The following categories of reliability deployments are considered in the determination of the Real-Time On-Line Reliability Deployment Price Adder:</w:t>
      </w:r>
    </w:p>
    <w:p w14:paraId="56C8C1C3" w14:textId="77777777" w:rsidR="0001655C" w:rsidRPr="0001655C" w:rsidRDefault="0001655C" w:rsidP="0001655C">
      <w:pPr>
        <w:spacing w:after="240"/>
        <w:ind w:left="1440" w:hanging="720"/>
        <w:rPr>
          <w:szCs w:val="20"/>
        </w:rPr>
      </w:pPr>
      <w:r w:rsidRPr="0001655C">
        <w:rPr>
          <w:szCs w:val="20"/>
        </w:rPr>
        <w:t>(a)</w:t>
      </w:r>
      <w:r w:rsidRPr="0001655C">
        <w:rPr>
          <w:szCs w:val="20"/>
        </w:rPr>
        <w:tab/>
        <w:t>RUC-committed Resources, except for those whose QSEs have opted out of RUC Settlement in accordance with paragraph (14) of Section 5.5.2, Reliability Unit Commitment (RUC) Process;</w:t>
      </w:r>
    </w:p>
    <w:p w14:paraId="6EBE2722"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RMR Resources that are On-Line, including capacity secured to prevent an Emergency Condition pursuant to paragraph (4) of Section 6.5.1.1, ERCOT Control Area Authority; </w:t>
      </w:r>
    </w:p>
    <w:p w14:paraId="0FF046A1" w14:textId="77777777" w:rsidR="0001655C" w:rsidRPr="0001655C" w:rsidRDefault="0001655C" w:rsidP="0001655C">
      <w:pPr>
        <w:spacing w:after="240"/>
        <w:ind w:left="1440" w:hanging="720"/>
        <w:rPr>
          <w:szCs w:val="20"/>
        </w:rPr>
      </w:pPr>
      <w:r w:rsidRPr="0001655C">
        <w:rPr>
          <w:szCs w:val="20"/>
        </w:rPr>
        <w:t>(c)</w:t>
      </w:r>
      <w:r w:rsidRPr="0001655C">
        <w:rPr>
          <w:szCs w:val="20"/>
        </w:rPr>
        <w:tab/>
        <w:t>Deployed Load Resources other than CLRs;</w:t>
      </w:r>
    </w:p>
    <w:p w14:paraId="0FD24AF5" w14:textId="77777777" w:rsidR="0001655C" w:rsidRPr="0001655C" w:rsidRDefault="0001655C" w:rsidP="0001655C">
      <w:pPr>
        <w:spacing w:after="240"/>
        <w:ind w:left="1440" w:hanging="720"/>
        <w:rPr>
          <w:szCs w:val="20"/>
        </w:rPr>
      </w:pPr>
      <w:r w:rsidRPr="0001655C">
        <w:rPr>
          <w:szCs w:val="20"/>
        </w:rPr>
        <w:t>(d)</w:t>
      </w:r>
      <w:r w:rsidRPr="0001655C">
        <w:rPr>
          <w:szCs w:val="20"/>
        </w:rPr>
        <w:tab/>
        <w:t>Deployed ERS;</w:t>
      </w:r>
    </w:p>
    <w:p w14:paraId="119262E3" w14:textId="77777777" w:rsidR="0001655C" w:rsidRPr="0001655C" w:rsidRDefault="0001655C" w:rsidP="0001655C">
      <w:pPr>
        <w:spacing w:after="240"/>
        <w:ind w:left="1440" w:hanging="720"/>
        <w:rPr>
          <w:szCs w:val="20"/>
        </w:rPr>
      </w:pPr>
      <w:r w:rsidRPr="0001655C">
        <w:rPr>
          <w:szCs w:val="20"/>
        </w:rPr>
        <w:t>(e)</w:t>
      </w:r>
      <w:r w:rsidRPr="0001655C">
        <w:rPr>
          <w:szCs w:val="20"/>
        </w:rPr>
        <w:tab/>
        <w:t xml:space="preserve">Real-Time DC Tie imports during an EEA where the total adjustment shall not exceed 1,250 MW in a single interval; </w:t>
      </w:r>
    </w:p>
    <w:p w14:paraId="37E855B0" w14:textId="77777777" w:rsidR="0001655C" w:rsidRPr="0001655C" w:rsidRDefault="0001655C" w:rsidP="0001655C">
      <w:pPr>
        <w:spacing w:after="240"/>
        <w:ind w:left="1440" w:hanging="720"/>
        <w:rPr>
          <w:szCs w:val="20"/>
        </w:rPr>
      </w:pPr>
      <w:r w:rsidRPr="0001655C">
        <w:rPr>
          <w:szCs w:val="20"/>
        </w:rPr>
        <w:t>(f)</w:t>
      </w:r>
      <w:r w:rsidRPr="0001655C">
        <w:rPr>
          <w:szCs w:val="20"/>
        </w:rPr>
        <w:tab/>
        <w:t xml:space="preserve">Real-Time DC Tie exports to address emergency conditions in the receiving electric grid; </w:t>
      </w:r>
    </w:p>
    <w:p w14:paraId="672C15C1" w14:textId="77777777" w:rsidR="0001655C" w:rsidRPr="0001655C" w:rsidRDefault="0001655C" w:rsidP="0001655C">
      <w:pPr>
        <w:spacing w:after="240"/>
        <w:ind w:left="1440" w:hanging="720"/>
        <w:rPr>
          <w:szCs w:val="20"/>
        </w:rPr>
      </w:pPr>
      <w:r w:rsidRPr="0001655C">
        <w:rPr>
          <w:szCs w:val="20"/>
        </w:rPr>
        <w:t>(g)</w:t>
      </w:r>
      <w:r w:rsidRPr="0001655C">
        <w:rPr>
          <w:szCs w:val="20"/>
        </w:rPr>
        <w:tab/>
        <w:t>Energy delivered to ERCOT through registered Block Load Transfers (BLTs) during an EEA;</w:t>
      </w:r>
    </w:p>
    <w:p w14:paraId="214B7EA2" w14:textId="77777777" w:rsidR="0001655C" w:rsidRPr="0001655C" w:rsidRDefault="0001655C" w:rsidP="0001655C">
      <w:pPr>
        <w:spacing w:after="240"/>
        <w:ind w:left="1440" w:hanging="720"/>
        <w:rPr>
          <w:szCs w:val="20"/>
        </w:rPr>
      </w:pPr>
      <w:r w:rsidRPr="0001655C">
        <w:rPr>
          <w:szCs w:val="20"/>
        </w:rPr>
        <w:t>(h)</w:t>
      </w:r>
      <w:r w:rsidRPr="0001655C">
        <w:rPr>
          <w:szCs w:val="20"/>
        </w:rPr>
        <w:tab/>
        <w:t>Energy delivered from ERCOT to another power pool through registered BLTs during emergency conditions in the receiving electric grid; and</w:t>
      </w:r>
    </w:p>
    <w:p w14:paraId="6845C771" w14:textId="77777777" w:rsidR="0001655C" w:rsidRPr="0001655C" w:rsidRDefault="0001655C" w:rsidP="0001655C">
      <w:pPr>
        <w:spacing w:after="240"/>
        <w:ind w:left="1440" w:hanging="720"/>
        <w:rPr>
          <w:szCs w:val="20"/>
        </w:rPr>
      </w:pPr>
      <w:r w:rsidRPr="0001655C">
        <w:rPr>
          <w:szCs w:val="20"/>
        </w:rPr>
        <w:t>(i)</w:t>
      </w:r>
      <w:r w:rsidRPr="0001655C">
        <w:rPr>
          <w:szCs w:val="20"/>
        </w:rPr>
        <w:tab/>
        <w:t>ERCOT-directed firm Load shed during EEA Level 3, as described in paragraph (3) of Section 6.5.9.4.2, EEA Levels.</w:t>
      </w:r>
    </w:p>
    <w:p w14:paraId="58013BE6" w14:textId="77777777" w:rsidR="0001655C" w:rsidRPr="0001655C" w:rsidRDefault="0001655C" w:rsidP="0001655C">
      <w:pPr>
        <w:spacing w:after="240"/>
        <w:ind w:left="720" w:hanging="720"/>
        <w:rPr>
          <w:szCs w:val="20"/>
        </w:rPr>
      </w:pPr>
      <w:r w:rsidRPr="0001655C">
        <w:rPr>
          <w:szCs w:val="20"/>
        </w:rPr>
        <w:t>(2)</w:t>
      </w:r>
      <w:r w:rsidRPr="0001655C">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4263DE71" w14:textId="77777777" w:rsidR="0001655C" w:rsidRPr="0001655C" w:rsidRDefault="0001655C" w:rsidP="0001655C">
      <w:pPr>
        <w:spacing w:after="240"/>
        <w:ind w:left="1440" w:hanging="720"/>
        <w:rPr>
          <w:szCs w:val="20"/>
        </w:rPr>
      </w:pPr>
      <w:r w:rsidRPr="0001655C">
        <w:rPr>
          <w:szCs w:val="20"/>
        </w:rPr>
        <w:t>(a)</w:t>
      </w:r>
      <w:r w:rsidRPr="0001655C">
        <w:rPr>
          <w:szCs w:val="20"/>
        </w:rPr>
        <w:tab/>
        <w:t>For RUC-committed Resources with a telemetered Resource Status of ONRUC and for RMR Resources that are On-Line, set the LSL, LASL, and LDL to zero.</w:t>
      </w:r>
    </w:p>
    <w:p w14:paraId="0C596082" w14:textId="77777777" w:rsidR="0001655C" w:rsidRPr="0001655C" w:rsidRDefault="0001655C" w:rsidP="0001655C">
      <w:pPr>
        <w:spacing w:after="240"/>
        <w:ind w:left="1440" w:hanging="720"/>
        <w:rPr>
          <w:szCs w:val="20"/>
        </w:rPr>
      </w:pPr>
      <w:r w:rsidRPr="0001655C">
        <w:rPr>
          <w:szCs w:val="20"/>
        </w:rPr>
        <w:lastRenderedPageBreak/>
        <w:t>(b)</w:t>
      </w:r>
      <w:r w:rsidRPr="0001655C">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BD80B54" w14:textId="77777777" w:rsidR="0001655C" w:rsidRPr="0001655C" w:rsidRDefault="0001655C" w:rsidP="0001655C">
      <w:pPr>
        <w:spacing w:after="240"/>
        <w:ind w:left="1440" w:hanging="720"/>
        <w:rPr>
          <w:szCs w:val="20"/>
        </w:rPr>
      </w:pPr>
      <w:r w:rsidRPr="0001655C">
        <w:rPr>
          <w:szCs w:val="20"/>
        </w:rPr>
        <w:t xml:space="preserve">(c) </w:t>
      </w:r>
      <w:r w:rsidRPr="0001655C">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0A3786E3" w14:textId="77777777" w:rsidR="0001655C" w:rsidRPr="0001655C" w:rsidRDefault="0001655C" w:rsidP="0001655C">
      <w:pPr>
        <w:spacing w:after="240"/>
        <w:ind w:left="2160" w:hanging="720"/>
        <w:rPr>
          <w:szCs w:val="20"/>
        </w:rPr>
      </w:pPr>
      <w:r w:rsidRPr="0001655C">
        <w:rPr>
          <w:szCs w:val="20"/>
        </w:rPr>
        <w:t xml:space="preserve">(i)  </w:t>
      </w:r>
      <w:r w:rsidRPr="0001655C">
        <w:rPr>
          <w:szCs w:val="20"/>
        </w:rPr>
        <w:tab/>
        <w:t>Set LDL to the greater of Aggregated Resource Output - (</w:t>
      </w:r>
      <w:del w:id="207" w:author="Joint Sponsors" w:date="2023-10-26T09:08:00Z">
        <w:r w:rsidRPr="0001655C" w:rsidDel="00BC4AF2">
          <w:rPr>
            <w:szCs w:val="20"/>
          </w:rPr>
          <w:delText xml:space="preserve">60 </w:delText>
        </w:r>
      </w:del>
      <w:ins w:id="208" w:author="Joint Sponsors" w:date="2023-10-26T09:08:00Z">
        <w:del w:id="209" w:author="Joint Sponsors 110424" w:date="2024-10-11T15:08:00Z">
          <w:r w:rsidRPr="0001655C" w:rsidDel="005E7D49">
            <w:rPr>
              <w:szCs w:val="20"/>
            </w:rPr>
            <w:delText>5</w:delText>
          </w:r>
        </w:del>
      </w:ins>
      <w:ins w:id="210" w:author="Joint Sponsors 110424" w:date="2024-10-11T15:08:00Z">
        <w:r w:rsidRPr="0001655C">
          <w:rPr>
            <w:szCs w:val="20"/>
          </w:rPr>
          <w:t>60</w:t>
        </w:r>
      </w:ins>
      <w:ins w:id="211" w:author="Joint Sponsors" w:date="2023-10-26T09:08:00Z">
        <w:r w:rsidRPr="0001655C">
          <w:rPr>
            <w:szCs w:val="20"/>
          </w:rPr>
          <w:t xml:space="preserve"> </w:t>
        </w:r>
      </w:ins>
      <w:r w:rsidRPr="0001655C">
        <w:rPr>
          <w:szCs w:val="20"/>
        </w:rPr>
        <w:t>minutes * SCED Down Ramp Rate), or LASL; and</w:t>
      </w:r>
    </w:p>
    <w:p w14:paraId="0F3E5F20" w14:textId="77777777" w:rsidR="0001655C" w:rsidRPr="0001655C" w:rsidRDefault="0001655C" w:rsidP="0001655C">
      <w:pPr>
        <w:spacing w:after="240"/>
        <w:ind w:left="2160" w:hanging="720"/>
        <w:rPr>
          <w:szCs w:val="20"/>
        </w:rPr>
      </w:pPr>
      <w:r w:rsidRPr="0001655C">
        <w:rPr>
          <w:szCs w:val="20"/>
        </w:rPr>
        <w:t>(ii)       Set HDL to the lesser of Aggregated Resource Output + (</w:t>
      </w:r>
      <w:del w:id="212" w:author="Joint Sponsors" w:date="2023-10-26T09:08:00Z">
        <w:r w:rsidRPr="0001655C" w:rsidDel="00BC4AF2">
          <w:rPr>
            <w:szCs w:val="20"/>
          </w:rPr>
          <w:delText xml:space="preserve">60 </w:delText>
        </w:r>
      </w:del>
      <w:ins w:id="213" w:author="Joint Sponsors" w:date="2023-10-26T09:08:00Z">
        <w:del w:id="214" w:author="Joint Sponsors 110424" w:date="2024-10-11T15:08:00Z">
          <w:r w:rsidRPr="0001655C" w:rsidDel="005E7D49">
            <w:rPr>
              <w:szCs w:val="20"/>
            </w:rPr>
            <w:delText>5</w:delText>
          </w:r>
        </w:del>
      </w:ins>
      <w:ins w:id="215" w:author="Joint Sponsors 110424" w:date="2024-10-11T15:08:00Z">
        <w:r w:rsidRPr="0001655C">
          <w:rPr>
            <w:szCs w:val="20"/>
          </w:rPr>
          <w:t>60</w:t>
        </w:r>
      </w:ins>
      <w:ins w:id="216" w:author="Joint Sponsors" w:date="2023-10-26T09:08:00Z">
        <w:r w:rsidRPr="0001655C">
          <w:rPr>
            <w:szCs w:val="20"/>
          </w:rPr>
          <w:t xml:space="preserve"> </w:t>
        </w:r>
      </w:ins>
      <w:r w:rsidRPr="0001655C">
        <w:rPr>
          <w:szCs w:val="20"/>
        </w:rPr>
        <w:t>minutes*SCED Up Ramp Rate), or HASL.</w:t>
      </w:r>
    </w:p>
    <w:p w14:paraId="66D40BFD" w14:textId="77777777" w:rsidR="0001655C" w:rsidRPr="0001655C" w:rsidRDefault="0001655C" w:rsidP="0001655C">
      <w:pPr>
        <w:spacing w:after="240"/>
        <w:ind w:left="1440" w:hanging="720"/>
        <w:rPr>
          <w:szCs w:val="20"/>
        </w:rPr>
      </w:pPr>
      <w:r w:rsidRPr="0001655C">
        <w:rPr>
          <w:szCs w:val="20"/>
        </w:rPr>
        <w:t xml:space="preserve">(d) </w:t>
      </w:r>
      <w:r w:rsidRPr="0001655C">
        <w:rPr>
          <w:szCs w:val="20"/>
        </w:rPr>
        <w:tab/>
        <w:t>For all CLRs excluding ones with a telemetered status of OUTL:</w:t>
      </w:r>
    </w:p>
    <w:p w14:paraId="6FDCE00B" w14:textId="77777777" w:rsidR="0001655C" w:rsidRPr="0001655C" w:rsidRDefault="0001655C" w:rsidP="0001655C">
      <w:pPr>
        <w:spacing w:after="240"/>
        <w:ind w:left="2160" w:hanging="720"/>
        <w:rPr>
          <w:szCs w:val="20"/>
        </w:rPr>
      </w:pPr>
      <w:r w:rsidRPr="0001655C">
        <w:rPr>
          <w:szCs w:val="20"/>
        </w:rPr>
        <w:t xml:space="preserve">(i)  </w:t>
      </w:r>
      <w:r w:rsidRPr="0001655C">
        <w:rPr>
          <w:szCs w:val="20"/>
        </w:rPr>
        <w:tab/>
        <w:t>Set LDL to the greater of Aggregated Resource Output - (</w:t>
      </w:r>
      <w:del w:id="217" w:author="Joint Sponsors" w:date="2023-10-26T09:08:00Z">
        <w:r w:rsidRPr="0001655C" w:rsidDel="00BC4AF2">
          <w:rPr>
            <w:szCs w:val="20"/>
          </w:rPr>
          <w:delText xml:space="preserve">60 </w:delText>
        </w:r>
      </w:del>
      <w:ins w:id="218" w:author="Joint Sponsors" w:date="2023-10-26T09:08:00Z">
        <w:del w:id="219" w:author="Joint Sponsors 110424" w:date="2024-10-11T15:08:00Z">
          <w:r w:rsidRPr="0001655C" w:rsidDel="005E7D49">
            <w:rPr>
              <w:szCs w:val="20"/>
            </w:rPr>
            <w:delText>5</w:delText>
          </w:r>
        </w:del>
      </w:ins>
      <w:ins w:id="220" w:author="Joint Sponsors 110424" w:date="2024-10-11T15:08:00Z">
        <w:r w:rsidRPr="0001655C">
          <w:rPr>
            <w:szCs w:val="20"/>
          </w:rPr>
          <w:t>60</w:t>
        </w:r>
      </w:ins>
      <w:ins w:id="221" w:author="Joint Sponsors" w:date="2023-10-26T09:08:00Z">
        <w:r w:rsidRPr="0001655C">
          <w:rPr>
            <w:szCs w:val="20"/>
          </w:rPr>
          <w:t xml:space="preserve"> </w:t>
        </w:r>
      </w:ins>
      <w:r w:rsidRPr="0001655C">
        <w:rPr>
          <w:szCs w:val="20"/>
        </w:rPr>
        <w:t>minutes * SCED Up Ramp Rate), or LASL; and</w:t>
      </w:r>
    </w:p>
    <w:p w14:paraId="078BFEDC" w14:textId="77777777" w:rsidR="0001655C" w:rsidRPr="0001655C" w:rsidRDefault="0001655C" w:rsidP="0001655C">
      <w:pPr>
        <w:spacing w:after="240"/>
        <w:ind w:left="2160" w:hanging="720"/>
        <w:rPr>
          <w:szCs w:val="20"/>
        </w:rPr>
      </w:pPr>
      <w:r w:rsidRPr="0001655C">
        <w:rPr>
          <w:szCs w:val="20"/>
        </w:rPr>
        <w:t>(ii)       Set HDL to the lesser of Aggregated Resource Output + (</w:t>
      </w:r>
      <w:del w:id="222" w:author="Joint Sponsors" w:date="2023-10-26T09:08:00Z">
        <w:r w:rsidRPr="0001655C" w:rsidDel="00BC4AF2">
          <w:rPr>
            <w:szCs w:val="20"/>
          </w:rPr>
          <w:delText xml:space="preserve">60 </w:delText>
        </w:r>
      </w:del>
      <w:ins w:id="223" w:author="Joint Sponsors" w:date="2023-10-26T09:08:00Z">
        <w:del w:id="224" w:author="Joint Sponsors 110424" w:date="2024-10-11T15:08:00Z">
          <w:r w:rsidRPr="0001655C" w:rsidDel="005E7D49">
            <w:rPr>
              <w:szCs w:val="20"/>
            </w:rPr>
            <w:delText>5</w:delText>
          </w:r>
        </w:del>
      </w:ins>
      <w:ins w:id="225" w:author="Joint Sponsors 110424" w:date="2024-10-11T15:08:00Z">
        <w:r w:rsidRPr="0001655C">
          <w:rPr>
            <w:szCs w:val="20"/>
          </w:rPr>
          <w:t>60</w:t>
        </w:r>
      </w:ins>
      <w:ins w:id="226" w:author="Joint Sponsors" w:date="2023-10-26T09:08:00Z">
        <w:r w:rsidRPr="0001655C">
          <w:rPr>
            <w:szCs w:val="20"/>
          </w:rPr>
          <w:t xml:space="preserve"> </w:t>
        </w:r>
      </w:ins>
      <w:r w:rsidRPr="0001655C">
        <w:rPr>
          <w:szCs w:val="20"/>
        </w:rPr>
        <w:t>minutes*SCED Down Ramp Rate), or HASL.</w:t>
      </w:r>
    </w:p>
    <w:p w14:paraId="20BCF0F3" w14:textId="77777777" w:rsidR="0001655C" w:rsidRPr="0001655C" w:rsidRDefault="0001655C" w:rsidP="0001655C">
      <w:pPr>
        <w:spacing w:after="240"/>
        <w:ind w:left="1440" w:hanging="720"/>
        <w:rPr>
          <w:szCs w:val="20"/>
        </w:rPr>
      </w:pPr>
      <w:r w:rsidRPr="0001655C">
        <w:rPr>
          <w:szCs w:val="20"/>
        </w:rPr>
        <w:t>(e)</w:t>
      </w:r>
      <w:r w:rsidRPr="0001655C">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746882" w14:textId="77777777" w:rsidR="0001655C" w:rsidRPr="0001655C" w:rsidRDefault="0001655C" w:rsidP="0001655C">
      <w:pPr>
        <w:spacing w:after="240"/>
        <w:ind w:left="1440" w:hanging="720"/>
        <w:rPr>
          <w:szCs w:val="20"/>
        </w:rPr>
      </w:pPr>
      <w:r w:rsidRPr="0001655C">
        <w:rPr>
          <w:szCs w:val="20"/>
        </w:rPr>
        <w:t xml:space="preserve">(f) </w:t>
      </w:r>
      <w:r w:rsidRPr="0001655C">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01655C">
        <w:rPr>
          <w:szCs w:val="20"/>
        </w:rPr>
        <w:t>RHours</w:t>
      </w:r>
      <w:proofErr w:type="spellEnd"/>
      <w:r w:rsidRPr="0001655C">
        <w:rPr>
          <w:szCs w:val="20"/>
        </w:rPr>
        <w:t>”).</w:t>
      </w:r>
    </w:p>
    <w:p w14:paraId="0BD9E89F" w14:textId="77777777" w:rsidR="0001655C" w:rsidRPr="0001655C" w:rsidRDefault="0001655C" w:rsidP="0001655C">
      <w:pPr>
        <w:rPr>
          <w:iCs/>
          <w:szCs w:val="20"/>
        </w:rPr>
      </w:pPr>
      <w:r w:rsidRPr="0001655C">
        <w:rPr>
          <w:iCs/>
          <w:szCs w:val="20"/>
        </w:rPr>
        <w:lastRenderedPageBreak/>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1655C" w:rsidRPr="0001655C" w14:paraId="31EAFA48" w14:textId="77777777" w:rsidTr="003B71DB">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41BDC160" w14:textId="77777777" w:rsidR="0001655C" w:rsidRPr="0001655C" w:rsidRDefault="0001655C" w:rsidP="0001655C">
            <w:pPr>
              <w:spacing w:after="120"/>
              <w:rPr>
                <w:b/>
                <w:iCs/>
                <w:sz w:val="20"/>
                <w:szCs w:val="20"/>
              </w:rPr>
            </w:pPr>
            <w:r w:rsidRPr="0001655C">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27B060C2" w14:textId="77777777" w:rsidR="0001655C" w:rsidRPr="0001655C" w:rsidRDefault="0001655C" w:rsidP="0001655C">
            <w:pPr>
              <w:spacing w:after="120"/>
              <w:rPr>
                <w:b/>
                <w:iCs/>
                <w:sz w:val="20"/>
                <w:szCs w:val="20"/>
              </w:rPr>
            </w:pPr>
            <w:r w:rsidRPr="0001655C">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347CC6FF" w14:textId="77777777" w:rsidR="0001655C" w:rsidRPr="0001655C" w:rsidRDefault="0001655C" w:rsidP="0001655C">
            <w:pPr>
              <w:spacing w:after="120"/>
              <w:rPr>
                <w:b/>
                <w:iCs/>
                <w:sz w:val="20"/>
                <w:szCs w:val="20"/>
              </w:rPr>
            </w:pPr>
            <w:r w:rsidRPr="0001655C">
              <w:rPr>
                <w:b/>
                <w:iCs/>
                <w:sz w:val="20"/>
                <w:szCs w:val="20"/>
              </w:rPr>
              <w:t>Current Value*</w:t>
            </w:r>
          </w:p>
        </w:tc>
      </w:tr>
      <w:tr w:rsidR="0001655C" w:rsidRPr="0001655C" w14:paraId="76A209A2" w14:textId="77777777" w:rsidTr="003B71DB">
        <w:trPr>
          <w:trHeight w:val="519"/>
        </w:trPr>
        <w:tc>
          <w:tcPr>
            <w:tcW w:w="1448" w:type="dxa"/>
            <w:tcBorders>
              <w:top w:val="single" w:sz="4" w:space="0" w:color="auto"/>
              <w:left w:val="single" w:sz="4" w:space="0" w:color="auto"/>
              <w:bottom w:val="single" w:sz="4" w:space="0" w:color="auto"/>
              <w:right w:val="single" w:sz="4" w:space="0" w:color="auto"/>
            </w:tcBorders>
            <w:hideMark/>
          </w:tcPr>
          <w:p w14:paraId="1E90673D" w14:textId="77777777" w:rsidR="0001655C" w:rsidRPr="0001655C" w:rsidRDefault="0001655C" w:rsidP="0001655C">
            <w:pPr>
              <w:spacing w:after="60"/>
              <w:rPr>
                <w:iCs/>
                <w:sz w:val="20"/>
                <w:szCs w:val="20"/>
              </w:rPr>
            </w:pPr>
            <w:proofErr w:type="spellStart"/>
            <w:r w:rsidRPr="0001655C">
              <w:rPr>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24D542CA" w14:textId="77777777" w:rsidR="0001655C" w:rsidRPr="0001655C" w:rsidRDefault="0001655C" w:rsidP="0001655C">
            <w:pPr>
              <w:spacing w:after="60"/>
              <w:rPr>
                <w:iCs/>
                <w:sz w:val="20"/>
                <w:szCs w:val="20"/>
              </w:rPr>
            </w:pPr>
            <w:r w:rsidRPr="0001655C">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246FF8A1" w14:textId="77777777" w:rsidR="0001655C" w:rsidRPr="0001655C" w:rsidRDefault="0001655C" w:rsidP="0001655C">
            <w:pPr>
              <w:spacing w:after="60"/>
              <w:rPr>
                <w:iCs/>
                <w:sz w:val="20"/>
                <w:szCs w:val="20"/>
              </w:rPr>
            </w:pPr>
            <w:r w:rsidRPr="0001655C">
              <w:rPr>
                <w:iCs/>
                <w:sz w:val="20"/>
                <w:szCs w:val="20"/>
              </w:rPr>
              <w:t>4.5</w:t>
            </w:r>
          </w:p>
        </w:tc>
      </w:tr>
      <w:tr w:rsidR="0001655C" w:rsidRPr="0001655C" w14:paraId="7B60F9A8" w14:textId="77777777" w:rsidTr="003B71DB">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41588131" w14:textId="77777777" w:rsidR="0001655C" w:rsidRPr="0001655C" w:rsidRDefault="0001655C" w:rsidP="0001655C">
            <w:pPr>
              <w:spacing w:after="60"/>
              <w:rPr>
                <w:iCs/>
                <w:sz w:val="20"/>
                <w:szCs w:val="20"/>
              </w:rPr>
            </w:pPr>
            <w:r w:rsidRPr="0001655C">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52569F76" w14:textId="77777777" w:rsidR="0001655C" w:rsidRPr="0001655C" w:rsidRDefault="0001655C" w:rsidP="0001655C">
      <w:pPr>
        <w:spacing w:before="240" w:after="240"/>
        <w:ind w:left="1440" w:hanging="720"/>
        <w:rPr>
          <w:szCs w:val="20"/>
        </w:rPr>
      </w:pPr>
      <w:r w:rsidRPr="0001655C">
        <w:rPr>
          <w:szCs w:val="20"/>
        </w:rPr>
        <w:t>(g)</w:t>
      </w:r>
      <w:r w:rsidRPr="0001655C">
        <w:rPr>
          <w:szCs w:val="20"/>
        </w:rPr>
        <w:tab/>
        <w:t xml:space="preserve">Add the MW from </w:t>
      </w:r>
      <w:ins w:id="227" w:author="Joint Sponsors" w:date="2023-10-26T09:56:00Z">
        <w:del w:id="228" w:author="Joint Sponsors 110424" w:date="2024-10-11T15:08:00Z">
          <w:r w:rsidRPr="0001655C" w:rsidDel="005E7D49">
            <w:rPr>
              <w:szCs w:val="20"/>
            </w:rPr>
            <w:delText xml:space="preserve">ERCOT-directed </w:delText>
          </w:r>
        </w:del>
      </w:ins>
      <w:r w:rsidRPr="0001655C">
        <w:rPr>
          <w:szCs w:val="20"/>
        </w:rPr>
        <w:t>Real-Time DC Tie imports during an EEA to GTBD.  The amount of MW is determined from the Dispatch Instruction and should continue over the duration of time specified by the ERCOT Operator.</w:t>
      </w:r>
    </w:p>
    <w:p w14:paraId="60304E67" w14:textId="77777777" w:rsidR="0001655C" w:rsidRPr="0001655C" w:rsidRDefault="0001655C" w:rsidP="0001655C">
      <w:pPr>
        <w:spacing w:after="240"/>
        <w:ind w:left="1440" w:hanging="720"/>
        <w:rPr>
          <w:szCs w:val="20"/>
        </w:rPr>
      </w:pPr>
      <w:r w:rsidRPr="0001655C">
        <w:rPr>
          <w:szCs w:val="20"/>
        </w:rPr>
        <w:t>(h)</w:t>
      </w:r>
      <w:r w:rsidRPr="0001655C">
        <w:rPr>
          <w:szCs w:val="20"/>
        </w:rPr>
        <w:tab/>
        <w:t xml:space="preserve">Subtract the MW from </w:t>
      </w:r>
      <w:ins w:id="229" w:author="Joint Sponsors" w:date="2023-10-26T09:28:00Z">
        <w:del w:id="230" w:author="Joint Sponsors 110424" w:date="2024-10-11T15:08:00Z">
          <w:r w:rsidRPr="0001655C" w:rsidDel="005E7D49">
            <w:rPr>
              <w:szCs w:val="20"/>
            </w:rPr>
            <w:delText xml:space="preserve">ERCOT-directed </w:delText>
          </w:r>
        </w:del>
      </w:ins>
      <w:r w:rsidRPr="0001655C">
        <w:rPr>
          <w:szCs w:val="20"/>
        </w:rPr>
        <w:t xml:space="preserve">Real-Time DC Tie exports to address emergency conditions in the receiving electric grid from GTBD.  The amount of MW is determined from the Dispatch Instruction and should continue over the duration of time specified by the receiving grid operator.   </w:t>
      </w:r>
    </w:p>
    <w:p w14:paraId="383CABC5" w14:textId="77777777" w:rsidR="0001655C" w:rsidRPr="0001655C" w:rsidRDefault="0001655C" w:rsidP="0001655C">
      <w:pPr>
        <w:spacing w:after="240"/>
        <w:ind w:left="1440" w:hanging="720"/>
        <w:rPr>
          <w:szCs w:val="20"/>
        </w:rPr>
      </w:pPr>
      <w:r w:rsidRPr="0001655C">
        <w:rPr>
          <w:szCs w:val="20"/>
        </w:rPr>
        <w:t>(i)</w:t>
      </w:r>
      <w:r w:rsidRPr="0001655C">
        <w:rPr>
          <w:szCs w:val="20"/>
        </w:rPr>
        <w:tab/>
        <w:t>Add the MW from energy delivered to ERCOT through registered BLTs during an EEA to GTBD.  The amount of MW is determined from the Dispatch Instruction and should continue over the duration of time specified by the ERCOT Operator.</w:t>
      </w:r>
    </w:p>
    <w:p w14:paraId="0A96830E" w14:textId="77777777" w:rsidR="0001655C" w:rsidRPr="0001655C" w:rsidRDefault="0001655C" w:rsidP="0001655C">
      <w:pPr>
        <w:spacing w:after="240"/>
        <w:ind w:left="1440" w:hanging="720"/>
        <w:rPr>
          <w:szCs w:val="20"/>
        </w:rPr>
      </w:pPr>
      <w:r w:rsidRPr="0001655C">
        <w:rPr>
          <w:szCs w:val="20"/>
        </w:rPr>
        <w:t>(j)</w:t>
      </w:r>
      <w:r w:rsidRPr="0001655C">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B2E656F" w14:textId="77777777" w:rsidR="0001655C" w:rsidRPr="0001655C" w:rsidRDefault="0001655C" w:rsidP="0001655C">
      <w:pPr>
        <w:spacing w:after="240"/>
        <w:ind w:left="1440" w:hanging="720"/>
        <w:rPr>
          <w:szCs w:val="20"/>
        </w:rPr>
      </w:pPr>
      <w:r w:rsidRPr="0001655C">
        <w:rPr>
          <w:szCs w:val="20"/>
        </w:rPr>
        <w:t>(k)</w:t>
      </w:r>
      <w:r w:rsidRPr="0001655C">
        <w:rPr>
          <w:szCs w:val="20"/>
        </w:rPr>
        <w:tab/>
        <w:t>Perform a SCED with changes to the inputs in items (a) through (j) above, considering only Competitive Constraints and the non-mitigated Energy Offer Curves.</w:t>
      </w:r>
    </w:p>
    <w:p w14:paraId="4DF639C0" w14:textId="77777777" w:rsidR="0001655C" w:rsidRPr="0001655C" w:rsidRDefault="0001655C" w:rsidP="0001655C">
      <w:pPr>
        <w:spacing w:after="240"/>
        <w:ind w:left="1440" w:hanging="720"/>
        <w:rPr>
          <w:szCs w:val="20"/>
        </w:rPr>
      </w:pPr>
      <w:r w:rsidRPr="0001655C">
        <w:rPr>
          <w:szCs w:val="20"/>
        </w:rPr>
        <w:t>(l)</w:t>
      </w:r>
      <w:r w:rsidRPr="0001655C">
        <w:rPr>
          <w:szCs w:val="20"/>
        </w:rPr>
        <w:tab/>
        <w:t>Perform mitigation on the submitted Energy Offer Curves using the LMPs from the previous step as the reference LMP.</w:t>
      </w:r>
    </w:p>
    <w:p w14:paraId="7A126033" w14:textId="77777777" w:rsidR="0001655C" w:rsidRPr="0001655C" w:rsidRDefault="0001655C" w:rsidP="0001655C">
      <w:pPr>
        <w:spacing w:after="240"/>
        <w:ind w:left="1440" w:hanging="720"/>
        <w:rPr>
          <w:szCs w:val="20"/>
        </w:rPr>
      </w:pPr>
      <w:r w:rsidRPr="0001655C">
        <w:rPr>
          <w:szCs w:val="20"/>
        </w:rPr>
        <w:t>(m)</w:t>
      </w:r>
      <w:r w:rsidRPr="0001655C">
        <w:rPr>
          <w:szCs w:val="20"/>
        </w:rPr>
        <w:tab/>
        <w:t xml:space="preserve">Perform a SCED with the changes to the inputs in items (a) through (j) above, considering both Competitive and Non-Competitive Constraints and the mitigated Energy Offer Curves. </w:t>
      </w:r>
      <w:ins w:id="231" w:author="Joint Sponsors" w:date="2023-10-26T23:30:00Z">
        <w:del w:id="232" w:author="Joint Sponsors 110424" w:date="2024-10-11T15:09:00Z">
          <w:r w:rsidRPr="0001655C" w:rsidDel="005E7D49">
            <w:rPr>
              <w:szCs w:val="20"/>
            </w:rPr>
            <w:delText xml:space="preserve">ERCOT shall post </w:delText>
          </w:r>
        </w:del>
      </w:ins>
      <w:ins w:id="233" w:author="Joint Sponsors" w:date="2023-10-26T23:36:00Z">
        <w:del w:id="234" w:author="Joint Sponsors 110424" w:date="2024-10-11T15:09:00Z">
          <w:r w:rsidRPr="0001655C" w:rsidDel="005E7D49">
            <w:rPr>
              <w:szCs w:val="20"/>
            </w:rPr>
            <w:delText>the LMP</w:delText>
          </w:r>
        </w:del>
      </w:ins>
      <w:ins w:id="235" w:author="Joint Sponsors" w:date="2023-10-26T23:37:00Z">
        <w:del w:id="236" w:author="Joint Sponsors 110424" w:date="2024-10-11T15:09:00Z">
          <w:r w:rsidRPr="0001655C" w:rsidDel="005E7D49">
            <w:rPr>
              <w:szCs w:val="20"/>
            </w:rPr>
            <w:delText xml:space="preserve">s and constraint </w:delText>
          </w:r>
        </w:del>
      </w:ins>
      <w:ins w:id="237" w:author="Joint Sponsors" w:date="2023-10-26T23:39:00Z">
        <w:del w:id="238" w:author="Joint Sponsors 110424" w:date="2024-10-11T15:09:00Z">
          <w:r w:rsidRPr="0001655C" w:rsidDel="005E7D49">
            <w:rPr>
              <w:szCs w:val="20"/>
            </w:rPr>
            <w:delText>S</w:delText>
          </w:r>
        </w:del>
      </w:ins>
      <w:ins w:id="239" w:author="Joint Sponsors" w:date="2023-10-26T23:37:00Z">
        <w:del w:id="240" w:author="Joint Sponsors 110424" w:date="2024-10-11T15:09:00Z">
          <w:r w:rsidRPr="0001655C" w:rsidDel="005E7D49">
            <w:rPr>
              <w:szCs w:val="20"/>
            </w:rPr>
            <w:delText xml:space="preserve">hadow </w:delText>
          </w:r>
        </w:del>
      </w:ins>
      <w:ins w:id="241" w:author="Joint Sponsors" w:date="2023-10-26T23:39:00Z">
        <w:del w:id="242" w:author="Joint Sponsors 110424" w:date="2024-10-11T15:09:00Z">
          <w:r w:rsidRPr="0001655C" w:rsidDel="005E7D49">
            <w:rPr>
              <w:szCs w:val="20"/>
            </w:rPr>
            <w:delText>P</w:delText>
          </w:r>
        </w:del>
      </w:ins>
      <w:ins w:id="243" w:author="Joint Sponsors" w:date="2023-10-26T23:37:00Z">
        <w:del w:id="244" w:author="Joint Sponsors 110424" w:date="2024-10-11T15:09:00Z">
          <w:r w:rsidRPr="0001655C" w:rsidDel="005E7D49">
            <w:rPr>
              <w:szCs w:val="20"/>
            </w:rPr>
            <w:delText>rices from this SCED pricing run.</w:delText>
          </w:r>
        </w:del>
      </w:ins>
    </w:p>
    <w:p w14:paraId="2E01827C" w14:textId="77777777" w:rsidR="0001655C" w:rsidRPr="0001655C" w:rsidRDefault="0001655C" w:rsidP="0001655C">
      <w:pPr>
        <w:spacing w:before="240" w:after="240"/>
        <w:ind w:left="1440" w:hanging="720"/>
        <w:rPr>
          <w:szCs w:val="20"/>
        </w:rPr>
      </w:pPr>
      <w:r w:rsidRPr="0001655C">
        <w:rPr>
          <w:szCs w:val="20"/>
        </w:rPr>
        <w:t>(n)</w:t>
      </w:r>
      <w:r w:rsidRPr="0001655C">
        <w:rPr>
          <w:szCs w:val="20"/>
        </w:rPr>
        <w:tab/>
        <w:t xml:space="preserve">Determine the </w:t>
      </w:r>
      <w:ins w:id="245" w:author="ERCOT 012825" w:date="2024-12-04T10:39:00Z">
        <w:r w:rsidRPr="0001655C">
          <w:rPr>
            <w:szCs w:val="20"/>
          </w:rPr>
          <w:t>positive</w:t>
        </w:r>
      </w:ins>
      <w:ins w:id="246" w:author="ERCOT 012825" w:date="2025-01-08T11:56:00Z">
        <w:r w:rsidRPr="0001655C">
          <w:rPr>
            <w:szCs w:val="20"/>
          </w:rPr>
          <w:t xml:space="preserve"> </w:t>
        </w:r>
      </w:ins>
      <w:del w:id="247" w:author="Joint Sponsors" w:date="2023-10-26T10:37:00Z">
        <w:r w:rsidRPr="0001655C" w:rsidDel="00610ECA">
          <w:rPr>
            <w:szCs w:val="20"/>
          </w:rPr>
          <w:delText xml:space="preserve">positive </w:delText>
        </w:r>
      </w:del>
      <w:r w:rsidRPr="0001655C">
        <w:rPr>
          <w:szCs w:val="20"/>
        </w:rPr>
        <w:t xml:space="preserve">difference between the </w:t>
      </w:r>
      <w:ins w:id="248" w:author="Joint Sponsors 110424" w:date="2024-10-11T15:09:00Z">
        <w:r w:rsidRPr="0001655C">
          <w:rPr>
            <w:szCs w:val="20"/>
          </w:rPr>
          <w:t>System Lambda</w:t>
        </w:r>
      </w:ins>
      <w:del w:id="249" w:author="Joint Sponsors" w:date="2023-10-26T10:37:00Z">
        <w:r w:rsidRPr="0001655C" w:rsidDel="00610ECA">
          <w:rPr>
            <w:szCs w:val="20"/>
          </w:rPr>
          <w:delText>System Lambda</w:delText>
        </w:r>
      </w:del>
      <w:ins w:id="250" w:author="Joint Sponsors" w:date="2023-10-26T10:37:00Z">
        <w:del w:id="251" w:author="Joint Sponsors 110424" w:date="2024-10-11T15:09:00Z">
          <w:r w:rsidRPr="0001655C" w:rsidDel="005E7D49">
            <w:rPr>
              <w:szCs w:val="20"/>
            </w:rPr>
            <w:delText xml:space="preserve">LMP </w:delText>
          </w:r>
        </w:del>
      </w:ins>
      <w:ins w:id="252" w:author="Joint Sponsors" w:date="2023-10-26T10:38:00Z">
        <w:del w:id="253" w:author="Joint Sponsors 110424" w:date="2024-10-11T15:09:00Z">
          <w:r w:rsidRPr="0001655C" w:rsidDel="005E7D49">
            <w:rPr>
              <w:szCs w:val="20"/>
            </w:rPr>
            <w:delText>at each Settlement Point</w:delText>
          </w:r>
        </w:del>
      </w:ins>
      <w:r w:rsidRPr="0001655C">
        <w:rPr>
          <w:szCs w:val="20"/>
        </w:rPr>
        <w:t xml:space="preserve"> from item (m) above and the </w:t>
      </w:r>
      <w:ins w:id="254" w:author="Joint Sponsors 110424" w:date="2024-10-11T15:09:00Z">
        <w:r w:rsidRPr="0001655C">
          <w:rPr>
            <w:szCs w:val="20"/>
          </w:rPr>
          <w:t>System Lambda</w:t>
        </w:r>
      </w:ins>
      <w:del w:id="255" w:author="Joint Sponsors" w:date="2023-10-26T10:38:00Z">
        <w:r w:rsidRPr="0001655C" w:rsidDel="00610ECA">
          <w:rPr>
            <w:szCs w:val="20"/>
          </w:rPr>
          <w:delText>System Lambda</w:delText>
        </w:r>
      </w:del>
      <w:ins w:id="256" w:author="Joint Sponsors" w:date="2023-10-26T10:38:00Z">
        <w:del w:id="257" w:author="Joint Sponsors 110424" w:date="2024-10-11T15:09:00Z">
          <w:r w:rsidRPr="0001655C" w:rsidDel="005E7D49">
            <w:rPr>
              <w:szCs w:val="20"/>
            </w:rPr>
            <w:delText>LMP at that Settlement Point</w:delText>
          </w:r>
        </w:del>
      </w:ins>
      <w:r w:rsidRPr="0001655C">
        <w:rPr>
          <w:szCs w:val="20"/>
        </w:rPr>
        <w:t xml:space="preserve"> of the second step in the two-step SCED process described in paragraph (10)(b) of Section 6.5.7.3, Security Constrained Economic Dispatch.</w:t>
      </w:r>
    </w:p>
    <w:p w14:paraId="0AF78F90" w14:textId="77777777" w:rsidR="0001655C" w:rsidRPr="0001655C" w:rsidRDefault="0001655C" w:rsidP="0001655C">
      <w:pPr>
        <w:spacing w:after="240"/>
        <w:ind w:left="1440" w:hanging="720"/>
        <w:rPr>
          <w:szCs w:val="20"/>
        </w:rPr>
      </w:pPr>
      <w:r w:rsidRPr="0001655C">
        <w:rPr>
          <w:szCs w:val="20"/>
        </w:rPr>
        <w:lastRenderedPageBreak/>
        <w:t>(o)</w:t>
      </w:r>
      <w:r w:rsidRPr="0001655C">
        <w:rPr>
          <w:szCs w:val="20"/>
        </w:rPr>
        <w:tab/>
        <w:t>Determine the amount given by the Value of Lost Load (VOLL) minus the sum of the System Lambda of the second step in the two step SCED process described in paragraph (10)(b) of Section 6.5.7.3 and the Real-Time On-Line Reserve Price Adder.</w:t>
      </w:r>
    </w:p>
    <w:p w14:paraId="564B49D9" w14:textId="77777777" w:rsidR="0001655C" w:rsidRPr="0001655C" w:rsidRDefault="0001655C" w:rsidP="0001655C">
      <w:pPr>
        <w:spacing w:after="240"/>
        <w:ind w:left="1440" w:hanging="720"/>
        <w:rPr>
          <w:iCs/>
          <w:szCs w:val="20"/>
        </w:rPr>
      </w:pPr>
      <w:r w:rsidRPr="0001655C">
        <w:rPr>
          <w:szCs w:val="20"/>
        </w:rPr>
        <w:t>(p)</w:t>
      </w:r>
      <w:r w:rsidRPr="0001655C">
        <w:rPr>
          <w:szCs w:val="20"/>
        </w:rPr>
        <w:tab/>
        <w:t xml:space="preserve">The Real-Time On-Line Reliability Deployment Price Adder </w:t>
      </w:r>
      <w:ins w:id="258" w:author="Joint Sponsors" w:date="2023-10-26T10:43:00Z">
        <w:del w:id="259" w:author="Joint Sponsors 110424" w:date="2024-10-11T15:10:00Z">
          <w:r w:rsidRPr="0001655C" w:rsidDel="005E7D49">
            <w:rPr>
              <w:szCs w:val="20"/>
            </w:rPr>
            <w:delText xml:space="preserve">at each Settlement Point </w:delText>
          </w:r>
        </w:del>
      </w:ins>
      <w:r w:rsidRPr="0001655C">
        <w:rPr>
          <w:szCs w:val="20"/>
        </w:rPr>
        <w:t xml:space="preserve">is the minimum of items (n) </w:t>
      </w:r>
      <w:ins w:id="260" w:author="Joint Sponsors" w:date="2023-10-26T10:43:00Z">
        <w:del w:id="261" w:author="Joint Sponsors 110424" w:date="2024-10-11T15:10:00Z">
          <w:r w:rsidRPr="0001655C" w:rsidDel="005E7D49">
            <w:rPr>
              <w:szCs w:val="20"/>
            </w:rPr>
            <w:delText xml:space="preserve">for that Settlement Point </w:delText>
          </w:r>
        </w:del>
      </w:ins>
      <w:r w:rsidRPr="0001655C">
        <w:rPr>
          <w:szCs w:val="20"/>
        </w:rPr>
        <w:t xml:space="preserve">and (o) above except when ERCOT is directing firm Load shed during EEA Level 3.  When ERCOT is directing firm Load shed during EEA Level 3 to either maintain sufficient PRC or stabilize grid frequency, as described in paragraph (3) of Section 6.5.9.4.2, </w:t>
      </w:r>
      <w:r w:rsidRPr="0001655C">
        <w:rPr>
          <w:iCs/>
          <w:szCs w:val="20"/>
        </w:rPr>
        <w:t xml:space="preserve">the Real-Time On-Line Reliability Deployment Price Adder </w:t>
      </w:r>
      <w:ins w:id="262" w:author="Joint Sponsors" w:date="2023-10-26T10:45:00Z">
        <w:del w:id="263" w:author="Joint Sponsors 110424" w:date="2024-10-11T15:10:00Z">
          <w:r w:rsidRPr="0001655C" w:rsidDel="005E7D49">
            <w:rPr>
              <w:iCs/>
              <w:szCs w:val="20"/>
            </w:rPr>
            <w:delText xml:space="preserve">for each Settlement </w:delText>
          </w:r>
        </w:del>
      </w:ins>
      <w:ins w:id="264" w:author="Joint Sponsors" w:date="2023-10-26T10:46:00Z">
        <w:del w:id="265" w:author="Joint Sponsors 110424" w:date="2024-10-11T15:10:00Z">
          <w:r w:rsidRPr="0001655C" w:rsidDel="005E7D49">
            <w:rPr>
              <w:iCs/>
              <w:szCs w:val="20"/>
            </w:rPr>
            <w:delText xml:space="preserve">Point </w:delText>
          </w:r>
        </w:del>
      </w:ins>
      <w:r w:rsidRPr="0001655C">
        <w:rPr>
          <w:iCs/>
          <w:szCs w:val="20"/>
        </w:rPr>
        <w:t>is the VOLL minus the sum of the System Lambda of the second step in the two-step SCED process described in paragraph (10)(b) of Section 6.5.7.3 and the Real-Time On-Line Reserve Price Adder</w:t>
      </w:r>
      <w:r w:rsidRPr="0001655C">
        <w:rPr>
          <w:szCs w:val="20"/>
        </w:rPr>
        <w:t xml:space="preserve">.  Once ERCOT is no longer directing firm Load shed, as described above, the Real-Time On-Line Reliability Deployment Price Adder </w:t>
      </w:r>
      <w:ins w:id="266" w:author="Joint Sponsors" w:date="2023-10-26T10:46:00Z">
        <w:del w:id="267" w:author="Joint Sponsors 110424" w:date="2024-10-11T15:10:00Z">
          <w:r w:rsidRPr="0001655C" w:rsidDel="005E7D49">
            <w:rPr>
              <w:szCs w:val="20"/>
            </w:rPr>
            <w:delText xml:space="preserve">for each Settlement Point </w:delText>
          </w:r>
        </w:del>
      </w:ins>
      <w:r w:rsidRPr="0001655C">
        <w:rPr>
          <w:szCs w:val="20"/>
        </w:rPr>
        <w:t xml:space="preserve">will again be set as the minimum of items (n) </w:t>
      </w:r>
      <w:ins w:id="268" w:author="Joint Sponsors" w:date="2023-10-26T10:46:00Z">
        <w:del w:id="269" w:author="Joint Sponsors 110424" w:date="2024-10-11T15:10:00Z">
          <w:r w:rsidRPr="0001655C" w:rsidDel="005E7D49">
            <w:rPr>
              <w:szCs w:val="20"/>
            </w:rPr>
            <w:delText>for that Settle</w:delText>
          </w:r>
        </w:del>
      </w:ins>
      <w:ins w:id="270" w:author="Joint Sponsors" w:date="2023-10-26T10:47:00Z">
        <w:del w:id="271" w:author="Joint Sponsors 110424" w:date="2024-10-11T15:10:00Z">
          <w:r w:rsidRPr="0001655C" w:rsidDel="005E7D49">
            <w:rPr>
              <w:szCs w:val="20"/>
            </w:rPr>
            <w:delText xml:space="preserve">ment Point </w:delText>
          </w:r>
        </w:del>
      </w:ins>
      <w:r w:rsidRPr="0001655C">
        <w:rPr>
          <w:szCs w:val="20"/>
        </w:rPr>
        <w:t>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1655C" w:rsidRPr="0001655C" w14:paraId="57623C65" w14:textId="77777777" w:rsidTr="003B71DB">
        <w:trPr>
          <w:trHeight w:val="206"/>
        </w:trPr>
        <w:tc>
          <w:tcPr>
            <w:tcW w:w="9445" w:type="dxa"/>
            <w:tcBorders>
              <w:top w:val="single" w:sz="4" w:space="0" w:color="auto"/>
              <w:left w:val="single" w:sz="4" w:space="0" w:color="auto"/>
              <w:bottom w:val="single" w:sz="4" w:space="0" w:color="auto"/>
              <w:right w:val="single" w:sz="4" w:space="0" w:color="auto"/>
            </w:tcBorders>
            <w:shd w:val="pct12" w:color="auto" w:fill="auto"/>
            <w:hideMark/>
          </w:tcPr>
          <w:p w14:paraId="215CEF10" w14:textId="77777777" w:rsidR="0001655C" w:rsidRPr="0001655C" w:rsidRDefault="0001655C" w:rsidP="0001655C">
            <w:pPr>
              <w:spacing w:before="120" w:after="240"/>
              <w:rPr>
                <w:b/>
                <w:i/>
                <w:iCs/>
              </w:rPr>
            </w:pPr>
            <w:r w:rsidRPr="0001655C">
              <w:rPr>
                <w:b/>
                <w:i/>
                <w:iCs/>
              </w:rPr>
              <w:t>[NPRR904, NPRR1006, NPRR1010, NPRR1014, NPRR1091, NPRR1105, NPRR1188, and NPRR1245:  Replace applicable portions of Section 6.5.7.3.1 above with the following upon system implementation for NPRR904, NPRR1006, NPRR1014, NPRR1091, NPRR1105, or NPRR1188; or upon system implementation of the Real-Time Co-Optimization (RTC) project for NPRR1010 and NPRR1245:]</w:t>
            </w:r>
          </w:p>
          <w:p w14:paraId="054BFB81" w14:textId="77777777" w:rsidR="0001655C" w:rsidRPr="0001655C" w:rsidRDefault="0001655C" w:rsidP="0001655C">
            <w:pPr>
              <w:keepNext/>
              <w:tabs>
                <w:tab w:val="left" w:pos="1620"/>
              </w:tabs>
              <w:spacing w:before="240" w:after="240"/>
              <w:ind w:left="1620" w:hanging="1620"/>
              <w:outlineLvl w:val="4"/>
              <w:rPr>
                <w:b/>
                <w:bCs/>
                <w:i/>
                <w:iCs/>
                <w:szCs w:val="26"/>
              </w:rPr>
            </w:pPr>
            <w:bookmarkStart w:id="272" w:name="_Toc135992287"/>
            <w:bookmarkStart w:id="273" w:name="_Toc125966189"/>
            <w:bookmarkStart w:id="274" w:name="_Toc119310255"/>
            <w:bookmarkStart w:id="275" w:name="_Toc112417586"/>
            <w:bookmarkStart w:id="276" w:name="_Toc108712466"/>
            <w:bookmarkStart w:id="277" w:name="_Toc80174707"/>
            <w:bookmarkStart w:id="278" w:name="_Toc65151681"/>
            <w:bookmarkStart w:id="279" w:name="_Toc60040621"/>
            <w:r w:rsidRPr="0001655C">
              <w:rPr>
                <w:b/>
                <w:bCs/>
                <w:snapToGrid w:val="0"/>
                <w:szCs w:val="20"/>
              </w:rPr>
              <w:t>6.5.7.3.1</w:t>
            </w:r>
            <w:r w:rsidRPr="0001655C">
              <w:rPr>
                <w:b/>
                <w:bCs/>
                <w:i/>
                <w:iCs/>
                <w:szCs w:val="26"/>
              </w:rPr>
              <w:tab/>
            </w:r>
            <w:r w:rsidRPr="0001655C">
              <w:rPr>
                <w:b/>
                <w:bCs/>
                <w:snapToGrid w:val="0"/>
                <w:szCs w:val="20"/>
              </w:rPr>
              <w:t>Determination of Real-Time Reliability Deployment Price Adder</w:t>
            </w:r>
            <w:bookmarkEnd w:id="272"/>
            <w:bookmarkEnd w:id="273"/>
            <w:bookmarkEnd w:id="274"/>
            <w:bookmarkEnd w:id="275"/>
            <w:bookmarkEnd w:id="276"/>
            <w:bookmarkEnd w:id="277"/>
            <w:bookmarkEnd w:id="278"/>
            <w:bookmarkEnd w:id="279"/>
          </w:p>
          <w:p w14:paraId="4EFC2A4D" w14:textId="77777777" w:rsidR="0001655C" w:rsidRPr="0001655C" w:rsidRDefault="0001655C" w:rsidP="0001655C">
            <w:pPr>
              <w:spacing w:after="240"/>
              <w:ind w:left="720" w:hanging="720"/>
              <w:rPr>
                <w:szCs w:val="20"/>
              </w:rPr>
            </w:pPr>
            <w:r w:rsidRPr="0001655C">
              <w:rPr>
                <w:szCs w:val="20"/>
              </w:rPr>
              <w:t>(1)</w:t>
            </w:r>
            <w:r w:rsidRPr="0001655C">
              <w:rPr>
                <w:szCs w:val="20"/>
              </w:rPr>
              <w:tab/>
              <w:t>The following categories of reliability deployments are considered in the determination of the Real-Time Reliability Deployment Price Adder for Energy, and the Real-Time Reliability Deployment Price Adders for Ancillary Services:</w:t>
            </w:r>
          </w:p>
          <w:p w14:paraId="3AEFACC8" w14:textId="77777777" w:rsidR="0001655C" w:rsidRPr="0001655C" w:rsidRDefault="0001655C" w:rsidP="0001655C">
            <w:pPr>
              <w:spacing w:after="240"/>
              <w:ind w:left="1440" w:hanging="720"/>
              <w:rPr>
                <w:szCs w:val="20"/>
              </w:rPr>
            </w:pPr>
            <w:r w:rsidRPr="0001655C">
              <w:rPr>
                <w:szCs w:val="20"/>
              </w:rPr>
              <w:t>(a)</w:t>
            </w:r>
            <w:r w:rsidRPr="0001655C">
              <w:rPr>
                <w:szCs w:val="20"/>
              </w:rPr>
              <w:tab/>
              <w:t>RUC-committed Resources, except for those whose QSEs have opted out of RUC Settlement in accordance with paragraph (14) of Section 5.5.2, Reliability Unit Commitment (RUC) Process;</w:t>
            </w:r>
          </w:p>
          <w:p w14:paraId="17C44236"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RMR Resources that are On-Line, including capacity secured to prevent an Emergency Condition pursuant to paragraph (4) of Section 6.5.1.1, ERCOT Control Area Authority; </w:t>
            </w:r>
          </w:p>
          <w:p w14:paraId="5F2CC504" w14:textId="77777777" w:rsidR="0001655C" w:rsidRPr="0001655C" w:rsidRDefault="0001655C" w:rsidP="0001655C">
            <w:pPr>
              <w:spacing w:after="240"/>
              <w:ind w:left="1440" w:hanging="720"/>
              <w:rPr>
                <w:szCs w:val="20"/>
              </w:rPr>
            </w:pPr>
            <w:r w:rsidRPr="0001655C">
              <w:rPr>
                <w:szCs w:val="20"/>
              </w:rPr>
              <w:t>(c)</w:t>
            </w:r>
            <w:r w:rsidRPr="0001655C">
              <w:rPr>
                <w:szCs w:val="20"/>
              </w:rPr>
              <w:tab/>
              <w:t>Deployed Load Resources other than CLRs;</w:t>
            </w:r>
          </w:p>
          <w:p w14:paraId="538F1B85" w14:textId="77777777" w:rsidR="0001655C" w:rsidRPr="0001655C" w:rsidRDefault="0001655C" w:rsidP="0001655C">
            <w:pPr>
              <w:spacing w:after="240"/>
              <w:ind w:left="1440" w:hanging="720"/>
              <w:rPr>
                <w:szCs w:val="20"/>
              </w:rPr>
            </w:pPr>
            <w:r w:rsidRPr="0001655C">
              <w:rPr>
                <w:szCs w:val="20"/>
              </w:rPr>
              <w:t>(d)</w:t>
            </w:r>
            <w:r w:rsidRPr="0001655C">
              <w:rPr>
                <w:szCs w:val="20"/>
              </w:rPr>
              <w:tab/>
              <w:t>Deployed ERS;</w:t>
            </w:r>
          </w:p>
          <w:p w14:paraId="341F9AD4" w14:textId="77777777" w:rsidR="0001655C" w:rsidRPr="0001655C" w:rsidRDefault="0001655C" w:rsidP="0001655C">
            <w:pPr>
              <w:spacing w:after="240"/>
              <w:ind w:left="1440" w:hanging="720"/>
              <w:rPr>
                <w:szCs w:val="20"/>
              </w:rPr>
            </w:pPr>
            <w:r w:rsidRPr="0001655C">
              <w:rPr>
                <w:szCs w:val="20"/>
              </w:rPr>
              <w:t>(e)</w:t>
            </w:r>
            <w:r w:rsidRPr="0001655C">
              <w:rPr>
                <w:szCs w:val="20"/>
              </w:rPr>
              <w:tab/>
              <w:t xml:space="preserve">ERCOT-directed DC Tie imports during an EEA or transmission emergency where the total adjustment shall not exceed 1,250 MW in a single interval; </w:t>
            </w:r>
          </w:p>
          <w:p w14:paraId="3B8384DE" w14:textId="77777777" w:rsidR="0001655C" w:rsidRPr="0001655C" w:rsidRDefault="0001655C" w:rsidP="0001655C">
            <w:pPr>
              <w:spacing w:after="240"/>
              <w:ind w:left="1440" w:hanging="720"/>
              <w:rPr>
                <w:szCs w:val="20"/>
              </w:rPr>
            </w:pPr>
            <w:r w:rsidRPr="0001655C">
              <w:rPr>
                <w:szCs w:val="20"/>
              </w:rPr>
              <w:t>(f)</w:t>
            </w:r>
            <w:r w:rsidRPr="0001655C">
              <w:rPr>
                <w:szCs w:val="20"/>
              </w:rPr>
              <w:tab/>
              <w:t xml:space="preserve">ERCOT-directed curtailment of DC Tie imports below the higher of DC Tie advisory import limit as of 0600 in the Day-Ahead or subsequent advisory </w:t>
            </w:r>
            <w:r w:rsidRPr="0001655C">
              <w:rPr>
                <w:szCs w:val="20"/>
              </w:rPr>
              <w:lastRenderedPageBreak/>
              <w:t>import limit to address local transmission system limitations where the total adjustment shall not exceed 1,250 MW in a single interval;</w:t>
            </w:r>
          </w:p>
          <w:p w14:paraId="3F8D07EC" w14:textId="77777777" w:rsidR="0001655C" w:rsidRPr="0001655C" w:rsidRDefault="0001655C" w:rsidP="0001655C">
            <w:pPr>
              <w:spacing w:after="240"/>
              <w:ind w:left="1440" w:hanging="720"/>
              <w:rPr>
                <w:szCs w:val="20"/>
              </w:rPr>
            </w:pPr>
            <w:r w:rsidRPr="0001655C">
              <w:rPr>
                <w:szCs w:val="20"/>
              </w:rPr>
              <w:t>(g)</w:t>
            </w:r>
            <w:r w:rsidRPr="0001655C">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2075C952" w14:textId="77777777" w:rsidR="0001655C" w:rsidRPr="0001655C" w:rsidRDefault="0001655C" w:rsidP="0001655C">
            <w:pPr>
              <w:spacing w:after="240"/>
              <w:ind w:left="1440" w:hanging="720"/>
              <w:rPr>
                <w:szCs w:val="20"/>
              </w:rPr>
            </w:pPr>
            <w:r w:rsidRPr="0001655C">
              <w:rPr>
                <w:szCs w:val="20"/>
              </w:rPr>
              <w:t>(h)</w:t>
            </w:r>
            <w:r w:rsidRPr="0001655C">
              <w:rPr>
                <w:szCs w:val="20"/>
              </w:rPr>
              <w:tab/>
              <w:t xml:space="preserve">ERCOT-directed DC Tie exports to address emergency conditions in the receiving electric grid where the total adjustment shall not exceed 1,250 MW in a single interval; </w:t>
            </w:r>
          </w:p>
          <w:p w14:paraId="61B9076F" w14:textId="77777777" w:rsidR="0001655C" w:rsidRPr="0001655C" w:rsidRDefault="0001655C" w:rsidP="0001655C">
            <w:pPr>
              <w:spacing w:after="240"/>
              <w:ind w:left="1440" w:hanging="720"/>
              <w:rPr>
                <w:szCs w:val="20"/>
              </w:rPr>
            </w:pPr>
            <w:r w:rsidRPr="0001655C">
              <w:rPr>
                <w:szCs w:val="20"/>
                <w:lang w:val="x-none" w:eastAsia="x-none"/>
              </w:rPr>
              <w:t>(i)</w:t>
            </w:r>
            <w:r w:rsidRPr="0001655C">
              <w:rPr>
                <w:szCs w:val="20"/>
                <w:lang w:val="x-none" w:eastAsia="x-none"/>
              </w:rPr>
              <w:tab/>
              <w:t xml:space="preserve">ERCOT-directed curtailment of DC Tie exports below the DC Tie advisory </w:t>
            </w:r>
            <w:r w:rsidRPr="0001655C">
              <w:rPr>
                <w:szCs w:val="20"/>
                <w:lang w:eastAsia="x-none"/>
              </w:rPr>
              <w:t>export</w:t>
            </w:r>
            <w:r w:rsidRPr="0001655C">
              <w:rPr>
                <w:szCs w:val="20"/>
                <w:lang w:val="x-none" w:eastAsia="x-none"/>
              </w:rPr>
              <w:t xml:space="preserve"> limit as of </w:t>
            </w:r>
            <w:r w:rsidRPr="0001655C">
              <w:rPr>
                <w:szCs w:val="20"/>
                <w:lang w:eastAsia="x-none"/>
              </w:rPr>
              <w:t>06</w:t>
            </w:r>
            <w:r w:rsidRPr="0001655C">
              <w:rPr>
                <w:szCs w:val="20"/>
                <w:lang w:val="x-none" w:eastAsia="x-none"/>
              </w:rPr>
              <w:t xml:space="preserve">00 in the Day-Ahead </w:t>
            </w:r>
            <w:r w:rsidRPr="0001655C">
              <w:rPr>
                <w:szCs w:val="20"/>
                <w:lang w:eastAsia="x-none"/>
              </w:rPr>
              <w:t xml:space="preserve">or subsequent advisory export limit </w:t>
            </w:r>
            <w:r w:rsidRPr="0001655C">
              <w:rPr>
                <w:szCs w:val="20"/>
                <w:lang w:val="x-none" w:eastAsia="x-none"/>
              </w:rPr>
              <w:t>during EEA, a transmission emergency, or to address local transmission system limitations where the total adjustment shall not exceed 1,250 MW in a single interval;</w:t>
            </w:r>
          </w:p>
          <w:p w14:paraId="125F1374" w14:textId="77777777" w:rsidR="0001655C" w:rsidRPr="0001655C" w:rsidRDefault="0001655C" w:rsidP="0001655C">
            <w:pPr>
              <w:spacing w:before="240" w:after="240"/>
              <w:ind w:left="1440" w:hanging="720"/>
              <w:rPr>
                <w:szCs w:val="20"/>
              </w:rPr>
            </w:pPr>
            <w:r w:rsidRPr="0001655C">
              <w:rPr>
                <w:szCs w:val="20"/>
              </w:rPr>
              <w:t>(j)</w:t>
            </w:r>
            <w:r w:rsidRPr="0001655C">
              <w:rPr>
                <w:szCs w:val="20"/>
              </w:rPr>
              <w:tab/>
              <w:t>Energy delivered to ERCOT through registered Block Load Transfers (BLTs) during an EEA;</w:t>
            </w:r>
          </w:p>
          <w:p w14:paraId="647A12B8" w14:textId="77777777" w:rsidR="0001655C" w:rsidRPr="0001655C" w:rsidRDefault="0001655C" w:rsidP="0001655C">
            <w:pPr>
              <w:spacing w:after="240"/>
              <w:ind w:left="1440" w:hanging="720"/>
              <w:rPr>
                <w:szCs w:val="20"/>
              </w:rPr>
            </w:pPr>
            <w:r w:rsidRPr="0001655C">
              <w:rPr>
                <w:szCs w:val="20"/>
              </w:rPr>
              <w:t>(k)</w:t>
            </w:r>
            <w:r w:rsidRPr="0001655C">
              <w:rPr>
                <w:szCs w:val="20"/>
              </w:rPr>
              <w:tab/>
              <w:t>Energy delivered from ERCOT to another power pool through registered BLTs during emergency conditions in the receiving electric grid;</w:t>
            </w:r>
          </w:p>
          <w:p w14:paraId="3A2D04EB" w14:textId="77777777" w:rsidR="0001655C" w:rsidRPr="0001655C" w:rsidRDefault="0001655C" w:rsidP="0001655C">
            <w:pPr>
              <w:spacing w:after="240"/>
              <w:ind w:left="1440" w:hanging="720"/>
              <w:rPr>
                <w:szCs w:val="20"/>
              </w:rPr>
            </w:pPr>
            <w:r w:rsidRPr="0001655C">
              <w:rPr>
                <w:szCs w:val="20"/>
              </w:rPr>
              <w:t>(l)</w:t>
            </w:r>
            <w:r w:rsidRPr="0001655C">
              <w:rPr>
                <w:szCs w:val="20"/>
              </w:rPr>
              <w:tab/>
              <w:t>ERCOT-directed deployment of TDSP standard offer Load management programs;</w:t>
            </w:r>
          </w:p>
          <w:p w14:paraId="6C2290AC" w14:textId="77777777" w:rsidR="0001655C" w:rsidRPr="0001655C" w:rsidRDefault="0001655C" w:rsidP="0001655C">
            <w:pPr>
              <w:spacing w:after="240" w:line="254" w:lineRule="auto"/>
              <w:ind w:left="1440" w:hanging="720"/>
              <w:rPr>
                <w:szCs w:val="20"/>
              </w:rPr>
            </w:pPr>
            <w:r w:rsidRPr="0001655C">
              <w:rPr>
                <w:szCs w:val="20"/>
              </w:rPr>
              <w:t>(m)      ERCOT-directed deployment of distribution voltage reduction measures;</w:t>
            </w:r>
          </w:p>
          <w:p w14:paraId="05150682" w14:textId="77777777" w:rsidR="0001655C" w:rsidRPr="0001655C" w:rsidRDefault="0001655C" w:rsidP="0001655C">
            <w:pPr>
              <w:spacing w:after="240"/>
              <w:ind w:left="1440" w:hanging="720"/>
              <w:rPr>
                <w:szCs w:val="20"/>
              </w:rPr>
            </w:pPr>
            <w:r w:rsidRPr="0001655C">
              <w:rPr>
                <w:szCs w:val="20"/>
              </w:rPr>
              <w:t>(n)</w:t>
            </w:r>
            <w:r w:rsidRPr="0001655C">
              <w:rPr>
                <w:szCs w:val="20"/>
              </w:rPr>
              <w:tab/>
              <w:t>ERCOT-directed deployment of Off-Line Non-Spin; and</w:t>
            </w:r>
          </w:p>
          <w:p w14:paraId="12A74B9F" w14:textId="77777777" w:rsidR="0001655C" w:rsidRPr="0001655C" w:rsidRDefault="0001655C" w:rsidP="0001655C">
            <w:pPr>
              <w:spacing w:after="240"/>
              <w:ind w:left="1440" w:hanging="720"/>
            </w:pPr>
            <w:r w:rsidRPr="0001655C">
              <w:rPr>
                <w:iCs/>
              </w:rPr>
              <w:t>(o)</w:t>
            </w:r>
            <w:r w:rsidRPr="0001655C">
              <w:rPr>
                <w:iCs/>
              </w:rPr>
              <w:tab/>
              <w:t>ERCOT-directed firm Load shed during EEA Level 3, as described in paragraph (3) of Section 6.5.9.4.2, EEA Levels.</w:t>
            </w:r>
          </w:p>
          <w:p w14:paraId="370CD48D" w14:textId="77777777" w:rsidR="0001655C" w:rsidRPr="0001655C" w:rsidRDefault="0001655C" w:rsidP="0001655C">
            <w:pPr>
              <w:spacing w:after="240"/>
              <w:ind w:left="720" w:hanging="720"/>
              <w:rPr>
                <w:szCs w:val="20"/>
              </w:rPr>
            </w:pPr>
            <w:r w:rsidRPr="0001655C">
              <w:rPr>
                <w:szCs w:val="20"/>
              </w:rPr>
              <w:t>(2)</w:t>
            </w:r>
            <w:r w:rsidRPr="0001655C">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0242EB23" w14:textId="77777777" w:rsidR="0001655C" w:rsidRPr="0001655C" w:rsidRDefault="0001655C" w:rsidP="0001655C">
            <w:pPr>
              <w:spacing w:after="240"/>
              <w:ind w:left="1440" w:hanging="720"/>
              <w:rPr>
                <w:szCs w:val="20"/>
              </w:rPr>
            </w:pPr>
            <w:r w:rsidRPr="0001655C">
              <w:rPr>
                <w:szCs w:val="20"/>
              </w:rPr>
              <w:t>(a)</w:t>
            </w:r>
            <w:r w:rsidRPr="0001655C">
              <w:rPr>
                <w:szCs w:val="20"/>
              </w:rPr>
              <w:tab/>
              <w:t>For Off-Line Non-Spin Resources that are brought On-Line by ERCOT deployment instruction, RUC-committed Resources with a telemetered Resource Status of ONRUC and for RMR Resources that are On-Line:</w:t>
            </w:r>
          </w:p>
          <w:p w14:paraId="5C433CE2" w14:textId="77777777" w:rsidR="0001655C" w:rsidRPr="0001655C" w:rsidRDefault="0001655C" w:rsidP="0001655C">
            <w:pPr>
              <w:spacing w:after="240"/>
              <w:ind w:left="2160" w:hanging="720"/>
              <w:rPr>
                <w:szCs w:val="20"/>
              </w:rPr>
            </w:pPr>
            <w:r w:rsidRPr="0001655C">
              <w:rPr>
                <w:szCs w:val="20"/>
              </w:rPr>
              <w:lastRenderedPageBreak/>
              <w:t>(i)</w:t>
            </w:r>
            <w:r w:rsidRPr="0001655C">
              <w:rPr>
                <w:szCs w:val="20"/>
              </w:rPr>
              <w:tab/>
              <w:t>Set the LSL and LDL to zero;</w:t>
            </w:r>
          </w:p>
          <w:p w14:paraId="1A839986" w14:textId="77777777" w:rsidR="0001655C" w:rsidRPr="0001655C" w:rsidRDefault="0001655C" w:rsidP="0001655C">
            <w:pPr>
              <w:spacing w:after="240"/>
              <w:ind w:left="2160" w:hanging="720"/>
              <w:rPr>
                <w:szCs w:val="20"/>
              </w:rPr>
            </w:pPr>
            <w:r w:rsidRPr="0001655C">
              <w:rPr>
                <w:szCs w:val="20"/>
              </w:rPr>
              <w:t>(ii)</w:t>
            </w:r>
            <w:r w:rsidRPr="0001655C">
              <w:rPr>
                <w:szCs w:val="20"/>
              </w:rPr>
              <w:tab/>
              <w:t>Remove all Ancillary Service Offers; and</w:t>
            </w:r>
          </w:p>
          <w:p w14:paraId="45A577FB" w14:textId="77777777" w:rsidR="0001655C" w:rsidRPr="0001655C" w:rsidRDefault="0001655C" w:rsidP="0001655C">
            <w:pPr>
              <w:spacing w:after="240"/>
              <w:ind w:left="2160" w:hanging="720"/>
              <w:rPr>
                <w:szCs w:val="20"/>
              </w:rPr>
            </w:pPr>
            <w:r w:rsidRPr="0001655C">
              <w:rPr>
                <w:szCs w:val="20"/>
              </w:rPr>
              <w:t>(iii)</w:t>
            </w:r>
            <w:r w:rsidRPr="0001655C">
              <w:rPr>
                <w:szCs w:val="20"/>
              </w:rPr>
              <w:tab/>
              <w:t>For the first step of SCED, administratively set the Energy Offer Curve for the Resource at a value equal to the power balance penalty price for all capacity between 0 MW and the HSL of the Resource.</w:t>
            </w:r>
          </w:p>
          <w:p w14:paraId="77F8AAE7" w14:textId="77777777" w:rsidR="0001655C" w:rsidRPr="0001655C" w:rsidRDefault="0001655C" w:rsidP="0001655C">
            <w:pPr>
              <w:spacing w:after="240"/>
              <w:ind w:left="1440" w:hanging="720"/>
              <w:rPr>
                <w:szCs w:val="20"/>
              </w:rPr>
            </w:pPr>
            <w:r w:rsidRPr="0001655C">
              <w:rPr>
                <w:szCs w:val="20"/>
              </w:rPr>
              <w:t>(b)</w:t>
            </w:r>
            <w:r w:rsidRPr="0001655C">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19C14E24" w14:textId="77777777" w:rsidR="0001655C" w:rsidRPr="0001655C" w:rsidRDefault="0001655C" w:rsidP="0001655C">
            <w:pPr>
              <w:spacing w:after="240"/>
              <w:ind w:left="2160" w:hanging="720"/>
              <w:rPr>
                <w:szCs w:val="20"/>
              </w:rPr>
            </w:pPr>
            <w:r w:rsidRPr="0001655C">
              <w:rPr>
                <w:szCs w:val="20"/>
              </w:rPr>
              <w:t>(i)</w:t>
            </w:r>
            <w:r w:rsidRPr="0001655C">
              <w:rPr>
                <w:szCs w:val="20"/>
              </w:rPr>
              <w:tab/>
              <w:t>Set the LSL and LDL equal to the minimum of their current value and the COP HSL of the QSE-committed configuration for the RUC hour at the snapshot time of the RUC instruction;</w:t>
            </w:r>
          </w:p>
          <w:p w14:paraId="27DF760C" w14:textId="77777777" w:rsidR="0001655C" w:rsidRPr="0001655C" w:rsidRDefault="0001655C" w:rsidP="0001655C">
            <w:pPr>
              <w:spacing w:after="240"/>
              <w:ind w:left="2160" w:hanging="720"/>
              <w:rPr>
                <w:szCs w:val="20"/>
              </w:rPr>
            </w:pPr>
            <w:r w:rsidRPr="0001655C">
              <w:rPr>
                <w:szCs w:val="20"/>
              </w:rPr>
              <w:t>(ii)</w:t>
            </w:r>
            <w:r w:rsidRPr="0001655C">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42C08253" w14:textId="77777777" w:rsidR="0001655C" w:rsidRPr="0001655C" w:rsidRDefault="0001655C" w:rsidP="0001655C">
            <w:pPr>
              <w:spacing w:after="240"/>
              <w:ind w:left="2160" w:hanging="720"/>
              <w:rPr>
                <w:szCs w:val="20"/>
              </w:rPr>
            </w:pPr>
            <w:r w:rsidRPr="0001655C">
              <w:rPr>
                <w:szCs w:val="20"/>
              </w:rPr>
              <w:t>(iii)</w:t>
            </w:r>
            <w:r w:rsidRPr="0001655C">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6E548D6E" w14:textId="77777777" w:rsidR="0001655C" w:rsidRPr="0001655C" w:rsidRDefault="0001655C" w:rsidP="0001655C">
            <w:pPr>
              <w:spacing w:before="240" w:after="240"/>
              <w:ind w:left="1440" w:hanging="720"/>
              <w:rPr>
                <w:szCs w:val="20"/>
                <w:lang w:val="x-none" w:eastAsia="x-none"/>
              </w:rPr>
            </w:pPr>
            <w:r w:rsidRPr="0001655C">
              <w:rPr>
                <w:szCs w:val="20"/>
                <w:lang w:val="x-none" w:eastAsia="x-none"/>
              </w:rPr>
              <w:t>(</w:t>
            </w:r>
            <w:r w:rsidRPr="0001655C">
              <w:rPr>
                <w:szCs w:val="20"/>
                <w:lang w:eastAsia="x-none"/>
              </w:rPr>
              <w:t>c</w:t>
            </w:r>
            <w:r w:rsidRPr="0001655C">
              <w:rPr>
                <w:szCs w:val="20"/>
                <w:lang w:val="x-none" w:eastAsia="x-none"/>
              </w:rPr>
              <w:t>)</w:t>
            </w:r>
            <w:r w:rsidRPr="0001655C">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CC2A8A7" w14:textId="77777777" w:rsidR="0001655C" w:rsidRPr="0001655C" w:rsidRDefault="0001655C" w:rsidP="0001655C">
            <w:pPr>
              <w:spacing w:after="240"/>
              <w:ind w:left="2160" w:hanging="720"/>
              <w:rPr>
                <w:szCs w:val="20"/>
              </w:rPr>
            </w:pPr>
            <w:r w:rsidRPr="0001655C">
              <w:rPr>
                <w:szCs w:val="20"/>
              </w:rPr>
              <w:t>(i)</w:t>
            </w:r>
            <w:r w:rsidRPr="0001655C">
              <w:rPr>
                <w:szCs w:val="20"/>
              </w:rPr>
              <w:tab/>
              <w:t>If the Generation Resource SCED Base Point is not at LDL, set LDL to the greater of Aggregated Resource Output - (</w:t>
            </w:r>
            <w:del w:id="280" w:author="Joint Sponsors" w:date="2023-10-26T09:57:00Z">
              <w:r w:rsidRPr="0001655C" w:rsidDel="00974555">
                <w:rPr>
                  <w:szCs w:val="20"/>
                </w:rPr>
                <w:delText xml:space="preserve">60 </w:delText>
              </w:r>
            </w:del>
            <w:ins w:id="281" w:author="Joint Sponsors" w:date="2023-10-26T09:57:00Z">
              <w:r w:rsidRPr="0001655C">
                <w:rPr>
                  <w:szCs w:val="20"/>
                </w:rPr>
                <w:t xml:space="preserve">5 </w:t>
              </w:r>
            </w:ins>
            <w:r w:rsidRPr="0001655C">
              <w:rPr>
                <w:szCs w:val="20"/>
              </w:rPr>
              <w:t>minutes * Normal Ramp Rate down), or LSL; and</w:t>
            </w:r>
          </w:p>
          <w:p w14:paraId="12CCD388" w14:textId="77777777" w:rsidR="0001655C" w:rsidRPr="0001655C" w:rsidRDefault="0001655C" w:rsidP="0001655C">
            <w:pPr>
              <w:spacing w:after="240"/>
              <w:ind w:left="2160" w:hanging="720"/>
              <w:rPr>
                <w:szCs w:val="20"/>
              </w:rPr>
            </w:pPr>
            <w:r w:rsidRPr="0001655C">
              <w:rPr>
                <w:szCs w:val="20"/>
              </w:rPr>
              <w:t>(ii)</w:t>
            </w:r>
            <w:r w:rsidRPr="0001655C">
              <w:rPr>
                <w:szCs w:val="20"/>
              </w:rPr>
              <w:tab/>
              <w:t>If the Generation Resource SCED Base Point is not at HDL, set HDL to the lesser of Aggregated Resource Output + (</w:t>
            </w:r>
            <w:del w:id="282" w:author="Joint Sponsors" w:date="2023-10-26T09:57:00Z">
              <w:r w:rsidRPr="0001655C" w:rsidDel="00974555">
                <w:rPr>
                  <w:szCs w:val="20"/>
                </w:rPr>
                <w:delText xml:space="preserve">60 </w:delText>
              </w:r>
            </w:del>
            <w:ins w:id="283" w:author="Joint Sponsors" w:date="2023-10-26T09:57:00Z">
              <w:r w:rsidRPr="0001655C">
                <w:rPr>
                  <w:szCs w:val="20"/>
                </w:rPr>
                <w:t xml:space="preserve">5 </w:t>
              </w:r>
            </w:ins>
            <w:r w:rsidRPr="0001655C">
              <w:rPr>
                <w:szCs w:val="20"/>
              </w:rPr>
              <w:t xml:space="preserve">minutes * Normal Ramp Rate up), or HSL. </w:t>
            </w:r>
          </w:p>
          <w:p w14:paraId="56DBB91C" w14:textId="77777777" w:rsidR="0001655C" w:rsidRPr="0001655C" w:rsidRDefault="0001655C" w:rsidP="0001655C">
            <w:pPr>
              <w:spacing w:before="240" w:after="240"/>
              <w:ind w:left="1440" w:hanging="720"/>
              <w:rPr>
                <w:szCs w:val="20"/>
              </w:rPr>
            </w:pPr>
            <w:r w:rsidRPr="0001655C">
              <w:rPr>
                <w:szCs w:val="20"/>
              </w:rPr>
              <w:t>(d)</w:t>
            </w:r>
            <w:r w:rsidRPr="0001655C">
              <w:rPr>
                <w:szCs w:val="20"/>
              </w:rPr>
              <w:tab/>
              <w:t>For all On-Line ESRs:</w:t>
            </w:r>
          </w:p>
          <w:p w14:paraId="4659438F" w14:textId="77777777" w:rsidR="0001655C" w:rsidRPr="0001655C" w:rsidRDefault="0001655C" w:rsidP="0001655C">
            <w:pPr>
              <w:spacing w:after="240"/>
              <w:ind w:left="2160" w:hanging="720"/>
              <w:rPr>
                <w:szCs w:val="20"/>
              </w:rPr>
            </w:pPr>
            <w:r w:rsidRPr="0001655C">
              <w:rPr>
                <w:szCs w:val="20"/>
              </w:rPr>
              <w:lastRenderedPageBreak/>
              <w:t>(i)</w:t>
            </w:r>
            <w:r w:rsidRPr="0001655C">
              <w:rPr>
                <w:szCs w:val="20"/>
              </w:rPr>
              <w:tab/>
              <w:t>If the ESR SCED Base Point is not at LDL, set LDL to the greater of Aggregated Resource Output - (</w:t>
            </w:r>
            <w:del w:id="284" w:author="Joint Sponsors" w:date="2023-10-26T09:57:00Z">
              <w:r w:rsidRPr="0001655C" w:rsidDel="00974555">
                <w:rPr>
                  <w:szCs w:val="20"/>
                </w:rPr>
                <w:delText xml:space="preserve">60 </w:delText>
              </w:r>
            </w:del>
            <w:ins w:id="285" w:author="Joint Sponsors" w:date="2023-10-26T09:57:00Z">
              <w:r w:rsidRPr="0001655C">
                <w:rPr>
                  <w:szCs w:val="20"/>
                </w:rPr>
                <w:t xml:space="preserve">5 </w:t>
              </w:r>
            </w:ins>
            <w:r w:rsidRPr="0001655C">
              <w:rPr>
                <w:szCs w:val="20"/>
              </w:rPr>
              <w:t>minutes * Normal Ramp Rate down), or LSL; and</w:t>
            </w:r>
          </w:p>
          <w:p w14:paraId="69819D5D" w14:textId="77777777" w:rsidR="0001655C" w:rsidRPr="0001655C" w:rsidRDefault="0001655C" w:rsidP="0001655C">
            <w:pPr>
              <w:spacing w:after="240"/>
              <w:ind w:left="2160" w:hanging="720"/>
              <w:rPr>
                <w:szCs w:val="20"/>
              </w:rPr>
            </w:pPr>
            <w:r w:rsidRPr="0001655C">
              <w:rPr>
                <w:szCs w:val="20"/>
              </w:rPr>
              <w:t>(ii)</w:t>
            </w:r>
            <w:r w:rsidRPr="0001655C">
              <w:rPr>
                <w:szCs w:val="20"/>
              </w:rPr>
              <w:tab/>
              <w:t>If the ESR SCED Base Point is not at HDL, set HDL to the lesser of Aggregated Resource Output + (</w:t>
            </w:r>
            <w:del w:id="286" w:author="Joint Sponsors" w:date="2023-10-26T09:58:00Z">
              <w:r w:rsidRPr="0001655C" w:rsidDel="00974555">
                <w:rPr>
                  <w:szCs w:val="20"/>
                </w:rPr>
                <w:delText xml:space="preserve">60 </w:delText>
              </w:r>
            </w:del>
            <w:ins w:id="287" w:author="Joint Sponsors" w:date="2023-10-26T09:58:00Z">
              <w:r w:rsidRPr="0001655C">
                <w:rPr>
                  <w:szCs w:val="20"/>
                </w:rPr>
                <w:t xml:space="preserve">5 </w:t>
              </w:r>
            </w:ins>
            <w:r w:rsidRPr="0001655C">
              <w:rPr>
                <w:szCs w:val="20"/>
              </w:rPr>
              <w:t>minutes * Normal Ramp Rate up), or HSL.</w:t>
            </w:r>
          </w:p>
          <w:p w14:paraId="2C7EDF83" w14:textId="77777777" w:rsidR="0001655C" w:rsidRPr="0001655C" w:rsidRDefault="0001655C" w:rsidP="0001655C">
            <w:pPr>
              <w:spacing w:after="240"/>
              <w:ind w:left="1440" w:hanging="720"/>
              <w:rPr>
                <w:szCs w:val="20"/>
              </w:rPr>
            </w:pPr>
            <w:r w:rsidRPr="0001655C">
              <w:rPr>
                <w:szCs w:val="20"/>
              </w:rPr>
              <w:t>(e)</w:t>
            </w:r>
            <w:r w:rsidRPr="0001655C">
              <w:rPr>
                <w:szCs w:val="20"/>
              </w:rPr>
              <w:tab/>
              <w:t>For all CLRs excluding ones with a telemetered status of OUTL</w:t>
            </w:r>
            <w:r w:rsidRPr="0001655C">
              <w:t>, ONTEST, or ONHOLD</w:t>
            </w:r>
            <w:r w:rsidRPr="0001655C">
              <w:rPr>
                <w:szCs w:val="20"/>
              </w:rPr>
              <w:t>:</w:t>
            </w:r>
          </w:p>
          <w:p w14:paraId="1A517F8E" w14:textId="77777777" w:rsidR="0001655C" w:rsidRPr="0001655C" w:rsidRDefault="0001655C" w:rsidP="0001655C">
            <w:pPr>
              <w:spacing w:after="240"/>
              <w:ind w:left="2160" w:hanging="720"/>
              <w:rPr>
                <w:szCs w:val="20"/>
              </w:rPr>
            </w:pPr>
            <w:r w:rsidRPr="0001655C">
              <w:rPr>
                <w:szCs w:val="20"/>
              </w:rPr>
              <w:t>(i)</w:t>
            </w:r>
            <w:r w:rsidRPr="0001655C">
              <w:rPr>
                <w:szCs w:val="20"/>
              </w:rPr>
              <w:tab/>
              <w:t>If the CLR SCED Base Point is not at LDL, set LDL to the greater of Aggregated Resource Output - (</w:t>
            </w:r>
            <w:del w:id="288" w:author="Joint Sponsors" w:date="2023-10-26T09:58:00Z">
              <w:r w:rsidRPr="0001655C" w:rsidDel="00974555">
                <w:rPr>
                  <w:szCs w:val="20"/>
                </w:rPr>
                <w:delText xml:space="preserve">60 </w:delText>
              </w:r>
            </w:del>
            <w:ins w:id="289" w:author="Joint Sponsors" w:date="2023-10-26T09:58:00Z">
              <w:r w:rsidRPr="0001655C">
                <w:rPr>
                  <w:szCs w:val="20"/>
                </w:rPr>
                <w:t xml:space="preserve">5 </w:t>
              </w:r>
            </w:ins>
            <w:r w:rsidRPr="0001655C">
              <w:rPr>
                <w:szCs w:val="20"/>
              </w:rPr>
              <w:t>minutes * Normal Ramp Rate down), or LSL; and</w:t>
            </w:r>
          </w:p>
          <w:p w14:paraId="439731B1" w14:textId="77777777" w:rsidR="0001655C" w:rsidRPr="0001655C" w:rsidRDefault="0001655C" w:rsidP="0001655C">
            <w:pPr>
              <w:spacing w:after="240"/>
              <w:ind w:left="2160" w:hanging="720"/>
              <w:rPr>
                <w:szCs w:val="20"/>
              </w:rPr>
            </w:pPr>
            <w:r w:rsidRPr="0001655C">
              <w:rPr>
                <w:szCs w:val="20"/>
              </w:rPr>
              <w:t>(ii)</w:t>
            </w:r>
            <w:r w:rsidRPr="0001655C">
              <w:rPr>
                <w:szCs w:val="20"/>
              </w:rPr>
              <w:tab/>
              <w:t>If the CLR SCED Base Point is not at HDL, set HDL to the lesser of Aggregated Resource Output + (</w:t>
            </w:r>
            <w:del w:id="290" w:author="Joint Sponsors" w:date="2023-10-26T09:58:00Z">
              <w:r w:rsidRPr="0001655C" w:rsidDel="00974555">
                <w:rPr>
                  <w:szCs w:val="20"/>
                </w:rPr>
                <w:delText xml:space="preserve">60 </w:delText>
              </w:r>
            </w:del>
            <w:ins w:id="291" w:author="Joint Sponsors" w:date="2023-10-26T09:58:00Z">
              <w:r w:rsidRPr="0001655C">
                <w:rPr>
                  <w:szCs w:val="20"/>
                </w:rPr>
                <w:t xml:space="preserve">5 </w:t>
              </w:r>
            </w:ins>
            <w:r w:rsidRPr="0001655C">
              <w:rPr>
                <w:szCs w:val="20"/>
              </w:rPr>
              <w:t>minutes * Normal Ramp Rate up), or HSL.</w:t>
            </w:r>
          </w:p>
          <w:p w14:paraId="1A5A3B9B" w14:textId="77777777" w:rsidR="0001655C" w:rsidRPr="0001655C" w:rsidRDefault="0001655C" w:rsidP="0001655C">
            <w:pPr>
              <w:spacing w:before="240" w:after="240"/>
              <w:ind w:left="1440" w:hanging="720"/>
              <w:rPr>
                <w:szCs w:val="20"/>
              </w:rPr>
            </w:pPr>
            <w:r w:rsidRPr="0001655C">
              <w:rPr>
                <w:szCs w:val="20"/>
              </w:rPr>
              <w:t>(f)</w:t>
            </w:r>
            <w:r w:rsidRPr="0001655C">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2AD56CB" w14:textId="77777777" w:rsidR="0001655C" w:rsidRPr="0001655C" w:rsidRDefault="0001655C" w:rsidP="0001655C">
            <w:pPr>
              <w:spacing w:after="240"/>
              <w:ind w:left="1440" w:hanging="720"/>
              <w:rPr>
                <w:szCs w:val="20"/>
              </w:rPr>
            </w:pPr>
            <w:r w:rsidRPr="0001655C">
              <w:rPr>
                <w:szCs w:val="20"/>
              </w:rPr>
              <w:t>(g)</w:t>
            </w:r>
            <w:r w:rsidRPr="0001655C">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01655C">
              <w:rPr>
                <w:szCs w:val="20"/>
              </w:rPr>
              <w:t>RHours</w:t>
            </w:r>
            <w:proofErr w:type="spellEnd"/>
            <w:r w:rsidRPr="0001655C">
              <w:rPr>
                <w:szCs w:val="20"/>
              </w:rPr>
              <w:t>”).</w:t>
            </w:r>
          </w:p>
          <w:p w14:paraId="1EE7670A" w14:textId="77777777" w:rsidR="0001655C" w:rsidRPr="0001655C" w:rsidRDefault="0001655C" w:rsidP="0001655C">
            <w:pPr>
              <w:rPr>
                <w:iCs/>
                <w:szCs w:val="20"/>
              </w:rPr>
            </w:pPr>
            <w:r w:rsidRPr="0001655C">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1655C" w:rsidRPr="0001655C" w14:paraId="71A78E92" w14:textId="77777777" w:rsidTr="003B71DB">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2E68B470" w14:textId="77777777" w:rsidR="0001655C" w:rsidRPr="0001655C" w:rsidRDefault="0001655C" w:rsidP="0001655C">
                  <w:pPr>
                    <w:spacing w:after="120"/>
                    <w:rPr>
                      <w:b/>
                      <w:iCs/>
                      <w:sz w:val="20"/>
                      <w:szCs w:val="20"/>
                    </w:rPr>
                  </w:pPr>
                  <w:r w:rsidRPr="0001655C">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01DF034F" w14:textId="77777777" w:rsidR="0001655C" w:rsidRPr="0001655C" w:rsidRDefault="0001655C" w:rsidP="0001655C">
                  <w:pPr>
                    <w:spacing w:after="120"/>
                    <w:rPr>
                      <w:b/>
                      <w:iCs/>
                      <w:sz w:val="20"/>
                      <w:szCs w:val="20"/>
                    </w:rPr>
                  </w:pPr>
                  <w:r w:rsidRPr="0001655C">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638EA046" w14:textId="77777777" w:rsidR="0001655C" w:rsidRPr="0001655C" w:rsidRDefault="0001655C" w:rsidP="0001655C">
                  <w:pPr>
                    <w:spacing w:after="120"/>
                    <w:rPr>
                      <w:b/>
                      <w:iCs/>
                      <w:sz w:val="20"/>
                      <w:szCs w:val="20"/>
                    </w:rPr>
                  </w:pPr>
                  <w:r w:rsidRPr="0001655C">
                    <w:rPr>
                      <w:b/>
                      <w:iCs/>
                      <w:sz w:val="20"/>
                      <w:szCs w:val="20"/>
                    </w:rPr>
                    <w:t>Current Value*</w:t>
                  </w:r>
                </w:p>
              </w:tc>
            </w:tr>
            <w:tr w:rsidR="0001655C" w:rsidRPr="0001655C" w14:paraId="50134309" w14:textId="77777777" w:rsidTr="003B71DB">
              <w:trPr>
                <w:trHeight w:val="519"/>
              </w:trPr>
              <w:tc>
                <w:tcPr>
                  <w:tcW w:w="1448" w:type="dxa"/>
                  <w:tcBorders>
                    <w:top w:val="single" w:sz="4" w:space="0" w:color="auto"/>
                    <w:left w:val="single" w:sz="4" w:space="0" w:color="auto"/>
                    <w:bottom w:val="single" w:sz="4" w:space="0" w:color="auto"/>
                    <w:right w:val="single" w:sz="4" w:space="0" w:color="auto"/>
                  </w:tcBorders>
                  <w:hideMark/>
                </w:tcPr>
                <w:p w14:paraId="44157285" w14:textId="77777777" w:rsidR="0001655C" w:rsidRPr="0001655C" w:rsidRDefault="0001655C" w:rsidP="0001655C">
                  <w:pPr>
                    <w:spacing w:after="60"/>
                    <w:rPr>
                      <w:iCs/>
                      <w:sz w:val="20"/>
                      <w:szCs w:val="20"/>
                    </w:rPr>
                  </w:pPr>
                  <w:proofErr w:type="spellStart"/>
                  <w:r w:rsidRPr="0001655C">
                    <w:rPr>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05D73F59" w14:textId="77777777" w:rsidR="0001655C" w:rsidRPr="0001655C" w:rsidRDefault="0001655C" w:rsidP="0001655C">
                  <w:pPr>
                    <w:spacing w:after="60"/>
                    <w:rPr>
                      <w:iCs/>
                      <w:sz w:val="20"/>
                      <w:szCs w:val="20"/>
                    </w:rPr>
                  </w:pPr>
                  <w:r w:rsidRPr="0001655C">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2DA5E371" w14:textId="77777777" w:rsidR="0001655C" w:rsidRPr="0001655C" w:rsidRDefault="0001655C" w:rsidP="0001655C">
                  <w:pPr>
                    <w:spacing w:after="60"/>
                    <w:rPr>
                      <w:iCs/>
                      <w:sz w:val="20"/>
                      <w:szCs w:val="20"/>
                    </w:rPr>
                  </w:pPr>
                  <w:r w:rsidRPr="0001655C">
                    <w:rPr>
                      <w:iCs/>
                      <w:sz w:val="20"/>
                      <w:szCs w:val="20"/>
                    </w:rPr>
                    <w:t>4.5</w:t>
                  </w:r>
                </w:p>
              </w:tc>
            </w:tr>
            <w:tr w:rsidR="0001655C" w:rsidRPr="0001655C" w14:paraId="21C66A4D" w14:textId="77777777" w:rsidTr="003B71DB">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0DFF9A12" w14:textId="77777777" w:rsidR="0001655C" w:rsidRPr="0001655C" w:rsidRDefault="0001655C" w:rsidP="0001655C">
                  <w:pPr>
                    <w:spacing w:after="60"/>
                    <w:rPr>
                      <w:iCs/>
                      <w:sz w:val="20"/>
                      <w:szCs w:val="20"/>
                    </w:rPr>
                  </w:pPr>
                  <w:r w:rsidRPr="0001655C">
                    <w:rPr>
                      <w:iCs/>
                      <w:sz w:val="20"/>
                      <w:szCs w:val="20"/>
                    </w:rPr>
                    <w:t xml:space="preserve">* Changes to the current value of the parameter(s) referenced in this table above may be recommended by TAC and approved by the ERCOT Board.  ERCOT shall update parameter values on the first day of the month </w:t>
                  </w:r>
                  <w:r w:rsidRPr="0001655C">
                    <w:rPr>
                      <w:iCs/>
                      <w:sz w:val="20"/>
                      <w:szCs w:val="20"/>
                    </w:rPr>
                    <w:lastRenderedPageBreak/>
                    <w:t xml:space="preserve">following ERCOT Board approval unless otherwise directed by the ERCOT Board.  ERCOT shall provide a Market Notice prior to implementation of a revised parameter value.    </w:t>
                  </w:r>
                </w:p>
              </w:tc>
            </w:tr>
          </w:tbl>
          <w:p w14:paraId="53E8C392" w14:textId="77777777" w:rsidR="0001655C" w:rsidRPr="0001655C" w:rsidRDefault="0001655C" w:rsidP="0001655C">
            <w:pPr>
              <w:spacing w:before="240" w:after="240"/>
              <w:ind w:left="1440" w:hanging="720"/>
              <w:rPr>
                <w:szCs w:val="20"/>
              </w:rPr>
            </w:pPr>
            <w:r w:rsidRPr="0001655C">
              <w:rPr>
                <w:szCs w:val="20"/>
              </w:rPr>
              <w:lastRenderedPageBreak/>
              <w:t>(h)</w:t>
            </w:r>
            <w:r w:rsidRPr="0001655C">
              <w:rPr>
                <w:szCs w:val="20"/>
              </w:rPr>
              <w:tab/>
            </w:r>
            <w:del w:id="292" w:author="Joint Sponsors 110424" w:date="2024-10-11T15:10:00Z">
              <w:r w:rsidRPr="0001655C" w:rsidDel="005E7D49">
                <w:rPr>
                  <w:szCs w:val="20"/>
                </w:rPr>
                <w:delText xml:space="preserve">Add </w:delText>
              </w:r>
            </w:del>
            <w:ins w:id="293" w:author="Joint Sponsors 110424" w:date="2024-10-11T15:10:00Z">
              <w:r w:rsidRPr="0001655C">
                <w:rPr>
                  <w:szCs w:val="20"/>
                </w:rPr>
                <w:t xml:space="preserve">Model </w:t>
              </w:r>
            </w:ins>
            <w:r w:rsidRPr="0001655C">
              <w:rPr>
                <w:szCs w:val="20"/>
              </w:rPr>
              <w:t xml:space="preserve">the MW from </w:t>
            </w:r>
            <w:ins w:id="294" w:author="Joint Sponsors" w:date="2023-10-26T09:46:00Z">
              <w:r w:rsidRPr="0001655C">
                <w:rPr>
                  <w:szCs w:val="20"/>
                </w:rPr>
                <w:t xml:space="preserve">ERCOT-directed </w:t>
              </w:r>
            </w:ins>
            <w:r w:rsidRPr="0001655C">
              <w:rPr>
                <w:szCs w:val="20"/>
              </w:rPr>
              <w:t xml:space="preserve">DC Tie imports during an EEA or transmission emergency, to address local transmission system limitations, or due to an emergency action by a neighboring system operator during an emergency that is accommodated by ERCOT to </w:t>
            </w:r>
            <w:del w:id="295" w:author="Joint Sponsors" w:date="2023-10-26T09:58:00Z">
              <w:r w:rsidRPr="0001655C" w:rsidDel="00974555">
                <w:rPr>
                  <w:szCs w:val="20"/>
                </w:rPr>
                <w:delText>GTBD</w:delText>
              </w:r>
            </w:del>
            <w:ins w:id="296" w:author="Joint Sponsors" w:date="2023-10-26T09:58:00Z">
              <w:r w:rsidRPr="0001655C">
                <w:rPr>
                  <w:szCs w:val="20"/>
                </w:rPr>
                <w:t xml:space="preserve">the corresponding DC Tie </w:t>
              </w:r>
              <w:del w:id="297" w:author="Joint Sponsors 110424" w:date="2024-10-11T15:15:00Z">
                <w:r w:rsidRPr="0001655C" w:rsidDel="00083E20">
                  <w:rPr>
                    <w:szCs w:val="20"/>
                  </w:rPr>
                  <w:delText>Load Z</w:delText>
                </w:r>
              </w:del>
            </w:ins>
            <w:ins w:id="298" w:author="Joint Sponsors" w:date="2023-10-26T09:59:00Z">
              <w:del w:id="299" w:author="Joint Sponsors 110424" w:date="2024-10-11T15:15:00Z">
                <w:r w:rsidRPr="0001655C" w:rsidDel="00083E20">
                  <w:rPr>
                    <w:szCs w:val="20"/>
                  </w:rPr>
                  <w:delText>one</w:delText>
                </w:r>
              </w:del>
            </w:ins>
            <w:ins w:id="300" w:author="Joint Sponsors" w:date="2023-10-26T10:04:00Z">
              <w:del w:id="301" w:author="Joint Sponsors 110424" w:date="2024-10-11T15:15:00Z">
                <w:r w:rsidRPr="0001655C" w:rsidDel="00083E20">
                  <w:rPr>
                    <w:szCs w:val="20"/>
                  </w:rPr>
                  <w:delText>(s)</w:delText>
                </w:r>
              </w:del>
            </w:ins>
            <w:ins w:id="302" w:author="Joint Sponsors 110424" w:date="2024-10-11T15:15:00Z">
              <w:r w:rsidRPr="0001655C">
                <w:rPr>
                  <w:szCs w:val="20"/>
                </w:rPr>
                <w:t xml:space="preserve">Resource Node(s) </w:t>
              </w:r>
              <w:r w:rsidRPr="0001655C">
                <w:rPr>
                  <w:szCs w:val="20"/>
                  <w:lang w:eastAsia="x-none"/>
                </w:rPr>
                <w:t>as negative LSL(s) of pseudo Energy Storage Resource(s) with HSL(s) at 0 and Energy Bid/Offer Curves at the Real-Time System-Wide Offer Cap</w:t>
              </w:r>
            </w:ins>
            <w:r w:rsidRPr="0001655C">
              <w:rPr>
                <w:szCs w:val="20"/>
              </w:rPr>
              <w:t>.  The amount of MW is determined from the Dispatch Instruction and should continue over the duration of time specified by the ERCOT Operator.</w:t>
            </w:r>
          </w:p>
          <w:p w14:paraId="23A38957" w14:textId="77777777" w:rsidR="0001655C" w:rsidRPr="0001655C" w:rsidRDefault="0001655C" w:rsidP="0001655C">
            <w:pPr>
              <w:spacing w:after="240"/>
              <w:ind w:left="1440" w:hanging="720"/>
              <w:rPr>
                <w:szCs w:val="20"/>
                <w:lang w:eastAsia="x-none"/>
              </w:rPr>
            </w:pPr>
            <w:r w:rsidRPr="0001655C">
              <w:rPr>
                <w:szCs w:val="20"/>
                <w:lang w:val="x-none" w:eastAsia="x-none"/>
              </w:rPr>
              <w:t>(i)</w:t>
            </w:r>
            <w:r w:rsidRPr="0001655C">
              <w:rPr>
                <w:szCs w:val="20"/>
                <w:lang w:val="x-none" w:eastAsia="x-none"/>
              </w:rPr>
              <w:tab/>
            </w:r>
            <w:del w:id="303" w:author="Joint Sponsors 110424" w:date="2024-10-11T15:13:00Z">
              <w:r w:rsidRPr="0001655C" w:rsidDel="00083E20">
                <w:rPr>
                  <w:szCs w:val="20"/>
                  <w:lang w:val="x-none" w:eastAsia="x-none"/>
                </w:rPr>
                <w:delText xml:space="preserve">Add </w:delText>
              </w:r>
            </w:del>
            <w:ins w:id="304" w:author="Joint Sponsors 110424" w:date="2024-10-11T15:13:00Z">
              <w:r w:rsidRPr="0001655C">
                <w:rPr>
                  <w:szCs w:val="20"/>
                  <w:lang w:val="x-none" w:eastAsia="x-none"/>
                </w:rPr>
                <w:t xml:space="preserve">Model </w:t>
              </w:r>
            </w:ins>
            <w:r w:rsidRPr="0001655C">
              <w:rPr>
                <w:szCs w:val="20"/>
                <w:lang w:val="x-none" w:eastAsia="x-none"/>
              </w:rPr>
              <w:t xml:space="preserve">the MW from </w:t>
            </w:r>
            <w:ins w:id="305" w:author="Joint Sponsors" w:date="2023-10-26T10:00:00Z">
              <w:r w:rsidRPr="0001655C">
                <w:rPr>
                  <w:szCs w:val="20"/>
                  <w:lang w:eastAsia="x-none"/>
                </w:rPr>
                <w:t xml:space="preserve">ERCOT-directed </w:t>
              </w:r>
            </w:ins>
            <w:r w:rsidRPr="0001655C">
              <w:rPr>
                <w:szCs w:val="20"/>
                <w:lang w:val="x-none" w:eastAsia="x-none"/>
              </w:rPr>
              <w:t xml:space="preserve">DC Tie export curtailments during an EEA or transmission emergency, to address local transmission system limitations, or due to an emergency action by a neighboring system operator during an emergency that is accommodated by ERCOT to </w:t>
            </w:r>
            <w:del w:id="306" w:author="Joint Sponsors" w:date="2023-10-26T09:59:00Z">
              <w:r w:rsidRPr="0001655C" w:rsidDel="00974555">
                <w:rPr>
                  <w:szCs w:val="20"/>
                  <w:lang w:val="x-none" w:eastAsia="x-none"/>
                </w:rPr>
                <w:delText>GTBD</w:delText>
              </w:r>
            </w:del>
            <w:ins w:id="307" w:author="Joint Sponsors" w:date="2023-10-26T09:59:00Z">
              <w:r w:rsidRPr="0001655C">
                <w:rPr>
                  <w:szCs w:val="20"/>
                  <w:lang w:eastAsia="x-none"/>
                </w:rPr>
                <w:t xml:space="preserve">the corresponding DC Tie </w:t>
              </w:r>
              <w:del w:id="308" w:author="Joint Sponsors 110424" w:date="2024-10-11T15:13:00Z">
                <w:r w:rsidRPr="0001655C" w:rsidDel="00083E20">
                  <w:rPr>
                    <w:szCs w:val="20"/>
                    <w:lang w:eastAsia="x-none"/>
                  </w:rPr>
                  <w:delText>Load Zone</w:delText>
                </w:r>
              </w:del>
            </w:ins>
            <w:ins w:id="309" w:author="Joint Sponsors" w:date="2023-10-26T10:04:00Z">
              <w:del w:id="310" w:author="Joint Sponsors 110424" w:date="2024-10-11T15:13:00Z">
                <w:r w:rsidRPr="0001655C" w:rsidDel="00083E20">
                  <w:rPr>
                    <w:szCs w:val="20"/>
                    <w:lang w:eastAsia="x-none"/>
                  </w:rPr>
                  <w:delText>(s)</w:delText>
                </w:r>
              </w:del>
            </w:ins>
            <w:ins w:id="311" w:author="Joint Sponsors 110424" w:date="2024-10-11T15:13:00Z">
              <w:r w:rsidRPr="0001655C">
                <w:rPr>
                  <w:szCs w:val="20"/>
                  <w:lang w:eastAsia="x-none"/>
                </w:rPr>
                <w:t xml:space="preserve">Resource Node(s) </w:t>
              </w:r>
            </w:ins>
            <w:ins w:id="312" w:author="Joint Sponsors 110424" w:date="2024-10-11T15:14:00Z">
              <w:r w:rsidRPr="0001655C">
                <w:rPr>
                  <w:szCs w:val="20"/>
                  <w:lang w:eastAsia="x-none"/>
                </w:rPr>
                <w:t>as negative LSL(s) of pseudo Energy Storage Resource(s) with HSL(s) at 0 and Energy Bid/Offer Curves at the Real-Time System-</w:t>
              </w:r>
            </w:ins>
            <w:ins w:id="313" w:author="Joint Sponsors 110424" w:date="2024-10-11T15:15:00Z">
              <w:r w:rsidRPr="0001655C">
                <w:rPr>
                  <w:szCs w:val="20"/>
                  <w:lang w:eastAsia="x-none"/>
                </w:rPr>
                <w:t>Wide Offer Cap</w:t>
              </w:r>
            </w:ins>
            <w:r w:rsidRPr="0001655C">
              <w:rPr>
                <w:szCs w:val="20"/>
                <w:lang w:val="x-none" w:eastAsia="x-none"/>
              </w:rPr>
              <w:t>.  The amount of MW is determined from the Dispatch Instruction and should continue over the duration of time specified by the ERCOT Operator.</w:t>
            </w:r>
            <w:r w:rsidRPr="0001655C">
              <w:rPr>
                <w:szCs w:val="20"/>
                <w:lang w:eastAsia="x-none"/>
              </w:rPr>
              <w:t xml:space="preserve">  The MW added to GTBD associated with any individual DC Tie shall not exceed the higher of DC Tie advisory limit for exports on that tie as of 06</w:t>
            </w:r>
            <w:r w:rsidRPr="0001655C">
              <w:rPr>
                <w:szCs w:val="20"/>
                <w:lang w:val="x-none" w:eastAsia="x-none"/>
              </w:rPr>
              <w:t>00 in the Day-Ahead</w:t>
            </w:r>
            <w:r w:rsidRPr="0001655C">
              <w:rPr>
                <w:szCs w:val="20"/>
                <w:lang w:eastAsia="x-none"/>
              </w:rPr>
              <w:t xml:space="preserve"> or subsequent advisory export limit minus the aggregate export on the DC Tie that remained scheduled following the Dispatch Instruction from the ERCOT Operator.</w:t>
            </w:r>
          </w:p>
          <w:p w14:paraId="53D88527" w14:textId="77777777" w:rsidR="0001655C" w:rsidRPr="0001655C" w:rsidRDefault="0001655C" w:rsidP="0001655C">
            <w:pPr>
              <w:spacing w:after="240"/>
              <w:ind w:left="1440" w:hanging="720"/>
              <w:rPr>
                <w:szCs w:val="20"/>
              </w:rPr>
            </w:pPr>
            <w:r w:rsidRPr="0001655C">
              <w:rPr>
                <w:szCs w:val="20"/>
              </w:rPr>
              <w:t>(j)</w:t>
            </w:r>
            <w:r w:rsidRPr="0001655C">
              <w:rPr>
                <w:szCs w:val="20"/>
              </w:rPr>
              <w:tab/>
            </w:r>
            <w:del w:id="314" w:author="Joint Sponsors 110424" w:date="2024-10-11T15:15:00Z">
              <w:r w:rsidRPr="0001655C" w:rsidDel="00083E20">
                <w:rPr>
                  <w:szCs w:val="20"/>
                </w:rPr>
                <w:delText xml:space="preserve">Subtract </w:delText>
              </w:r>
            </w:del>
            <w:ins w:id="315" w:author="Joint Sponsors 110424" w:date="2024-10-11T15:15:00Z">
              <w:r w:rsidRPr="0001655C">
                <w:rPr>
                  <w:szCs w:val="20"/>
                </w:rPr>
                <w:t xml:space="preserve">Model </w:t>
              </w:r>
            </w:ins>
            <w:r w:rsidRPr="0001655C">
              <w:rPr>
                <w:szCs w:val="20"/>
              </w:rPr>
              <w:t xml:space="preserve">the MW from </w:t>
            </w:r>
            <w:ins w:id="316" w:author="Joint Sponsors" w:date="2023-10-26T10:01:00Z">
              <w:r w:rsidRPr="0001655C">
                <w:rPr>
                  <w:szCs w:val="20"/>
                </w:rPr>
                <w:t xml:space="preserve">ERCOT-directed </w:t>
              </w:r>
            </w:ins>
            <w:r w:rsidRPr="0001655C">
              <w:rPr>
                <w:szCs w:val="20"/>
              </w:rPr>
              <w:t xml:space="preserve">DC Tie exports to address emergency conditions in the receiving electric grid from </w:t>
            </w:r>
            <w:del w:id="317" w:author="Joint Sponsors" w:date="2023-10-26T10:00:00Z">
              <w:r w:rsidRPr="0001655C" w:rsidDel="00974555">
                <w:rPr>
                  <w:szCs w:val="20"/>
                </w:rPr>
                <w:delText>GTBD</w:delText>
              </w:r>
            </w:del>
            <w:ins w:id="318" w:author="Joint Sponsors" w:date="2023-10-26T10:00:00Z">
              <w:r w:rsidRPr="0001655C">
                <w:rPr>
                  <w:szCs w:val="20"/>
                </w:rPr>
                <w:t>the corresponding DC Tie</w:t>
              </w:r>
              <w:del w:id="319" w:author="Joint Sponsors 110424" w:date="2024-10-11T15:16:00Z">
                <w:r w:rsidRPr="0001655C" w:rsidDel="00083E20">
                  <w:rPr>
                    <w:szCs w:val="20"/>
                  </w:rPr>
                  <w:delText xml:space="preserve"> Load Zone</w:delText>
                </w:r>
              </w:del>
            </w:ins>
            <w:ins w:id="320" w:author="Joint Sponsors" w:date="2023-10-26T10:04:00Z">
              <w:del w:id="321" w:author="Joint Sponsors 110424" w:date="2024-10-11T15:16:00Z">
                <w:r w:rsidRPr="0001655C" w:rsidDel="00083E20">
                  <w:rPr>
                    <w:szCs w:val="20"/>
                  </w:rPr>
                  <w:delText>(s)</w:delText>
                </w:r>
              </w:del>
            </w:ins>
            <w:ins w:id="322" w:author="Joint Sponsors 110424" w:date="2024-10-11T15:16:00Z">
              <w:r w:rsidRPr="0001655C">
                <w:rPr>
                  <w:szCs w:val="20"/>
                  <w:lang w:eastAsia="x-none"/>
                </w:rPr>
                <w:t xml:space="preserve"> Resource Node(s) as HSL(s) of pseudo Energy Storage Resource(s) with LSL(s) at 0 and Energy Bid/Offer Curves at -$25</w:t>
              </w:r>
            </w:ins>
            <w:ins w:id="323" w:author="Joint Sponsors 110424" w:date="2024-10-11T15:17:00Z">
              <w:r w:rsidRPr="0001655C">
                <w:rPr>
                  <w:szCs w:val="20"/>
                  <w:lang w:eastAsia="x-none"/>
                </w:rPr>
                <w:t>0/MWh</w:t>
              </w:r>
            </w:ins>
            <w:r w:rsidRPr="0001655C">
              <w:rPr>
                <w:szCs w:val="20"/>
              </w:rPr>
              <w:t xml:space="preserve">.  The amount of MW is determined from the Dispatch Instruction and should continue over the duration of time specified by the receiving grid operator.   </w:t>
            </w:r>
          </w:p>
          <w:p w14:paraId="34790C00" w14:textId="77777777" w:rsidR="0001655C" w:rsidRPr="0001655C" w:rsidRDefault="0001655C" w:rsidP="0001655C">
            <w:pPr>
              <w:spacing w:before="240" w:after="240"/>
              <w:ind w:left="1440" w:hanging="720"/>
              <w:rPr>
                <w:szCs w:val="20"/>
              </w:rPr>
            </w:pPr>
            <w:r w:rsidRPr="0001655C">
              <w:rPr>
                <w:szCs w:val="20"/>
              </w:rPr>
              <w:t>(k)</w:t>
            </w:r>
            <w:r w:rsidRPr="0001655C">
              <w:rPr>
                <w:szCs w:val="20"/>
              </w:rPr>
              <w:tab/>
            </w:r>
            <w:del w:id="324" w:author="Joint Sponsors 110424" w:date="2024-10-11T15:17:00Z">
              <w:r w:rsidRPr="0001655C" w:rsidDel="00083E20">
                <w:rPr>
                  <w:szCs w:val="20"/>
                </w:rPr>
                <w:delText xml:space="preserve">Subtract </w:delText>
              </w:r>
            </w:del>
            <w:ins w:id="325" w:author="Joint Sponsors 110424" w:date="2024-10-11T15:17:00Z">
              <w:r w:rsidRPr="0001655C">
                <w:rPr>
                  <w:szCs w:val="20"/>
                </w:rPr>
                <w:t xml:space="preserve">Model </w:t>
              </w:r>
            </w:ins>
            <w:r w:rsidRPr="0001655C">
              <w:rPr>
                <w:szCs w:val="20"/>
              </w:rPr>
              <w:t xml:space="preserve">the MW from </w:t>
            </w:r>
            <w:ins w:id="326" w:author="Joint Sponsors" w:date="2023-10-26T10:01:00Z">
              <w:r w:rsidRPr="0001655C">
                <w:rPr>
                  <w:szCs w:val="20"/>
                </w:rPr>
                <w:t xml:space="preserve">ERCOT-directed </w:t>
              </w:r>
            </w:ins>
            <w:r w:rsidRPr="0001655C">
              <w:rPr>
                <w:szCs w:val="20"/>
              </w:rPr>
              <w:t xml:space="preserve">DC Tie import curtailments to address local transmission system limitations or emergency conditions in the receiving electric grid from </w:t>
            </w:r>
            <w:del w:id="327" w:author="Joint Sponsors" w:date="2023-10-26T10:01:00Z">
              <w:r w:rsidRPr="0001655C" w:rsidDel="00974555">
                <w:rPr>
                  <w:szCs w:val="20"/>
                </w:rPr>
                <w:delText>GTBD</w:delText>
              </w:r>
            </w:del>
            <w:ins w:id="328" w:author="Joint Sponsors" w:date="2023-10-26T10:01:00Z">
              <w:r w:rsidRPr="0001655C">
                <w:rPr>
                  <w:szCs w:val="20"/>
                </w:rPr>
                <w:t>the</w:t>
              </w:r>
            </w:ins>
            <w:ins w:id="329" w:author="Joint Sponsors" w:date="2023-10-26T10:02:00Z">
              <w:r w:rsidRPr="0001655C">
                <w:rPr>
                  <w:szCs w:val="20"/>
                </w:rPr>
                <w:t xml:space="preserve"> corresponding DC Tie</w:t>
              </w:r>
              <w:del w:id="330" w:author="Joint Sponsors 110424" w:date="2024-10-11T15:17:00Z">
                <w:r w:rsidRPr="0001655C" w:rsidDel="00083E20">
                  <w:rPr>
                    <w:szCs w:val="20"/>
                  </w:rPr>
                  <w:delText xml:space="preserve"> Load Zone</w:delText>
                </w:r>
              </w:del>
            </w:ins>
            <w:ins w:id="331" w:author="Joint Sponsors" w:date="2023-10-26T10:04:00Z">
              <w:del w:id="332" w:author="Joint Sponsors 110424" w:date="2024-10-11T15:17:00Z">
                <w:r w:rsidRPr="0001655C" w:rsidDel="00083E20">
                  <w:rPr>
                    <w:szCs w:val="20"/>
                  </w:rPr>
                  <w:delText>(s)</w:delText>
                </w:r>
              </w:del>
            </w:ins>
            <w:ins w:id="333" w:author="Joint Sponsors 110424" w:date="2024-10-11T15:17:00Z">
              <w:r w:rsidRPr="0001655C">
                <w:rPr>
                  <w:szCs w:val="20"/>
                  <w:lang w:eastAsia="x-none"/>
                </w:rPr>
                <w:t xml:space="preserve"> Resource Node(s) as HSL(s) of pseudo Energy Storage Resource(s) with LSL(s) at 0 and Energy Bid/Offer Curves at -$250/MWh</w:t>
              </w:r>
            </w:ins>
            <w:r w:rsidRPr="0001655C">
              <w:rPr>
                <w:szCs w:val="20"/>
              </w:rPr>
              <w:t xml:space="preserve">.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w:t>
            </w:r>
            <w:r w:rsidRPr="0001655C">
              <w:rPr>
                <w:szCs w:val="20"/>
              </w:rPr>
              <w:lastRenderedPageBreak/>
              <w:t>remained scheduled following the Dispatch Instruction from the ERCOT Operator.</w:t>
            </w:r>
          </w:p>
          <w:p w14:paraId="22CE25E2" w14:textId="77777777" w:rsidR="0001655C" w:rsidRPr="0001655C" w:rsidRDefault="0001655C" w:rsidP="0001655C">
            <w:pPr>
              <w:spacing w:before="240" w:after="240"/>
              <w:ind w:left="1440" w:hanging="720"/>
              <w:rPr>
                <w:szCs w:val="20"/>
              </w:rPr>
            </w:pPr>
            <w:r w:rsidRPr="0001655C">
              <w:rPr>
                <w:szCs w:val="20"/>
              </w:rPr>
              <w:t>(l)</w:t>
            </w:r>
            <w:r w:rsidRPr="0001655C">
              <w:rPr>
                <w:szCs w:val="20"/>
              </w:rPr>
              <w:tab/>
              <w:t>Add the MW from energy delivered to ERCOT through registered BLTs during an EEA to GTBD.  The amount of MW is determined from the Dispatch Instruction and should continue over the duration of time specified by the ERCOT Operator.</w:t>
            </w:r>
          </w:p>
          <w:p w14:paraId="59900653" w14:textId="77777777" w:rsidR="0001655C" w:rsidRPr="0001655C" w:rsidRDefault="0001655C" w:rsidP="0001655C">
            <w:pPr>
              <w:spacing w:after="240"/>
              <w:ind w:left="1440" w:hanging="720"/>
              <w:rPr>
                <w:szCs w:val="20"/>
              </w:rPr>
            </w:pPr>
            <w:r w:rsidRPr="0001655C">
              <w:rPr>
                <w:szCs w:val="20"/>
              </w:rPr>
              <w:t>(m)</w:t>
            </w:r>
            <w:r w:rsidRPr="0001655C">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54F72FA" w14:textId="77777777" w:rsidR="0001655C" w:rsidRPr="0001655C" w:rsidRDefault="0001655C" w:rsidP="0001655C">
            <w:pPr>
              <w:spacing w:after="240"/>
              <w:ind w:left="1440" w:hanging="720"/>
              <w:rPr>
                <w:szCs w:val="20"/>
              </w:rPr>
            </w:pPr>
            <w:r w:rsidRPr="0001655C">
              <w:rPr>
                <w:szCs w:val="20"/>
              </w:rPr>
              <w:t>(n)</w:t>
            </w:r>
            <w:r w:rsidRPr="0001655C">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(CDR),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01655C">
              <w:rPr>
                <w:szCs w:val="20"/>
              </w:rPr>
              <w:t>RHours</w:t>
            </w:r>
            <w:proofErr w:type="spellEnd"/>
            <w:r w:rsidRPr="0001655C">
              <w:rPr>
                <w:szCs w:val="20"/>
              </w:rPr>
              <w:t xml:space="preserve">”) defined by item (g) above. </w:t>
            </w:r>
          </w:p>
          <w:p w14:paraId="53FA859C" w14:textId="77777777" w:rsidR="0001655C" w:rsidRPr="0001655C" w:rsidRDefault="0001655C" w:rsidP="0001655C">
            <w:pPr>
              <w:spacing w:before="240" w:after="240"/>
              <w:ind w:left="1440" w:hanging="720"/>
              <w:rPr>
                <w:szCs w:val="20"/>
              </w:rPr>
            </w:pPr>
            <w:r w:rsidRPr="0001655C">
              <w:rPr>
                <w:szCs w:val="20"/>
              </w:rPr>
              <w:t>(o)</w:t>
            </w:r>
            <w:r w:rsidRPr="0001655C">
              <w:rPr>
                <w:szCs w:val="20"/>
              </w:rPr>
              <w:tab/>
              <w:t>Perform a SCED with changes to the inputs in items (a) through (m) above, considering only Competitive Constraints and the non-mitigated Energy Offer Curves.</w:t>
            </w:r>
          </w:p>
          <w:p w14:paraId="4CE492A1" w14:textId="77777777" w:rsidR="0001655C" w:rsidRPr="0001655C" w:rsidRDefault="0001655C" w:rsidP="0001655C">
            <w:pPr>
              <w:spacing w:after="240"/>
              <w:ind w:left="1440" w:hanging="720"/>
              <w:rPr>
                <w:szCs w:val="20"/>
              </w:rPr>
            </w:pPr>
            <w:r w:rsidRPr="0001655C">
              <w:rPr>
                <w:szCs w:val="20"/>
              </w:rPr>
              <w:t>(p)</w:t>
            </w:r>
            <w:r w:rsidRPr="0001655C">
              <w:rPr>
                <w:szCs w:val="20"/>
              </w:rPr>
              <w:tab/>
              <w:t>Perform mitigation on the submitted Energy Offer Curves using the LMPs from the previous step as the reference LMP.</w:t>
            </w:r>
          </w:p>
          <w:p w14:paraId="77DA05F9" w14:textId="77777777" w:rsidR="0001655C" w:rsidRPr="0001655C" w:rsidRDefault="0001655C" w:rsidP="0001655C">
            <w:pPr>
              <w:spacing w:after="240"/>
              <w:ind w:left="1440" w:hanging="720"/>
              <w:rPr>
                <w:szCs w:val="20"/>
              </w:rPr>
            </w:pPr>
            <w:r w:rsidRPr="0001655C">
              <w:rPr>
                <w:szCs w:val="20"/>
              </w:rPr>
              <w:t>(q)</w:t>
            </w:r>
            <w:r w:rsidRPr="0001655C">
              <w:rPr>
                <w:szCs w:val="20"/>
              </w:rPr>
              <w:tab/>
              <w:t>Perform a SCED with the changes to the inputs in items (a) through (m) above, considering both Competitive and Non-Competitive Constraints and the mitigated Energy Offer Curves.</w:t>
            </w:r>
          </w:p>
          <w:p w14:paraId="02241959" w14:textId="77777777" w:rsidR="0001655C" w:rsidRPr="0001655C" w:rsidRDefault="0001655C" w:rsidP="0001655C">
            <w:pPr>
              <w:spacing w:before="240" w:after="240"/>
              <w:ind w:left="1440" w:hanging="720"/>
              <w:rPr>
                <w:ins w:id="334" w:author="ERCOT 012825" w:date="2024-11-27T09:48:00Z"/>
                <w:szCs w:val="20"/>
              </w:rPr>
            </w:pPr>
            <w:r w:rsidRPr="0001655C">
              <w:rPr>
                <w:szCs w:val="20"/>
              </w:rPr>
              <w:t>(r)</w:t>
            </w:r>
            <w:r w:rsidRPr="0001655C">
              <w:rPr>
                <w:szCs w:val="20"/>
              </w:rPr>
              <w:tab/>
              <w:t xml:space="preserve">The Real-Time Reliability Deployment Price Adder for Energy </w:t>
            </w:r>
            <w:ins w:id="335" w:author="Joint Sponsors" w:date="2023-10-26T10:09:00Z">
              <w:r w:rsidRPr="0001655C">
                <w:rPr>
                  <w:szCs w:val="20"/>
                </w:rPr>
                <w:t xml:space="preserve">at </w:t>
              </w:r>
            </w:ins>
            <w:ins w:id="336" w:author="Joint Sponsors" w:date="2023-10-26T10:10:00Z">
              <w:r w:rsidRPr="0001655C">
                <w:rPr>
                  <w:szCs w:val="20"/>
                </w:rPr>
                <w:t xml:space="preserve">each Settlement Point </w:t>
              </w:r>
            </w:ins>
            <w:r w:rsidRPr="0001655C">
              <w:rPr>
                <w:szCs w:val="20"/>
              </w:rPr>
              <w:t xml:space="preserve">is equal to the </w:t>
            </w:r>
            <w:del w:id="337" w:author="Joint Sponsors" w:date="2023-10-26T10:09:00Z">
              <w:r w:rsidRPr="0001655C" w:rsidDel="009F1E9A">
                <w:rPr>
                  <w:szCs w:val="20"/>
                </w:rPr>
                <w:delText xml:space="preserve">positive </w:delText>
              </w:r>
            </w:del>
            <w:r w:rsidRPr="0001655C">
              <w:rPr>
                <w:szCs w:val="20"/>
              </w:rPr>
              <w:t xml:space="preserve">difference between </w:t>
            </w:r>
            <w:ins w:id="338" w:author="Joint Sponsors" w:date="2023-10-26T10:11:00Z">
              <w:r w:rsidRPr="0001655C">
                <w:rPr>
                  <w:szCs w:val="20"/>
                </w:rPr>
                <w:t xml:space="preserve">that Settlement </w:t>
              </w:r>
              <w:r w:rsidRPr="0001655C">
                <w:rPr>
                  <w:szCs w:val="20"/>
                </w:rPr>
                <w:lastRenderedPageBreak/>
                <w:t xml:space="preserve">Point’s </w:t>
              </w:r>
            </w:ins>
            <w:del w:id="339" w:author="Joint Sponsors" w:date="2023-10-26T10:11:00Z">
              <w:r w:rsidRPr="0001655C" w:rsidDel="009F1E9A">
                <w:rPr>
                  <w:szCs w:val="20"/>
                </w:rPr>
                <w:delText xml:space="preserve">the </w:delText>
              </w:r>
            </w:del>
            <w:del w:id="340" w:author="Joint Sponsors" w:date="2023-10-26T10:09:00Z">
              <w:r w:rsidRPr="0001655C" w:rsidDel="009F1E9A">
                <w:rPr>
                  <w:szCs w:val="20"/>
                </w:rPr>
                <w:delText>System Lambda</w:delText>
              </w:r>
            </w:del>
            <w:ins w:id="341" w:author="Joint Sponsors" w:date="2023-10-26T10:09:00Z">
              <w:r w:rsidRPr="0001655C">
                <w:rPr>
                  <w:szCs w:val="20"/>
                </w:rPr>
                <w:t>LMP</w:t>
              </w:r>
            </w:ins>
            <w:r w:rsidRPr="0001655C">
              <w:rPr>
                <w:szCs w:val="20"/>
              </w:rPr>
              <w:t xml:space="preserve"> from item (q) above and </w:t>
            </w:r>
            <w:del w:id="342" w:author="Joint Sponsors" w:date="2023-10-26T10:11:00Z">
              <w:r w:rsidRPr="0001655C" w:rsidDel="009F1E9A">
                <w:rPr>
                  <w:szCs w:val="20"/>
                </w:rPr>
                <w:delText xml:space="preserve">the </w:delText>
              </w:r>
            </w:del>
            <w:del w:id="343" w:author="Joint Sponsors" w:date="2023-10-26T10:10:00Z">
              <w:r w:rsidRPr="0001655C" w:rsidDel="009F1E9A">
                <w:rPr>
                  <w:szCs w:val="20"/>
                </w:rPr>
                <w:delText>System Lambda</w:delText>
              </w:r>
            </w:del>
            <w:ins w:id="344" w:author="ERCOT 012825" w:date="2025-01-06T14:22:00Z">
              <w:r w:rsidRPr="0001655C">
                <w:rPr>
                  <w:szCs w:val="20"/>
                </w:rPr>
                <w:t xml:space="preserve">the </w:t>
              </w:r>
            </w:ins>
            <w:ins w:id="345" w:author="Joint Sponsors" w:date="2023-10-26T10:10:00Z">
              <w:r w:rsidRPr="0001655C">
                <w:rPr>
                  <w:szCs w:val="20"/>
                </w:rPr>
                <w:t>LMP</w:t>
              </w:r>
            </w:ins>
            <w:r w:rsidRPr="0001655C">
              <w:rPr>
                <w:szCs w:val="20"/>
              </w:rPr>
              <w:t xml:space="preserve"> of the second step in the two-step SCED process described in paragraph (10)(b) of Section 6.5.7.3, Security Constrained Economic Dispatch</w:t>
            </w:r>
            <w:r w:rsidRPr="0001655C">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ins w:id="346" w:author="Joint Sponsors" w:date="2023-10-26T10:12:00Z">
              <w:del w:id="347" w:author="ERCOT 012825" w:date="2024-11-27T09:48:00Z">
                <w:r w:rsidRPr="0001655C" w:rsidDel="00B56EB4">
                  <w:rPr>
                    <w:szCs w:val="20"/>
                  </w:rPr>
                  <w:delText xml:space="preserve"> </w:delText>
                </w:r>
              </w:del>
            </w:ins>
          </w:p>
          <w:p w14:paraId="3DED106C" w14:textId="77777777" w:rsidR="0001655C" w:rsidRPr="0001655C" w:rsidRDefault="0001655C" w:rsidP="0001655C">
            <w:pPr>
              <w:spacing w:before="240" w:after="240"/>
              <w:ind w:left="1440" w:hanging="720"/>
              <w:rPr>
                <w:szCs w:val="20"/>
              </w:rPr>
            </w:pPr>
            <w:ins w:id="348" w:author="ERCOT 012825" w:date="2024-11-27T09:48:00Z">
              <w:r w:rsidRPr="0001655C">
                <w:rPr>
                  <w:szCs w:val="20"/>
                </w:rPr>
                <w:t>(s)</w:t>
              </w:r>
              <w:r w:rsidRPr="0001655C">
                <w:rPr>
                  <w:szCs w:val="20"/>
                </w:rPr>
                <w:tab/>
                <w:t xml:space="preserve">The Real-Time Reliability Deployment Price Adder for </w:t>
              </w:r>
            </w:ins>
            <w:ins w:id="349" w:author="ERCOT 012825" w:date="2024-11-27T09:49:00Z">
              <w:r w:rsidRPr="0001655C">
                <w:rPr>
                  <w:szCs w:val="20"/>
                </w:rPr>
                <w:t xml:space="preserve">the </w:t>
              </w:r>
            </w:ins>
            <w:ins w:id="350" w:author="ERCOT 012825" w:date="2024-11-27T09:48:00Z">
              <w:r w:rsidRPr="0001655C">
                <w:rPr>
                  <w:szCs w:val="20"/>
                </w:rPr>
                <w:t xml:space="preserve">Energy </w:t>
              </w:r>
            </w:ins>
            <w:ins w:id="351" w:author="ERCOT 012825" w:date="2024-11-27T09:49:00Z">
              <w:r w:rsidRPr="0001655C">
                <w:rPr>
                  <w:szCs w:val="20"/>
                </w:rPr>
                <w:t xml:space="preserve">Metered for each Resource meter </w:t>
              </w:r>
            </w:ins>
            <w:ins w:id="352" w:author="ERCOT 012825" w:date="2024-11-27T09:48:00Z">
              <w:r w:rsidRPr="0001655C">
                <w:rPr>
                  <w:szCs w:val="20"/>
                </w:rPr>
                <w:t>is equal to the difference between th</w:t>
              </w:r>
            </w:ins>
            <w:ins w:id="353" w:author="ERCOT 012825" w:date="2024-11-27T09:50:00Z">
              <w:r w:rsidRPr="0001655C">
                <w:rPr>
                  <w:szCs w:val="20"/>
                </w:rPr>
                <w:t>e</w:t>
              </w:r>
            </w:ins>
            <w:ins w:id="354" w:author="ERCOT 012825" w:date="2024-11-27T09:48:00Z">
              <w:r w:rsidRPr="0001655C">
                <w:rPr>
                  <w:szCs w:val="20"/>
                </w:rPr>
                <w:t xml:space="preserve"> </w:t>
              </w:r>
            </w:ins>
            <w:ins w:id="355" w:author="ERCOT 012825" w:date="2024-11-27T09:50:00Z">
              <w:r w:rsidRPr="0001655C">
                <w:rPr>
                  <w:szCs w:val="20"/>
                </w:rPr>
                <w:t>meter located Electric Bus</w:t>
              </w:r>
            </w:ins>
            <w:ins w:id="356" w:author="ERCOT 012825" w:date="2024-11-27T09:48:00Z">
              <w:r w:rsidRPr="0001655C">
                <w:rPr>
                  <w:szCs w:val="20"/>
                </w:rPr>
                <w:t xml:space="preserve"> LMP from item (q) above and </w:t>
              </w:r>
            </w:ins>
            <w:ins w:id="357" w:author="ERCOT 012825" w:date="2024-11-27T09:51:00Z">
              <w:r w:rsidRPr="0001655C">
                <w:rPr>
                  <w:szCs w:val="20"/>
                </w:rPr>
                <w:t xml:space="preserve">the </w:t>
              </w:r>
            </w:ins>
            <w:ins w:id="358" w:author="ERCOT 012825" w:date="2024-11-27T09:48:00Z">
              <w:r w:rsidRPr="0001655C">
                <w:rPr>
                  <w:szCs w:val="20"/>
                </w:rPr>
                <w:t>LMP of the second step in the two-step SCED process described in paragraph (10)(b) of Section 6.5.7.3, Security Constrained Economic Dispatch.</w:t>
              </w:r>
            </w:ins>
          </w:p>
          <w:p w14:paraId="4A9BD5B4" w14:textId="77777777" w:rsidR="0001655C" w:rsidRPr="0001655C" w:rsidRDefault="0001655C" w:rsidP="0001655C">
            <w:pPr>
              <w:spacing w:after="240"/>
              <w:ind w:left="1440" w:hanging="720"/>
              <w:rPr>
                <w:szCs w:val="20"/>
              </w:rPr>
            </w:pPr>
            <w:r w:rsidRPr="0001655C">
              <w:rPr>
                <w:szCs w:val="20"/>
              </w:rPr>
              <w:t>(</w:t>
            </w:r>
            <w:del w:id="359" w:author="ERCOT 012825" w:date="2024-11-27T09:48:00Z">
              <w:r w:rsidRPr="0001655C" w:rsidDel="00B56EB4">
                <w:rPr>
                  <w:szCs w:val="20"/>
                </w:rPr>
                <w:delText>s</w:delText>
              </w:r>
            </w:del>
            <w:ins w:id="360" w:author="ERCOT 012825" w:date="2024-11-27T09:48:00Z">
              <w:r w:rsidRPr="0001655C">
                <w:rPr>
                  <w:szCs w:val="20"/>
                </w:rPr>
                <w:t>t</w:t>
              </w:r>
            </w:ins>
            <w:r w:rsidRPr="0001655C">
              <w:rPr>
                <w:szCs w:val="20"/>
              </w:rPr>
              <w:t>)</w:t>
            </w:r>
            <w:r w:rsidRPr="0001655C">
              <w:rPr>
                <w:szCs w:val="20"/>
              </w:rPr>
              <w:tab/>
              <w:t>For each individual Ancillary Service, the Real-Time Reliability Deployment Price Adder for Ancillary Service is equal to the positive difference between the MCPC for that Ancillary Service from item (q) above and the MCPC for that Ancillary Service</w:t>
            </w:r>
            <w:r w:rsidRPr="0001655C">
              <w:t>, except when ERCOT is directing firm Load shed during EEA Level 3.  When ERCOT is directing firm Load shed during EEA Level 3 to</w:t>
            </w:r>
            <w:r w:rsidRPr="0001655C">
              <w:rPr>
                <w:highlight w:val="yellow"/>
              </w:rPr>
              <w:t xml:space="preserve"> </w:t>
            </w:r>
            <w:r w:rsidRPr="0001655C">
              <w:t>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p>
        </w:tc>
      </w:tr>
    </w:tbl>
    <w:p w14:paraId="6EB3DF02" w14:textId="77777777" w:rsidR="0001655C" w:rsidRPr="0001655C" w:rsidRDefault="0001655C" w:rsidP="0001655C">
      <w:pPr>
        <w:keepNext/>
        <w:widowControl w:val="0"/>
        <w:tabs>
          <w:tab w:val="left" w:pos="1260"/>
        </w:tabs>
        <w:spacing w:before="240" w:after="240"/>
        <w:ind w:left="1267" w:hanging="1267"/>
        <w:outlineLvl w:val="3"/>
        <w:rPr>
          <w:b/>
          <w:bCs/>
          <w:snapToGrid w:val="0"/>
          <w:szCs w:val="20"/>
        </w:rPr>
      </w:pPr>
      <w:bookmarkStart w:id="361" w:name="_Toc103653332"/>
      <w:bookmarkStart w:id="362" w:name="_Toc109009381"/>
      <w:bookmarkStart w:id="363" w:name="_Toc397505002"/>
      <w:bookmarkStart w:id="364" w:name="_Toc402357130"/>
      <w:bookmarkStart w:id="365" w:name="_Toc422486509"/>
      <w:bookmarkStart w:id="366" w:name="_Toc433093361"/>
      <w:bookmarkStart w:id="367" w:name="_Toc433093519"/>
      <w:bookmarkStart w:id="368" w:name="_Toc440874747"/>
      <w:bookmarkStart w:id="369" w:name="_Toc448142302"/>
      <w:bookmarkStart w:id="370" w:name="_Toc448142459"/>
      <w:bookmarkStart w:id="371" w:name="_Toc458770296"/>
      <w:bookmarkStart w:id="372" w:name="_Toc459294264"/>
      <w:bookmarkStart w:id="373" w:name="_Toc463262757"/>
      <w:bookmarkStart w:id="374" w:name="_Toc468286830"/>
      <w:bookmarkStart w:id="375" w:name="_Toc481502876"/>
      <w:bookmarkStart w:id="376" w:name="_Toc496080044"/>
      <w:bookmarkStart w:id="377" w:name="_Toc175157421"/>
      <w:bookmarkStart w:id="378" w:name="_Toc397505003"/>
      <w:bookmarkStart w:id="379" w:name="_Toc402357131"/>
      <w:bookmarkStart w:id="380" w:name="_Toc422486510"/>
      <w:bookmarkStart w:id="381" w:name="_Toc433093362"/>
      <w:bookmarkStart w:id="382" w:name="_Toc433093520"/>
      <w:bookmarkStart w:id="383" w:name="_Toc440874748"/>
      <w:bookmarkStart w:id="384" w:name="_Toc448142303"/>
      <w:bookmarkStart w:id="385" w:name="_Toc448142460"/>
      <w:bookmarkStart w:id="386" w:name="_Toc458770297"/>
      <w:bookmarkStart w:id="387" w:name="_Toc459294265"/>
      <w:bookmarkStart w:id="388" w:name="_Toc463262758"/>
      <w:bookmarkStart w:id="389" w:name="_Toc468286831"/>
      <w:bookmarkStart w:id="390" w:name="_Toc481502877"/>
      <w:bookmarkStart w:id="391" w:name="_Toc496080045"/>
      <w:bookmarkStart w:id="392" w:name="_Toc175157422"/>
      <w:bookmarkStart w:id="393" w:name="_Toc103653333"/>
      <w:bookmarkStart w:id="394" w:name="_Toc109009382"/>
      <w:bookmarkStart w:id="395" w:name="_Toc135992420"/>
      <w:bookmarkStart w:id="396" w:name="_Hlk10256518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01655C">
        <w:rPr>
          <w:b/>
          <w:bCs/>
          <w:snapToGrid w:val="0"/>
          <w:szCs w:val="20"/>
        </w:rPr>
        <w:lastRenderedPageBreak/>
        <w:t>6.6.1.1</w:t>
      </w:r>
      <w:r w:rsidRPr="0001655C">
        <w:rPr>
          <w:b/>
          <w:bCs/>
          <w:snapToGrid w:val="0"/>
          <w:szCs w:val="20"/>
        </w:rPr>
        <w:tab/>
        <w:t>Real-Time Settlement Point Price for a Resource Node</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057F3449" w14:textId="77777777" w:rsidR="0001655C" w:rsidRPr="0001655C" w:rsidRDefault="0001655C" w:rsidP="0001655C">
      <w:pPr>
        <w:spacing w:after="240"/>
        <w:ind w:left="720" w:hanging="720"/>
        <w:rPr>
          <w:b/>
          <w:i/>
          <w:iCs/>
        </w:rPr>
      </w:pPr>
      <w:r w:rsidRPr="0001655C">
        <w:rPr>
          <w:szCs w:val="20"/>
        </w:rPr>
        <w:t>(1)</w:t>
      </w:r>
      <w:r w:rsidRPr="0001655C">
        <w:rPr>
          <w:szCs w:val="20"/>
        </w:rPr>
        <w:tab/>
        <w:t>The Real-Time Settlement Point Price for a Resource Node Settlement Point is the time-weighted average of the sum of the Real-Time LMPs, Real-Time On-Line Reliability Deployment Price Adders, and the Real-Time On-Line Reserve Price Adders.  The Real-Time Settlement Point Price for a 15-minute Settlement Interval is calculated as follows:</w:t>
      </w:r>
    </w:p>
    <w:p w14:paraId="7C057F00" w14:textId="77777777" w:rsidR="0001655C" w:rsidRPr="0001655C" w:rsidRDefault="0001655C" w:rsidP="0001655C">
      <w:pPr>
        <w:tabs>
          <w:tab w:val="left" w:pos="2340"/>
          <w:tab w:val="left" w:pos="3420"/>
        </w:tabs>
        <w:spacing w:after="240"/>
        <w:ind w:left="3420" w:hanging="2700"/>
      </w:pPr>
      <w:r w:rsidRPr="0001655C">
        <w:t>RTSPP</w:t>
      </w:r>
      <w:r w:rsidRPr="0001655C">
        <w:tab/>
        <w:t>=</w:t>
      </w:r>
      <w:r w:rsidRPr="0001655C">
        <w:tab/>
        <w:t>Max (-$251, (</w:t>
      </w:r>
      <w:r w:rsidRPr="0001655C">
        <w:rPr>
          <w:position w:val="-22"/>
        </w:rPr>
        <w:object w:dxaOrig="225" w:dyaOrig="465" w14:anchorId="00BAC13D">
          <v:shape id="_x0000_i1097" type="#_x0000_t75" style="width:13.2pt;height:13.2pt" o:ole="">
            <v:imagedata r:id="rId96" o:title=""/>
          </v:shape>
          <o:OLEObject Type="Embed" ProgID="Equation.3" ShapeID="_x0000_i1097" DrawAspect="Content" ObjectID="_1808977504" r:id="rId97"/>
        </w:object>
      </w:r>
      <w:r w:rsidRPr="0001655C">
        <w:t xml:space="preserve">(RNWF </w:t>
      </w:r>
      <w:r w:rsidRPr="0001655C">
        <w:rPr>
          <w:i/>
          <w:vertAlign w:val="subscript"/>
        </w:rPr>
        <w:t>y</w:t>
      </w:r>
      <w:r w:rsidRPr="0001655C">
        <w:t xml:space="preserve"> * (RTLMP </w:t>
      </w:r>
      <w:r w:rsidRPr="0001655C">
        <w:rPr>
          <w:i/>
          <w:vertAlign w:val="subscript"/>
        </w:rPr>
        <w:t>y</w:t>
      </w:r>
      <w:r w:rsidRPr="0001655C">
        <w:t xml:space="preserve"> + RTORPA</w:t>
      </w:r>
      <w:r w:rsidRPr="0001655C">
        <w:rPr>
          <w:i/>
          <w:vertAlign w:val="subscript"/>
        </w:rPr>
        <w:t xml:space="preserve"> y </w:t>
      </w:r>
      <w:r w:rsidRPr="0001655C">
        <w:t>+ RTORDPA</w:t>
      </w:r>
      <w:r w:rsidRPr="0001655C">
        <w:rPr>
          <w:i/>
          <w:vertAlign w:val="subscript"/>
        </w:rPr>
        <w:t xml:space="preserve"> y</w:t>
      </w:r>
      <w:r w:rsidRPr="0001655C">
        <w:t>))))</w:t>
      </w:r>
    </w:p>
    <w:p w14:paraId="79E622D3" w14:textId="77777777" w:rsidR="0001655C" w:rsidRPr="0001655C" w:rsidRDefault="0001655C" w:rsidP="0001655C">
      <w:pPr>
        <w:spacing w:after="240"/>
        <w:ind w:firstLine="720"/>
      </w:pPr>
      <w:r w:rsidRPr="0001655C">
        <w:t>Where the Resource Node weighting factor is:</w:t>
      </w:r>
    </w:p>
    <w:p w14:paraId="0CD2F45D" w14:textId="77777777" w:rsidR="0001655C" w:rsidRPr="0001655C" w:rsidRDefault="0001655C" w:rsidP="0001655C">
      <w:pPr>
        <w:tabs>
          <w:tab w:val="left" w:pos="2340"/>
          <w:tab w:val="left" w:pos="3420"/>
        </w:tabs>
        <w:spacing w:after="240"/>
        <w:ind w:left="2881" w:hanging="2161"/>
        <w:rPr>
          <w:b/>
          <w:bCs/>
        </w:rPr>
      </w:pPr>
      <w:r w:rsidRPr="0001655C">
        <w:rPr>
          <w:b/>
          <w:bCs/>
        </w:rPr>
        <w:t xml:space="preserve">RNWF </w:t>
      </w:r>
      <w:r w:rsidRPr="0001655C">
        <w:rPr>
          <w:b/>
          <w:bCs/>
          <w:i/>
          <w:vertAlign w:val="subscript"/>
        </w:rPr>
        <w:t>y</w:t>
      </w:r>
      <w:r w:rsidRPr="0001655C">
        <w:rPr>
          <w:b/>
          <w:bCs/>
          <w:vertAlign w:val="subscript"/>
        </w:rPr>
        <w:tab/>
      </w:r>
      <w:r w:rsidRPr="0001655C">
        <w:rPr>
          <w:b/>
          <w:bCs/>
        </w:rPr>
        <w:t>=</w:t>
      </w:r>
      <w:r w:rsidRPr="0001655C">
        <w:rPr>
          <w:b/>
          <w:bCs/>
        </w:rPr>
        <w:tab/>
        <w:t xml:space="preserve">TLMP </w:t>
      </w:r>
      <w:r w:rsidRPr="0001655C">
        <w:rPr>
          <w:b/>
          <w:bCs/>
          <w:i/>
          <w:vertAlign w:val="subscript"/>
        </w:rPr>
        <w:t>y</w:t>
      </w:r>
      <w:r w:rsidRPr="0001655C">
        <w:rPr>
          <w:b/>
          <w:bCs/>
        </w:rPr>
        <w:t xml:space="preserve"> </w:t>
      </w:r>
      <w:r w:rsidRPr="0001655C">
        <w:rPr>
          <w:b/>
          <w:bCs/>
          <w:color w:val="000000"/>
          <w:sz w:val="32"/>
          <w:szCs w:val="32"/>
        </w:rPr>
        <w:t>/</w:t>
      </w:r>
      <w:r w:rsidRPr="0001655C">
        <w:rPr>
          <w:b/>
          <w:bCs/>
          <w:color w:val="000000"/>
        </w:rPr>
        <w:t xml:space="preserve"> </w:t>
      </w:r>
      <w:r w:rsidRPr="0001655C">
        <w:rPr>
          <w:b/>
          <w:bCs/>
          <w:position w:val="-22"/>
        </w:rPr>
        <w:object w:dxaOrig="225" w:dyaOrig="465" w14:anchorId="17940293">
          <v:shape id="_x0000_i1098" type="#_x0000_t75" style="width:13.2pt;height:13.2pt" o:ole="">
            <v:imagedata r:id="rId32" o:title=""/>
          </v:shape>
          <o:OLEObject Type="Embed" ProgID="Equation.3" ShapeID="_x0000_i1098" DrawAspect="Content" ObjectID="_1808977505" r:id="rId98"/>
        </w:object>
      </w:r>
      <w:r w:rsidRPr="0001655C">
        <w:rPr>
          <w:b/>
          <w:bCs/>
        </w:rPr>
        <w:t xml:space="preserve">TLMP </w:t>
      </w:r>
      <w:r w:rsidRPr="0001655C">
        <w:rPr>
          <w:b/>
          <w:bCs/>
          <w:i/>
          <w:vertAlign w:val="subscript"/>
        </w:rPr>
        <w:t>y</w:t>
      </w:r>
    </w:p>
    <w:p w14:paraId="13F54311" w14:textId="77777777" w:rsidR="0001655C" w:rsidRPr="0001655C" w:rsidRDefault="0001655C" w:rsidP="0001655C">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84"/>
        <w:gridCol w:w="900"/>
        <w:gridCol w:w="7166"/>
      </w:tblGrid>
      <w:tr w:rsidR="0001655C" w:rsidRPr="0001655C" w14:paraId="79F054BB" w14:textId="77777777" w:rsidTr="003B71DB">
        <w:tc>
          <w:tcPr>
            <w:tcW w:w="1284" w:type="dxa"/>
          </w:tcPr>
          <w:p w14:paraId="431AAE41" w14:textId="77777777" w:rsidR="0001655C" w:rsidRPr="0001655C" w:rsidRDefault="0001655C" w:rsidP="0001655C">
            <w:pPr>
              <w:spacing w:after="240"/>
              <w:rPr>
                <w:b/>
                <w:iCs/>
                <w:sz w:val="20"/>
                <w:szCs w:val="20"/>
              </w:rPr>
            </w:pPr>
            <w:r w:rsidRPr="0001655C">
              <w:rPr>
                <w:b/>
                <w:iCs/>
                <w:sz w:val="20"/>
                <w:szCs w:val="20"/>
              </w:rPr>
              <w:t>Variable</w:t>
            </w:r>
          </w:p>
        </w:tc>
        <w:tc>
          <w:tcPr>
            <w:tcW w:w="900" w:type="dxa"/>
          </w:tcPr>
          <w:p w14:paraId="719BCD99" w14:textId="77777777" w:rsidR="0001655C" w:rsidRPr="0001655C" w:rsidRDefault="0001655C" w:rsidP="0001655C">
            <w:pPr>
              <w:spacing w:after="240"/>
              <w:rPr>
                <w:b/>
                <w:iCs/>
                <w:sz w:val="20"/>
                <w:szCs w:val="20"/>
              </w:rPr>
            </w:pPr>
            <w:r w:rsidRPr="0001655C">
              <w:rPr>
                <w:b/>
                <w:iCs/>
                <w:sz w:val="20"/>
                <w:szCs w:val="20"/>
              </w:rPr>
              <w:t>Unit</w:t>
            </w:r>
          </w:p>
        </w:tc>
        <w:tc>
          <w:tcPr>
            <w:tcW w:w="7166" w:type="dxa"/>
          </w:tcPr>
          <w:p w14:paraId="012B6C8F"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54C18C0B" w14:textId="77777777" w:rsidTr="003B71DB">
        <w:tc>
          <w:tcPr>
            <w:tcW w:w="1284" w:type="dxa"/>
          </w:tcPr>
          <w:p w14:paraId="13EF7F47" w14:textId="77777777" w:rsidR="0001655C" w:rsidRPr="0001655C" w:rsidRDefault="0001655C" w:rsidP="0001655C">
            <w:pPr>
              <w:spacing w:after="60"/>
              <w:rPr>
                <w:iCs/>
                <w:sz w:val="20"/>
                <w:szCs w:val="20"/>
              </w:rPr>
            </w:pPr>
            <w:r w:rsidRPr="0001655C">
              <w:rPr>
                <w:iCs/>
                <w:sz w:val="20"/>
                <w:szCs w:val="20"/>
              </w:rPr>
              <w:lastRenderedPageBreak/>
              <w:t>RTSPP</w:t>
            </w:r>
          </w:p>
        </w:tc>
        <w:tc>
          <w:tcPr>
            <w:tcW w:w="900" w:type="dxa"/>
          </w:tcPr>
          <w:p w14:paraId="65F270AD"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20D98B4B"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Settlement Point for the 15-minute Settlement Interval.</w:t>
            </w:r>
          </w:p>
        </w:tc>
      </w:tr>
      <w:tr w:rsidR="0001655C" w:rsidRPr="0001655C" w14:paraId="1B51F55E" w14:textId="77777777" w:rsidTr="003B71DB">
        <w:tc>
          <w:tcPr>
            <w:tcW w:w="1284" w:type="dxa"/>
          </w:tcPr>
          <w:p w14:paraId="20266CFF" w14:textId="77777777" w:rsidR="0001655C" w:rsidRPr="0001655C" w:rsidRDefault="0001655C" w:rsidP="0001655C">
            <w:pPr>
              <w:spacing w:after="60"/>
              <w:rPr>
                <w:iCs/>
                <w:sz w:val="20"/>
                <w:szCs w:val="20"/>
              </w:rPr>
            </w:pPr>
            <w:r w:rsidRPr="0001655C">
              <w:rPr>
                <w:iCs/>
                <w:sz w:val="20"/>
                <w:szCs w:val="20"/>
              </w:rPr>
              <w:t xml:space="preserve">RTORPA </w:t>
            </w:r>
            <w:r w:rsidRPr="0001655C">
              <w:rPr>
                <w:i/>
                <w:iCs/>
                <w:sz w:val="20"/>
                <w:szCs w:val="20"/>
                <w:vertAlign w:val="subscript"/>
              </w:rPr>
              <w:t>y</w:t>
            </w:r>
          </w:p>
        </w:tc>
        <w:tc>
          <w:tcPr>
            <w:tcW w:w="900" w:type="dxa"/>
          </w:tcPr>
          <w:p w14:paraId="7D3034CC"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3D665EDC"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36B41E17" w14:textId="77777777" w:rsidTr="003B71DB">
        <w:tc>
          <w:tcPr>
            <w:tcW w:w="1284" w:type="dxa"/>
          </w:tcPr>
          <w:p w14:paraId="323EC9A7"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y</w:t>
            </w:r>
          </w:p>
        </w:tc>
        <w:tc>
          <w:tcPr>
            <w:tcW w:w="900" w:type="dxa"/>
          </w:tcPr>
          <w:p w14:paraId="2DCACF7B"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588663EB" w14:textId="77777777" w:rsidR="0001655C" w:rsidRPr="0001655C" w:rsidRDefault="0001655C" w:rsidP="0001655C">
            <w:pPr>
              <w:spacing w:after="60"/>
              <w:rPr>
                <w:iCs/>
                <w:sz w:val="20"/>
                <w:szCs w:val="20"/>
              </w:rPr>
            </w:pPr>
            <w:r w:rsidRPr="0001655C">
              <w:rPr>
                <w:i/>
                <w:iCs/>
                <w:sz w:val="20"/>
                <w:szCs w:val="20"/>
              </w:rPr>
              <w:t>Real-Time Locational Marginal Price per interval</w:t>
            </w:r>
            <w:r w:rsidRPr="0001655C">
              <w:rPr>
                <w:iCs/>
                <w:sz w:val="20"/>
                <w:szCs w:val="20"/>
              </w:rPr>
              <w:sym w:font="Symbol" w:char="F0BE"/>
            </w:r>
            <w:r w:rsidRPr="0001655C">
              <w:rPr>
                <w:iCs/>
                <w:sz w:val="20"/>
                <w:szCs w:val="20"/>
              </w:rPr>
              <w:t xml:space="preserve">The Real-Time LMP at the Settlement Point for the SCED interval </w:t>
            </w:r>
            <w:r w:rsidRPr="0001655C">
              <w:rPr>
                <w:i/>
                <w:iCs/>
                <w:sz w:val="20"/>
                <w:szCs w:val="20"/>
              </w:rPr>
              <w:t>y</w:t>
            </w:r>
            <w:r w:rsidRPr="0001655C">
              <w:rPr>
                <w:iCs/>
                <w:sz w:val="20"/>
                <w:szCs w:val="20"/>
              </w:rPr>
              <w:t>.</w:t>
            </w:r>
          </w:p>
        </w:tc>
      </w:tr>
      <w:tr w:rsidR="0001655C" w:rsidRPr="0001655C" w14:paraId="79D26487" w14:textId="77777777" w:rsidTr="003B71DB">
        <w:tc>
          <w:tcPr>
            <w:tcW w:w="1284" w:type="dxa"/>
          </w:tcPr>
          <w:p w14:paraId="36F32B87" w14:textId="77777777" w:rsidR="0001655C" w:rsidRPr="0001655C" w:rsidRDefault="0001655C" w:rsidP="0001655C">
            <w:pPr>
              <w:spacing w:after="60"/>
              <w:rPr>
                <w:iCs/>
                <w:sz w:val="20"/>
                <w:szCs w:val="20"/>
              </w:rPr>
            </w:pPr>
            <w:r w:rsidRPr="0001655C">
              <w:rPr>
                <w:iCs/>
                <w:sz w:val="20"/>
                <w:szCs w:val="20"/>
              </w:rPr>
              <w:t>RTORDPA</w:t>
            </w:r>
            <w:r w:rsidRPr="0001655C">
              <w:rPr>
                <w:iCs/>
                <w:sz w:val="20"/>
                <w:szCs w:val="20"/>
                <w:vertAlign w:val="subscript"/>
              </w:rPr>
              <w:t xml:space="preserve"> </w:t>
            </w:r>
            <w:r w:rsidRPr="0001655C">
              <w:rPr>
                <w:i/>
                <w:iCs/>
                <w:sz w:val="20"/>
                <w:szCs w:val="20"/>
                <w:vertAlign w:val="subscript"/>
              </w:rPr>
              <w:t>y</w:t>
            </w:r>
          </w:p>
        </w:tc>
        <w:tc>
          <w:tcPr>
            <w:tcW w:w="900" w:type="dxa"/>
          </w:tcPr>
          <w:p w14:paraId="29D9A559"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1DA90FDD"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 xml:space="preserve">The Real-Time Price Adder that captures the impact of reliability deployments on energy prices for the SCED interval </w:t>
            </w:r>
            <w:r w:rsidRPr="0001655C">
              <w:rPr>
                <w:i/>
                <w:iCs/>
                <w:sz w:val="20"/>
                <w:szCs w:val="20"/>
              </w:rPr>
              <w:t>y</w:t>
            </w:r>
            <w:r w:rsidRPr="0001655C">
              <w:rPr>
                <w:iCs/>
                <w:sz w:val="20"/>
                <w:szCs w:val="20"/>
              </w:rPr>
              <w:t>.</w:t>
            </w:r>
          </w:p>
        </w:tc>
      </w:tr>
      <w:tr w:rsidR="0001655C" w:rsidRPr="0001655C" w14:paraId="477A6F48" w14:textId="77777777" w:rsidTr="003B71DB">
        <w:tc>
          <w:tcPr>
            <w:tcW w:w="1284" w:type="dxa"/>
          </w:tcPr>
          <w:p w14:paraId="176787AE"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900" w:type="dxa"/>
          </w:tcPr>
          <w:p w14:paraId="79CCE2C4" w14:textId="77777777" w:rsidR="0001655C" w:rsidRPr="0001655C" w:rsidRDefault="0001655C" w:rsidP="0001655C">
            <w:pPr>
              <w:spacing w:after="60"/>
              <w:rPr>
                <w:iCs/>
                <w:sz w:val="20"/>
                <w:szCs w:val="20"/>
              </w:rPr>
            </w:pPr>
            <w:r w:rsidRPr="0001655C">
              <w:rPr>
                <w:iCs/>
                <w:sz w:val="20"/>
                <w:szCs w:val="20"/>
              </w:rPr>
              <w:t>none</w:t>
            </w:r>
          </w:p>
        </w:tc>
        <w:tc>
          <w:tcPr>
            <w:tcW w:w="7166" w:type="dxa"/>
          </w:tcPr>
          <w:p w14:paraId="44248120" w14:textId="77777777" w:rsidR="0001655C" w:rsidRPr="0001655C" w:rsidRDefault="0001655C" w:rsidP="0001655C">
            <w:pPr>
              <w:spacing w:after="60"/>
              <w:rPr>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575F5463" w14:textId="77777777" w:rsidTr="003B71DB">
        <w:tc>
          <w:tcPr>
            <w:tcW w:w="1284" w:type="dxa"/>
          </w:tcPr>
          <w:p w14:paraId="3F0C0203"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900" w:type="dxa"/>
          </w:tcPr>
          <w:p w14:paraId="4AB5F34C" w14:textId="77777777" w:rsidR="0001655C" w:rsidRPr="0001655C" w:rsidRDefault="0001655C" w:rsidP="0001655C">
            <w:pPr>
              <w:spacing w:after="60"/>
              <w:rPr>
                <w:sz w:val="20"/>
                <w:szCs w:val="20"/>
              </w:rPr>
            </w:pPr>
            <w:r w:rsidRPr="0001655C">
              <w:rPr>
                <w:iCs/>
                <w:sz w:val="20"/>
                <w:szCs w:val="20"/>
              </w:rPr>
              <w:t>second</w:t>
            </w:r>
          </w:p>
        </w:tc>
        <w:tc>
          <w:tcPr>
            <w:tcW w:w="7166" w:type="dxa"/>
          </w:tcPr>
          <w:p w14:paraId="41438C04"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Settlement Interval</w:t>
            </w:r>
            <w:r w:rsidRPr="0001655C">
              <w:rPr>
                <w:iCs/>
                <w:sz w:val="20"/>
                <w:szCs w:val="20"/>
              </w:rPr>
              <w:t>.</w:t>
            </w:r>
          </w:p>
        </w:tc>
      </w:tr>
      <w:tr w:rsidR="0001655C" w:rsidRPr="0001655C" w14:paraId="27A74CE4" w14:textId="77777777" w:rsidTr="003B71DB">
        <w:tc>
          <w:tcPr>
            <w:tcW w:w="1284" w:type="dxa"/>
          </w:tcPr>
          <w:p w14:paraId="7F35391F" w14:textId="77777777" w:rsidR="0001655C" w:rsidRPr="0001655C" w:rsidRDefault="0001655C" w:rsidP="0001655C">
            <w:pPr>
              <w:spacing w:after="60"/>
              <w:rPr>
                <w:i/>
                <w:iCs/>
                <w:sz w:val="20"/>
                <w:szCs w:val="20"/>
              </w:rPr>
            </w:pPr>
            <w:r w:rsidRPr="0001655C">
              <w:rPr>
                <w:i/>
                <w:iCs/>
                <w:sz w:val="20"/>
                <w:szCs w:val="20"/>
              </w:rPr>
              <w:t>y</w:t>
            </w:r>
          </w:p>
        </w:tc>
        <w:tc>
          <w:tcPr>
            <w:tcW w:w="900" w:type="dxa"/>
          </w:tcPr>
          <w:p w14:paraId="37DD4E54" w14:textId="77777777" w:rsidR="0001655C" w:rsidRPr="0001655C" w:rsidRDefault="0001655C" w:rsidP="0001655C">
            <w:pPr>
              <w:spacing w:after="60"/>
              <w:rPr>
                <w:iCs/>
                <w:sz w:val="20"/>
                <w:szCs w:val="20"/>
              </w:rPr>
            </w:pPr>
            <w:r w:rsidRPr="0001655C">
              <w:rPr>
                <w:iCs/>
                <w:sz w:val="20"/>
                <w:szCs w:val="20"/>
              </w:rPr>
              <w:t>none</w:t>
            </w:r>
          </w:p>
        </w:tc>
        <w:tc>
          <w:tcPr>
            <w:tcW w:w="7166" w:type="dxa"/>
          </w:tcPr>
          <w:p w14:paraId="4012ADEE" w14:textId="77777777" w:rsidR="0001655C" w:rsidRPr="0001655C" w:rsidRDefault="0001655C" w:rsidP="0001655C">
            <w:pPr>
              <w:spacing w:after="60"/>
              <w:rPr>
                <w:iCs/>
                <w:sz w:val="20"/>
                <w:szCs w:val="20"/>
              </w:rPr>
            </w:pPr>
            <w:r w:rsidRPr="0001655C">
              <w:rPr>
                <w:iCs/>
                <w:sz w:val="20"/>
                <w:szCs w:val="20"/>
              </w:rPr>
              <w:t xml:space="preserve">A SCED interval in the 15-minute Settlement Interval.  The summation is over the total number of SCED runs that cover the 15-minute Settlement Interval.  </w:t>
            </w:r>
          </w:p>
        </w:tc>
      </w:tr>
    </w:tbl>
    <w:p w14:paraId="583DA0F7" w14:textId="77777777" w:rsidR="0001655C" w:rsidRPr="0001655C" w:rsidRDefault="0001655C" w:rsidP="0001655C">
      <w:pPr>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159F5A9" w14:textId="77777777" w:rsidTr="003B71DB">
        <w:trPr>
          <w:trHeight w:val="206"/>
        </w:trPr>
        <w:tc>
          <w:tcPr>
            <w:tcW w:w="9350" w:type="dxa"/>
            <w:shd w:val="pct12" w:color="auto" w:fill="auto"/>
          </w:tcPr>
          <w:p w14:paraId="4F551146" w14:textId="77777777" w:rsidR="0001655C" w:rsidRPr="0001655C" w:rsidRDefault="0001655C" w:rsidP="0001655C">
            <w:pPr>
              <w:spacing w:before="120" w:after="240"/>
              <w:rPr>
                <w:b/>
                <w:i/>
                <w:iCs/>
              </w:rPr>
            </w:pPr>
            <w:r w:rsidRPr="0001655C">
              <w:rPr>
                <w:b/>
                <w:i/>
                <w:iCs/>
              </w:rPr>
              <w:t>[NPRR1010:  Replace paragraph (1) above with the following upon system implementation of the Real-Time Co-Optimization (RTC) project:]</w:t>
            </w:r>
          </w:p>
          <w:p w14:paraId="0D8499B4" w14:textId="77777777" w:rsidR="0001655C" w:rsidRPr="0001655C" w:rsidRDefault="0001655C" w:rsidP="0001655C">
            <w:pPr>
              <w:spacing w:after="240"/>
              <w:ind w:left="720" w:hanging="720"/>
              <w:rPr>
                <w:b/>
                <w:i/>
                <w:iCs/>
              </w:rPr>
            </w:pPr>
            <w:r w:rsidRPr="0001655C">
              <w:t>(1)</w:t>
            </w:r>
            <w:r w:rsidRPr="0001655C">
              <w:tab/>
              <w:t>The Real-Time Settlement Point Price for a Resource Node Settlement Point is the time-weighted average of the sum of the Real-Time LMPs and the Real-Time Reliability Deployment Price Adder for Energy.  The Real-Time Settlement Point Price for a 15-minute Settlement Interval is calculated as follows:</w:t>
            </w:r>
          </w:p>
          <w:p w14:paraId="330937C1" w14:textId="77777777" w:rsidR="0001655C" w:rsidRPr="0001655C" w:rsidRDefault="0001655C" w:rsidP="0001655C">
            <w:pPr>
              <w:tabs>
                <w:tab w:val="left" w:pos="2250"/>
                <w:tab w:val="left" w:pos="3150"/>
                <w:tab w:val="left" w:pos="3960"/>
              </w:tabs>
              <w:spacing w:after="240"/>
              <w:ind w:left="3960" w:hanging="3240"/>
              <w:rPr>
                <w:b/>
                <w:bCs/>
              </w:rPr>
            </w:pPr>
            <w:proofErr w:type="spellStart"/>
            <w:r w:rsidRPr="0001655C">
              <w:rPr>
                <w:b/>
                <w:bCs/>
              </w:rPr>
              <w:t>RTSPP</w:t>
            </w:r>
            <w:ins w:id="397" w:author="ERCOT 012825" w:date="2025-01-08T17:24:00Z">
              <w:r w:rsidRPr="0001655C">
                <w:rPr>
                  <w:b/>
                  <w:bCs/>
                  <w:i/>
                  <w:iCs/>
                  <w:vertAlign w:val="subscript"/>
                </w:rPr>
                <w:t>p</w:t>
              </w:r>
            </w:ins>
            <w:proofErr w:type="spellEnd"/>
            <w:r w:rsidRPr="0001655C">
              <w:rPr>
                <w:b/>
                <w:bCs/>
              </w:rPr>
              <w:tab/>
              <w:t>=</w:t>
            </w:r>
            <w:r w:rsidRPr="0001655C">
              <w:rPr>
                <w:b/>
                <w:bCs/>
              </w:rPr>
              <w:tab/>
              <w:t>Max (-$251, (</w:t>
            </w:r>
            <w:r w:rsidRPr="0001655C">
              <w:rPr>
                <w:b/>
                <w:bCs/>
                <w:position w:val="-22"/>
              </w:rPr>
              <w:object w:dxaOrig="225" w:dyaOrig="465" w14:anchorId="24338AD6">
                <v:shape id="_x0000_i1099" type="#_x0000_t75" style="width:21pt;height:13.2pt" o:ole="">
                  <v:imagedata r:id="rId96" o:title=""/>
                </v:shape>
                <o:OLEObject Type="Embed" ProgID="Equation.3" ShapeID="_x0000_i1099" DrawAspect="Content" ObjectID="_1808977506" r:id="rId99"/>
              </w:object>
            </w:r>
            <w:r w:rsidRPr="0001655C">
              <w:rPr>
                <w:b/>
                <w:bCs/>
              </w:rPr>
              <w:t xml:space="preserve">(RNWF </w:t>
            </w:r>
            <w:r w:rsidRPr="0001655C">
              <w:rPr>
                <w:b/>
                <w:bCs/>
                <w:i/>
                <w:vertAlign w:val="subscript"/>
              </w:rPr>
              <w:t>y</w:t>
            </w:r>
            <w:r w:rsidRPr="0001655C">
              <w:rPr>
                <w:b/>
                <w:bCs/>
              </w:rPr>
              <w:t xml:space="preserve"> * (RTLMP </w:t>
            </w:r>
            <w:r w:rsidRPr="0001655C">
              <w:rPr>
                <w:b/>
                <w:bCs/>
                <w:i/>
                <w:vertAlign w:val="subscript"/>
              </w:rPr>
              <w:t xml:space="preserve">y </w:t>
            </w:r>
            <w:r w:rsidRPr="0001655C">
              <w:rPr>
                <w:b/>
                <w:bCs/>
              </w:rPr>
              <w:t xml:space="preserve">+ </w:t>
            </w:r>
            <w:proofErr w:type="spellStart"/>
            <w:r w:rsidRPr="0001655C">
              <w:rPr>
                <w:b/>
                <w:bCs/>
              </w:rPr>
              <w:t>RTRDPA</w:t>
            </w:r>
            <w:ins w:id="398" w:author="ERCOT 012825" w:date="2025-01-07T12:34:00Z">
              <w:r w:rsidRPr="0001655C">
                <w:rPr>
                  <w:b/>
                  <w:bCs/>
                  <w:i/>
                  <w:iCs/>
                  <w:vertAlign w:val="subscript"/>
                </w:rPr>
                <w:t>p</w:t>
              </w:r>
              <w:proofErr w:type="spellEnd"/>
              <w:r w:rsidRPr="0001655C">
                <w:rPr>
                  <w:b/>
                  <w:bCs/>
                  <w:i/>
                  <w:iCs/>
                  <w:vertAlign w:val="subscript"/>
                </w:rPr>
                <w:t>,</w:t>
              </w:r>
            </w:ins>
            <w:r w:rsidRPr="0001655C">
              <w:rPr>
                <w:b/>
                <w:bCs/>
                <w:i/>
                <w:vertAlign w:val="subscript"/>
              </w:rPr>
              <w:t xml:space="preserve"> y</w:t>
            </w:r>
            <w:r w:rsidRPr="0001655C">
              <w:rPr>
                <w:b/>
                <w:bCs/>
              </w:rPr>
              <w:t>))))</w:t>
            </w:r>
          </w:p>
          <w:p w14:paraId="03ACA4C9" w14:textId="77777777" w:rsidR="0001655C" w:rsidRPr="0001655C" w:rsidRDefault="0001655C" w:rsidP="0001655C">
            <w:pPr>
              <w:spacing w:after="240"/>
              <w:ind w:firstLine="720"/>
              <w:rPr>
                <w:iCs/>
              </w:rPr>
            </w:pPr>
            <w:r w:rsidRPr="0001655C">
              <w:rPr>
                <w:iCs/>
              </w:rPr>
              <w:t>Where the Resource Node weighting factor is:</w:t>
            </w:r>
          </w:p>
          <w:p w14:paraId="113A52F1" w14:textId="77777777" w:rsidR="0001655C" w:rsidRPr="0001655C" w:rsidRDefault="0001655C" w:rsidP="0001655C">
            <w:pPr>
              <w:tabs>
                <w:tab w:val="left" w:pos="2160"/>
                <w:tab w:val="left" w:pos="2880"/>
              </w:tabs>
              <w:spacing w:after="240"/>
              <w:ind w:leftChars="300" w:left="2888" w:hangingChars="900" w:hanging="2168"/>
              <w:rPr>
                <w:b/>
                <w:bCs/>
              </w:rPr>
            </w:pPr>
            <w:r w:rsidRPr="0001655C">
              <w:rPr>
                <w:b/>
                <w:bCs/>
              </w:rPr>
              <w:t xml:space="preserve">RNWF </w:t>
            </w:r>
            <w:r w:rsidRPr="0001655C">
              <w:rPr>
                <w:b/>
                <w:bCs/>
                <w:i/>
                <w:vertAlign w:val="subscript"/>
              </w:rPr>
              <w:t>y</w:t>
            </w:r>
            <w:r w:rsidRPr="0001655C">
              <w:rPr>
                <w:b/>
                <w:bCs/>
                <w:vertAlign w:val="subscript"/>
              </w:rPr>
              <w:tab/>
            </w:r>
            <w:r w:rsidRPr="0001655C">
              <w:rPr>
                <w:b/>
                <w:bCs/>
              </w:rPr>
              <w:t>=</w:t>
            </w:r>
            <w:r w:rsidRPr="0001655C">
              <w:rPr>
                <w:b/>
                <w:bCs/>
              </w:rPr>
              <w:tab/>
              <w:t xml:space="preserve">TLMP </w:t>
            </w:r>
            <w:r w:rsidRPr="0001655C">
              <w:rPr>
                <w:b/>
                <w:bCs/>
                <w:i/>
                <w:vertAlign w:val="subscript"/>
              </w:rPr>
              <w:t>y</w:t>
            </w:r>
            <w:r w:rsidRPr="0001655C">
              <w:rPr>
                <w:b/>
                <w:bCs/>
              </w:rPr>
              <w:t xml:space="preserve"> </w:t>
            </w:r>
            <w:r w:rsidRPr="0001655C">
              <w:rPr>
                <w:b/>
                <w:bCs/>
                <w:color w:val="000000"/>
                <w:sz w:val="32"/>
                <w:szCs w:val="32"/>
              </w:rPr>
              <w:t>/</w:t>
            </w:r>
            <w:r w:rsidRPr="0001655C">
              <w:rPr>
                <w:b/>
                <w:bCs/>
                <w:color w:val="000000"/>
              </w:rPr>
              <w:t xml:space="preserve"> </w:t>
            </w:r>
            <w:r w:rsidRPr="0001655C">
              <w:rPr>
                <w:b/>
                <w:bCs/>
                <w:position w:val="-22"/>
              </w:rPr>
              <w:object w:dxaOrig="225" w:dyaOrig="465" w14:anchorId="6861F304">
                <v:shape id="_x0000_i1100" type="#_x0000_t75" style="width:21pt;height:13.2pt" o:ole="">
                  <v:imagedata r:id="rId32" o:title=""/>
                </v:shape>
                <o:OLEObject Type="Embed" ProgID="Equation.3" ShapeID="_x0000_i1100" DrawAspect="Content" ObjectID="_1808977507" r:id="rId100"/>
              </w:object>
            </w:r>
            <w:r w:rsidRPr="0001655C">
              <w:rPr>
                <w:b/>
                <w:bCs/>
              </w:rPr>
              <w:t xml:space="preserve">TLMP </w:t>
            </w:r>
            <w:r w:rsidRPr="0001655C">
              <w:rPr>
                <w:b/>
                <w:bCs/>
                <w:i/>
                <w:vertAlign w:val="subscript"/>
              </w:rPr>
              <w:t>y</w:t>
            </w:r>
          </w:p>
          <w:p w14:paraId="058CA991" w14:textId="77777777" w:rsidR="0001655C" w:rsidRPr="0001655C" w:rsidRDefault="0001655C" w:rsidP="0001655C">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5"/>
              <w:gridCol w:w="896"/>
              <w:gridCol w:w="6727"/>
              <w:gridCol w:w="222"/>
            </w:tblGrid>
            <w:tr w:rsidR="0001655C" w:rsidRPr="0001655C" w14:paraId="4CC1F462" w14:textId="77777777" w:rsidTr="003B71DB">
              <w:trPr>
                <w:gridAfter w:val="1"/>
                <w:wAfter w:w="240" w:type="dxa"/>
              </w:trPr>
              <w:tc>
                <w:tcPr>
                  <w:tcW w:w="1284" w:type="dxa"/>
                </w:tcPr>
                <w:p w14:paraId="0051D421" w14:textId="77777777" w:rsidR="0001655C" w:rsidRPr="0001655C" w:rsidRDefault="0001655C" w:rsidP="0001655C">
                  <w:pPr>
                    <w:spacing w:after="120"/>
                    <w:rPr>
                      <w:b/>
                      <w:iCs/>
                      <w:sz w:val="20"/>
                    </w:rPr>
                  </w:pPr>
                  <w:r w:rsidRPr="0001655C">
                    <w:rPr>
                      <w:b/>
                      <w:iCs/>
                      <w:sz w:val="20"/>
                    </w:rPr>
                    <w:t>Variable</w:t>
                  </w:r>
                </w:p>
              </w:tc>
              <w:tc>
                <w:tcPr>
                  <w:tcW w:w="900" w:type="dxa"/>
                </w:tcPr>
                <w:p w14:paraId="5E43AF28" w14:textId="77777777" w:rsidR="0001655C" w:rsidRPr="0001655C" w:rsidRDefault="0001655C" w:rsidP="0001655C">
                  <w:pPr>
                    <w:spacing w:after="120"/>
                    <w:rPr>
                      <w:b/>
                      <w:iCs/>
                      <w:sz w:val="20"/>
                    </w:rPr>
                  </w:pPr>
                  <w:r w:rsidRPr="0001655C">
                    <w:rPr>
                      <w:b/>
                      <w:iCs/>
                      <w:sz w:val="20"/>
                    </w:rPr>
                    <w:t>Unit</w:t>
                  </w:r>
                </w:p>
              </w:tc>
              <w:tc>
                <w:tcPr>
                  <w:tcW w:w="7166" w:type="dxa"/>
                </w:tcPr>
                <w:p w14:paraId="65A38213" w14:textId="77777777" w:rsidR="0001655C" w:rsidRPr="0001655C" w:rsidRDefault="0001655C" w:rsidP="0001655C">
                  <w:pPr>
                    <w:spacing w:after="120"/>
                    <w:rPr>
                      <w:b/>
                      <w:iCs/>
                      <w:sz w:val="20"/>
                    </w:rPr>
                  </w:pPr>
                  <w:r w:rsidRPr="0001655C">
                    <w:rPr>
                      <w:b/>
                      <w:iCs/>
                      <w:sz w:val="20"/>
                    </w:rPr>
                    <w:t>Description</w:t>
                  </w:r>
                </w:p>
              </w:tc>
            </w:tr>
            <w:tr w:rsidR="0001655C" w:rsidRPr="0001655C" w14:paraId="3BBCD774" w14:textId="77777777" w:rsidTr="003B71DB">
              <w:trPr>
                <w:gridAfter w:val="1"/>
                <w:wAfter w:w="240" w:type="dxa"/>
              </w:trPr>
              <w:tc>
                <w:tcPr>
                  <w:tcW w:w="1284" w:type="dxa"/>
                </w:tcPr>
                <w:p w14:paraId="47C93981" w14:textId="77777777" w:rsidR="0001655C" w:rsidRPr="0001655C" w:rsidRDefault="0001655C" w:rsidP="0001655C">
                  <w:pPr>
                    <w:spacing w:after="60"/>
                    <w:rPr>
                      <w:iCs/>
                      <w:sz w:val="20"/>
                    </w:rPr>
                  </w:pPr>
                  <w:r w:rsidRPr="0001655C">
                    <w:rPr>
                      <w:iCs/>
                      <w:sz w:val="20"/>
                    </w:rPr>
                    <w:t xml:space="preserve">RTSPP </w:t>
                  </w:r>
                  <w:ins w:id="399" w:author="ERCOT 012825" w:date="2025-01-08T17:24:00Z">
                    <w:r w:rsidRPr="0001655C">
                      <w:rPr>
                        <w:b/>
                        <w:bCs/>
                        <w:i/>
                        <w:iCs/>
                        <w:vertAlign w:val="subscript"/>
                      </w:rPr>
                      <w:t>p</w:t>
                    </w:r>
                  </w:ins>
                </w:p>
              </w:tc>
              <w:tc>
                <w:tcPr>
                  <w:tcW w:w="900" w:type="dxa"/>
                </w:tcPr>
                <w:p w14:paraId="0DAFE4E8" w14:textId="77777777" w:rsidR="0001655C" w:rsidRPr="0001655C" w:rsidRDefault="0001655C" w:rsidP="0001655C">
                  <w:pPr>
                    <w:spacing w:after="60"/>
                    <w:rPr>
                      <w:iCs/>
                      <w:sz w:val="20"/>
                    </w:rPr>
                  </w:pPr>
                  <w:r w:rsidRPr="0001655C">
                    <w:rPr>
                      <w:iCs/>
                      <w:sz w:val="20"/>
                    </w:rPr>
                    <w:t>$/MWh</w:t>
                  </w:r>
                </w:p>
              </w:tc>
              <w:tc>
                <w:tcPr>
                  <w:tcW w:w="7166" w:type="dxa"/>
                </w:tcPr>
                <w:p w14:paraId="2FED3FFF"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 xml:space="preserve">The Real-Time Settlement Point Price at the Settlement Point </w:t>
                  </w:r>
                  <w:ins w:id="400" w:author="ERCOT 012825" w:date="2025-01-08T17:24:00Z">
                    <w:r w:rsidRPr="0001655C">
                      <w:rPr>
                        <w:i/>
                        <w:sz w:val="20"/>
                      </w:rPr>
                      <w:t xml:space="preserve">p </w:t>
                    </w:r>
                  </w:ins>
                  <w:r w:rsidRPr="0001655C">
                    <w:rPr>
                      <w:iCs/>
                      <w:sz w:val="20"/>
                    </w:rPr>
                    <w:t>for the 15-minute Settlement Interval.</w:t>
                  </w:r>
                </w:p>
              </w:tc>
            </w:tr>
            <w:tr w:rsidR="0001655C" w:rsidRPr="0001655C" w14:paraId="58D2874B" w14:textId="77777777" w:rsidTr="003B71DB">
              <w:trPr>
                <w:gridAfter w:val="1"/>
                <w:wAfter w:w="240" w:type="dxa"/>
              </w:trPr>
              <w:tc>
                <w:tcPr>
                  <w:tcW w:w="1284" w:type="dxa"/>
                </w:tcPr>
                <w:p w14:paraId="56A2515C" w14:textId="77777777" w:rsidR="0001655C" w:rsidRPr="0001655C" w:rsidRDefault="0001655C" w:rsidP="0001655C">
                  <w:pPr>
                    <w:spacing w:after="60"/>
                    <w:rPr>
                      <w:iCs/>
                      <w:sz w:val="20"/>
                    </w:rPr>
                  </w:pPr>
                  <w:r w:rsidRPr="0001655C">
                    <w:rPr>
                      <w:iCs/>
                      <w:sz w:val="20"/>
                    </w:rPr>
                    <w:t xml:space="preserve">RTLMP </w:t>
                  </w:r>
                  <w:r w:rsidRPr="0001655C">
                    <w:rPr>
                      <w:i/>
                      <w:iCs/>
                      <w:sz w:val="20"/>
                      <w:vertAlign w:val="subscript"/>
                    </w:rPr>
                    <w:t>y</w:t>
                  </w:r>
                </w:p>
              </w:tc>
              <w:tc>
                <w:tcPr>
                  <w:tcW w:w="900" w:type="dxa"/>
                </w:tcPr>
                <w:p w14:paraId="2C18168E" w14:textId="77777777" w:rsidR="0001655C" w:rsidRPr="0001655C" w:rsidRDefault="0001655C" w:rsidP="0001655C">
                  <w:pPr>
                    <w:spacing w:after="60"/>
                    <w:rPr>
                      <w:iCs/>
                      <w:sz w:val="20"/>
                    </w:rPr>
                  </w:pPr>
                  <w:r w:rsidRPr="0001655C">
                    <w:rPr>
                      <w:iCs/>
                      <w:sz w:val="20"/>
                    </w:rPr>
                    <w:t>$/MWh</w:t>
                  </w:r>
                </w:p>
              </w:tc>
              <w:tc>
                <w:tcPr>
                  <w:tcW w:w="7166" w:type="dxa"/>
                </w:tcPr>
                <w:p w14:paraId="33262126" w14:textId="77777777" w:rsidR="0001655C" w:rsidRPr="0001655C" w:rsidRDefault="0001655C" w:rsidP="0001655C">
                  <w:pPr>
                    <w:spacing w:after="60"/>
                    <w:rPr>
                      <w:iCs/>
                      <w:sz w:val="20"/>
                    </w:rPr>
                  </w:pPr>
                  <w:r w:rsidRPr="0001655C">
                    <w:rPr>
                      <w:i/>
                      <w:iCs/>
                      <w:sz w:val="20"/>
                    </w:rPr>
                    <w:t>Real-Time Locational Marginal Price per interval</w:t>
                  </w:r>
                  <w:r w:rsidRPr="0001655C">
                    <w:rPr>
                      <w:iCs/>
                      <w:sz w:val="20"/>
                    </w:rPr>
                    <w:sym w:font="Symbol" w:char="F0BE"/>
                  </w:r>
                  <w:r w:rsidRPr="0001655C">
                    <w:rPr>
                      <w:iCs/>
                      <w:sz w:val="20"/>
                    </w:rPr>
                    <w:t xml:space="preserve">The Real-Time LMP at the Settlement Point for the SCED interval </w:t>
                  </w:r>
                  <w:r w:rsidRPr="0001655C">
                    <w:rPr>
                      <w:i/>
                      <w:iCs/>
                      <w:sz w:val="20"/>
                    </w:rPr>
                    <w:t>y</w:t>
                  </w:r>
                  <w:r w:rsidRPr="0001655C">
                    <w:rPr>
                      <w:iCs/>
                      <w:sz w:val="20"/>
                    </w:rPr>
                    <w:t>.</w:t>
                  </w:r>
                </w:p>
              </w:tc>
            </w:tr>
            <w:tr w:rsidR="0001655C" w:rsidRPr="0001655C" w14:paraId="41011BEA" w14:textId="77777777" w:rsidTr="003B71DB">
              <w:trPr>
                <w:gridAfter w:val="1"/>
                <w:wAfter w:w="240" w:type="dxa"/>
              </w:trPr>
              <w:tc>
                <w:tcPr>
                  <w:tcW w:w="1284" w:type="dxa"/>
                </w:tcPr>
                <w:p w14:paraId="1F9D35F2" w14:textId="77777777" w:rsidR="0001655C" w:rsidRPr="0001655C" w:rsidRDefault="0001655C" w:rsidP="0001655C">
                  <w:pPr>
                    <w:spacing w:after="60"/>
                    <w:rPr>
                      <w:iCs/>
                      <w:sz w:val="20"/>
                    </w:rPr>
                  </w:pPr>
                  <w:r w:rsidRPr="0001655C">
                    <w:rPr>
                      <w:iCs/>
                      <w:sz w:val="20"/>
                    </w:rPr>
                    <w:t>RTRDPA</w:t>
                  </w:r>
                  <w:r w:rsidRPr="0001655C">
                    <w:rPr>
                      <w:iCs/>
                      <w:sz w:val="20"/>
                      <w:vertAlign w:val="subscript"/>
                    </w:rPr>
                    <w:t xml:space="preserve"> </w:t>
                  </w:r>
                  <w:ins w:id="401" w:author="ERCOT 012825" w:date="2025-01-07T12:35:00Z">
                    <w:r w:rsidRPr="0001655C">
                      <w:rPr>
                        <w:i/>
                        <w:sz w:val="20"/>
                        <w:vertAlign w:val="subscript"/>
                      </w:rPr>
                      <w:t xml:space="preserve">p, </w:t>
                    </w:r>
                  </w:ins>
                  <w:r w:rsidRPr="0001655C">
                    <w:rPr>
                      <w:i/>
                      <w:iCs/>
                      <w:sz w:val="20"/>
                      <w:vertAlign w:val="subscript"/>
                    </w:rPr>
                    <w:t>y</w:t>
                  </w:r>
                </w:p>
              </w:tc>
              <w:tc>
                <w:tcPr>
                  <w:tcW w:w="900" w:type="dxa"/>
                </w:tcPr>
                <w:p w14:paraId="6D2B3564" w14:textId="77777777" w:rsidR="0001655C" w:rsidRPr="0001655C" w:rsidRDefault="0001655C" w:rsidP="0001655C">
                  <w:pPr>
                    <w:spacing w:after="60"/>
                    <w:rPr>
                      <w:iCs/>
                      <w:sz w:val="20"/>
                    </w:rPr>
                  </w:pPr>
                  <w:r w:rsidRPr="0001655C">
                    <w:rPr>
                      <w:iCs/>
                      <w:sz w:val="20"/>
                    </w:rPr>
                    <w:t>$/MWh</w:t>
                  </w:r>
                </w:p>
              </w:tc>
              <w:tc>
                <w:tcPr>
                  <w:tcW w:w="7166" w:type="dxa"/>
                </w:tcPr>
                <w:p w14:paraId="2DAC2B2D"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The Real-Time price adder that captures the impact of reliability deployments on energy prices</w:t>
                  </w:r>
                  <w:ins w:id="402" w:author="ERCOT 012825" w:date="2024-12-06T12:27:00Z">
                    <w:r w:rsidRPr="0001655C">
                      <w:rPr>
                        <w:iCs/>
                        <w:sz w:val="20"/>
                      </w:rPr>
                      <w:t xml:space="preserve"> at the Sett</w:t>
                    </w:r>
                  </w:ins>
                  <w:ins w:id="403" w:author="ERCOT 012825" w:date="2024-12-06T12:28:00Z">
                    <w:r w:rsidRPr="0001655C">
                      <w:rPr>
                        <w:iCs/>
                        <w:sz w:val="20"/>
                      </w:rPr>
                      <w:t>lement Point</w:t>
                    </w:r>
                  </w:ins>
                  <w:r w:rsidRPr="0001655C">
                    <w:rPr>
                      <w:iCs/>
                      <w:sz w:val="20"/>
                    </w:rPr>
                    <w:t xml:space="preserve"> </w:t>
                  </w:r>
                  <w:ins w:id="404" w:author="ERCOT 012825" w:date="2025-01-07T12:35:00Z">
                    <w:r w:rsidRPr="0001655C">
                      <w:rPr>
                        <w:i/>
                        <w:sz w:val="20"/>
                      </w:rPr>
                      <w:t xml:space="preserve">p </w:t>
                    </w:r>
                  </w:ins>
                  <w:r w:rsidRPr="0001655C">
                    <w:rPr>
                      <w:iCs/>
                      <w:sz w:val="20"/>
                    </w:rPr>
                    <w:t xml:space="preserve">for the SCED interval </w:t>
                  </w:r>
                  <w:r w:rsidRPr="0001655C">
                    <w:rPr>
                      <w:i/>
                      <w:iCs/>
                      <w:sz w:val="20"/>
                    </w:rPr>
                    <w:t>y</w:t>
                  </w:r>
                  <w:r w:rsidRPr="0001655C">
                    <w:rPr>
                      <w:iCs/>
                      <w:sz w:val="20"/>
                    </w:rPr>
                    <w:t>.</w:t>
                  </w:r>
                </w:p>
              </w:tc>
            </w:tr>
            <w:tr w:rsidR="0001655C" w:rsidRPr="0001655C" w14:paraId="40D47292" w14:textId="77777777" w:rsidTr="003B71DB">
              <w:trPr>
                <w:gridAfter w:val="1"/>
                <w:wAfter w:w="240" w:type="dxa"/>
              </w:trPr>
              <w:tc>
                <w:tcPr>
                  <w:tcW w:w="1284" w:type="dxa"/>
                </w:tcPr>
                <w:p w14:paraId="6298AD2F"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900" w:type="dxa"/>
                </w:tcPr>
                <w:p w14:paraId="1638C15D" w14:textId="77777777" w:rsidR="0001655C" w:rsidRPr="0001655C" w:rsidRDefault="0001655C" w:rsidP="0001655C">
                  <w:pPr>
                    <w:spacing w:after="60"/>
                    <w:rPr>
                      <w:iCs/>
                      <w:sz w:val="20"/>
                    </w:rPr>
                  </w:pPr>
                  <w:r w:rsidRPr="0001655C">
                    <w:rPr>
                      <w:iCs/>
                      <w:sz w:val="20"/>
                    </w:rPr>
                    <w:t>none</w:t>
                  </w:r>
                </w:p>
              </w:tc>
              <w:tc>
                <w:tcPr>
                  <w:tcW w:w="7166" w:type="dxa"/>
                </w:tcPr>
                <w:p w14:paraId="1A5EC5BC" w14:textId="77777777" w:rsidR="0001655C" w:rsidRPr="0001655C" w:rsidRDefault="0001655C" w:rsidP="0001655C">
                  <w:pPr>
                    <w:spacing w:after="60"/>
                    <w:rPr>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31F83B34" w14:textId="77777777" w:rsidTr="003B71DB">
              <w:trPr>
                <w:gridAfter w:val="1"/>
                <w:wAfter w:w="240" w:type="dxa"/>
              </w:trPr>
              <w:tc>
                <w:tcPr>
                  <w:tcW w:w="1284" w:type="dxa"/>
                </w:tcPr>
                <w:p w14:paraId="313C2A80"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900" w:type="dxa"/>
                </w:tcPr>
                <w:p w14:paraId="6C3733B5" w14:textId="77777777" w:rsidR="0001655C" w:rsidRPr="0001655C" w:rsidRDefault="0001655C" w:rsidP="0001655C">
                  <w:pPr>
                    <w:spacing w:after="60"/>
                    <w:rPr>
                      <w:sz w:val="20"/>
                    </w:rPr>
                  </w:pPr>
                  <w:r w:rsidRPr="0001655C">
                    <w:rPr>
                      <w:iCs/>
                      <w:sz w:val="20"/>
                    </w:rPr>
                    <w:t>second</w:t>
                  </w:r>
                </w:p>
              </w:tc>
              <w:tc>
                <w:tcPr>
                  <w:tcW w:w="7166" w:type="dxa"/>
                </w:tcPr>
                <w:p w14:paraId="1CC7A456"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Settlement Interval</w:t>
                  </w:r>
                  <w:r w:rsidRPr="0001655C">
                    <w:rPr>
                      <w:iCs/>
                      <w:sz w:val="20"/>
                    </w:rPr>
                    <w:t>.</w:t>
                  </w:r>
                </w:p>
              </w:tc>
            </w:tr>
            <w:tr w:rsidR="0001655C" w:rsidRPr="0001655C" w14:paraId="6A584C18" w14:textId="77777777" w:rsidTr="003B71DB">
              <w:trPr>
                <w:gridAfter w:val="1"/>
                <w:wAfter w:w="240" w:type="dxa"/>
              </w:trPr>
              <w:tc>
                <w:tcPr>
                  <w:tcW w:w="1284" w:type="dxa"/>
                </w:tcPr>
                <w:p w14:paraId="1B040A11" w14:textId="77777777" w:rsidR="0001655C" w:rsidRPr="0001655C" w:rsidRDefault="0001655C" w:rsidP="0001655C">
                  <w:pPr>
                    <w:spacing w:after="60"/>
                    <w:rPr>
                      <w:i/>
                      <w:iCs/>
                      <w:sz w:val="20"/>
                    </w:rPr>
                  </w:pPr>
                  <w:r w:rsidRPr="0001655C">
                    <w:rPr>
                      <w:i/>
                      <w:iCs/>
                      <w:sz w:val="20"/>
                    </w:rPr>
                    <w:lastRenderedPageBreak/>
                    <w:t>y</w:t>
                  </w:r>
                </w:p>
              </w:tc>
              <w:tc>
                <w:tcPr>
                  <w:tcW w:w="900" w:type="dxa"/>
                </w:tcPr>
                <w:p w14:paraId="0502EF4B" w14:textId="77777777" w:rsidR="0001655C" w:rsidRPr="0001655C" w:rsidRDefault="0001655C" w:rsidP="0001655C">
                  <w:pPr>
                    <w:spacing w:after="60"/>
                    <w:rPr>
                      <w:iCs/>
                      <w:sz w:val="20"/>
                    </w:rPr>
                  </w:pPr>
                  <w:r w:rsidRPr="0001655C">
                    <w:rPr>
                      <w:iCs/>
                      <w:sz w:val="20"/>
                    </w:rPr>
                    <w:t>none</w:t>
                  </w:r>
                </w:p>
              </w:tc>
              <w:tc>
                <w:tcPr>
                  <w:tcW w:w="7166" w:type="dxa"/>
                </w:tcPr>
                <w:p w14:paraId="5CA2BDCD" w14:textId="77777777" w:rsidR="0001655C" w:rsidRPr="0001655C" w:rsidRDefault="0001655C" w:rsidP="0001655C">
                  <w:pPr>
                    <w:spacing w:after="60"/>
                    <w:rPr>
                      <w:iCs/>
                      <w:sz w:val="20"/>
                    </w:rPr>
                  </w:pPr>
                  <w:r w:rsidRPr="0001655C">
                    <w:rPr>
                      <w:iCs/>
                      <w:sz w:val="20"/>
                    </w:rPr>
                    <w:t xml:space="preserve">A SCED interval in the 15-minute Settlement Interval.  The summation is over the total number of SCED runs that cover the 15-minute Settlement Interval.  </w:t>
                  </w:r>
                </w:p>
              </w:tc>
            </w:tr>
            <w:tr w:rsidR="0001655C" w:rsidRPr="0001655C" w14:paraId="50F65DAA" w14:textId="77777777" w:rsidTr="003B71DB">
              <w:trPr>
                <w:ins w:id="405" w:author="ERCOT 012825" w:date="2025-01-10T15:31:00Z"/>
              </w:trPr>
              <w:tc>
                <w:tcPr>
                  <w:tcW w:w="1284" w:type="dxa"/>
                </w:tcPr>
                <w:p w14:paraId="586C20C4" w14:textId="77777777" w:rsidR="0001655C" w:rsidRPr="0001655C" w:rsidRDefault="0001655C" w:rsidP="0001655C">
                  <w:pPr>
                    <w:spacing w:after="60"/>
                    <w:rPr>
                      <w:ins w:id="406" w:author="ERCOT 012825" w:date="2025-01-10T15:31:00Z"/>
                      <w:i/>
                      <w:iCs/>
                      <w:sz w:val="20"/>
                    </w:rPr>
                  </w:pPr>
                  <w:ins w:id="407" w:author="ERCOT 012825" w:date="2025-01-10T15:31:00Z">
                    <w:r w:rsidRPr="0001655C">
                      <w:rPr>
                        <w:i/>
                        <w:iCs/>
                        <w:sz w:val="20"/>
                      </w:rPr>
                      <w:t>p</w:t>
                    </w:r>
                  </w:ins>
                </w:p>
              </w:tc>
              <w:tc>
                <w:tcPr>
                  <w:tcW w:w="900" w:type="dxa"/>
                </w:tcPr>
                <w:p w14:paraId="4731D632" w14:textId="77777777" w:rsidR="0001655C" w:rsidRPr="0001655C" w:rsidRDefault="0001655C" w:rsidP="0001655C">
                  <w:pPr>
                    <w:spacing w:after="60"/>
                    <w:rPr>
                      <w:ins w:id="408" w:author="ERCOT 012825" w:date="2025-01-10T15:31:00Z"/>
                      <w:iCs/>
                      <w:sz w:val="20"/>
                    </w:rPr>
                  </w:pPr>
                  <w:ins w:id="409" w:author="ERCOT 012825" w:date="2025-01-10T15:31:00Z">
                    <w:r w:rsidRPr="0001655C">
                      <w:rPr>
                        <w:iCs/>
                        <w:sz w:val="20"/>
                      </w:rPr>
                      <w:t>none</w:t>
                    </w:r>
                  </w:ins>
                </w:p>
              </w:tc>
              <w:tc>
                <w:tcPr>
                  <w:tcW w:w="7166" w:type="dxa"/>
                  <w:gridSpan w:val="2"/>
                </w:tcPr>
                <w:p w14:paraId="5DF31195" w14:textId="77777777" w:rsidR="0001655C" w:rsidRPr="0001655C" w:rsidRDefault="0001655C" w:rsidP="0001655C">
                  <w:pPr>
                    <w:spacing w:after="60"/>
                    <w:rPr>
                      <w:ins w:id="410" w:author="ERCOT 012825" w:date="2025-01-10T15:31:00Z"/>
                      <w:iCs/>
                      <w:sz w:val="20"/>
                    </w:rPr>
                  </w:pPr>
                  <w:ins w:id="411" w:author="ERCOT 012825" w:date="2025-01-10T15:31:00Z">
                    <w:r w:rsidRPr="0001655C">
                      <w:rPr>
                        <w:iCs/>
                        <w:sz w:val="20"/>
                      </w:rPr>
                      <w:t>A Settlement Point</w:t>
                    </w:r>
                  </w:ins>
                </w:p>
              </w:tc>
            </w:tr>
          </w:tbl>
          <w:p w14:paraId="1674291D" w14:textId="77777777" w:rsidR="0001655C" w:rsidRPr="0001655C" w:rsidRDefault="0001655C" w:rsidP="0001655C">
            <w:pPr>
              <w:spacing w:after="240"/>
              <w:ind w:left="720" w:hanging="720"/>
            </w:pPr>
          </w:p>
        </w:tc>
      </w:tr>
    </w:tbl>
    <w:p w14:paraId="733209BE" w14:textId="77777777" w:rsidR="0001655C" w:rsidRPr="0001655C" w:rsidRDefault="0001655C" w:rsidP="0001655C">
      <w:pPr>
        <w:spacing w:before="240" w:after="240"/>
        <w:ind w:left="720" w:hanging="720"/>
      </w:pPr>
      <w:r w:rsidRPr="0001655C">
        <w:rPr>
          <w:iCs/>
        </w:rPr>
        <w:lastRenderedPageBreak/>
        <w:t>(2)</w:t>
      </w:r>
      <w:r w:rsidRPr="0001655C">
        <w:rPr>
          <w:iCs/>
        </w:rPr>
        <w:tab/>
        <w:t>The Real-Time Settlement Point Price at the logical Resource Node for a Combined Cycle Train shall be determined in accordance with paragraph (1) above using a Real-Time LMP calculated for the logical Resource Node in each SCED Interval as follows:</w:t>
      </w:r>
    </w:p>
    <w:p w14:paraId="61ACA473" w14:textId="77777777" w:rsidR="0001655C" w:rsidRPr="0001655C" w:rsidRDefault="0001655C" w:rsidP="0001655C">
      <w:pPr>
        <w:spacing w:after="240"/>
        <w:ind w:left="1440" w:hanging="720"/>
        <w:rPr>
          <w:iCs/>
        </w:rPr>
      </w:pPr>
      <w:r w:rsidRPr="0001655C">
        <w:rPr>
          <w:iCs/>
        </w:rPr>
        <w:t>(a)</w:t>
      </w:r>
      <w:r w:rsidRPr="0001655C">
        <w:rPr>
          <w:iCs/>
        </w:rPr>
        <w:tab/>
      </w:r>
      <w:r w:rsidRPr="0001655C">
        <w:t>The</w:t>
      </w:r>
      <w:r w:rsidRPr="0001655C">
        <w:rPr>
          <w:iCs/>
        </w:rPr>
        <w:t xml:space="preserve"> Real-Time LMP for the logical Resource Node of a Combined Cycle Train for each SCED interval is calculated as follows:</w:t>
      </w:r>
    </w:p>
    <w:p w14:paraId="372DC0D8" w14:textId="77777777" w:rsidR="0001655C" w:rsidRPr="0001655C" w:rsidRDefault="0001655C" w:rsidP="0001655C">
      <w:pPr>
        <w:spacing w:after="240"/>
        <w:ind w:left="1440"/>
        <w:rPr>
          <w:iCs/>
        </w:rPr>
      </w:pPr>
      <w:r w:rsidRPr="0001655C">
        <w:rPr>
          <w:iCs/>
        </w:rPr>
        <w:t>For a Combined Cycle Train that is On-Line in the SCED interval:</w:t>
      </w:r>
    </w:p>
    <w:p w14:paraId="714BFBFA" w14:textId="77777777" w:rsidR="0001655C" w:rsidRPr="0001655C" w:rsidRDefault="0001655C" w:rsidP="0001655C">
      <w:pPr>
        <w:spacing w:after="240"/>
        <w:ind w:left="720" w:firstLine="720"/>
        <w:rPr>
          <w:iCs/>
        </w:rPr>
      </w:pPr>
      <w:r w:rsidRPr="0001655C">
        <w:rPr>
          <w:b/>
        </w:rPr>
        <w:t xml:space="preserve">RTLMP </w:t>
      </w:r>
      <w:r w:rsidRPr="0001655C">
        <w:rPr>
          <w:b/>
          <w:i/>
          <w:vertAlign w:val="subscript"/>
        </w:rPr>
        <w:t>y</w:t>
      </w:r>
      <w:r w:rsidRPr="0001655C">
        <w:rPr>
          <w:b/>
        </w:rPr>
        <w:t xml:space="preserve"> =</w:t>
      </w:r>
      <w:r w:rsidRPr="0001655C">
        <w:t xml:space="preserve"> </w:t>
      </w:r>
      <w:r w:rsidRPr="0001655C">
        <w:rPr>
          <w:b/>
        </w:rPr>
        <w:t>∑</w:t>
      </w:r>
      <w:proofErr w:type="spellStart"/>
      <w:r w:rsidRPr="0001655C">
        <w:rPr>
          <w:b/>
          <w:i/>
          <w:vertAlign w:val="subscript"/>
        </w:rPr>
        <w:t>CCGR_PhyR</w:t>
      </w:r>
      <w:proofErr w:type="spellEnd"/>
      <w:r w:rsidRPr="0001655C">
        <w:rPr>
          <w:b/>
        </w:rPr>
        <w:t xml:space="preserve"> RTLMP </w:t>
      </w:r>
      <w:proofErr w:type="spellStart"/>
      <w:r w:rsidRPr="0001655C">
        <w:rPr>
          <w:b/>
          <w:i/>
          <w:vertAlign w:val="subscript"/>
        </w:rPr>
        <w:t>CCGR_PhyR</w:t>
      </w:r>
      <w:proofErr w:type="spellEnd"/>
      <w:r w:rsidRPr="0001655C">
        <w:rPr>
          <w:b/>
          <w:i/>
          <w:vertAlign w:val="subscript"/>
        </w:rPr>
        <w:t>, y</w:t>
      </w:r>
      <w:r w:rsidRPr="0001655C">
        <w:rPr>
          <w:b/>
        </w:rPr>
        <w:t xml:space="preserve"> * RTONCCGRWF </w:t>
      </w:r>
      <w:proofErr w:type="spellStart"/>
      <w:r w:rsidRPr="0001655C">
        <w:rPr>
          <w:b/>
          <w:i/>
          <w:vertAlign w:val="subscript"/>
        </w:rPr>
        <w:t>CCGR_PhyR</w:t>
      </w:r>
      <w:proofErr w:type="spellEnd"/>
    </w:p>
    <w:p w14:paraId="0B0E9A0A" w14:textId="77777777" w:rsidR="0001655C" w:rsidRPr="0001655C" w:rsidRDefault="0001655C" w:rsidP="0001655C">
      <w:pPr>
        <w:spacing w:after="240"/>
        <w:ind w:left="1440"/>
        <w:rPr>
          <w:iCs/>
        </w:rPr>
      </w:pPr>
      <w:r w:rsidRPr="0001655C">
        <w:rPr>
          <w:iCs/>
        </w:rPr>
        <w:t xml:space="preserve">For a Combined Cycle Train that is Off-Line in the SCED interval: </w:t>
      </w:r>
    </w:p>
    <w:p w14:paraId="4A381A9E" w14:textId="77777777" w:rsidR="0001655C" w:rsidRPr="0001655C" w:rsidRDefault="0001655C" w:rsidP="0001655C">
      <w:pPr>
        <w:spacing w:after="240"/>
        <w:ind w:left="720" w:firstLine="720"/>
        <w:rPr>
          <w:iCs/>
        </w:rPr>
      </w:pPr>
      <w:r w:rsidRPr="0001655C">
        <w:rPr>
          <w:b/>
        </w:rPr>
        <w:t xml:space="preserve">RTLMP </w:t>
      </w:r>
      <w:r w:rsidRPr="0001655C">
        <w:rPr>
          <w:b/>
          <w:i/>
          <w:vertAlign w:val="subscript"/>
        </w:rPr>
        <w:t>y</w:t>
      </w:r>
      <w:r w:rsidRPr="0001655C">
        <w:rPr>
          <w:b/>
        </w:rPr>
        <w:t xml:space="preserve"> =</w:t>
      </w:r>
      <w:r w:rsidRPr="0001655C">
        <w:t xml:space="preserve"> </w:t>
      </w:r>
      <w:r w:rsidRPr="0001655C">
        <w:rPr>
          <w:b/>
        </w:rPr>
        <w:t>∑</w:t>
      </w:r>
      <w:proofErr w:type="spellStart"/>
      <w:r w:rsidRPr="0001655C">
        <w:rPr>
          <w:b/>
          <w:i/>
          <w:vertAlign w:val="subscript"/>
        </w:rPr>
        <w:t>CCT_PhyR</w:t>
      </w:r>
      <w:proofErr w:type="spellEnd"/>
      <w:r w:rsidRPr="0001655C">
        <w:rPr>
          <w:b/>
        </w:rPr>
        <w:t xml:space="preserve"> RTLMP </w:t>
      </w:r>
      <w:proofErr w:type="spellStart"/>
      <w:r w:rsidRPr="0001655C">
        <w:rPr>
          <w:b/>
          <w:i/>
          <w:vertAlign w:val="subscript"/>
        </w:rPr>
        <w:t>CCT_PhyR</w:t>
      </w:r>
      <w:proofErr w:type="spellEnd"/>
      <w:r w:rsidRPr="0001655C">
        <w:rPr>
          <w:b/>
          <w:i/>
          <w:vertAlign w:val="subscript"/>
        </w:rPr>
        <w:t>, y</w:t>
      </w:r>
      <w:r w:rsidRPr="0001655C">
        <w:rPr>
          <w:b/>
        </w:rPr>
        <w:t xml:space="preserve"> * RTOFFCCGRWF </w:t>
      </w:r>
      <w:proofErr w:type="spellStart"/>
      <w:r w:rsidRPr="0001655C">
        <w:rPr>
          <w:b/>
          <w:i/>
          <w:vertAlign w:val="subscript"/>
        </w:rPr>
        <w:t>CCT_PhyR</w:t>
      </w:r>
      <w:proofErr w:type="spellEnd"/>
    </w:p>
    <w:p w14:paraId="656206F3" w14:textId="77777777" w:rsidR="0001655C" w:rsidRPr="0001655C" w:rsidRDefault="0001655C" w:rsidP="0001655C">
      <w:pPr>
        <w:rPr>
          <w:b/>
        </w:rPr>
      </w:pPr>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1"/>
        <w:gridCol w:w="839"/>
        <w:gridCol w:w="6010"/>
      </w:tblGrid>
      <w:tr w:rsidR="0001655C" w:rsidRPr="0001655C" w14:paraId="0BB24907" w14:textId="77777777" w:rsidTr="003B71DB">
        <w:tc>
          <w:tcPr>
            <w:tcW w:w="2535" w:type="dxa"/>
          </w:tcPr>
          <w:p w14:paraId="7CB17329" w14:textId="77777777" w:rsidR="0001655C" w:rsidRPr="0001655C" w:rsidRDefault="0001655C" w:rsidP="0001655C">
            <w:pPr>
              <w:spacing w:after="120"/>
              <w:rPr>
                <w:b/>
              </w:rPr>
            </w:pPr>
            <w:r w:rsidRPr="0001655C">
              <w:rPr>
                <w:b/>
                <w:iCs/>
                <w:sz w:val="20"/>
              </w:rPr>
              <w:t>Variable</w:t>
            </w:r>
          </w:p>
        </w:tc>
        <w:tc>
          <w:tcPr>
            <w:tcW w:w="839" w:type="dxa"/>
          </w:tcPr>
          <w:p w14:paraId="3E9BF8C3" w14:textId="77777777" w:rsidR="0001655C" w:rsidRPr="0001655C" w:rsidRDefault="0001655C" w:rsidP="0001655C">
            <w:pPr>
              <w:spacing w:after="120"/>
              <w:rPr>
                <w:b/>
              </w:rPr>
            </w:pPr>
            <w:r w:rsidRPr="0001655C">
              <w:rPr>
                <w:b/>
                <w:iCs/>
                <w:sz w:val="20"/>
              </w:rPr>
              <w:t>Unit</w:t>
            </w:r>
          </w:p>
        </w:tc>
        <w:tc>
          <w:tcPr>
            <w:tcW w:w="6202" w:type="dxa"/>
          </w:tcPr>
          <w:p w14:paraId="00A316E7" w14:textId="77777777" w:rsidR="0001655C" w:rsidRPr="0001655C" w:rsidRDefault="0001655C" w:rsidP="0001655C">
            <w:pPr>
              <w:spacing w:after="120"/>
              <w:rPr>
                <w:b/>
              </w:rPr>
            </w:pPr>
            <w:r w:rsidRPr="0001655C">
              <w:rPr>
                <w:b/>
                <w:iCs/>
                <w:sz w:val="20"/>
              </w:rPr>
              <w:t>Definition</w:t>
            </w:r>
          </w:p>
        </w:tc>
      </w:tr>
      <w:tr w:rsidR="0001655C" w:rsidRPr="0001655C" w14:paraId="6DC84F12" w14:textId="77777777" w:rsidTr="003B71DB">
        <w:tc>
          <w:tcPr>
            <w:tcW w:w="2535" w:type="dxa"/>
          </w:tcPr>
          <w:p w14:paraId="51A8525B" w14:textId="77777777" w:rsidR="0001655C" w:rsidRPr="0001655C" w:rsidRDefault="0001655C" w:rsidP="0001655C">
            <w:pPr>
              <w:rPr>
                <w:sz w:val="20"/>
              </w:rPr>
            </w:pPr>
            <w:r w:rsidRPr="0001655C">
              <w:rPr>
                <w:sz w:val="20"/>
              </w:rPr>
              <w:t xml:space="preserve">RTLMP </w:t>
            </w:r>
            <w:r w:rsidRPr="0001655C">
              <w:rPr>
                <w:i/>
                <w:sz w:val="20"/>
                <w:vertAlign w:val="subscript"/>
              </w:rPr>
              <w:t>y</w:t>
            </w:r>
          </w:p>
        </w:tc>
        <w:tc>
          <w:tcPr>
            <w:tcW w:w="839" w:type="dxa"/>
          </w:tcPr>
          <w:p w14:paraId="416C56F8" w14:textId="77777777" w:rsidR="0001655C" w:rsidRPr="0001655C" w:rsidRDefault="0001655C" w:rsidP="0001655C">
            <w:pPr>
              <w:rPr>
                <w:sz w:val="20"/>
              </w:rPr>
            </w:pPr>
            <w:r w:rsidRPr="0001655C">
              <w:rPr>
                <w:sz w:val="20"/>
              </w:rPr>
              <w:t>$/MWh</w:t>
            </w:r>
          </w:p>
        </w:tc>
        <w:tc>
          <w:tcPr>
            <w:tcW w:w="6202" w:type="dxa"/>
          </w:tcPr>
          <w:p w14:paraId="74514B72" w14:textId="77777777" w:rsidR="0001655C" w:rsidRPr="0001655C" w:rsidRDefault="0001655C" w:rsidP="0001655C">
            <w:pPr>
              <w:spacing w:after="60"/>
              <w:rPr>
                <w:sz w:val="20"/>
              </w:rPr>
            </w:pPr>
            <w:r w:rsidRPr="0001655C">
              <w:rPr>
                <w:i/>
                <w:sz w:val="20"/>
              </w:rPr>
              <w:t>Real-Time Locational Marginal Price at a logical Resource Node for a Combined Cycle Train</w:t>
            </w:r>
            <w:r w:rsidRPr="0001655C">
              <w:rPr>
                <w:iCs/>
                <w:sz w:val="20"/>
              </w:rPr>
              <w:sym w:font="Symbol" w:char="F0BE"/>
            </w:r>
            <w:r w:rsidRPr="0001655C">
              <w:rPr>
                <w:sz w:val="20"/>
              </w:rPr>
              <w:t xml:space="preserve">The Real-Time LMP at the Combined Cycle Generation Resource logical Resource Node for a SCED interval </w:t>
            </w:r>
            <w:r w:rsidRPr="0001655C">
              <w:rPr>
                <w:i/>
                <w:sz w:val="20"/>
              </w:rPr>
              <w:t>y</w:t>
            </w:r>
            <w:r w:rsidRPr="0001655C">
              <w:rPr>
                <w:sz w:val="20"/>
              </w:rPr>
              <w:t>.</w:t>
            </w:r>
          </w:p>
        </w:tc>
      </w:tr>
      <w:tr w:rsidR="0001655C" w:rsidRPr="0001655C" w:rsidDel="008E5215" w14:paraId="14C16E7B" w14:textId="77777777" w:rsidTr="003B71DB">
        <w:tc>
          <w:tcPr>
            <w:tcW w:w="2535" w:type="dxa"/>
          </w:tcPr>
          <w:p w14:paraId="388E4CB7" w14:textId="77777777" w:rsidR="0001655C" w:rsidRPr="0001655C" w:rsidDel="008E5215" w:rsidRDefault="0001655C" w:rsidP="0001655C">
            <w:pPr>
              <w:rPr>
                <w:sz w:val="20"/>
              </w:rPr>
            </w:pPr>
            <w:r w:rsidRPr="0001655C">
              <w:rPr>
                <w:sz w:val="20"/>
              </w:rPr>
              <w:t xml:space="preserve">RTLMP </w:t>
            </w:r>
            <w:proofErr w:type="spellStart"/>
            <w:r w:rsidRPr="0001655C">
              <w:rPr>
                <w:i/>
                <w:sz w:val="20"/>
                <w:vertAlign w:val="subscript"/>
              </w:rPr>
              <w:t>CCGR_PhyR</w:t>
            </w:r>
            <w:proofErr w:type="spellEnd"/>
            <w:r w:rsidRPr="0001655C">
              <w:rPr>
                <w:i/>
                <w:sz w:val="20"/>
                <w:vertAlign w:val="subscript"/>
              </w:rPr>
              <w:t>, y</w:t>
            </w:r>
          </w:p>
        </w:tc>
        <w:tc>
          <w:tcPr>
            <w:tcW w:w="839" w:type="dxa"/>
          </w:tcPr>
          <w:p w14:paraId="4621E6F7" w14:textId="77777777" w:rsidR="0001655C" w:rsidRPr="0001655C" w:rsidDel="008E5215" w:rsidRDefault="0001655C" w:rsidP="0001655C">
            <w:pPr>
              <w:rPr>
                <w:sz w:val="20"/>
              </w:rPr>
            </w:pPr>
            <w:r w:rsidRPr="0001655C">
              <w:rPr>
                <w:sz w:val="20"/>
              </w:rPr>
              <w:t>$/MWh</w:t>
            </w:r>
          </w:p>
        </w:tc>
        <w:tc>
          <w:tcPr>
            <w:tcW w:w="6202" w:type="dxa"/>
          </w:tcPr>
          <w:p w14:paraId="1DA66D72" w14:textId="77777777" w:rsidR="0001655C" w:rsidRPr="0001655C" w:rsidDel="008E5215" w:rsidRDefault="0001655C" w:rsidP="0001655C">
            <w:pPr>
              <w:spacing w:after="60"/>
              <w:rPr>
                <w:i/>
                <w:sz w:val="20"/>
              </w:rPr>
            </w:pPr>
            <w:r w:rsidRPr="0001655C">
              <w:rPr>
                <w:i/>
                <w:sz w:val="20"/>
              </w:rPr>
              <w:t>Real-Time Locational Marginal Price at a generation unit Resource Node designated in a Combined Cycle Train registration for the On-Line Combined Cycle Generation Resource</w:t>
            </w:r>
            <w:r w:rsidRPr="0001655C">
              <w:rPr>
                <w:iCs/>
                <w:sz w:val="20"/>
              </w:rPr>
              <w:sym w:font="Symbol" w:char="F0BE"/>
            </w:r>
            <w:r w:rsidRPr="0001655C">
              <w:rPr>
                <w:sz w:val="20"/>
              </w:rPr>
              <w:t>The Real-Time LMP at the Resource Node of a generation unit designated in a Combined Cycle Train registration for the On-Line Combined Cycle Generation Resource for the SCED interval</w:t>
            </w:r>
            <w:r w:rsidRPr="0001655C">
              <w:rPr>
                <w:i/>
                <w:sz w:val="20"/>
              </w:rPr>
              <w:t xml:space="preserve"> y</w:t>
            </w:r>
            <w:r w:rsidRPr="0001655C">
              <w:rPr>
                <w:sz w:val="20"/>
              </w:rPr>
              <w:t>.</w:t>
            </w:r>
          </w:p>
        </w:tc>
      </w:tr>
      <w:tr w:rsidR="0001655C" w:rsidRPr="0001655C" w14:paraId="48A54BD4" w14:textId="77777777" w:rsidTr="003B71DB">
        <w:tc>
          <w:tcPr>
            <w:tcW w:w="2535" w:type="dxa"/>
          </w:tcPr>
          <w:p w14:paraId="5BB823C6" w14:textId="77777777" w:rsidR="0001655C" w:rsidRPr="0001655C" w:rsidRDefault="0001655C" w:rsidP="0001655C">
            <w:pPr>
              <w:rPr>
                <w:i/>
                <w:sz w:val="20"/>
                <w:vertAlign w:val="subscript"/>
              </w:rPr>
            </w:pPr>
            <w:r w:rsidRPr="0001655C">
              <w:rPr>
                <w:sz w:val="20"/>
              </w:rPr>
              <w:t xml:space="preserve">RTLMP </w:t>
            </w:r>
            <w:proofErr w:type="spellStart"/>
            <w:r w:rsidRPr="0001655C">
              <w:rPr>
                <w:i/>
                <w:sz w:val="20"/>
                <w:vertAlign w:val="subscript"/>
              </w:rPr>
              <w:t>CCT_PhyR</w:t>
            </w:r>
            <w:proofErr w:type="spellEnd"/>
            <w:r w:rsidRPr="0001655C">
              <w:rPr>
                <w:i/>
                <w:sz w:val="20"/>
                <w:vertAlign w:val="subscript"/>
              </w:rPr>
              <w:t>, y</w:t>
            </w:r>
          </w:p>
        </w:tc>
        <w:tc>
          <w:tcPr>
            <w:tcW w:w="839" w:type="dxa"/>
          </w:tcPr>
          <w:p w14:paraId="42413A85" w14:textId="77777777" w:rsidR="0001655C" w:rsidRPr="0001655C" w:rsidRDefault="0001655C" w:rsidP="0001655C">
            <w:pPr>
              <w:rPr>
                <w:sz w:val="20"/>
              </w:rPr>
            </w:pPr>
            <w:r w:rsidRPr="0001655C">
              <w:rPr>
                <w:sz w:val="20"/>
              </w:rPr>
              <w:t>$/MWh</w:t>
            </w:r>
          </w:p>
        </w:tc>
        <w:tc>
          <w:tcPr>
            <w:tcW w:w="6202" w:type="dxa"/>
          </w:tcPr>
          <w:p w14:paraId="5B6EE71E" w14:textId="77777777" w:rsidR="0001655C" w:rsidRPr="0001655C" w:rsidRDefault="0001655C" w:rsidP="0001655C">
            <w:pPr>
              <w:spacing w:after="60"/>
              <w:rPr>
                <w:sz w:val="20"/>
              </w:rPr>
            </w:pPr>
            <w:r w:rsidRPr="0001655C">
              <w:rPr>
                <w:i/>
                <w:sz w:val="20"/>
              </w:rPr>
              <w:t>Real-Time Locational Marginal Price at a generation unit Resource Node registered to the Combined Cycle Train</w:t>
            </w:r>
            <w:r w:rsidRPr="0001655C">
              <w:rPr>
                <w:iCs/>
                <w:sz w:val="20"/>
              </w:rPr>
              <w:sym w:font="Symbol" w:char="F0BE"/>
            </w:r>
            <w:r w:rsidRPr="0001655C">
              <w:rPr>
                <w:sz w:val="20"/>
              </w:rPr>
              <w:t>The Real-Time LMP at the Resource Node of a generation unit designated in a Combined Cycle Train registration for the SCED interval</w:t>
            </w:r>
            <w:r w:rsidRPr="0001655C">
              <w:rPr>
                <w:i/>
                <w:sz w:val="20"/>
              </w:rPr>
              <w:t xml:space="preserve"> y</w:t>
            </w:r>
            <w:r w:rsidRPr="0001655C">
              <w:rPr>
                <w:sz w:val="20"/>
              </w:rPr>
              <w:t>.</w:t>
            </w:r>
          </w:p>
        </w:tc>
      </w:tr>
      <w:tr w:rsidR="0001655C" w:rsidRPr="0001655C" w14:paraId="477C82DA" w14:textId="77777777" w:rsidTr="003B71DB">
        <w:tc>
          <w:tcPr>
            <w:tcW w:w="2535" w:type="dxa"/>
          </w:tcPr>
          <w:p w14:paraId="085AED5E" w14:textId="77777777" w:rsidR="0001655C" w:rsidRPr="0001655C" w:rsidRDefault="0001655C" w:rsidP="0001655C">
            <w:pPr>
              <w:rPr>
                <w:i/>
                <w:sz w:val="20"/>
                <w:vertAlign w:val="subscript"/>
              </w:rPr>
            </w:pPr>
            <w:r w:rsidRPr="0001655C">
              <w:rPr>
                <w:sz w:val="20"/>
              </w:rPr>
              <w:t xml:space="preserve">RTONCCGRWF </w:t>
            </w:r>
            <w:proofErr w:type="spellStart"/>
            <w:r w:rsidRPr="0001655C">
              <w:rPr>
                <w:i/>
                <w:sz w:val="20"/>
                <w:vertAlign w:val="subscript"/>
              </w:rPr>
              <w:t>CCGR_PhyR</w:t>
            </w:r>
            <w:proofErr w:type="spellEnd"/>
            <w:r w:rsidRPr="0001655C">
              <w:rPr>
                <w:i/>
                <w:sz w:val="20"/>
                <w:vertAlign w:val="subscript"/>
              </w:rPr>
              <w:t>, y</w:t>
            </w:r>
          </w:p>
        </w:tc>
        <w:tc>
          <w:tcPr>
            <w:tcW w:w="839" w:type="dxa"/>
          </w:tcPr>
          <w:p w14:paraId="2350F176" w14:textId="77777777" w:rsidR="0001655C" w:rsidRPr="0001655C" w:rsidRDefault="0001655C" w:rsidP="0001655C">
            <w:pPr>
              <w:rPr>
                <w:sz w:val="20"/>
              </w:rPr>
            </w:pPr>
            <w:r w:rsidRPr="0001655C">
              <w:rPr>
                <w:sz w:val="20"/>
              </w:rPr>
              <w:t>none</w:t>
            </w:r>
          </w:p>
        </w:tc>
        <w:tc>
          <w:tcPr>
            <w:tcW w:w="6202" w:type="dxa"/>
          </w:tcPr>
          <w:p w14:paraId="734C0C30" w14:textId="77777777" w:rsidR="0001655C" w:rsidRPr="0001655C" w:rsidRDefault="0001655C" w:rsidP="0001655C">
            <w:pPr>
              <w:spacing w:after="60"/>
              <w:rPr>
                <w:sz w:val="20"/>
              </w:rPr>
            </w:pPr>
            <w:r w:rsidRPr="0001655C">
              <w:rPr>
                <w:i/>
                <w:sz w:val="20"/>
              </w:rPr>
              <w:t>Real-Time On-Line Combined Cycle Generation Resource Weighting Factor</w:t>
            </w:r>
            <w:r w:rsidRPr="0001655C">
              <w:rPr>
                <w:iCs/>
                <w:sz w:val="20"/>
              </w:rPr>
              <w:sym w:font="Symbol" w:char="F0BE"/>
            </w:r>
            <w:r w:rsidRPr="0001655C">
              <w:rPr>
                <w:sz w:val="20"/>
              </w:rPr>
              <w:t xml:space="preserve">The Real Time Combined Cycle Generation Resource weighting factor for a generation unit designated in a Combined Cycle Train registration for the On-Line Combined Cycle Generation Resource for the SCED interval </w:t>
            </w:r>
            <w:r w:rsidRPr="0001655C">
              <w:rPr>
                <w:i/>
                <w:sz w:val="20"/>
              </w:rPr>
              <w:t>y</w:t>
            </w:r>
            <w:r w:rsidRPr="0001655C">
              <w:rPr>
                <w:sz w:val="20"/>
              </w:rPr>
              <w:t>.</w:t>
            </w:r>
          </w:p>
        </w:tc>
      </w:tr>
      <w:tr w:rsidR="0001655C" w:rsidRPr="0001655C" w14:paraId="495418A8" w14:textId="77777777" w:rsidTr="003B71DB">
        <w:tc>
          <w:tcPr>
            <w:tcW w:w="2535" w:type="dxa"/>
          </w:tcPr>
          <w:p w14:paraId="0EB4B0F3" w14:textId="77777777" w:rsidR="0001655C" w:rsidRPr="0001655C" w:rsidRDefault="0001655C" w:rsidP="0001655C">
            <w:pPr>
              <w:rPr>
                <w:sz w:val="20"/>
              </w:rPr>
            </w:pPr>
            <w:r w:rsidRPr="0001655C">
              <w:rPr>
                <w:sz w:val="20"/>
              </w:rPr>
              <w:t xml:space="preserve">RTOFFCCGRWF </w:t>
            </w:r>
            <w:proofErr w:type="spellStart"/>
            <w:r w:rsidRPr="0001655C">
              <w:rPr>
                <w:i/>
                <w:sz w:val="20"/>
                <w:vertAlign w:val="subscript"/>
              </w:rPr>
              <w:t>CCT_PhyR</w:t>
            </w:r>
            <w:proofErr w:type="spellEnd"/>
            <w:r w:rsidRPr="0001655C">
              <w:rPr>
                <w:i/>
                <w:sz w:val="20"/>
                <w:vertAlign w:val="subscript"/>
              </w:rPr>
              <w:t>, y</w:t>
            </w:r>
          </w:p>
        </w:tc>
        <w:tc>
          <w:tcPr>
            <w:tcW w:w="839" w:type="dxa"/>
          </w:tcPr>
          <w:p w14:paraId="44F52641" w14:textId="77777777" w:rsidR="0001655C" w:rsidRPr="0001655C" w:rsidRDefault="0001655C" w:rsidP="0001655C">
            <w:pPr>
              <w:rPr>
                <w:sz w:val="20"/>
              </w:rPr>
            </w:pPr>
            <w:r w:rsidRPr="0001655C">
              <w:rPr>
                <w:sz w:val="20"/>
              </w:rPr>
              <w:t>none</w:t>
            </w:r>
          </w:p>
        </w:tc>
        <w:tc>
          <w:tcPr>
            <w:tcW w:w="6202" w:type="dxa"/>
          </w:tcPr>
          <w:p w14:paraId="0BC96C80" w14:textId="77777777" w:rsidR="0001655C" w:rsidRPr="0001655C" w:rsidRDefault="0001655C" w:rsidP="0001655C">
            <w:pPr>
              <w:spacing w:after="60"/>
              <w:rPr>
                <w:i/>
                <w:sz w:val="20"/>
              </w:rPr>
            </w:pPr>
            <w:r w:rsidRPr="0001655C">
              <w:rPr>
                <w:i/>
                <w:sz w:val="20"/>
              </w:rPr>
              <w:t>Real-Time Off-Line Combined Cycle Generation Resource Weighting Factor</w:t>
            </w:r>
            <w:r w:rsidRPr="0001655C">
              <w:rPr>
                <w:iCs/>
                <w:sz w:val="20"/>
              </w:rPr>
              <w:sym w:font="Symbol" w:char="F0BE"/>
            </w:r>
            <w:r w:rsidRPr="0001655C">
              <w:rPr>
                <w:sz w:val="20"/>
              </w:rPr>
              <w:t>The Real-Time Combined Cycle Generation Resource weighting factor for a generation unit designated in a Combined Cycle Train registration when the whole Combined Cycle Train is Off-Line for the SCED interval</w:t>
            </w:r>
            <w:r w:rsidRPr="0001655C">
              <w:rPr>
                <w:i/>
                <w:sz w:val="20"/>
              </w:rPr>
              <w:t xml:space="preserve"> y</w:t>
            </w:r>
            <w:r w:rsidRPr="0001655C">
              <w:rPr>
                <w:sz w:val="20"/>
              </w:rPr>
              <w:t>.</w:t>
            </w:r>
          </w:p>
        </w:tc>
      </w:tr>
      <w:tr w:rsidR="0001655C" w:rsidRPr="0001655C" w14:paraId="2BB4A29A" w14:textId="77777777" w:rsidTr="003B71DB">
        <w:tc>
          <w:tcPr>
            <w:tcW w:w="2535" w:type="dxa"/>
          </w:tcPr>
          <w:p w14:paraId="3A42BAAD" w14:textId="77777777" w:rsidR="0001655C" w:rsidRPr="0001655C" w:rsidRDefault="0001655C" w:rsidP="0001655C">
            <w:pPr>
              <w:rPr>
                <w:sz w:val="20"/>
              </w:rPr>
            </w:pPr>
            <w:proofErr w:type="spellStart"/>
            <w:r w:rsidRPr="0001655C">
              <w:rPr>
                <w:i/>
                <w:sz w:val="20"/>
              </w:rPr>
              <w:t>CCGR_PhyR</w:t>
            </w:r>
            <w:proofErr w:type="spellEnd"/>
          </w:p>
        </w:tc>
        <w:tc>
          <w:tcPr>
            <w:tcW w:w="839" w:type="dxa"/>
          </w:tcPr>
          <w:p w14:paraId="2D0049ED" w14:textId="77777777" w:rsidR="0001655C" w:rsidRPr="0001655C" w:rsidRDefault="0001655C" w:rsidP="0001655C">
            <w:pPr>
              <w:rPr>
                <w:sz w:val="20"/>
              </w:rPr>
            </w:pPr>
            <w:r w:rsidRPr="0001655C">
              <w:rPr>
                <w:sz w:val="20"/>
              </w:rPr>
              <w:t>none</w:t>
            </w:r>
          </w:p>
        </w:tc>
        <w:tc>
          <w:tcPr>
            <w:tcW w:w="6202" w:type="dxa"/>
          </w:tcPr>
          <w:p w14:paraId="7F20E315" w14:textId="77777777" w:rsidR="0001655C" w:rsidRPr="0001655C" w:rsidRDefault="0001655C" w:rsidP="0001655C">
            <w:pPr>
              <w:spacing w:after="60"/>
              <w:rPr>
                <w:sz w:val="20"/>
              </w:rPr>
            </w:pPr>
            <w:r w:rsidRPr="0001655C">
              <w:rPr>
                <w:sz w:val="20"/>
              </w:rPr>
              <w:t>A generation unit designated in a Combine Cycle Train registration for the On-Line Combined Cycle Generation Resource.</w:t>
            </w:r>
          </w:p>
        </w:tc>
      </w:tr>
      <w:tr w:rsidR="0001655C" w:rsidRPr="0001655C" w14:paraId="7562D301" w14:textId="77777777" w:rsidTr="003B71DB">
        <w:tc>
          <w:tcPr>
            <w:tcW w:w="2535" w:type="dxa"/>
          </w:tcPr>
          <w:p w14:paraId="4BCEBF18" w14:textId="77777777" w:rsidR="0001655C" w:rsidRPr="0001655C" w:rsidRDefault="0001655C" w:rsidP="0001655C">
            <w:pPr>
              <w:rPr>
                <w:i/>
                <w:sz w:val="20"/>
              </w:rPr>
            </w:pPr>
            <w:proofErr w:type="spellStart"/>
            <w:r w:rsidRPr="0001655C">
              <w:rPr>
                <w:i/>
                <w:sz w:val="20"/>
              </w:rPr>
              <w:t>CCT_PhyR</w:t>
            </w:r>
            <w:proofErr w:type="spellEnd"/>
          </w:p>
        </w:tc>
        <w:tc>
          <w:tcPr>
            <w:tcW w:w="839" w:type="dxa"/>
          </w:tcPr>
          <w:p w14:paraId="5585CAB1" w14:textId="77777777" w:rsidR="0001655C" w:rsidRPr="0001655C" w:rsidRDefault="0001655C" w:rsidP="0001655C">
            <w:pPr>
              <w:rPr>
                <w:sz w:val="20"/>
              </w:rPr>
            </w:pPr>
            <w:r w:rsidRPr="0001655C">
              <w:rPr>
                <w:sz w:val="20"/>
              </w:rPr>
              <w:t>none</w:t>
            </w:r>
          </w:p>
        </w:tc>
        <w:tc>
          <w:tcPr>
            <w:tcW w:w="6202" w:type="dxa"/>
          </w:tcPr>
          <w:p w14:paraId="08BDD361" w14:textId="77777777" w:rsidR="0001655C" w:rsidRPr="0001655C" w:rsidRDefault="0001655C" w:rsidP="0001655C">
            <w:pPr>
              <w:spacing w:after="60"/>
              <w:rPr>
                <w:sz w:val="20"/>
              </w:rPr>
            </w:pPr>
            <w:r w:rsidRPr="0001655C">
              <w:rPr>
                <w:sz w:val="20"/>
              </w:rPr>
              <w:t xml:space="preserve">A generation unit designated in a Combine Cycle Train registration </w:t>
            </w:r>
          </w:p>
        </w:tc>
      </w:tr>
      <w:tr w:rsidR="0001655C" w:rsidRPr="0001655C" w14:paraId="623C86A6" w14:textId="77777777" w:rsidTr="003B71DB">
        <w:tc>
          <w:tcPr>
            <w:tcW w:w="2535" w:type="dxa"/>
          </w:tcPr>
          <w:p w14:paraId="6B45B1FD" w14:textId="77777777" w:rsidR="0001655C" w:rsidRPr="0001655C" w:rsidRDefault="0001655C" w:rsidP="0001655C">
            <w:pPr>
              <w:rPr>
                <w:i/>
                <w:sz w:val="20"/>
              </w:rPr>
            </w:pPr>
            <w:r w:rsidRPr="0001655C">
              <w:rPr>
                <w:i/>
                <w:sz w:val="20"/>
              </w:rPr>
              <w:t>c</w:t>
            </w:r>
          </w:p>
        </w:tc>
        <w:tc>
          <w:tcPr>
            <w:tcW w:w="839" w:type="dxa"/>
          </w:tcPr>
          <w:p w14:paraId="6BCA3503" w14:textId="77777777" w:rsidR="0001655C" w:rsidRPr="0001655C" w:rsidRDefault="0001655C" w:rsidP="0001655C">
            <w:pPr>
              <w:rPr>
                <w:sz w:val="20"/>
              </w:rPr>
            </w:pPr>
            <w:r w:rsidRPr="0001655C">
              <w:rPr>
                <w:sz w:val="20"/>
              </w:rPr>
              <w:t>none</w:t>
            </w:r>
          </w:p>
        </w:tc>
        <w:tc>
          <w:tcPr>
            <w:tcW w:w="6202" w:type="dxa"/>
          </w:tcPr>
          <w:p w14:paraId="4760A8E7" w14:textId="77777777" w:rsidR="0001655C" w:rsidRPr="0001655C" w:rsidRDefault="0001655C" w:rsidP="0001655C">
            <w:pPr>
              <w:spacing w:after="60"/>
              <w:rPr>
                <w:sz w:val="20"/>
              </w:rPr>
            </w:pPr>
            <w:r w:rsidRPr="0001655C">
              <w:rPr>
                <w:sz w:val="20"/>
              </w:rPr>
              <w:t xml:space="preserve">A binding transmission constraint for the SCED interval </w:t>
            </w:r>
            <w:r w:rsidRPr="0001655C">
              <w:rPr>
                <w:i/>
                <w:sz w:val="20"/>
              </w:rPr>
              <w:t>y</w:t>
            </w:r>
            <w:r w:rsidRPr="0001655C">
              <w:rPr>
                <w:sz w:val="20"/>
              </w:rPr>
              <w:t>.</w:t>
            </w:r>
          </w:p>
        </w:tc>
      </w:tr>
      <w:tr w:rsidR="0001655C" w:rsidRPr="0001655C" w14:paraId="162D1008" w14:textId="77777777" w:rsidTr="003B71DB">
        <w:tc>
          <w:tcPr>
            <w:tcW w:w="2535" w:type="dxa"/>
          </w:tcPr>
          <w:p w14:paraId="47067B40" w14:textId="77777777" w:rsidR="0001655C" w:rsidRPr="0001655C" w:rsidRDefault="0001655C" w:rsidP="0001655C">
            <w:pPr>
              <w:rPr>
                <w:i/>
                <w:sz w:val="20"/>
              </w:rPr>
            </w:pPr>
            <w:r w:rsidRPr="0001655C">
              <w:rPr>
                <w:i/>
                <w:sz w:val="20"/>
              </w:rPr>
              <w:t>y</w:t>
            </w:r>
          </w:p>
        </w:tc>
        <w:tc>
          <w:tcPr>
            <w:tcW w:w="839" w:type="dxa"/>
          </w:tcPr>
          <w:p w14:paraId="5EB32422" w14:textId="77777777" w:rsidR="0001655C" w:rsidRPr="0001655C" w:rsidRDefault="0001655C" w:rsidP="0001655C">
            <w:pPr>
              <w:rPr>
                <w:sz w:val="20"/>
              </w:rPr>
            </w:pPr>
            <w:r w:rsidRPr="0001655C">
              <w:rPr>
                <w:sz w:val="20"/>
              </w:rPr>
              <w:t>none</w:t>
            </w:r>
          </w:p>
        </w:tc>
        <w:tc>
          <w:tcPr>
            <w:tcW w:w="6202" w:type="dxa"/>
          </w:tcPr>
          <w:p w14:paraId="197E1D0C" w14:textId="77777777" w:rsidR="0001655C" w:rsidRPr="0001655C" w:rsidRDefault="0001655C" w:rsidP="0001655C">
            <w:pPr>
              <w:spacing w:after="60"/>
              <w:rPr>
                <w:sz w:val="20"/>
              </w:rPr>
            </w:pPr>
            <w:r w:rsidRPr="0001655C">
              <w:rPr>
                <w:sz w:val="20"/>
              </w:rPr>
              <w:t xml:space="preserve">A SCED interval in the 15-minute Settlement Interval.  </w:t>
            </w:r>
          </w:p>
        </w:tc>
      </w:tr>
    </w:tbl>
    <w:p w14:paraId="59CCBEFF" w14:textId="77777777" w:rsidR="0001655C" w:rsidRPr="0001655C" w:rsidRDefault="0001655C" w:rsidP="0001655C">
      <w:pPr>
        <w:spacing w:before="240" w:after="240"/>
        <w:ind w:left="720" w:hanging="720"/>
        <w:rPr>
          <w:iCs/>
          <w:szCs w:val="20"/>
        </w:rPr>
      </w:pPr>
      <w:r w:rsidRPr="0001655C">
        <w:rPr>
          <w:iCs/>
          <w:szCs w:val="20"/>
        </w:rPr>
        <w:lastRenderedPageBreak/>
        <w:t>(b)</w:t>
      </w:r>
      <w:r w:rsidRPr="0001655C">
        <w:rPr>
          <w:iCs/>
          <w:szCs w:val="20"/>
        </w:rPr>
        <w:tab/>
        <w:t>For an On-Line Combined Cycle Train, the weight factor for each generation unit registered in an On-Line Combined Cycle Generation Resource shall be the Real-Time power output telemetry in each SCED interval for each generation unit registered in the Combined Cycle Generation Resource divided by the total Real-Time power output telemetry for all of the generation units registered in the Combined Cycle Generation Resource.  For an Off-Line Combined Cycle Train, the weight factor for each generation unit designated in a Combined Cycle Train registration shall be its High Reasonability Limit (HRL) divided by the total sum of the HRL for all generation units registered in the Combined Cycle Train.</w:t>
      </w:r>
    </w:p>
    <w:p w14:paraId="1EC83067" w14:textId="77777777" w:rsidR="0001655C" w:rsidRPr="0001655C" w:rsidRDefault="0001655C" w:rsidP="0001655C">
      <w:pPr>
        <w:spacing w:after="240"/>
        <w:ind w:left="1440"/>
      </w:pPr>
      <w:r w:rsidRPr="0001655C">
        <w:t>Where:</w:t>
      </w:r>
    </w:p>
    <w:p w14:paraId="00F5AB40" w14:textId="77777777" w:rsidR="0001655C" w:rsidRPr="0001655C" w:rsidRDefault="0001655C" w:rsidP="0001655C">
      <w:pPr>
        <w:spacing w:after="240"/>
        <w:ind w:left="720" w:firstLine="720"/>
        <w:rPr>
          <w:b/>
        </w:rPr>
      </w:pPr>
      <w:r w:rsidRPr="0001655C">
        <w:rPr>
          <w:b/>
        </w:rPr>
        <w:t xml:space="preserve">RTONCCGRWF </w:t>
      </w:r>
      <w:proofErr w:type="spellStart"/>
      <w:r w:rsidRPr="0001655C">
        <w:rPr>
          <w:b/>
          <w:i/>
          <w:vertAlign w:val="subscript"/>
        </w:rPr>
        <w:t>CCGR_PhyR</w:t>
      </w:r>
      <w:proofErr w:type="spellEnd"/>
      <w:r w:rsidRPr="0001655C">
        <w:rPr>
          <w:b/>
          <w:i/>
          <w:vertAlign w:val="subscript"/>
        </w:rPr>
        <w:t>, y</w:t>
      </w:r>
      <w:r w:rsidRPr="0001655C">
        <w:rPr>
          <w:b/>
        </w:rPr>
        <w:t xml:space="preserve"> = TG </w:t>
      </w:r>
      <w:proofErr w:type="spellStart"/>
      <w:r w:rsidRPr="0001655C">
        <w:rPr>
          <w:b/>
          <w:i/>
          <w:vertAlign w:val="subscript"/>
        </w:rPr>
        <w:t>CCGR_PhyR</w:t>
      </w:r>
      <w:proofErr w:type="spellEnd"/>
      <w:r w:rsidRPr="0001655C">
        <w:rPr>
          <w:b/>
        </w:rPr>
        <w:t xml:space="preserve"> / ∑</w:t>
      </w:r>
      <w:proofErr w:type="spellStart"/>
      <w:r w:rsidRPr="0001655C">
        <w:rPr>
          <w:b/>
          <w:i/>
          <w:vertAlign w:val="subscript"/>
        </w:rPr>
        <w:t>CCGR_PhyR</w:t>
      </w:r>
      <w:proofErr w:type="spellEnd"/>
      <w:r w:rsidRPr="0001655C">
        <w:rPr>
          <w:b/>
        </w:rPr>
        <w:t xml:space="preserve"> TG </w:t>
      </w:r>
      <w:proofErr w:type="spellStart"/>
      <w:r w:rsidRPr="0001655C">
        <w:rPr>
          <w:b/>
          <w:i/>
          <w:vertAlign w:val="subscript"/>
        </w:rPr>
        <w:t>CCGR_PhyR</w:t>
      </w:r>
      <w:proofErr w:type="spellEnd"/>
    </w:p>
    <w:p w14:paraId="6BB762D4" w14:textId="77777777" w:rsidR="0001655C" w:rsidRPr="0001655C" w:rsidRDefault="0001655C" w:rsidP="0001655C">
      <w:pPr>
        <w:spacing w:after="240"/>
        <w:ind w:left="720" w:firstLine="720"/>
        <w:rPr>
          <w:b/>
        </w:rPr>
      </w:pPr>
      <w:r w:rsidRPr="0001655C">
        <w:rPr>
          <w:b/>
        </w:rPr>
        <w:t xml:space="preserve">RTOFFCCGRWF </w:t>
      </w:r>
      <w:proofErr w:type="spellStart"/>
      <w:r w:rsidRPr="0001655C">
        <w:rPr>
          <w:b/>
          <w:i/>
          <w:vertAlign w:val="subscript"/>
        </w:rPr>
        <w:t>CCT_PhyR</w:t>
      </w:r>
      <w:proofErr w:type="spellEnd"/>
      <w:r w:rsidRPr="0001655C">
        <w:rPr>
          <w:b/>
          <w:i/>
          <w:vertAlign w:val="subscript"/>
        </w:rPr>
        <w:t>, y</w:t>
      </w:r>
      <w:r w:rsidRPr="0001655C">
        <w:rPr>
          <w:b/>
        </w:rPr>
        <w:t xml:space="preserve"> = HRL </w:t>
      </w:r>
      <w:proofErr w:type="spellStart"/>
      <w:r w:rsidRPr="0001655C">
        <w:rPr>
          <w:b/>
          <w:i/>
          <w:vertAlign w:val="subscript"/>
        </w:rPr>
        <w:t>CCT_PhyR</w:t>
      </w:r>
      <w:proofErr w:type="spellEnd"/>
      <w:r w:rsidRPr="0001655C">
        <w:rPr>
          <w:b/>
        </w:rPr>
        <w:t xml:space="preserve"> / ∑</w:t>
      </w:r>
      <w:proofErr w:type="spellStart"/>
      <w:r w:rsidRPr="0001655C">
        <w:rPr>
          <w:b/>
          <w:i/>
          <w:vertAlign w:val="subscript"/>
        </w:rPr>
        <w:t>CCT_PhyR</w:t>
      </w:r>
      <w:proofErr w:type="spellEnd"/>
      <w:r w:rsidRPr="0001655C">
        <w:rPr>
          <w:b/>
        </w:rPr>
        <w:t xml:space="preserve"> HRL </w:t>
      </w:r>
      <w:proofErr w:type="spellStart"/>
      <w:r w:rsidRPr="0001655C">
        <w:rPr>
          <w:b/>
          <w:i/>
          <w:vertAlign w:val="subscript"/>
        </w:rPr>
        <w:t>CCT_PhyR</w:t>
      </w:r>
      <w:proofErr w:type="spellEnd"/>
    </w:p>
    <w:p w14:paraId="75576223" w14:textId="77777777" w:rsidR="0001655C" w:rsidRPr="0001655C" w:rsidRDefault="0001655C" w:rsidP="0001655C">
      <w:pPr>
        <w:rPr>
          <w:b/>
        </w:rPr>
      </w:pPr>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5"/>
        <w:gridCol w:w="820"/>
        <w:gridCol w:w="6025"/>
      </w:tblGrid>
      <w:tr w:rsidR="0001655C" w:rsidRPr="0001655C" w14:paraId="43A80BED" w14:textId="77777777" w:rsidTr="003B71DB">
        <w:tc>
          <w:tcPr>
            <w:tcW w:w="2505" w:type="dxa"/>
          </w:tcPr>
          <w:p w14:paraId="345CDF83" w14:textId="77777777" w:rsidR="0001655C" w:rsidRPr="0001655C" w:rsidRDefault="0001655C" w:rsidP="0001655C">
            <w:pPr>
              <w:spacing w:after="120"/>
              <w:rPr>
                <w:b/>
              </w:rPr>
            </w:pPr>
            <w:r w:rsidRPr="0001655C">
              <w:rPr>
                <w:b/>
                <w:iCs/>
                <w:sz w:val="20"/>
              </w:rPr>
              <w:t>Variable</w:t>
            </w:r>
          </w:p>
        </w:tc>
        <w:tc>
          <w:tcPr>
            <w:tcW w:w="820" w:type="dxa"/>
          </w:tcPr>
          <w:p w14:paraId="69F775BC" w14:textId="77777777" w:rsidR="0001655C" w:rsidRPr="0001655C" w:rsidRDefault="0001655C" w:rsidP="0001655C">
            <w:pPr>
              <w:spacing w:after="120"/>
              <w:rPr>
                <w:b/>
              </w:rPr>
            </w:pPr>
            <w:r w:rsidRPr="0001655C">
              <w:rPr>
                <w:b/>
                <w:iCs/>
                <w:sz w:val="20"/>
              </w:rPr>
              <w:t>Unit</w:t>
            </w:r>
          </w:p>
        </w:tc>
        <w:tc>
          <w:tcPr>
            <w:tcW w:w="6025" w:type="dxa"/>
          </w:tcPr>
          <w:p w14:paraId="556CA2A2" w14:textId="77777777" w:rsidR="0001655C" w:rsidRPr="0001655C" w:rsidRDefault="0001655C" w:rsidP="0001655C">
            <w:pPr>
              <w:spacing w:after="120"/>
              <w:rPr>
                <w:b/>
              </w:rPr>
            </w:pPr>
            <w:r w:rsidRPr="0001655C">
              <w:rPr>
                <w:b/>
                <w:iCs/>
                <w:sz w:val="20"/>
              </w:rPr>
              <w:t>Definition</w:t>
            </w:r>
          </w:p>
        </w:tc>
      </w:tr>
      <w:tr w:rsidR="0001655C" w:rsidRPr="0001655C" w14:paraId="2D76AF12" w14:textId="77777777" w:rsidTr="003B71DB">
        <w:tc>
          <w:tcPr>
            <w:tcW w:w="2505" w:type="dxa"/>
            <w:tcBorders>
              <w:bottom w:val="single" w:sz="4" w:space="0" w:color="auto"/>
            </w:tcBorders>
          </w:tcPr>
          <w:p w14:paraId="20DE4C3B" w14:textId="77777777" w:rsidR="0001655C" w:rsidRPr="0001655C" w:rsidRDefault="0001655C" w:rsidP="0001655C">
            <w:pPr>
              <w:rPr>
                <w:i/>
                <w:sz w:val="20"/>
                <w:vertAlign w:val="subscript"/>
              </w:rPr>
            </w:pPr>
            <w:r w:rsidRPr="0001655C">
              <w:rPr>
                <w:sz w:val="20"/>
              </w:rPr>
              <w:t xml:space="preserve">RTONCCGRWF </w:t>
            </w:r>
            <w:proofErr w:type="spellStart"/>
            <w:r w:rsidRPr="0001655C">
              <w:rPr>
                <w:i/>
                <w:sz w:val="20"/>
                <w:vertAlign w:val="subscript"/>
              </w:rPr>
              <w:t>CCGR_PhyR</w:t>
            </w:r>
            <w:proofErr w:type="spellEnd"/>
            <w:r w:rsidRPr="0001655C">
              <w:rPr>
                <w:i/>
                <w:sz w:val="20"/>
                <w:vertAlign w:val="subscript"/>
              </w:rPr>
              <w:t>, y</w:t>
            </w:r>
          </w:p>
        </w:tc>
        <w:tc>
          <w:tcPr>
            <w:tcW w:w="820" w:type="dxa"/>
            <w:tcBorders>
              <w:bottom w:val="single" w:sz="4" w:space="0" w:color="auto"/>
            </w:tcBorders>
          </w:tcPr>
          <w:p w14:paraId="0B1F31B4" w14:textId="77777777" w:rsidR="0001655C" w:rsidRPr="0001655C" w:rsidRDefault="0001655C" w:rsidP="0001655C">
            <w:pPr>
              <w:rPr>
                <w:sz w:val="20"/>
              </w:rPr>
            </w:pPr>
            <w:r w:rsidRPr="0001655C">
              <w:rPr>
                <w:sz w:val="20"/>
              </w:rPr>
              <w:t>none</w:t>
            </w:r>
          </w:p>
        </w:tc>
        <w:tc>
          <w:tcPr>
            <w:tcW w:w="6025" w:type="dxa"/>
            <w:tcBorders>
              <w:bottom w:val="single" w:sz="4" w:space="0" w:color="auto"/>
            </w:tcBorders>
          </w:tcPr>
          <w:p w14:paraId="46C277B1" w14:textId="77777777" w:rsidR="0001655C" w:rsidRPr="0001655C" w:rsidRDefault="0001655C" w:rsidP="0001655C">
            <w:pPr>
              <w:spacing w:after="60"/>
              <w:rPr>
                <w:sz w:val="20"/>
              </w:rPr>
            </w:pPr>
            <w:r w:rsidRPr="0001655C">
              <w:rPr>
                <w:i/>
                <w:sz w:val="20"/>
              </w:rPr>
              <w:t>Real-Time On-Line Combined Cycle Generation Resource Weighting Factor</w:t>
            </w:r>
            <w:r w:rsidRPr="0001655C">
              <w:rPr>
                <w:iCs/>
                <w:sz w:val="20"/>
              </w:rPr>
              <w:sym w:font="Symbol" w:char="F0BE"/>
            </w:r>
            <w:r w:rsidRPr="0001655C">
              <w:rPr>
                <w:sz w:val="20"/>
              </w:rPr>
              <w:t>The Real Time Combined Cycle Generation Resource weighting factor for a generation unit designated in a Combined Cycle Train registration for the On-Line Combined Cycle Generation Resource for the SCED interval</w:t>
            </w:r>
            <w:r w:rsidRPr="0001655C">
              <w:rPr>
                <w:i/>
                <w:sz w:val="20"/>
              </w:rPr>
              <w:t xml:space="preserve"> y</w:t>
            </w:r>
            <w:r w:rsidRPr="0001655C">
              <w:rPr>
                <w:sz w:val="20"/>
              </w:rPr>
              <w:t>.</w:t>
            </w:r>
          </w:p>
        </w:tc>
      </w:tr>
      <w:tr w:rsidR="0001655C" w:rsidRPr="0001655C" w14:paraId="30343B3E"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3D27235A" w14:textId="77777777" w:rsidR="0001655C" w:rsidRPr="0001655C" w:rsidRDefault="0001655C" w:rsidP="0001655C">
            <w:pPr>
              <w:rPr>
                <w:i/>
                <w:sz w:val="20"/>
                <w:vertAlign w:val="subscript"/>
              </w:rPr>
            </w:pPr>
            <w:r w:rsidRPr="0001655C">
              <w:rPr>
                <w:sz w:val="20"/>
              </w:rPr>
              <w:t xml:space="preserve">TG </w:t>
            </w:r>
            <w:proofErr w:type="spellStart"/>
            <w:r w:rsidRPr="0001655C">
              <w:rPr>
                <w:i/>
                <w:sz w:val="20"/>
                <w:vertAlign w:val="subscript"/>
              </w:rPr>
              <w:t>CCGR_PhyR</w:t>
            </w:r>
            <w:proofErr w:type="spellEnd"/>
            <w:r w:rsidRPr="0001655C">
              <w:rPr>
                <w:i/>
                <w:sz w:val="20"/>
                <w:vertAlign w:val="subscript"/>
              </w:rPr>
              <w:t>, y</w:t>
            </w:r>
          </w:p>
        </w:tc>
        <w:tc>
          <w:tcPr>
            <w:tcW w:w="820" w:type="dxa"/>
            <w:tcBorders>
              <w:top w:val="single" w:sz="4" w:space="0" w:color="auto"/>
              <w:left w:val="single" w:sz="4" w:space="0" w:color="auto"/>
              <w:bottom w:val="single" w:sz="4" w:space="0" w:color="auto"/>
              <w:right w:val="single" w:sz="4" w:space="0" w:color="auto"/>
            </w:tcBorders>
          </w:tcPr>
          <w:p w14:paraId="2183F70F" w14:textId="77777777" w:rsidR="0001655C" w:rsidRPr="0001655C" w:rsidRDefault="0001655C" w:rsidP="0001655C">
            <w:pPr>
              <w:rPr>
                <w:sz w:val="20"/>
              </w:rPr>
            </w:pPr>
            <w:r w:rsidRPr="0001655C">
              <w:rPr>
                <w:sz w:val="20"/>
              </w:rPr>
              <w:t>MW</w:t>
            </w:r>
          </w:p>
        </w:tc>
        <w:tc>
          <w:tcPr>
            <w:tcW w:w="6025" w:type="dxa"/>
            <w:tcBorders>
              <w:top w:val="single" w:sz="4" w:space="0" w:color="auto"/>
              <w:left w:val="single" w:sz="4" w:space="0" w:color="auto"/>
              <w:bottom w:val="single" w:sz="4" w:space="0" w:color="auto"/>
              <w:right w:val="single" w:sz="4" w:space="0" w:color="auto"/>
            </w:tcBorders>
          </w:tcPr>
          <w:p w14:paraId="5EA9B93D" w14:textId="77777777" w:rsidR="0001655C" w:rsidRPr="0001655C" w:rsidRDefault="0001655C" w:rsidP="0001655C">
            <w:pPr>
              <w:spacing w:after="60"/>
              <w:rPr>
                <w:sz w:val="20"/>
              </w:rPr>
            </w:pPr>
            <w:r w:rsidRPr="0001655C">
              <w:rPr>
                <w:i/>
                <w:sz w:val="20"/>
              </w:rPr>
              <w:t>Telemetered Generation for a Combined Cycle Generation Resource generation unit</w:t>
            </w:r>
            <w:r w:rsidRPr="0001655C">
              <w:rPr>
                <w:iCs/>
                <w:sz w:val="20"/>
              </w:rPr>
              <w:sym w:font="Symbol" w:char="F0BE"/>
            </w:r>
            <w:r w:rsidRPr="0001655C">
              <w:rPr>
                <w:sz w:val="20"/>
              </w:rPr>
              <w:t>The telemetered Real-Time power generation for a generation unit designated in a Combined Cycle Train registration for the On-Line Combined Cycle Generation Resource at the time of State Estimator execution for the SCED interval</w:t>
            </w:r>
            <w:r w:rsidRPr="0001655C">
              <w:rPr>
                <w:i/>
                <w:sz w:val="20"/>
              </w:rPr>
              <w:t xml:space="preserve"> y</w:t>
            </w:r>
            <w:r w:rsidRPr="0001655C">
              <w:rPr>
                <w:sz w:val="20"/>
              </w:rPr>
              <w:t>.</w:t>
            </w:r>
          </w:p>
        </w:tc>
      </w:tr>
      <w:tr w:rsidR="0001655C" w:rsidRPr="0001655C" w14:paraId="34937C4A"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5ED18A72" w14:textId="77777777" w:rsidR="0001655C" w:rsidRPr="0001655C" w:rsidRDefault="0001655C" w:rsidP="0001655C">
            <w:pPr>
              <w:rPr>
                <w:sz w:val="20"/>
              </w:rPr>
            </w:pPr>
            <w:r w:rsidRPr="0001655C">
              <w:rPr>
                <w:sz w:val="20"/>
              </w:rPr>
              <w:t xml:space="preserve">RTOFFCCGRWF </w:t>
            </w:r>
            <w:proofErr w:type="spellStart"/>
            <w:r w:rsidRPr="0001655C">
              <w:rPr>
                <w:i/>
                <w:sz w:val="20"/>
                <w:vertAlign w:val="subscript"/>
              </w:rPr>
              <w:t>CCT_PhyR</w:t>
            </w:r>
            <w:proofErr w:type="spellEnd"/>
            <w:r w:rsidRPr="0001655C">
              <w:rPr>
                <w:i/>
                <w:sz w:val="20"/>
                <w:vertAlign w:val="subscript"/>
              </w:rPr>
              <w:t>, y</w:t>
            </w:r>
          </w:p>
        </w:tc>
        <w:tc>
          <w:tcPr>
            <w:tcW w:w="820" w:type="dxa"/>
            <w:tcBorders>
              <w:top w:val="single" w:sz="4" w:space="0" w:color="auto"/>
              <w:left w:val="single" w:sz="4" w:space="0" w:color="auto"/>
              <w:bottom w:val="single" w:sz="4" w:space="0" w:color="auto"/>
              <w:right w:val="single" w:sz="4" w:space="0" w:color="auto"/>
            </w:tcBorders>
          </w:tcPr>
          <w:p w14:paraId="27B917D9"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02D4B0E9" w14:textId="77777777" w:rsidR="0001655C" w:rsidRPr="0001655C" w:rsidRDefault="0001655C" w:rsidP="0001655C">
            <w:pPr>
              <w:spacing w:after="60"/>
              <w:rPr>
                <w:i/>
                <w:sz w:val="20"/>
              </w:rPr>
            </w:pPr>
            <w:r w:rsidRPr="0001655C">
              <w:rPr>
                <w:i/>
                <w:sz w:val="20"/>
              </w:rPr>
              <w:t>Real-Time Off-Line Combined Cycle Generation Resource Weighting Factor</w:t>
            </w:r>
            <w:r w:rsidRPr="0001655C">
              <w:rPr>
                <w:iCs/>
                <w:sz w:val="20"/>
              </w:rPr>
              <w:sym w:font="Symbol" w:char="F0BE"/>
            </w:r>
            <w:r w:rsidRPr="0001655C">
              <w:rPr>
                <w:sz w:val="20"/>
              </w:rPr>
              <w:t>The Real Time Combined Cycle Generation Resource weighting factor for a generation unit designated in a Combined Cycle Train registration when the whole Combined Cycle Train is Off-Line for the SCED interval</w:t>
            </w:r>
            <w:r w:rsidRPr="0001655C">
              <w:rPr>
                <w:i/>
                <w:sz w:val="20"/>
              </w:rPr>
              <w:t xml:space="preserve"> y</w:t>
            </w:r>
            <w:r w:rsidRPr="0001655C">
              <w:rPr>
                <w:sz w:val="20"/>
              </w:rPr>
              <w:t>.</w:t>
            </w:r>
          </w:p>
        </w:tc>
      </w:tr>
      <w:tr w:rsidR="0001655C" w:rsidRPr="0001655C" w14:paraId="3B42919F"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1913EBB8" w14:textId="77777777" w:rsidR="0001655C" w:rsidRPr="0001655C" w:rsidRDefault="0001655C" w:rsidP="0001655C">
            <w:pPr>
              <w:rPr>
                <w:sz w:val="20"/>
              </w:rPr>
            </w:pPr>
            <w:r w:rsidRPr="0001655C">
              <w:rPr>
                <w:sz w:val="20"/>
              </w:rPr>
              <w:t xml:space="preserve">HRL </w:t>
            </w:r>
            <w:proofErr w:type="spellStart"/>
            <w:r w:rsidRPr="0001655C">
              <w:rPr>
                <w:i/>
                <w:sz w:val="20"/>
                <w:vertAlign w:val="subscript"/>
              </w:rPr>
              <w:t>CCT_PhyR</w:t>
            </w:r>
            <w:proofErr w:type="spellEnd"/>
          </w:p>
        </w:tc>
        <w:tc>
          <w:tcPr>
            <w:tcW w:w="820" w:type="dxa"/>
            <w:tcBorders>
              <w:top w:val="single" w:sz="4" w:space="0" w:color="auto"/>
              <w:left w:val="single" w:sz="4" w:space="0" w:color="auto"/>
              <w:bottom w:val="single" w:sz="4" w:space="0" w:color="auto"/>
              <w:right w:val="single" w:sz="4" w:space="0" w:color="auto"/>
            </w:tcBorders>
          </w:tcPr>
          <w:p w14:paraId="2C46AB3E" w14:textId="77777777" w:rsidR="0001655C" w:rsidRPr="0001655C" w:rsidRDefault="0001655C" w:rsidP="0001655C">
            <w:pPr>
              <w:rPr>
                <w:sz w:val="20"/>
              </w:rPr>
            </w:pPr>
            <w:r w:rsidRPr="0001655C">
              <w:rPr>
                <w:sz w:val="20"/>
              </w:rPr>
              <w:t>MW</w:t>
            </w:r>
          </w:p>
        </w:tc>
        <w:tc>
          <w:tcPr>
            <w:tcW w:w="6025" w:type="dxa"/>
            <w:tcBorders>
              <w:top w:val="single" w:sz="4" w:space="0" w:color="auto"/>
              <w:left w:val="single" w:sz="4" w:space="0" w:color="auto"/>
              <w:bottom w:val="single" w:sz="4" w:space="0" w:color="auto"/>
              <w:right w:val="single" w:sz="4" w:space="0" w:color="auto"/>
            </w:tcBorders>
          </w:tcPr>
          <w:p w14:paraId="2E24223F" w14:textId="77777777" w:rsidR="0001655C" w:rsidRPr="0001655C" w:rsidRDefault="0001655C" w:rsidP="0001655C">
            <w:pPr>
              <w:spacing w:after="60"/>
              <w:rPr>
                <w:i/>
                <w:sz w:val="20"/>
              </w:rPr>
            </w:pPr>
            <w:r w:rsidRPr="0001655C">
              <w:rPr>
                <w:i/>
                <w:sz w:val="20"/>
              </w:rPr>
              <w:t>High Reasonability Limit</w:t>
            </w:r>
            <w:r w:rsidRPr="0001655C">
              <w:rPr>
                <w:sz w:val="20"/>
              </w:rPr>
              <w:t>—The HRL as specified in the ERCOT-approved Resource Registration data for a generation unit designated in a Combined Cycle Train registration.</w:t>
            </w:r>
          </w:p>
        </w:tc>
      </w:tr>
      <w:tr w:rsidR="0001655C" w:rsidRPr="0001655C" w14:paraId="1C0D1975"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03D94639" w14:textId="77777777" w:rsidR="0001655C" w:rsidRPr="0001655C" w:rsidRDefault="0001655C" w:rsidP="0001655C">
            <w:pPr>
              <w:rPr>
                <w:sz w:val="20"/>
              </w:rPr>
            </w:pPr>
            <w:proofErr w:type="spellStart"/>
            <w:r w:rsidRPr="0001655C">
              <w:rPr>
                <w:i/>
                <w:sz w:val="20"/>
              </w:rPr>
              <w:t>CCGR_PhyR</w:t>
            </w:r>
            <w:proofErr w:type="spellEnd"/>
          </w:p>
        </w:tc>
        <w:tc>
          <w:tcPr>
            <w:tcW w:w="820" w:type="dxa"/>
            <w:tcBorders>
              <w:top w:val="single" w:sz="4" w:space="0" w:color="auto"/>
              <w:left w:val="single" w:sz="4" w:space="0" w:color="auto"/>
              <w:bottom w:val="single" w:sz="4" w:space="0" w:color="auto"/>
              <w:right w:val="single" w:sz="4" w:space="0" w:color="auto"/>
            </w:tcBorders>
          </w:tcPr>
          <w:p w14:paraId="4167BACB"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4375DF87" w14:textId="77777777" w:rsidR="0001655C" w:rsidRPr="0001655C" w:rsidRDefault="0001655C" w:rsidP="0001655C">
            <w:pPr>
              <w:spacing w:after="60"/>
              <w:rPr>
                <w:sz w:val="20"/>
              </w:rPr>
            </w:pPr>
            <w:r w:rsidRPr="0001655C">
              <w:rPr>
                <w:sz w:val="20"/>
              </w:rPr>
              <w:t>A generation unit designated in a Combine Cycle Train registration for the On-Line Combined Cycle Generation Resource.</w:t>
            </w:r>
          </w:p>
        </w:tc>
      </w:tr>
      <w:tr w:rsidR="0001655C" w:rsidRPr="0001655C" w14:paraId="741266F4"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3D96680F" w14:textId="77777777" w:rsidR="0001655C" w:rsidRPr="0001655C" w:rsidRDefault="0001655C" w:rsidP="0001655C">
            <w:pPr>
              <w:rPr>
                <w:i/>
                <w:sz w:val="20"/>
              </w:rPr>
            </w:pPr>
            <w:proofErr w:type="spellStart"/>
            <w:r w:rsidRPr="0001655C">
              <w:rPr>
                <w:i/>
                <w:sz w:val="20"/>
              </w:rPr>
              <w:t>CCT_PhyR</w:t>
            </w:r>
            <w:proofErr w:type="spellEnd"/>
          </w:p>
        </w:tc>
        <w:tc>
          <w:tcPr>
            <w:tcW w:w="820" w:type="dxa"/>
            <w:tcBorders>
              <w:top w:val="single" w:sz="4" w:space="0" w:color="auto"/>
              <w:left w:val="single" w:sz="4" w:space="0" w:color="auto"/>
              <w:bottom w:val="single" w:sz="4" w:space="0" w:color="auto"/>
              <w:right w:val="single" w:sz="4" w:space="0" w:color="auto"/>
            </w:tcBorders>
          </w:tcPr>
          <w:p w14:paraId="4E22D706"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299FD746" w14:textId="77777777" w:rsidR="0001655C" w:rsidRPr="0001655C" w:rsidRDefault="0001655C" w:rsidP="0001655C">
            <w:pPr>
              <w:spacing w:after="60"/>
              <w:rPr>
                <w:sz w:val="20"/>
              </w:rPr>
            </w:pPr>
            <w:r w:rsidRPr="0001655C">
              <w:rPr>
                <w:sz w:val="20"/>
              </w:rPr>
              <w:t xml:space="preserve">A generation unit designated in a Combine Cycle Train registration. </w:t>
            </w:r>
          </w:p>
        </w:tc>
      </w:tr>
      <w:tr w:rsidR="0001655C" w:rsidRPr="0001655C" w14:paraId="37E4C8B4"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01048645" w14:textId="77777777" w:rsidR="0001655C" w:rsidRPr="0001655C" w:rsidRDefault="0001655C" w:rsidP="0001655C">
            <w:pPr>
              <w:rPr>
                <w:i/>
                <w:sz w:val="20"/>
              </w:rPr>
            </w:pPr>
            <w:r w:rsidRPr="0001655C">
              <w:rPr>
                <w:i/>
                <w:sz w:val="20"/>
              </w:rPr>
              <w:t>y</w:t>
            </w:r>
          </w:p>
        </w:tc>
        <w:tc>
          <w:tcPr>
            <w:tcW w:w="820" w:type="dxa"/>
            <w:tcBorders>
              <w:top w:val="single" w:sz="4" w:space="0" w:color="auto"/>
              <w:left w:val="single" w:sz="4" w:space="0" w:color="auto"/>
              <w:bottom w:val="single" w:sz="4" w:space="0" w:color="auto"/>
              <w:right w:val="single" w:sz="4" w:space="0" w:color="auto"/>
            </w:tcBorders>
          </w:tcPr>
          <w:p w14:paraId="259FC0A3"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7CADF033" w14:textId="77777777" w:rsidR="0001655C" w:rsidRPr="0001655C" w:rsidRDefault="0001655C" w:rsidP="0001655C">
            <w:pPr>
              <w:spacing w:after="60"/>
              <w:rPr>
                <w:sz w:val="20"/>
              </w:rPr>
            </w:pPr>
            <w:r w:rsidRPr="0001655C">
              <w:rPr>
                <w:sz w:val="20"/>
              </w:rPr>
              <w:t xml:space="preserve">A SCED interval in the 15-minute Settlement Interval. </w:t>
            </w:r>
          </w:p>
        </w:tc>
      </w:tr>
    </w:tbl>
    <w:p w14:paraId="5EF48079" w14:textId="77777777" w:rsidR="0001655C" w:rsidRPr="0001655C" w:rsidRDefault="0001655C" w:rsidP="0001655C">
      <w:pPr>
        <w:keepNext/>
        <w:widowControl w:val="0"/>
        <w:tabs>
          <w:tab w:val="left" w:pos="1260"/>
        </w:tabs>
        <w:spacing w:before="480" w:after="240"/>
        <w:outlineLvl w:val="3"/>
        <w:rPr>
          <w:b/>
          <w:bCs/>
          <w:snapToGrid w:val="0"/>
          <w:szCs w:val="20"/>
        </w:rPr>
      </w:pPr>
      <w:r w:rsidRPr="0001655C">
        <w:rPr>
          <w:b/>
          <w:bCs/>
          <w:snapToGrid w:val="0"/>
          <w:szCs w:val="20"/>
        </w:rPr>
        <w:t>6.6.1.2</w:t>
      </w:r>
      <w:r w:rsidRPr="0001655C">
        <w:rPr>
          <w:b/>
          <w:bCs/>
          <w:snapToGrid w:val="0"/>
          <w:szCs w:val="20"/>
        </w:rPr>
        <w:tab/>
        <w:t>Real-Time Settlement Point Price for a Load Zone</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64F18F0D" w14:textId="77777777" w:rsidR="0001655C" w:rsidRPr="0001655C" w:rsidRDefault="0001655C" w:rsidP="0001655C">
      <w:pPr>
        <w:spacing w:after="240"/>
        <w:ind w:left="720" w:hanging="720"/>
      </w:pPr>
      <w:r w:rsidRPr="0001655C">
        <w:t>(1)</w:t>
      </w:r>
      <w:r w:rsidRPr="0001655C">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2209D18C" w14:textId="77777777" w:rsidR="0001655C" w:rsidRPr="0001655C" w:rsidRDefault="0001655C" w:rsidP="0001655C">
      <w:pPr>
        <w:tabs>
          <w:tab w:val="left" w:pos="2340"/>
          <w:tab w:val="left" w:pos="3420"/>
        </w:tabs>
        <w:spacing w:after="240"/>
        <w:ind w:left="3420" w:hanging="2700"/>
        <w:rPr>
          <w:lang w:val="es-MX"/>
        </w:rPr>
      </w:pPr>
      <w:r w:rsidRPr="0001655C">
        <w:rPr>
          <w:lang w:val="es-MX"/>
        </w:rPr>
        <w:lastRenderedPageBreak/>
        <w:t>RTSPP</w:t>
      </w:r>
      <w:r w:rsidRPr="0001655C">
        <w:rPr>
          <w:lang w:val="es-MX"/>
        </w:rPr>
        <w:tab/>
        <w:t>=</w:t>
      </w:r>
      <w:r w:rsidRPr="0001655C">
        <w:rPr>
          <w:lang w:val="es-MX"/>
        </w:rPr>
        <w:tab/>
      </w:r>
      <w:r w:rsidRPr="0001655C">
        <w:t>Max (-$251, (</w:t>
      </w:r>
      <w:r w:rsidRPr="0001655C">
        <w:rPr>
          <w:lang w:val="es-MX"/>
        </w:rPr>
        <w:t>(</w:t>
      </w:r>
      <w:r w:rsidRPr="0001655C">
        <w:rPr>
          <w:position w:val="-22"/>
        </w:rPr>
        <w:object w:dxaOrig="225" w:dyaOrig="450" w14:anchorId="10B4DCA6">
          <v:shape id="_x0000_i1101" type="#_x0000_t75" style="width:13.2pt;height:21pt" o:ole="">
            <v:imagedata r:id="rId101" o:title=""/>
          </v:shape>
          <o:OLEObject Type="Embed" ProgID="Equation.3" ShapeID="_x0000_i1101" DrawAspect="Content" ObjectID="_1808977508" r:id="rId102"/>
        </w:object>
      </w:r>
      <w:r w:rsidRPr="0001655C">
        <w:rPr>
          <w:lang w:val="es-MX"/>
        </w:rPr>
        <w:t xml:space="preserve">TLMP </w:t>
      </w:r>
      <w:r w:rsidRPr="0001655C">
        <w:rPr>
          <w:i/>
          <w:vertAlign w:val="subscript"/>
          <w:lang w:val="es-MX"/>
        </w:rPr>
        <w:t>y</w:t>
      </w:r>
      <w:r w:rsidRPr="0001655C">
        <w:rPr>
          <w:lang w:val="es-MX"/>
        </w:rPr>
        <w:t xml:space="preserve"> * LZLMP </w:t>
      </w:r>
      <w:r w:rsidRPr="0001655C">
        <w:rPr>
          <w:i/>
          <w:vertAlign w:val="subscript"/>
          <w:lang w:val="es-MX"/>
        </w:rPr>
        <w:t>y</w:t>
      </w:r>
      <w:r w:rsidRPr="0001655C">
        <w:rPr>
          <w:lang w:val="es-MX"/>
        </w:rPr>
        <w:t xml:space="preserve">) / </w:t>
      </w:r>
      <w:r w:rsidRPr="0001655C">
        <w:rPr>
          <w:position w:val="-22"/>
        </w:rPr>
        <w:object w:dxaOrig="225" w:dyaOrig="450" w14:anchorId="05819597">
          <v:shape id="_x0000_i1102" type="#_x0000_t75" style="width:13.2pt;height:21pt" o:ole="">
            <v:imagedata r:id="rId103" o:title=""/>
          </v:shape>
          <o:OLEObject Type="Embed" ProgID="Equation.3" ShapeID="_x0000_i1102" DrawAspect="Content" ObjectID="_1808977509" r:id="rId104"/>
        </w:object>
      </w:r>
      <w:r w:rsidRPr="0001655C">
        <w:rPr>
          <w:lang w:val="es-MX"/>
        </w:rPr>
        <w:t>TLMP</w:t>
      </w:r>
      <w:r w:rsidRPr="0001655C">
        <w:rPr>
          <w:vertAlign w:val="subscript"/>
          <w:lang w:val="es-MX"/>
        </w:rPr>
        <w:t xml:space="preserve"> </w:t>
      </w:r>
      <w:r w:rsidRPr="0001655C">
        <w:rPr>
          <w:i/>
          <w:vertAlign w:val="subscript"/>
          <w:lang w:val="es-MX"/>
        </w:rPr>
        <w:t>y</w:t>
      </w:r>
      <w:r w:rsidRPr="0001655C">
        <w:t>) + RTRSVPOR + RTRDP)</w:t>
      </w:r>
      <w:r w:rsidRPr="0001655C">
        <w:rPr>
          <w:lang w:val="es-MX"/>
        </w:rPr>
        <w:t xml:space="preserve"> </w:t>
      </w:r>
    </w:p>
    <w:p w14:paraId="6DB8A9F2" w14:textId="77777777" w:rsidR="0001655C" w:rsidRPr="0001655C" w:rsidRDefault="0001655C" w:rsidP="0001655C">
      <w:pPr>
        <w:spacing w:after="240"/>
        <w:ind w:left="720" w:hanging="720"/>
      </w:pPr>
      <w:r w:rsidRPr="0001655C">
        <w:t xml:space="preserve">For all Load Zones except Direct Current Tie (DC Tie) Load Zones: </w:t>
      </w:r>
    </w:p>
    <w:p w14:paraId="605C8AB2"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r>
      <w:r w:rsidRPr="0001655C">
        <w:rPr>
          <w:bCs/>
          <w:position w:val="-20"/>
        </w:rPr>
        <w:object w:dxaOrig="225" w:dyaOrig="420" w14:anchorId="575467B1">
          <v:shape id="_x0000_i1103" type="#_x0000_t75" style="width:13.2pt;height:21pt" o:ole="">
            <v:imagedata r:id="rId105" o:title=""/>
          </v:shape>
          <o:OLEObject Type="Embed" ProgID="Equation.3" ShapeID="_x0000_i1103" DrawAspect="Content" ObjectID="_1808977510" r:id="rId106"/>
        </w:object>
      </w:r>
      <w:r w:rsidRPr="0001655C">
        <w:rPr>
          <w:bCs/>
          <w:lang w:val="es-MX"/>
        </w:rPr>
        <w:t xml:space="preserve"> (RTLMP </w:t>
      </w:r>
      <w:r w:rsidRPr="0001655C">
        <w:rPr>
          <w:bCs/>
          <w:i/>
          <w:vertAlign w:val="subscript"/>
          <w:lang w:val="es-MX"/>
        </w:rPr>
        <w:t>b, y</w:t>
      </w:r>
      <w:r w:rsidRPr="0001655C">
        <w:rPr>
          <w:bCs/>
          <w:lang w:val="es-MX"/>
        </w:rPr>
        <w:t xml:space="preserve"> * SEL</w:t>
      </w:r>
      <w:r w:rsidRPr="0001655C">
        <w:rPr>
          <w:bCs/>
          <w:i/>
          <w:vertAlign w:val="subscript"/>
          <w:lang w:val="es-MX"/>
        </w:rPr>
        <w:t xml:space="preserve"> b, y</w:t>
      </w:r>
      <w:r w:rsidRPr="0001655C">
        <w:rPr>
          <w:bCs/>
          <w:lang w:val="es-MX"/>
        </w:rPr>
        <w:t xml:space="preserve">) / </w:t>
      </w:r>
      <w:r w:rsidRPr="0001655C">
        <w:rPr>
          <w:bCs/>
          <w:position w:val="-20"/>
        </w:rPr>
        <w:object w:dxaOrig="225" w:dyaOrig="420" w14:anchorId="5C1AE716">
          <v:shape id="_x0000_i1104" type="#_x0000_t75" style="width:13.2pt;height:21pt" o:ole="">
            <v:imagedata r:id="rId107" o:title=""/>
          </v:shape>
          <o:OLEObject Type="Embed" ProgID="Equation.3" ShapeID="_x0000_i1104" DrawAspect="Content" ObjectID="_1808977511" r:id="rId108"/>
        </w:object>
      </w:r>
      <w:r w:rsidRPr="0001655C">
        <w:rPr>
          <w:bCs/>
          <w:lang w:val="es-MX"/>
        </w:rPr>
        <w:t>SEL</w:t>
      </w:r>
      <w:r w:rsidRPr="0001655C">
        <w:rPr>
          <w:bCs/>
          <w:vertAlign w:val="subscript"/>
          <w:lang w:val="es-MX"/>
        </w:rPr>
        <w:t xml:space="preserve"> </w:t>
      </w:r>
      <w:r w:rsidRPr="0001655C">
        <w:rPr>
          <w:bCs/>
          <w:i/>
          <w:vertAlign w:val="subscript"/>
          <w:lang w:val="es-MX"/>
        </w:rPr>
        <w:t>b, y</w:t>
      </w:r>
    </w:p>
    <w:p w14:paraId="5941AA26" w14:textId="77777777" w:rsidR="0001655C" w:rsidRPr="0001655C" w:rsidRDefault="0001655C" w:rsidP="0001655C">
      <w:pPr>
        <w:spacing w:after="240"/>
      </w:pPr>
      <w:r w:rsidRPr="0001655C">
        <w:t xml:space="preserve">For a DC Tie Load Zone: </w:t>
      </w:r>
    </w:p>
    <w:p w14:paraId="47296BB1"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t>RTLMP</w:t>
      </w:r>
      <w:r w:rsidRPr="0001655C">
        <w:rPr>
          <w:bCs/>
          <w:i/>
          <w:vertAlign w:val="subscript"/>
          <w:lang w:val="es-MX"/>
        </w:rPr>
        <w:t xml:space="preserve"> b, y</w:t>
      </w:r>
      <w:r w:rsidRPr="0001655C">
        <w:rPr>
          <w:bCs/>
          <w:lang w:val="es-MX"/>
        </w:rPr>
        <w:t xml:space="preserve"> </w:t>
      </w:r>
    </w:p>
    <w:p w14:paraId="1B1530C2" w14:textId="77777777" w:rsidR="0001655C" w:rsidRPr="0001655C" w:rsidRDefault="0001655C" w:rsidP="0001655C">
      <w:pPr>
        <w:spacing w:after="240"/>
      </w:pPr>
      <w:r w:rsidRPr="0001655C">
        <w:t>Where:</w:t>
      </w:r>
    </w:p>
    <w:p w14:paraId="16FC3295" w14:textId="77777777" w:rsidR="0001655C" w:rsidRPr="0001655C" w:rsidRDefault="0001655C" w:rsidP="0001655C">
      <w:pPr>
        <w:spacing w:after="240"/>
        <w:ind w:left="720"/>
      </w:pPr>
      <w:r w:rsidRPr="0001655C">
        <w:t>RTRSVPOR =</w:t>
      </w:r>
      <w:r w:rsidRPr="0001655C">
        <w:tab/>
      </w:r>
      <w:r w:rsidRPr="0001655C">
        <w:tab/>
      </w:r>
      <w:r w:rsidRPr="0001655C">
        <w:rPr>
          <w:rFonts w:ascii="Times New Roman Bold" w:hAnsi="Times New Roman Bold"/>
          <w:noProof/>
          <w:position w:val="-18"/>
        </w:rPr>
        <w:drawing>
          <wp:inline distT="0" distB="0" distL="0" distR="0" wp14:anchorId="3338AAC4" wp14:editId="1FFC011D">
            <wp:extent cx="142875" cy="295275"/>
            <wp:effectExtent l="0" t="0" r="9525" b="9525"/>
            <wp:docPr id="13"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642D4921" w14:textId="77777777" w:rsidR="0001655C" w:rsidRPr="0001655C" w:rsidRDefault="0001655C" w:rsidP="0001655C">
      <w:pPr>
        <w:spacing w:after="240"/>
        <w:ind w:left="720"/>
      </w:pPr>
      <w:r w:rsidRPr="0001655C">
        <w:t>RTRDP =</w:t>
      </w:r>
      <w:r w:rsidRPr="0001655C">
        <w:tab/>
      </w:r>
      <w:r w:rsidRPr="0001655C">
        <w:rPr>
          <w:position w:val="-22"/>
        </w:rPr>
        <w:object w:dxaOrig="225" w:dyaOrig="465" w14:anchorId="0F202584">
          <v:shape id="_x0000_i1105" type="#_x0000_t75" style="width:13.2pt;height:13.2pt" o:ole="">
            <v:imagedata r:id="rId32" o:title=""/>
          </v:shape>
          <o:OLEObject Type="Embed" ProgID="Equation.3" ShapeID="_x0000_i1105" DrawAspect="Content" ObjectID="_1808977512" r:id="rId110"/>
        </w:object>
      </w:r>
      <w:r w:rsidRPr="0001655C">
        <w:t xml:space="preserve">(RNWF </w:t>
      </w:r>
      <w:r w:rsidRPr="0001655C">
        <w:rPr>
          <w:i/>
          <w:iCs/>
          <w:vertAlign w:val="subscript"/>
        </w:rPr>
        <w:t xml:space="preserve">y </w:t>
      </w:r>
      <w:r w:rsidRPr="0001655C">
        <w:t>* RTORDPA</w:t>
      </w:r>
      <w:r w:rsidRPr="0001655C">
        <w:rPr>
          <w:i/>
          <w:iCs/>
          <w:vertAlign w:val="subscript"/>
        </w:rPr>
        <w:t xml:space="preserve"> y</w:t>
      </w:r>
      <w:r w:rsidRPr="0001655C">
        <w:t>)</w:t>
      </w:r>
    </w:p>
    <w:p w14:paraId="385B705F" w14:textId="77777777" w:rsidR="0001655C" w:rsidRPr="0001655C" w:rsidRDefault="0001655C" w:rsidP="0001655C">
      <w:pPr>
        <w:tabs>
          <w:tab w:val="left" w:pos="2340"/>
          <w:tab w:val="left" w:pos="3420"/>
        </w:tabs>
        <w:spacing w:after="240"/>
        <w:ind w:left="2880" w:hanging="2160"/>
        <w:rPr>
          <w:bCs/>
          <w:lang w:val="es-MX"/>
        </w:rPr>
      </w:pPr>
      <w:r w:rsidRPr="0001655C">
        <w:rPr>
          <w:bCs/>
        </w:rPr>
        <w:t xml:space="preserve">RNWF </w:t>
      </w:r>
      <w:r w:rsidRPr="0001655C">
        <w:rPr>
          <w:bCs/>
          <w:i/>
          <w:vertAlign w:val="subscript"/>
        </w:rPr>
        <w:t>y</w:t>
      </w:r>
      <w:r w:rsidRPr="0001655C">
        <w:rPr>
          <w:bCs/>
        </w:rPr>
        <w:t>=</w:t>
      </w:r>
      <w:r w:rsidRPr="0001655C">
        <w:rPr>
          <w:bCs/>
        </w:rPr>
        <w:tab/>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5F4BE95B">
          <v:shape id="_x0000_i1106" type="#_x0000_t75" style="width:13.2pt;height:13.2pt" o:ole="">
            <v:imagedata r:id="rId32" o:title=""/>
          </v:shape>
          <o:OLEObject Type="Embed" ProgID="Equation.3" ShapeID="_x0000_i1106" DrawAspect="Content" ObjectID="_1808977513" r:id="rId111"/>
        </w:object>
      </w:r>
      <w:r w:rsidRPr="0001655C">
        <w:rPr>
          <w:bCs/>
        </w:rPr>
        <w:t xml:space="preserve">TLMP </w:t>
      </w:r>
      <w:r w:rsidRPr="0001655C">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4367B16" w14:textId="77777777" w:rsidTr="003B71DB">
        <w:trPr>
          <w:trHeight w:val="206"/>
        </w:trPr>
        <w:tc>
          <w:tcPr>
            <w:tcW w:w="9350" w:type="dxa"/>
            <w:shd w:val="pct12" w:color="auto" w:fill="auto"/>
          </w:tcPr>
          <w:p w14:paraId="26F2D03E" w14:textId="77777777" w:rsidR="0001655C" w:rsidRPr="0001655C" w:rsidRDefault="0001655C" w:rsidP="0001655C">
            <w:pPr>
              <w:spacing w:before="120" w:after="240"/>
              <w:rPr>
                <w:b/>
                <w:i/>
                <w:iCs/>
              </w:rPr>
            </w:pPr>
            <w:r w:rsidRPr="0001655C">
              <w:rPr>
                <w:b/>
                <w:i/>
                <w:iCs/>
              </w:rPr>
              <w:t>[NPRR1010:  Replace paragraph (1) above with the following upon system implementation of the Real-Time Co-Optimization (RTC) project:]</w:t>
            </w:r>
          </w:p>
          <w:p w14:paraId="4C2BAB4C" w14:textId="77777777" w:rsidR="0001655C" w:rsidRPr="0001655C" w:rsidRDefault="0001655C" w:rsidP="0001655C">
            <w:pPr>
              <w:spacing w:after="240"/>
              <w:ind w:left="720" w:hanging="720"/>
              <w:rPr>
                <w:iCs/>
              </w:rPr>
            </w:pPr>
            <w:r w:rsidRPr="0001655C">
              <w:rPr>
                <w:iCs/>
              </w:rPr>
              <w:t>(1)</w:t>
            </w:r>
            <w:r w:rsidRPr="0001655C">
              <w:rPr>
                <w:iCs/>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4257551B" w14:textId="77777777" w:rsidR="0001655C" w:rsidRPr="0001655C" w:rsidRDefault="0001655C" w:rsidP="0001655C">
            <w:pPr>
              <w:tabs>
                <w:tab w:val="left" w:pos="2250"/>
                <w:tab w:val="left" w:pos="3150"/>
                <w:tab w:val="left" w:pos="3960"/>
              </w:tabs>
              <w:spacing w:after="240"/>
              <w:ind w:left="3960" w:hanging="3240"/>
              <w:rPr>
                <w:b/>
                <w:bCs/>
                <w:lang w:val="es-MX"/>
              </w:rPr>
            </w:pPr>
            <w:r w:rsidRPr="0001655C">
              <w:rPr>
                <w:b/>
                <w:bCs/>
                <w:lang w:val="es-MX"/>
              </w:rPr>
              <w:t>RTSPP</w:t>
            </w:r>
            <w:ins w:id="412" w:author="ERCOT 012825" w:date="2025-01-08T17:24:00Z">
              <w:r w:rsidRPr="0001655C">
                <w:rPr>
                  <w:i/>
                  <w:iCs/>
                  <w:vertAlign w:val="subscript"/>
                </w:rPr>
                <w:t>p</w:t>
              </w:r>
            </w:ins>
            <w:r w:rsidRPr="0001655C">
              <w:rPr>
                <w:b/>
                <w:bCs/>
                <w:lang w:val="es-MX"/>
              </w:rPr>
              <w:tab/>
              <w:t>=</w:t>
            </w:r>
            <w:r w:rsidRPr="0001655C">
              <w:rPr>
                <w:b/>
                <w:bCs/>
                <w:lang w:val="es-MX"/>
              </w:rPr>
              <w:tab/>
            </w:r>
            <w:r w:rsidRPr="0001655C">
              <w:rPr>
                <w:b/>
                <w:bCs/>
              </w:rPr>
              <w:t>Max (-$251, (</w:t>
            </w:r>
            <w:r w:rsidRPr="0001655C">
              <w:rPr>
                <w:b/>
                <w:bCs/>
                <w:lang w:val="es-MX"/>
              </w:rPr>
              <w:t>(</w:t>
            </w:r>
            <w:r w:rsidRPr="0001655C">
              <w:rPr>
                <w:b/>
                <w:bCs/>
                <w:position w:val="-22"/>
              </w:rPr>
              <w:object w:dxaOrig="225" w:dyaOrig="450" w14:anchorId="7E442EEF">
                <v:shape id="_x0000_i1107" type="#_x0000_t75" style="width:13.2pt;height:21pt" o:ole="">
                  <v:imagedata r:id="rId101" o:title=""/>
                </v:shape>
                <o:OLEObject Type="Embed" ProgID="Equation.3" ShapeID="_x0000_i1107" DrawAspect="Content" ObjectID="_1808977514" r:id="rId112"/>
              </w:object>
            </w:r>
            <w:r w:rsidRPr="0001655C">
              <w:rPr>
                <w:b/>
                <w:bCs/>
                <w:lang w:val="es-MX"/>
              </w:rPr>
              <w:t xml:space="preserve">TLMP </w:t>
            </w:r>
            <w:r w:rsidRPr="0001655C">
              <w:rPr>
                <w:b/>
                <w:bCs/>
                <w:i/>
                <w:vertAlign w:val="subscript"/>
                <w:lang w:val="es-MX"/>
              </w:rPr>
              <w:t>y</w:t>
            </w:r>
            <w:r w:rsidRPr="0001655C">
              <w:rPr>
                <w:b/>
                <w:bCs/>
                <w:lang w:val="es-MX"/>
              </w:rPr>
              <w:t xml:space="preserve"> * LZLMP </w:t>
            </w:r>
            <w:r w:rsidRPr="0001655C">
              <w:rPr>
                <w:b/>
                <w:bCs/>
                <w:i/>
                <w:vertAlign w:val="subscript"/>
                <w:lang w:val="es-MX"/>
              </w:rPr>
              <w:t>y</w:t>
            </w:r>
            <w:r w:rsidRPr="0001655C">
              <w:rPr>
                <w:b/>
                <w:bCs/>
                <w:lang w:val="es-MX"/>
              </w:rPr>
              <w:t xml:space="preserve">) / </w:t>
            </w:r>
            <w:r w:rsidRPr="0001655C">
              <w:rPr>
                <w:b/>
                <w:bCs/>
                <w:position w:val="-22"/>
              </w:rPr>
              <w:object w:dxaOrig="225" w:dyaOrig="450" w14:anchorId="18C96FBA">
                <v:shape id="_x0000_i1108" type="#_x0000_t75" style="width:13.2pt;height:21pt" o:ole="">
                  <v:imagedata r:id="rId103" o:title=""/>
                </v:shape>
                <o:OLEObject Type="Embed" ProgID="Equation.3" ShapeID="_x0000_i1108" DrawAspect="Content" ObjectID="_1808977515" r:id="rId113"/>
              </w:object>
            </w:r>
            <w:r w:rsidRPr="0001655C">
              <w:rPr>
                <w:b/>
                <w:bCs/>
                <w:lang w:val="es-MX"/>
              </w:rPr>
              <w:t>TLMP</w:t>
            </w:r>
            <w:r w:rsidRPr="0001655C">
              <w:rPr>
                <w:b/>
                <w:bCs/>
                <w:vertAlign w:val="subscript"/>
                <w:lang w:val="es-MX"/>
              </w:rPr>
              <w:t xml:space="preserve"> </w:t>
            </w:r>
            <w:r w:rsidRPr="0001655C">
              <w:rPr>
                <w:b/>
                <w:bCs/>
                <w:i/>
                <w:vertAlign w:val="subscript"/>
                <w:lang w:val="es-MX"/>
              </w:rPr>
              <w:t>y</w:t>
            </w:r>
            <w:r w:rsidRPr="0001655C">
              <w:rPr>
                <w:b/>
                <w:bCs/>
              </w:rPr>
              <w:t xml:space="preserve">) + </w:t>
            </w:r>
            <w:ins w:id="413" w:author="ERCOT 012825" w:date="2024-12-04T18:16:00Z">
              <w:r w:rsidRPr="0001655C">
                <w:rPr>
                  <w:b/>
                  <w:bCs/>
                </w:rPr>
                <w:t>L</w:t>
              </w:r>
            </w:ins>
            <w:r w:rsidRPr="0001655C">
              <w:rPr>
                <w:b/>
                <w:bCs/>
              </w:rPr>
              <w:t xml:space="preserve">RTRDP </w:t>
            </w:r>
            <w:ins w:id="414" w:author="ERCOT 012825" w:date="2025-01-07T12:37:00Z">
              <w:r w:rsidRPr="0001655C">
                <w:rPr>
                  <w:b/>
                  <w:bCs/>
                  <w:i/>
                  <w:iCs/>
                  <w:vertAlign w:val="subscript"/>
                </w:rPr>
                <w:t>p</w:t>
              </w:r>
            </w:ins>
            <w:r w:rsidRPr="0001655C">
              <w:rPr>
                <w:b/>
                <w:bCs/>
              </w:rPr>
              <w:t>)</w:t>
            </w:r>
            <w:r w:rsidRPr="0001655C">
              <w:rPr>
                <w:b/>
                <w:bCs/>
                <w:lang w:val="es-MX"/>
              </w:rPr>
              <w:t xml:space="preserve"> </w:t>
            </w:r>
          </w:p>
          <w:p w14:paraId="2B68C620" w14:textId="77777777" w:rsidR="0001655C" w:rsidRPr="0001655C" w:rsidRDefault="0001655C" w:rsidP="0001655C">
            <w:pPr>
              <w:spacing w:after="240"/>
              <w:ind w:left="720" w:hanging="720"/>
              <w:rPr>
                <w:iCs/>
              </w:rPr>
            </w:pPr>
            <w:r w:rsidRPr="0001655C">
              <w:rPr>
                <w:iCs/>
              </w:rPr>
              <w:t xml:space="preserve">For all Load Zones except Direct Current Tie (DC Tie) Load Zones: </w:t>
            </w:r>
          </w:p>
          <w:p w14:paraId="6D8580E1"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r>
            <w:r w:rsidRPr="0001655C">
              <w:rPr>
                <w:bCs/>
                <w:position w:val="-20"/>
              </w:rPr>
              <w:object w:dxaOrig="225" w:dyaOrig="420" w14:anchorId="02CFF170">
                <v:shape id="_x0000_i1109" type="#_x0000_t75" style="width:13.2pt;height:28.8pt" o:ole="">
                  <v:imagedata r:id="rId105" o:title=""/>
                </v:shape>
                <o:OLEObject Type="Embed" ProgID="Equation.3" ShapeID="_x0000_i1109" DrawAspect="Content" ObjectID="_1808977516" r:id="rId114"/>
              </w:object>
            </w:r>
            <w:r w:rsidRPr="0001655C">
              <w:rPr>
                <w:bCs/>
                <w:lang w:val="es-MX"/>
              </w:rPr>
              <w:t xml:space="preserve"> (RTLMP </w:t>
            </w:r>
            <w:r w:rsidRPr="0001655C">
              <w:rPr>
                <w:bCs/>
                <w:i/>
                <w:vertAlign w:val="subscript"/>
                <w:lang w:val="es-MX"/>
              </w:rPr>
              <w:t>b, y</w:t>
            </w:r>
            <w:r w:rsidRPr="0001655C">
              <w:rPr>
                <w:bCs/>
                <w:lang w:val="es-MX"/>
              </w:rPr>
              <w:t xml:space="preserve"> * SEL</w:t>
            </w:r>
            <w:r w:rsidRPr="0001655C">
              <w:rPr>
                <w:bCs/>
                <w:i/>
                <w:vertAlign w:val="subscript"/>
                <w:lang w:val="es-MX"/>
              </w:rPr>
              <w:t xml:space="preserve"> b, y</w:t>
            </w:r>
            <w:r w:rsidRPr="0001655C">
              <w:rPr>
                <w:bCs/>
                <w:lang w:val="es-MX"/>
              </w:rPr>
              <w:t xml:space="preserve">) / </w:t>
            </w:r>
            <w:r w:rsidRPr="0001655C">
              <w:rPr>
                <w:bCs/>
                <w:position w:val="-20"/>
              </w:rPr>
              <w:object w:dxaOrig="225" w:dyaOrig="420" w14:anchorId="7E6E185F">
                <v:shape id="_x0000_i1110" type="#_x0000_t75" style="width:13.2pt;height:28.8pt" o:ole="">
                  <v:imagedata r:id="rId107" o:title=""/>
                </v:shape>
                <o:OLEObject Type="Embed" ProgID="Equation.3" ShapeID="_x0000_i1110" DrawAspect="Content" ObjectID="_1808977517" r:id="rId115"/>
              </w:object>
            </w:r>
            <w:r w:rsidRPr="0001655C">
              <w:rPr>
                <w:bCs/>
                <w:lang w:val="es-MX"/>
              </w:rPr>
              <w:t>SEL</w:t>
            </w:r>
            <w:r w:rsidRPr="0001655C">
              <w:rPr>
                <w:bCs/>
                <w:vertAlign w:val="subscript"/>
                <w:lang w:val="es-MX"/>
              </w:rPr>
              <w:t xml:space="preserve"> </w:t>
            </w:r>
            <w:r w:rsidRPr="0001655C">
              <w:rPr>
                <w:bCs/>
                <w:i/>
                <w:vertAlign w:val="subscript"/>
                <w:lang w:val="es-MX"/>
              </w:rPr>
              <w:t>b, y</w:t>
            </w:r>
          </w:p>
          <w:p w14:paraId="35AE2DFA" w14:textId="77777777" w:rsidR="0001655C" w:rsidRPr="0001655C" w:rsidRDefault="0001655C" w:rsidP="0001655C">
            <w:pPr>
              <w:spacing w:after="240"/>
              <w:rPr>
                <w:iCs/>
              </w:rPr>
            </w:pPr>
            <w:r w:rsidRPr="0001655C">
              <w:rPr>
                <w:iCs/>
              </w:rPr>
              <w:t xml:space="preserve">For a DC Tie Load Zone: </w:t>
            </w:r>
          </w:p>
          <w:p w14:paraId="76269B92"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t>RTLMP</w:t>
            </w:r>
            <w:r w:rsidRPr="0001655C">
              <w:rPr>
                <w:bCs/>
                <w:i/>
                <w:vertAlign w:val="subscript"/>
                <w:lang w:val="es-MX"/>
              </w:rPr>
              <w:t xml:space="preserve"> b, y</w:t>
            </w:r>
            <w:r w:rsidRPr="0001655C">
              <w:rPr>
                <w:bCs/>
                <w:lang w:val="es-MX"/>
              </w:rPr>
              <w:t xml:space="preserve"> </w:t>
            </w:r>
          </w:p>
          <w:p w14:paraId="422B2261" w14:textId="77777777" w:rsidR="0001655C" w:rsidRPr="0001655C" w:rsidRDefault="0001655C" w:rsidP="0001655C">
            <w:pPr>
              <w:spacing w:after="240"/>
              <w:rPr>
                <w:iCs/>
              </w:rPr>
            </w:pPr>
            <w:r w:rsidRPr="0001655C">
              <w:rPr>
                <w:iCs/>
              </w:rPr>
              <w:t>Where:</w:t>
            </w:r>
          </w:p>
          <w:p w14:paraId="0BD2C446" w14:textId="77777777" w:rsidR="0001655C" w:rsidRPr="0001655C" w:rsidRDefault="0001655C" w:rsidP="0001655C">
            <w:pPr>
              <w:spacing w:after="240"/>
              <w:ind w:left="720"/>
            </w:pPr>
            <w:ins w:id="415" w:author="ERCOT 012825" w:date="2024-12-04T18:16:00Z">
              <w:r w:rsidRPr="0001655C">
                <w:lastRenderedPageBreak/>
                <w:t>L</w:t>
              </w:r>
            </w:ins>
            <w:r w:rsidRPr="0001655C">
              <w:t xml:space="preserve">RTRDP </w:t>
            </w:r>
            <w:ins w:id="416" w:author="ERCOT 012825" w:date="2024-12-11T10:10:00Z">
              <w:r w:rsidRPr="0001655C">
                <w:rPr>
                  <w:i/>
                  <w:iCs/>
                  <w:vertAlign w:val="subscript"/>
                </w:rPr>
                <w:t>p</w:t>
              </w:r>
            </w:ins>
            <w:r w:rsidRPr="0001655C">
              <w:t xml:space="preserve"> =</w:t>
            </w:r>
            <w:r w:rsidRPr="0001655C">
              <w:tab/>
            </w:r>
            <w:r w:rsidRPr="0001655C">
              <w:rPr>
                <w:position w:val="-22"/>
              </w:rPr>
              <w:object w:dxaOrig="225" w:dyaOrig="465" w14:anchorId="60A9E7AD">
                <v:shape id="_x0000_i1111" type="#_x0000_t75" style="width:21pt;height:13.2pt" o:ole="">
                  <v:imagedata r:id="rId32" o:title=""/>
                </v:shape>
                <o:OLEObject Type="Embed" ProgID="Equation.3" ShapeID="_x0000_i1111" DrawAspect="Content" ObjectID="_1808977518" r:id="rId116"/>
              </w:object>
            </w:r>
            <w:r w:rsidRPr="0001655C">
              <w:t xml:space="preserve">(RNWF </w:t>
            </w:r>
            <w:r w:rsidRPr="0001655C">
              <w:rPr>
                <w:i/>
                <w:iCs/>
                <w:vertAlign w:val="subscript"/>
              </w:rPr>
              <w:t xml:space="preserve">y </w:t>
            </w:r>
            <w:r w:rsidRPr="0001655C">
              <w:t>* RTRDPA</w:t>
            </w:r>
            <w:r w:rsidRPr="0001655C">
              <w:rPr>
                <w:i/>
                <w:iCs/>
                <w:vertAlign w:val="subscript"/>
              </w:rPr>
              <w:t xml:space="preserve"> </w:t>
            </w:r>
            <w:ins w:id="417" w:author="ERCOT 012825" w:date="2024-12-11T10:10:00Z">
              <w:r w:rsidRPr="0001655C">
                <w:rPr>
                  <w:i/>
                  <w:iCs/>
                  <w:vertAlign w:val="subscript"/>
                </w:rPr>
                <w:t xml:space="preserve">p, </w:t>
              </w:r>
            </w:ins>
            <w:r w:rsidRPr="0001655C">
              <w:rPr>
                <w:i/>
                <w:iCs/>
                <w:vertAlign w:val="subscript"/>
              </w:rPr>
              <w:t>y</w:t>
            </w:r>
            <w:r w:rsidRPr="0001655C">
              <w:t>)</w:t>
            </w:r>
          </w:p>
          <w:p w14:paraId="2FC06D86"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rPr>
              <w:t xml:space="preserve">RNWF </w:t>
            </w:r>
            <w:r w:rsidRPr="0001655C">
              <w:rPr>
                <w:bCs/>
                <w:i/>
                <w:vertAlign w:val="subscript"/>
              </w:rPr>
              <w:t>y</w:t>
            </w:r>
            <w:r w:rsidRPr="0001655C">
              <w:rPr>
                <w:bCs/>
              </w:rPr>
              <w:t>=</w:t>
            </w:r>
            <w:r w:rsidRPr="0001655C">
              <w:rPr>
                <w:bCs/>
              </w:rPr>
              <w:tab/>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7129CFA8">
                <v:shape id="_x0000_i1112" type="#_x0000_t75" style="width:21pt;height:13.2pt" o:ole="">
                  <v:imagedata r:id="rId32" o:title=""/>
                </v:shape>
                <o:OLEObject Type="Embed" ProgID="Equation.3" ShapeID="_x0000_i1112" DrawAspect="Content" ObjectID="_1808977519" r:id="rId117"/>
              </w:object>
            </w:r>
            <w:r w:rsidRPr="0001655C">
              <w:rPr>
                <w:bCs/>
              </w:rPr>
              <w:t xml:space="preserve">TLMP </w:t>
            </w:r>
            <w:r w:rsidRPr="0001655C">
              <w:rPr>
                <w:bCs/>
                <w:i/>
                <w:vertAlign w:val="subscript"/>
              </w:rPr>
              <w:t>y</w:t>
            </w:r>
          </w:p>
        </w:tc>
      </w:tr>
    </w:tbl>
    <w:p w14:paraId="391CA075" w14:textId="77777777" w:rsidR="0001655C" w:rsidRPr="0001655C" w:rsidRDefault="0001655C" w:rsidP="0001655C">
      <w:pPr>
        <w:spacing w:before="240" w:after="240"/>
        <w:ind w:left="720" w:hanging="720"/>
      </w:pPr>
      <w:r w:rsidRPr="0001655C">
        <w:lastRenderedPageBreak/>
        <w:t>(2)</w:t>
      </w:r>
      <w:r w:rsidRPr="0001655C">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1A447B74" w14:textId="77777777" w:rsidR="0001655C" w:rsidRPr="0001655C" w:rsidRDefault="0001655C" w:rsidP="0001655C">
      <w:pPr>
        <w:spacing w:after="240"/>
        <w:ind w:left="3960" w:hanging="3240"/>
        <w:rPr>
          <w:b/>
          <w:lang w:val="es-MX"/>
        </w:rPr>
      </w:pPr>
      <w:r w:rsidRPr="0001655C">
        <w:rPr>
          <w:b/>
          <w:lang w:val="es-MX"/>
        </w:rPr>
        <w:t>RTSPPEW              =</w:t>
      </w:r>
      <w:r w:rsidRPr="0001655C">
        <w:rPr>
          <w:b/>
          <w:lang w:val="es-MX"/>
        </w:rPr>
        <w:tab/>
      </w:r>
      <w:r w:rsidRPr="0001655C">
        <w:rPr>
          <w:b/>
        </w:rPr>
        <w:t>Max [-$251, (</w:t>
      </w:r>
      <w:r w:rsidRPr="0001655C">
        <w:rPr>
          <w:b/>
          <w:position w:val="-22"/>
        </w:rPr>
        <w:object w:dxaOrig="225" w:dyaOrig="450" w14:anchorId="6C104AE0">
          <v:shape id="_x0000_i1113" type="#_x0000_t75" style="width:13.2pt;height:21pt" o:ole="">
            <v:imagedata r:id="rId101" o:title=""/>
          </v:shape>
          <o:OLEObject Type="Embed" ProgID="Equation.3" ShapeID="_x0000_i1113" DrawAspect="Content" ObjectID="_1808977520" r:id="rId118"/>
        </w:object>
      </w:r>
      <w:r w:rsidRPr="0001655C">
        <w:rPr>
          <w:b/>
          <w:position w:val="-20"/>
        </w:rPr>
        <w:object w:dxaOrig="225" w:dyaOrig="420" w14:anchorId="4815747A">
          <v:shape id="_x0000_i1114" type="#_x0000_t75" style="width:13.2pt;height:21pt" o:ole="">
            <v:imagedata r:id="rId119" o:title=""/>
          </v:shape>
          <o:OLEObject Type="Embed" ProgID="Equation.3" ShapeID="_x0000_i1114" DrawAspect="Content" ObjectID="_1808977521" r:id="rId120"/>
        </w:object>
      </w:r>
      <w:r w:rsidRPr="0001655C">
        <w:rPr>
          <w:b/>
          <w:lang w:val="es-MX"/>
        </w:rPr>
        <w:t>(RTLMP</w:t>
      </w:r>
      <w:r w:rsidRPr="0001655C">
        <w:rPr>
          <w:b/>
          <w:vertAlign w:val="subscript"/>
          <w:lang w:val="es-MX"/>
        </w:rPr>
        <w:t xml:space="preserve"> </w:t>
      </w:r>
      <w:r w:rsidRPr="0001655C">
        <w:rPr>
          <w:b/>
          <w:i/>
          <w:vertAlign w:val="subscript"/>
          <w:lang w:val="es-MX"/>
        </w:rPr>
        <w:t>b, y</w:t>
      </w:r>
      <w:r w:rsidRPr="0001655C">
        <w:rPr>
          <w:b/>
          <w:lang w:val="es-MX"/>
        </w:rPr>
        <w:t xml:space="preserve"> * LZWF</w:t>
      </w:r>
      <w:r w:rsidRPr="0001655C">
        <w:rPr>
          <w:b/>
          <w:i/>
          <w:vertAlign w:val="subscript"/>
          <w:lang w:val="es-MX"/>
        </w:rPr>
        <w:t xml:space="preserve"> b, y</w:t>
      </w:r>
      <w:r w:rsidRPr="0001655C">
        <w:rPr>
          <w:b/>
          <w:lang w:val="es-MX"/>
        </w:rPr>
        <w:t xml:space="preserve">) </w:t>
      </w:r>
      <w:r w:rsidRPr="0001655C">
        <w:rPr>
          <w:b/>
        </w:rPr>
        <w:t>+ RTRSVPOR + RTRDP)]</w:t>
      </w:r>
    </w:p>
    <w:p w14:paraId="5040C78A" w14:textId="77777777" w:rsidR="0001655C" w:rsidRPr="0001655C" w:rsidRDefault="0001655C" w:rsidP="0001655C">
      <w:pPr>
        <w:spacing w:after="240"/>
      </w:pPr>
      <w:r w:rsidRPr="0001655C">
        <w:t>For all Load Zones except DC Tie Load Zones:</w:t>
      </w:r>
    </w:p>
    <w:p w14:paraId="6033CE06"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7A2244F5">
          <v:shape id="_x0000_i1115" type="#_x0000_t75" style="width:13.2pt;height:21pt" o:ole="">
            <v:imagedata r:id="rId103" o:title=""/>
          </v:shape>
          <o:OLEObject Type="Embed" ProgID="Equation.3" ShapeID="_x0000_i1115" DrawAspect="Content" ObjectID="_1808977522" r:id="rId121"/>
        </w:object>
      </w:r>
      <w:r w:rsidRPr="0001655C">
        <w:rPr>
          <w:bCs/>
          <w:position w:val="-20"/>
        </w:rPr>
        <w:object w:dxaOrig="225" w:dyaOrig="420" w14:anchorId="0FBC66A4">
          <v:shape id="_x0000_i1116" type="#_x0000_t75" style="width:13.2pt;height:21pt" o:ole="">
            <v:imagedata r:id="rId107" o:title=""/>
          </v:shape>
          <o:OLEObject Type="Embed" ProgID="Equation.3" ShapeID="_x0000_i1116" DrawAspect="Content" ObjectID="_1808977523" r:id="rId122"/>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3E73B4AA" w14:textId="77777777" w:rsidR="0001655C" w:rsidRPr="0001655C" w:rsidRDefault="0001655C" w:rsidP="0001655C">
      <w:pPr>
        <w:spacing w:after="240"/>
      </w:pPr>
      <w:r w:rsidRPr="0001655C">
        <w:t xml:space="preserve">For a DC Tie Load Zone: </w:t>
      </w:r>
    </w:p>
    <w:p w14:paraId="77E6BA97"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49BA49F7">
          <v:shape id="_x0000_i1117" type="#_x0000_t75" style="width:13.2pt;height:21pt" o:ole="">
            <v:imagedata r:id="rId103" o:title=""/>
          </v:shape>
          <o:OLEObject Type="Embed" ProgID="Equation.3" ShapeID="_x0000_i1117" DrawAspect="Content" ObjectID="_1808977524" r:id="rId123"/>
        </w:object>
      </w:r>
      <w:r w:rsidRPr="0001655C">
        <w:rPr>
          <w:bCs/>
          <w:position w:val="-20"/>
        </w:rPr>
        <w:object w:dxaOrig="225" w:dyaOrig="420" w14:anchorId="0AB45EE7">
          <v:shape id="_x0000_i1118" type="#_x0000_t75" style="width:13.2pt;height:21pt" o:ole="">
            <v:imagedata r:id="rId107" o:title=""/>
          </v:shape>
          <o:OLEObject Type="Embed" ProgID="Equation.3" ShapeID="_x0000_i1118" DrawAspect="Content" ObjectID="_1808977525" r:id="rId124"/>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69913514"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i/>
          <w:vertAlign w:val="subscript"/>
          <w:lang w:val="es-MX"/>
        </w:rPr>
        <w:tab/>
      </w:r>
      <w:r w:rsidRPr="0001655C">
        <w:rPr>
          <w:bCs/>
          <w:lang w:val="es-MX"/>
        </w:rPr>
        <w:t>=</w:t>
      </w:r>
      <w:r w:rsidRPr="0001655C">
        <w:rPr>
          <w:bCs/>
          <w:lang w:val="es-MX"/>
        </w:rPr>
        <w:tab/>
        <w:t>1</w:t>
      </w:r>
    </w:p>
    <w:p w14:paraId="02AE34C8" w14:textId="77777777" w:rsidR="0001655C" w:rsidRPr="0001655C" w:rsidRDefault="0001655C" w:rsidP="0001655C">
      <w:pPr>
        <w:tabs>
          <w:tab w:val="left" w:pos="2340"/>
          <w:tab w:val="left" w:pos="3420"/>
        </w:tabs>
        <w:spacing w:after="240"/>
        <w:ind w:leftChars="31" w:left="374" w:hangingChars="125" w:hanging="300"/>
        <w:rPr>
          <w:bCs/>
        </w:rPr>
      </w:pPr>
      <w:r w:rsidRPr="0001655C">
        <w:rPr>
          <w:bCs/>
        </w:rPr>
        <w:t>Where:</w:t>
      </w:r>
    </w:p>
    <w:p w14:paraId="702BA170" w14:textId="77777777" w:rsidR="0001655C" w:rsidRPr="0001655C" w:rsidRDefault="0001655C" w:rsidP="0001655C">
      <w:pPr>
        <w:spacing w:after="240"/>
        <w:ind w:left="720"/>
      </w:pPr>
      <w:r w:rsidRPr="0001655C">
        <w:t>RTRSVPOR =</w:t>
      </w:r>
      <w:r w:rsidRPr="0001655C">
        <w:tab/>
      </w:r>
      <w:r w:rsidRPr="0001655C">
        <w:tab/>
      </w:r>
      <w:r w:rsidRPr="0001655C">
        <w:rPr>
          <w:rFonts w:ascii="Times New Roman Bold" w:hAnsi="Times New Roman Bold"/>
          <w:noProof/>
          <w:position w:val="-18"/>
        </w:rPr>
        <w:drawing>
          <wp:inline distT="0" distB="0" distL="0" distR="0" wp14:anchorId="21C37C32" wp14:editId="638048A7">
            <wp:extent cx="142875" cy="295275"/>
            <wp:effectExtent l="0" t="0" r="9525" b="9525"/>
            <wp:docPr id="22" name="Picture 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54DD3C27" w14:textId="77777777" w:rsidR="0001655C" w:rsidRPr="0001655C" w:rsidRDefault="0001655C" w:rsidP="0001655C">
      <w:pPr>
        <w:tabs>
          <w:tab w:val="left" w:pos="2340"/>
          <w:tab w:val="left" w:pos="3420"/>
        </w:tabs>
        <w:spacing w:after="240"/>
        <w:ind w:left="2880" w:hanging="2160"/>
        <w:rPr>
          <w:bCs/>
        </w:rPr>
      </w:pPr>
      <w:r w:rsidRPr="0001655C">
        <w:rPr>
          <w:bCs/>
        </w:rPr>
        <w:t>RTRDP =</w:t>
      </w:r>
      <w:r w:rsidRPr="0001655C">
        <w:rPr>
          <w:bCs/>
        </w:rPr>
        <w:tab/>
      </w:r>
      <w:r w:rsidRPr="0001655C">
        <w:rPr>
          <w:bCs/>
          <w:position w:val="-22"/>
        </w:rPr>
        <w:object w:dxaOrig="225" w:dyaOrig="465" w14:anchorId="44A9730C">
          <v:shape id="_x0000_i1119" type="#_x0000_t75" style="width:13.2pt;height:13.2pt" o:ole="">
            <v:imagedata r:id="rId32" o:title=""/>
          </v:shape>
          <o:OLEObject Type="Embed" ProgID="Equation.3" ShapeID="_x0000_i1119" DrawAspect="Content" ObjectID="_1808977526" r:id="rId125"/>
        </w:object>
      </w:r>
      <w:r w:rsidRPr="0001655C">
        <w:rPr>
          <w:bCs/>
        </w:rPr>
        <w:t xml:space="preserve">(RNWF </w:t>
      </w:r>
      <w:r w:rsidRPr="0001655C">
        <w:rPr>
          <w:bCs/>
          <w:i/>
          <w:iCs/>
          <w:vertAlign w:val="subscript"/>
        </w:rPr>
        <w:t xml:space="preserve">y </w:t>
      </w:r>
      <w:r w:rsidRPr="0001655C">
        <w:rPr>
          <w:bCs/>
        </w:rPr>
        <w:t>* RTORDPA</w:t>
      </w:r>
      <w:r w:rsidRPr="0001655C">
        <w:rPr>
          <w:bCs/>
          <w:i/>
          <w:iCs/>
          <w:vertAlign w:val="subscript"/>
        </w:rPr>
        <w:t xml:space="preserve"> y</w:t>
      </w:r>
      <w:r w:rsidRPr="0001655C">
        <w:rPr>
          <w:bCs/>
        </w:rPr>
        <w:t xml:space="preserve">) </w:t>
      </w:r>
    </w:p>
    <w:p w14:paraId="46597551" w14:textId="77777777" w:rsidR="0001655C" w:rsidRPr="0001655C" w:rsidRDefault="0001655C" w:rsidP="0001655C">
      <w:pPr>
        <w:spacing w:after="240"/>
        <w:ind w:left="720"/>
      </w:pPr>
      <w:r w:rsidRPr="0001655C">
        <w:t>RNWF</w:t>
      </w:r>
      <w:r w:rsidRPr="0001655C">
        <w:rPr>
          <w:i/>
          <w:vertAlign w:val="subscript"/>
        </w:rPr>
        <w:t xml:space="preserve"> 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position w:val="-22"/>
        </w:rPr>
        <w:object w:dxaOrig="225" w:dyaOrig="465" w14:anchorId="33AF76DD">
          <v:shape id="_x0000_i1120" type="#_x0000_t75" style="width:13.2pt;height:13.2pt" o:ole="">
            <v:imagedata r:id="rId32" o:title=""/>
          </v:shape>
          <o:OLEObject Type="Embed" ProgID="Equation.3" ShapeID="_x0000_i1120" DrawAspect="Content" ObjectID="_1808977527" r:id="rId126"/>
        </w:object>
      </w:r>
      <w:r w:rsidRPr="0001655C">
        <w:t xml:space="preserve">TLMP </w:t>
      </w:r>
      <w:r w:rsidRPr="0001655C">
        <w:rPr>
          <w:i/>
          <w:vertAlign w:val="subscript"/>
        </w:rPr>
        <w:t>y</w:t>
      </w:r>
    </w:p>
    <w:p w14:paraId="70F67366" w14:textId="77777777" w:rsidR="0001655C" w:rsidRPr="0001655C" w:rsidRDefault="0001655C" w:rsidP="0001655C">
      <w:r w:rsidRPr="0001655C">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01655C" w:rsidRPr="0001655C" w14:paraId="7E0B2D99" w14:textId="77777777" w:rsidTr="003B71DB">
        <w:tc>
          <w:tcPr>
            <w:tcW w:w="1264" w:type="dxa"/>
          </w:tcPr>
          <w:p w14:paraId="39B5FB21" w14:textId="77777777" w:rsidR="0001655C" w:rsidRPr="0001655C" w:rsidRDefault="0001655C" w:rsidP="0001655C">
            <w:pPr>
              <w:spacing w:after="240"/>
              <w:rPr>
                <w:b/>
                <w:iCs/>
                <w:sz w:val="20"/>
                <w:szCs w:val="20"/>
              </w:rPr>
            </w:pPr>
            <w:r w:rsidRPr="0001655C">
              <w:rPr>
                <w:b/>
                <w:iCs/>
                <w:sz w:val="20"/>
                <w:szCs w:val="20"/>
              </w:rPr>
              <w:t>Variable</w:t>
            </w:r>
          </w:p>
        </w:tc>
        <w:tc>
          <w:tcPr>
            <w:tcW w:w="899" w:type="dxa"/>
          </w:tcPr>
          <w:p w14:paraId="156FEA32" w14:textId="77777777" w:rsidR="0001655C" w:rsidRPr="0001655C" w:rsidRDefault="0001655C" w:rsidP="0001655C">
            <w:pPr>
              <w:spacing w:after="240"/>
              <w:rPr>
                <w:b/>
                <w:iCs/>
                <w:sz w:val="20"/>
                <w:szCs w:val="20"/>
              </w:rPr>
            </w:pPr>
            <w:r w:rsidRPr="0001655C">
              <w:rPr>
                <w:b/>
                <w:iCs/>
                <w:sz w:val="20"/>
                <w:szCs w:val="20"/>
              </w:rPr>
              <w:t>Unit</w:t>
            </w:r>
          </w:p>
        </w:tc>
        <w:tc>
          <w:tcPr>
            <w:tcW w:w="7107" w:type="dxa"/>
          </w:tcPr>
          <w:p w14:paraId="01784567"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1A0FD7D3" w14:textId="77777777" w:rsidTr="003B71DB">
        <w:tc>
          <w:tcPr>
            <w:tcW w:w="1264" w:type="dxa"/>
          </w:tcPr>
          <w:p w14:paraId="0DE134BB" w14:textId="77777777" w:rsidR="0001655C" w:rsidRPr="0001655C" w:rsidRDefault="0001655C" w:rsidP="0001655C">
            <w:pPr>
              <w:spacing w:after="60"/>
              <w:rPr>
                <w:iCs/>
                <w:sz w:val="20"/>
                <w:szCs w:val="20"/>
              </w:rPr>
            </w:pPr>
            <w:r w:rsidRPr="0001655C">
              <w:rPr>
                <w:iCs/>
                <w:sz w:val="20"/>
                <w:szCs w:val="20"/>
              </w:rPr>
              <w:t>RTSPP</w:t>
            </w:r>
          </w:p>
        </w:tc>
        <w:tc>
          <w:tcPr>
            <w:tcW w:w="899" w:type="dxa"/>
          </w:tcPr>
          <w:p w14:paraId="13B0A967" w14:textId="77777777" w:rsidR="0001655C" w:rsidRPr="0001655C" w:rsidRDefault="0001655C" w:rsidP="0001655C">
            <w:pPr>
              <w:spacing w:after="60"/>
              <w:rPr>
                <w:i/>
                <w:iCs/>
                <w:sz w:val="20"/>
                <w:szCs w:val="20"/>
              </w:rPr>
            </w:pPr>
            <w:r w:rsidRPr="0001655C">
              <w:rPr>
                <w:iCs/>
                <w:sz w:val="20"/>
                <w:szCs w:val="20"/>
              </w:rPr>
              <w:t>$/MWh</w:t>
            </w:r>
          </w:p>
        </w:tc>
        <w:tc>
          <w:tcPr>
            <w:tcW w:w="7107" w:type="dxa"/>
          </w:tcPr>
          <w:p w14:paraId="7B5F821F"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Settlement Point, for the 15-minute Settlement Interval.</w:t>
            </w:r>
          </w:p>
        </w:tc>
      </w:tr>
      <w:tr w:rsidR="0001655C" w:rsidRPr="0001655C" w14:paraId="7BC92069" w14:textId="77777777" w:rsidTr="003B71DB">
        <w:tc>
          <w:tcPr>
            <w:tcW w:w="1264" w:type="dxa"/>
          </w:tcPr>
          <w:p w14:paraId="6CD7772B" w14:textId="77777777" w:rsidR="0001655C" w:rsidRPr="0001655C" w:rsidRDefault="0001655C" w:rsidP="0001655C">
            <w:pPr>
              <w:spacing w:after="60"/>
              <w:rPr>
                <w:iCs/>
                <w:sz w:val="20"/>
                <w:szCs w:val="20"/>
              </w:rPr>
            </w:pPr>
            <w:r w:rsidRPr="0001655C">
              <w:rPr>
                <w:iCs/>
                <w:sz w:val="20"/>
                <w:szCs w:val="20"/>
              </w:rPr>
              <w:t>RTSPPEW</w:t>
            </w:r>
          </w:p>
        </w:tc>
        <w:tc>
          <w:tcPr>
            <w:tcW w:w="899" w:type="dxa"/>
          </w:tcPr>
          <w:p w14:paraId="21038B55"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20050623" w14:textId="77777777" w:rsidR="0001655C" w:rsidRPr="0001655C" w:rsidRDefault="0001655C" w:rsidP="0001655C">
            <w:pPr>
              <w:spacing w:after="60"/>
              <w:rPr>
                <w:i/>
                <w:iCs/>
                <w:sz w:val="20"/>
                <w:szCs w:val="20"/>
              </w:rPr>
            </w:pPr>
            <w:r w:rsidRPr="0001655C">
              <w:rPr>
                <w:i/>
                <w:iCs/>
                <w:sz w:val="20"/>
                <w:szCs w:val="20"/>
              </w:rPr>
              <w:t>Real-Time Settlement Point Price Energy-Weighted</w:t>
            </w:r>
            <w:r w:rsidRPr="0001655C">
              <w:rPr>
                <w:iCs/>
                <w:sz w:val="20"/>
                <w:szCs w:val="20"/>
              </w:rPr>
              <w:sym w:font="Symbol" w:char="F0BE"/>
            </w:r>
            <w:r w:rsidRPr="0001655C">
              <w:rPr>
                <w:iCs/>
                <w:sz w:val="20"/>
                <w:szCs w:val="20"/>
              </w:rPr>
              <w:t xml:space="preserve">The Real-Time Settlement Point Price at the Settlement Point </w:t>
            </w:r>
            <w:r w:rsidRPr="0001655C">
              <w:rPr>
                <w:i/>
                <w:iCs/>
                <w:sz w:val="20"/>
                <w:szCs w:val="20"/>
              </w:rPr>
              <w:t>p</w:t>
            </w:r>
            <w:r w:rsidRPr="0001655C">
              <w:rPr>
                <w:iCs/>
                <w:sz w:val="20"/>
                <w:szCs w:val="20"/>
              </w:rPr>
              <w:t>, for the 15-minute Settlement Interval that is weighted by the state-estimated Load of the Load Zone of each SCED interval within the 15-minute Settlement Interval.</w:t>
            </w:r>
          </w:p>
        </w:tc>
      </w:tr>
      <w:tr w:rsidR="0001655C" w:rsidRPr="0001655C" w14:paraId="54471D92" w14:textId="77777777" w:rsidTr="003B71DB">
        <w:tc>
          <w:tcPr>
            <w:tcW w:w="1264" w:type="dxa"/>
          </w:tcPr>
          <w:p w14:paraId="6DED6915" w14:textId="77777777" w:rsidR="0001655C" w:rsidRPr="0001655C" w:rsidRDefault="0001655C" w:rsidP="0001655C">
            <w:pPr>
              <w:spacing w:after="60"/>
              <w:rPr>
                <w:iCs/>
                <w:sz w:val="20"/>
                <w:szCs w:val="20"/>
              </w:rPr>
            </w:pPr>
            <w:r w:rsidRPr="0001655C">
              <w:rPr>
                <w:iCs/>
                <w:sz w:val="20"/>
                <w:szCs w:val="20"/>
              </w:rPr>
              <w:lastRenderedPageBreak/>
              <w:t xml:space="preserve">RTLMP </w:t>
            </w:r>
            <w:r w:rsidRPr="0001655C">
              <w:rPr>
                <w:i/>
                <w:iCs/>
                <w:sz w:val="20"/>
                <w:szCs w:val="20"/>
                <w:vertAlign w:val="subscript"/>
              </w:rPr>
              <w:t>b, y</w:t>
            </w:r>
          </w:p>
        </w:tc>
        <w:tc>
          <w:tcPr>
            <w:tcW w:w="899" w:type="dxa"/>
          </w:tcPr>
          <w:p w14:paraId="47E53E18"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408BF51D" w14:textId="77777777" w:rsidR="0001655C" w:rsidRPr="0001655C" w:rsidRDefault="0001655C" w:rsidP="0001655C">
            <w:pPr>
              <w:spacing w:after="60"/>
              <w:rPr>
                <w:iCs/>
                <w:sz w:val="20"/>
                <w:szCs w:val="20"/>
              </w:rPr>
            </w:pPr>
            <w:r w:rsidRPr="0001655C">
              <w:rPr>
                <w:i/>
                <w:iCs/>
                <w:sz w:val="20"/>
                <w:szCs w:val="20"/>
              </w:rPr>
              <w:t>Real-Time Locational Marginal Price at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in the Load Zone, for the SCED interval </w:t>
            </w:r>
            <w:r w:rsidRPr="0001655C">
              <w:rPr>
                <w:i/>
                <w:iCs/>
                <w:sz w:val="20"/>
                <w:szCs w:val="20"/>
              </w:rPr>
              <w:t>y</w:t>
            </w:r>
            <w:r w:rsidRPr="0001655C">
              <w:rPr>
                <w:iCs/>
                <w:sz w:val="20"/>
                <w:szCs w:val="20"/>
              </w:rPr>
              <w:t>.</w:t>
            </w:r>
          </w:p>
        </w:tc>
      </w:tr>
      <w:tr w:rsidR="0001655C" w:rsidRPr="0001655C" w14:paraId="274C0FC6" w14:textId="77777777" w:rsidTr="003B71DB">
        <w:tc>
          <w:tcPr>
            <w:tcW w:w="1264" w:type="dxa"/>
          </w:tcPr>
          <w:p w14:paraId="4746412E" w14:textId="77777777" w:rsidR="0001655C" w:rsidRPr="0001655C" w:rsidRDefault="0001655C" w:rsidP="0001655C">
            <w:pPr>
              <w:spacing w:after="60"/>
              <w:rPr>
                <w:iCs/>
                <w:sz w:val="20"/>
                <w:szCs w:val="20"/>
              </w:rPr>
            </w:pPr>
            <w:r w:rsidRPr="0001655C">
              <w:rPr>
                <w:iCs/>
                <w:sz w:val="20"/>
                <w:szCs w:val="20"/>
              </w:rPr>
              <w:t>RTRSVPOR</w:t>
            </w:r>
          </w:p>
        </w:tc>
        <w:tc>
          <w:tcPr>
            <w:tcW w:w="899" w:type="dxa"/>
          </w:tcPr>
          <w:p w14:paraId="6D3F6510"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34151179"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5392B426" w14:textId="77777777" w:rsidTr="003B71DB">
        <w:tc>
          <w:tcPr>
            <w:tcW w:w="1264" w:type="dxa"/>
          </w:tcPr>
          <w:p w14:paraId="2C05D6FA"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899" w:type="dxa"/>
          </w:tcPr>
          <w:p w14:paraId="77150990"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7D1CC3DB"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Price Adder for On-Line Reserves for the SCED interval </w:t>
            </w:r>
            <w:r w:rsidRPr="0001655C">
              <w:rPr>
                <w:i/>
                <w:iCs/>
                <w:sz w:val="20"/>
                <w:szCs w:val="20"/>
              </w:rPr>
              <w:t>y</w:t>
            </w:r>
            <w:r w:rsidRPr="0001655C">
              <w:rPr>
                <w:iCs/>
                <w:sz w:val="20"/>
                <w:szCs w:val="20"/>
              </w:rPr>
              <w:t>.</w:t>
            </w:r>
          </w:p>
        </w:tc>
      </w:tr>
      <w:tr w:rsidR="0001655C" w:rsidRPr="0001655C" w14:paraId="11A2BB44" w14:textId="77777777" w:rsidTr="003B71DB">
        <w:tc>
          <w:tcPr>
            <w:tcW w:w="1264" w:type="dxa"/>
          </w:tcPr>
          <w:p w14:paraId="3E15FEEE" w14:textId="77777777" w:rsidR="0001655C" w:rsidRPr="0001655C" w:rsidRDefault="0001655C" w:rsidP="0001655C">
            <w:pPr>
              <w:spacing w:after="60"/>
              <w:rPr>
                <w:iCs/>
                <w:sz w:val="20"/>
                <w:szCs w:val="20"/>
              </w:rPr>
            </w:pPr>
            <w:r w:rsidRPr="0001655C">
              <w:rPr>
                <w:iCs/>
                <w:sz w:val="20"/>
                <w:szCs w:val="20"/>
              </w:rPr>
              <w:t>RTRDP</w:t>
            </w:r>
          </w:p>
        </w:tc>
        <w:tc>
          <w:tcPr>
            <w:tcW w:w="899" w:type="dxa"/>
          </w:tcPr>
          <w:p w14:paraId="6CE1C43A"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2C31E81F"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is calculated </w:t>
            </w:r>
            <w:r w:rsidRPr="0001655C">
              <w:rPr>
                <w:bCs/>
                <w:iCs/>
                <w:sz w:val="20"/>
                <w:szCs w:val="20"/>
              </w:rPr>
              <w:t>from the Real-Time On-Line Reliability Deployment Price Adder</w:t>
            </w:r>
            <w:r w:rsidRPr="0001655C">
              <w:rPr>
                <w:iCs/>
                <w:sz w:val="20"/>
                <w:szCs w:val="20"/>
              </w:rPr>
              <w:t>.</w:t>
            </w:r>
          </w:p>
        </w:tc>
      </w:tr>
      <w:tr w:rsidR="0001655C" w:rsidRPr="0001655C" w14:paraId="4D4F649F" w14:textId="77777777" w:rsidTr="003B71DB">
        <w:tc>
          <w:tcPr>
            <w:tcW w:w="1264" w:type="dxa"/>
          </w:tcPr>
          <w:p w14:paraId="2AF6D68D" w14:textId="77777777" w:rsidR="0001655C" w:rsidRPr="0001655C" w:rsidRDefault="0001655C" w:rsidP="0001655C">
            <w:pPr>
              <w:spacing w:after="60"/>
              <w:rPr>
                <w:iCs/>
                <w:sz w:val="20"/>
                <w:szCs w:val="20"/>
              </w:rPr>
            </w:pPr>
            <w:r w:rsidRPr="0001655C">
              <w:rPr>
                <w:iCs/>
                <w:sz w:val="20"/>
                <w:szCs w:val="20"/>
              </w:rPr>
              <w:t>RTORDPA</w:t>
            </w:r>
            <w:r w:rsidRPr="0001655C">
              <w:rPr>
                <w:iCs/>
                <w:sz w:val="20"/>
                <w:szCs w:val="20"/>
                <w:vertAlign w:val="subscript"/>
              </w:rPr>
              <w:t xml:space="preserve"> </w:t>
            </w:r>
            <w:r w:rsidRPr="0001655C">
              <w:rPr>
                <w:i/>
                <w:iCs/>
                <w:sz w:val="20"/>
                <w:szCs w:val="20"/>
                <w:vertAlign w:val="subscript"/>
              </w:rPr>
              <w:t>y</w:t>
            </w:r>
          </w:p>
        </w:tc>
        <w:tc>
          <w:tcPr>
            <w:tcW w:w="899" w:type="dxa"/>
          </w:tcPr>
          <w:p w14:paraId="5A91B790"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233BEF13"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 xml:space="preserve">The Real-Time Price Adder that captures the impact of reliability deployments on energy prices for the SCED interval </w:t>
            </w:r>
            <w:r w:rsidRPr="0001655C">
              <w:rPr>
                <w:i/>
                <w:iCs/>
                <w:sz w:val="20"/>
                <w:szCs w:val="20"/>
              </w:rPr>
              <w:t>y</w:t>
            </w:r>
            <w:r w:rsidRPr="0001655C">
              <w:rPr>
                <w:iCs/>
                <w:sz w:val="20"/>
                <w:szCs w:val="20"/>
              </w:rPr>
              <w:t>.</w:t>
            </w:r>
          </w:p>
        </w:tc>
      </w:tr>
      <w:tr w:rsidR="0001655C" w:rsidRPr="0001655C" w14:paraId="321EF797" w14:textId="77777777" w:rsidTr="003B71DB">
        <w:tc>
          <w:tcPr>
            <w:tcW w:w="1264" w:type="dxa"/>
          </w:tcPr>
          <w:p w14:paraId="79D414DB"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899" w:type="dxa"/>
          </w:tcPr>
          <w:p w14:paraId="58310161"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6B0ECEC3"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658E5196" w14:textId="77777777" w:rsidTr="003B71DB">
        <w:tc>
          <w:tcPr>
            <w:tcW w:w="1264" w:type="dxa"/>
          </w:tcPr>
          <w:p w14:paraId="690D334B" w14:textId="77777777" w:rsidR="0001655C" w:rsidRPr="0001655C" w:rsidRDefault="0001655C" w:rsidP="0001655C">
            <w:pPr>
              <w:spacing w:after="60"/>
              <w:rPr>
                <w:iCs/>
                <w:sz w:val="20"/>
                <w:szCs w:val="20"/>
              </w:rPr>
            </w:pPr>
            <w:r w:rsidRPr="0001655C">
              <w:rPr>
                <w:iCs/>
                <w:sz w:val="20"/>
                <w:szCs w:val="20"/>
              </w:rPr>
              <w:t>LZWF</w:t>
            </w:r>
            <w:r w:rsidRPr="0001655C">
              <w:rPr>
                <w:i/>
                <w:iCs/>
                <w:sz w:val="20"/>
                <w:szCs w:val="20"/>
                <w:vertAlign w:val="subscript"/>
              </w:rPr>
              <w:t xml:space="preserve"> b, y</w:t>
            </w:r>
          </w:p>
        </w:tc>
        <w:tc>
          <w:tcPr>
            <w:tcW w:w="899" w:type="dxa"/>
          </w:tcPr>
          <w:p w14:paraId="3A75C37A"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52D8E321" w14:textId="77777777" w:rsidR="0001655C" w:rsidRPr="0001655C" w:rsidRDefault="0001655C" w:rsidP="0001655C">
            <w:pPr>
              <w:spacing w:after="60"/>
              <w:rPr>
                <w:i/>
                <w:iCs/>
                <w:sz w:val="20"/>
                <w:szCs w:val="20"/>
              </w:rPr>
            </w:pPr>
            <w:r w:rsidRPr="0001655C">
              <w:rPr>
                <w:i/>
                <w:iCs/>
                <w:sz w:val="20"/>
                <w:szCs w:val="20"/>
              </w:rPr>
              <w:t>Load Zone Weighting Factor per bus per interval</w:t>
            </w:r>
            <w:r w:rsidRPr="0001655C">
              <w:rPr>
                <w:iCs/>
                <w:sz w:val="20"/>
                <w:szCs w:val="20"/>
              </w:rPr>
              <w:sym w:font="Symbol" w:char="F0BE"/>
            </w:r>
            <w:r w:rsidRPr="0001655C">
              <w:rPr>
                <w:iCs/>
                <w:sz w:val="20"/>
                <w:szCs w:val="20"/>
              </w:rPr>
              <w:t xml:space="preserve">The weight used in the Load Zone Settlement Point Price calculation for Electrical Bus </w:t>
            </w:r>
            <w:r w:rsidRPr="0001655C">
              <w:rPr>
                <w:i/>
                <w:iCs/>
                <w:sz w:val="20"/>
                <w:szCs w:val="20"/>
              </w:rPr>
              <w:t>b</w:t>
            </w:r>
            <w:r w:rsidRPr="0001655C">
              <w:rPr>
                <w:iCs/>
                <w:sz w:val="20"/>
                <w:szCs w:val="20"/>
              </w:rPr>
              <w:t xml:space="preserve">, for the portion of the SCED interval </w:t>
            </w:r>
            <w:r w:rsidRPr="0001655C">
              <w:rPr>
                <w:i/>
                <w:iCs/>
                <w:sz w:val="20"/>
                <w:szCs w:val="20"/>
              </w:rPr>
              <w:t>y</w:t>
            </w:r>
            <w:r w:rsidRPr="0001655C">
              <w:rPr>
                <w:iCs/>
                <w:sz w:val="20"/>
                <w:szCs w:val="20"/>
              </w:rPr>
              <w:t xml:space="preserve"> within the 15-minute Settlement Interval.</w:t>
            </w:r>
          </w:p>
        </w:tc>
      </w:tr>
      <w:tr w:rsidR="0001655C" w:rsidRPr="0001655C" w14:paraId="04A1E58C" w14:textId="77777777" w:rsidTr="003B71DB">
        <w:tc>
          <w:tcPr>
            <w:tcW w:w="1264" w:type="dxa"/>
          </w:tcPr>
          <w:p w14:paraId="1FDCD736" w14:textId="77777777" w:rsidR="0001655C" w:rsidRPr="0001655C" w:rsidRDefault="0001655C" w:rsidP="0001655C">
            <w:pPr>
              <w:spacing w:after="60"/>
              <w:rPr>
                <w:iCs/>
                <w:sz w:val="20"/>
                <w:szCs w:val="20"/>
              </w:rPr>
            </w:pPr>
            <w:r w:rsidRPr="0001655C">
              <w:rPr>
                <w:iCs/>
                <w:sz w:val="20"/>
                <w:szCs w:val="20"/>
              </w:rPr>
              <w:t>LZLMP</w:t>
            </w:r>
            <w:r w:rsidRPr="0001655C">
              <w:rPr>
                <w:i/>
                <w:iCs/>
                <w:sz w:val="20"/>
                <w:szCs w:val="20"/>
                <w:vertAlign w:val="subscript"/>
                <w:lang w:val="es-MX"/>
              </w:rPr>
              <w:t xml:space="preserve"> y</w:t>
            </w:r>
          </w:p>
        </w:tc>
        <w:tc>
          <w:tcPr>
            <w:tcW w:w="899" w:type="dxa"/>
          </w:tcPr>
          <w:p w14:paraId="763905C9"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049FE1B1" w14:textId="77777777" w:rsidR="0001655C" w:rsidRPr="0001655C" w:rsidRDefault="0001655C" w:rsidP="0001655C">
            <w:pPr>
              <w:spacing w:after="60"/>
              <w:rPr>
                <w:i/>
                <w:iCs/>
                <w:sz w:val="20"/>
                <w:szCs w:val="20"/>
              </w:rPr>
            </w:pPr>
            <w:r w:rsidRPr="0001655C">
              <w:rPr>
                <w:i/>
                <w:iCs/>
                <w:sz w:val="20"/>
                <w:szCs w:val="20"/>
              </w:rPr>
              <w:t>Load Zone Locational Marginal Price</w:t>
            </w:r>
            <w:r w:rsidRPr="0001655C">
              <w:rPr>
                <w:iCs/>
                <w:sz w:val="20"/>
                <w:szCs w:val="20"/>
              </w:rPr>
              <w:sym w:font="Symbol" w:char="F0BE"/>
            </w:r>
            <w:r w:rsidRPr="0001655C">
              <w:rPr>
                <w:iCs/>
                <w:sz w:val="20"/>
                <w:szCs w:val="20"/>
              </w:rPr>
              <w:t xml:space="preserve">The Load Zone LMP for the Load Zone for the SCED interval </w:t>
            </w:r>
            <w:r w:rsidRPr="0001655C">
              <w:rPr>
                <w:i/>
                <w:iCs/>
                <w:sz w:val="20"/>
                <w:szCs w:val="20"/>
              </w:rPr>
              <w:t>y</w:t>
            </w:r>
            <w:r w:rsidRPr="0001655C">
              <w:rPr>
                <w:iCs/>
                <w:sz w:val="20"/>
                <w:szCs w:val="20"/>
              </w:rPr>
              <w:t>.</w:t>
            </w:r>
          </w:p>
        </w:tc>
      </w:tr>
      <w:tr w:rsidR="0001655C" w:rsidRPr="0001655C" w14:paraId="02B75973" w14:textId="77777777" w:rsidTr="003B71DB">
        <w:tc>
          <w:tcPr>
            <w:tcW w:w="1264" w:type="dxa"/>
          </w:tcPr>
          <w:p w14:paraId="51EFDFB6" w14:textId="77777777" w:rsidR="0001655C" w:rsidRPr="0001655C" w:rsidRDefault="0001655C" w:rsidP="0001655C">
            <w:pPr>
              <w:spacing w:after="60"/>
              <w:rPr>
                <w:iCs/>
                <w:sz w:val="20"/>
                <w:szCs w:val="20"/>
              </w:rPr>
            </w:pPr>
            <w:r w:rsidRPr="0001655C">
              <w:rPr>
                <w:iCs/>
                <w:sz w:val="20"/>
                <w:szCs w:val="20"/>
              </w:rPr>
              <w:t xml:space="preserve">SEL </w:t>
            </w:r>
            <w:r w:rsidRPr="0001655C">
              <w:rPr>
                <w:i/>
                <w:iCs/>
                <w:sz w:val="20"/>
                <w:szCs w:val="20"/>
                <w:vertAlign w:val="subscript"/>
              </w:rPr>
              <w:t>b, y</w:t>
            </w:r>
          </w:p>
        </w:tc>
        <w:tc>
          <w:tcPr>
            <w:tcW w:w="899" w:type="dxa"/>
          </w:tcPr>
          <w:p w14:paraId="7A661744" w14:textId="77777777" w:rsidR="0001655C" w:rsidRPr="0001655C" w:rsidRDefault="0001655C" w:rsidP="0001655C">
            <w:pPr>
              <w:spacing w:after="60"/>
              <w:rPr>
                <w:iCs/>
                <w:sz w:val="20"/>
                <w:szCs w:val="20"/>
              </w:rPr>
            </w:pPr>
            <w:r w:rsidRPr="0001655C">
              <w:rPr>
                <w:iCs/>
                <w:sz w:val="20"/>
                <w:szCs w:val="20"/>
              </w:rPr>
              <w:t>MW</w:t>
            </w:r>
          </w:p>
        </w:tc>
        <w:tc>
          <w:tcPr>
            <w:tcW w:w="7107" w:type="dxa"/>
          </w:tcPr>
          <w:p w14:paraId="399776DA" w14:textId="77777777" w:rsidR="0001655C" w:rsidRPr="0001655C" w:rsidRDefault="0001655C" w:rsidP="0001655C">
            <w:pPr>
              <w:spacing w:after="60"/>
              <w:rPr>
                <w:iCs/>
                <w:sz w:val="20"/>
                <w:szCs w:val="20"/>
              </w:rPr>
            </w:pPr>
            <w:r w:rsidRPr="0001655C">
              <w:rPr>
                <w:i/>
                <w:iCs/>
                <w:sz w:val="20"/>
                <w:szCs w:val="20"/>
              </w:rPr>
              <w:t>State Estimator Load at bus per interval</w:t>
            </w:r>
            <w:r w:rsidRPr="0001655C">
              <w:rPr>
                <w:iCs/>
                <w:sz w:val="20"/>
                <w:szCs w:val="20"/>
              </w:rPr>
              <w:sym w:font="Symbol" w:char="F0BE"/>
            </w:r>
            <w:r w:rsidRPr="0001655C">
              <w:rPr>
                <w:iCs/>
                <w:sz w:val="20"/>
                <w:szCs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Wholesale Storage Load (WSL) and Non-WSL Energy Storage Resource (ESR) Charging Load for Electrical Bus </w:t>
            </w:r>
            <w:r w:rsidRPr="0001655C">
              <w:rPr>
                <w:i/>
                <w:iCs/>
                <w:sz w:val="20"/>
                <w:szCs w:val="20"/>
              </w:rPr>
              <w:t>b</w:t>
            </w:r>
            <w:r w:rsidRPr="0001655C">
              <w:rPr>
                <w:iCs/>
                <w:sz w:val="20"/>
                <w:szCs w:val="20"/>
              </w:rPr>
              <w:t xml:space="preserve"> in the Load Zone, for the SCED interval </w:t>
            </w:r>
            <w:r w:rsidRPr="0001655C">
              <w:rPr>
                <w:i/>
                <w:iCs/>
                <w:sz w:val="20"/>
                <w:szCs w:val="20"/>
              </w:rPr>
              <w:t>y</w:t>
            </w:r>
            <w:r w:rsidRPr="0001655C">
              <w:rPr>
                <w:iCs/>
                <w:sz w:val="20"/>
                <w:szCs w:val="20"/>
              </w:rPr>
              <w:t>.</w:t>
            </w:r>
          </w:p>
        </w:tc>
      </w:tr>
      <w:tr w:rsidR="0001655C" w:rsidRPr="0001655C" w14:paraId="118B911D" w14:textId="77777777" w:rsidTr="003B71DB">
        <w:tc>
          <w:tcPr>
            <w:tcW w:w="1264" w:type="dxa"/>
          </w:tcPr>
          <w:p w14:paraId="4EEF327F"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899" w:type="dxa"/>
          </w:tcPr>
          <w:p w14:paraId="497101F0" w14:textId="77777777" w:rsidR="0001655C" w:rsidRPr="0001655C" w:rsidRDefault="0001655C" w:rsidP="0001655C">
            <w:pPr>
              <w:spacing w:after="60"/>
              <w:rPr>
                <w:sz w:val="20"/>
                <w:szCs w:val="20"/>
              </w:rPr>
            </w:pPr>
            <w:r w:rsidRPr="0001655C">
              <w:rPr>
                <w:iCs/>
                <w:sz w:val="20"/>
                <w:szCs w:val="20"/>
              </w:rPr>
              <w:t>second</w:t>
            </w:r>
          </w:p>
        </w:tc>
        <w:tc>
          <w:tcPr>
            <w:tcW w:w="7107" w:type="dxa"/>
          </w:tcPr>
          <w:p w14:paraId="0F642FD4" w14:textId="77777777" w:rsidR="0001655C" w:rsidRPr="0001655C" w:rsidRDefault="0001655C" w:rsidP="0001655C">
            <w:pPr>
              <w:spacing w:after="60"/>
              <w:rPr>
                <w:iCs/>
                <w:sz w:val="20"/>
                <w:szCs w:val="20"/>
              </w:rPr>
            </w:pPr>
            <w:r w:rsidRPr="0001655C">
              <w:rPr>
                <w:i/>
                <w:sz w:val="20"/>
                <w:szCs w:val="20"/>
              </w:rPr>
              <w:t xml:space="preserve">Duration of </w:t>
            </w:r>
            <w:r w:rsidRPr="0001655C">
              <w:rPr>
                <w:i/>
                <w:iCs/>
                <w:sz w:val="20"/>
                <w:szCs w:val="20"/>
              </w:rPr>
              <w:t>SCED</w:t>
            </w:r>
            <w:r w:rsidRPr="0001655C">
              <w:rPr>
                <w:i/>
                <w:sz w:val="20"/>
                <w:szCs w:val="20"/>
              </w:rPr>
              <w:t xml:space="preserve">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iCs/>
                <w:sz w:val="20"/>
                <w:szCs w:val="20"/>
              </w:rPr>
              <w:t xml:space="preserve"> within the Settlement Interval.</w:t>
            </w:r>
          </w:p>
        </w:tc>
      </w:tr>
      <w:tr w:rsidR="0001655C" w:rsidRPr="0001655C" w14:paraId="083FFB51" w14:textId="77777777" w:rsidTr="003B71DB">
        <w:tc>
          <w:tcPr>
            <w:tcW w:w="1264" w:type="dxa"/>
          </w:tcPr>
          <w:p w14:paraId="324AC8BF" w14:textId="77777777" w:rsidR="0001655C" w:rsidRPr="0001655C" w:rsidRDefault="0001655C" w:rsidP="0001655C">
            <w:pPr>
              <w:spacing w:after="60"/>
              <w:rPr>
                <w:i/>
                <w:iCs/>
                <w:sz w:val="20"/>
                <w:szCs w:val="20"/>
              </w:rPr>
            </w:pPr>
            <w:r w:rsidRPr="0001655C">
              <w:rPr>
                <w:i/>
                <w:iCs/>
                <w:sz w:val="20"/>
                <w:szCs w:val="20"/>
              </w:rPr>
              <w:t>y</w:t>
            </w:r>
          </w:p>
        </w:tc>
        <w:tc>
          <w:tcPr>
            <w:tcW w:w="899" w:type="dxa"/>
          </w:tcPr>
          <w:p w14:paraId="7A041E9A"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0B16E446"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1F25F8E0" w14:textId="77777777" w:rsidTr="003B71DB">
        <w:tc>
          <w:tcPr>
            <w:tcW w:w="1264" w:type="dxa"/>
          </w:tcPr>
          <w:p w14:paraId="19991A82" w14:textId="77777777" w:rsidR="0001655C" w:rsidRPr="0001655C" w:rsidRDefault="0001655C" w:rsidP="0001655C">
            <w:pPr>
              <w:spacing w:after="60"/>
              <w:rPr>
                <w:i/>
                <w:iCs/>
                <w:sz w:val="20"/>
                <w:szCs w:val="20"/>
              </w:rPr>
            </w:pPr>
            <w:r w:rsidRPr="0001655C">
              <w:rPr>
                <w:i/>
                <w:iCs/>
                <w:sz w:val="20"/>
                <w:szCs w:val="20"/>
              </w:rPr>
              <w:t>b</w:t>
            </w:r>
          </w:p>
        </w:tc>
        <w:tc>
          <w:tcPr>
            <w:tcW w:w="899" w:type="dxa"/>
          </w:tcPr>
          <w:p w14:paraId="219ABD07"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48527A2D" w14:textId="77777777" w:rsidR="0001655C" w:rsidRPr="0001655C" w:rsidRDefault="0001655C" w:rsidP="0001655C">
            <w:pPr>
              <w:spacing w:after="60"/>
              <w:rPr>
                <w:iCs/>
                <w:sz w:val="20"/>
                <w:szCs w:val="20"/>
              </w:rPr>
            </w:pPr>
            <w:r w:rsidRPr="0001655C">
              <w:rPr>
                <w:iCs/>
                <w:sz w:val="20"/>
                <w:szCs w:val="20"/>
              </w:rPr>
              <w:t>An Electrical Bus in the Load Zone.  The summation is over all of the Electrical Buses in the Load Zone.</w:t>
            </w:r>
          </w:p>
        </w:tc>
      </w:tr>
      <w:bookmarkEnd w:id="393"/>
      <w:bookmarkEnd w:id="394"/>
    </w:tbl>
    <w:p w14:paraId="0EC96BC4"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1655C" w:rsidRPr="0001655C" w14:paraId="6A0A9A60" w14:textId="77777777" w:rsidTr="003B71DB">
        <w:trPr>
          <w:trHeight w:val="206"/>
        </w:trPr>
        <w:tc>
          <w:tcPr>
            <w:tcW w:w="9350" w:type="dxa"/>
            <w:shd w:val="pct12" w:color="auto" w:fill="auto"/>
          </w:tcPr>
          <w:p w14:paraId="6037EF21" w14:textId="77777777" w:rsidR="0001655C" w:rsidRPr="0001655C" w:rsidRDefault="0001655C" w:rsidP="0001655C">
            <w:pPr>
              <w:spacing w:before="120" w:after="240"/>
              <w:rPr>
                <w:b/>
                <w:i/>
                <w:iCs/>
              </w:rPr>
            </w:pPr>
            <w:r w:rsidRPr="0001655C">
              <w:rPr>
                <w:b/>
                <w:i/>
                <w:iCs/>
              </w:rPr>
              <w:t>[NPRR1010 and NPRR1188:  Replace applicable portions of paragraph (2) above with the following upon system implementation of the Real-Time Co-Optimization (RTC) project for NPRR1010; or upon system implementation for NPRR1188:]</w:t>
            </w:r>
          </w:p>
          <w:p w14:paraId="5CDDB647" w14:textId="77777777" w:rsidR="0001655C" w:rsidRPr="0001655C" w:rsidRDefault="0001655C" w:rsidP="0001655C">
            <w:pPr>
              <w:spacing w:after="240"/>
              <w:ind w:left="720" w:hanging="720"/>
              <w:rPr>
                <w:iCs/>
              </w:rPr>
            </w:pPr>
            <w:r w:rsidRPr="0001655C">
              <w:rPr>
                <w:iCs/>
              </w:rPr>
              <w:t>(2)</w:t>
            </w:r>
            <w:r w:rsidRPr="0001655C">
              <w:rPr>
                <w:iCs/>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40A6B435" w14:textId="77777777" w:rsidR="0001655C" w:rsidRPr="0001655C" w:rsidRDefault="0001655C" w:rsidP="0001655C">
            <w:pPr>
              <w:spacing w:after="240"/>
              <w:ind w:left="3960" w:hanging="3240"/>
              <w:rPr>
                <w:b/>
                <w:iCs/>
                <w:lang w:val="es-MX"/>
              </w:rPr>
            </w:pPr>
            <w:r w:rsidRPr="0001655C">
              <w:rPr>
                <w:b/>
                <w:iCs/>
                <w:lang w:val="es-MX"/>
              </w:rPr>
              <w:lastRenderedPageBreak/>
              <w:t>RTSPPEW</w:t>
            </w:r>
            <w:ins w:id="418" w:author="ERCOT 012825" w:date="2025-01-08T17:25:00Z">
              <w:r w:rsidRPr="0001655C">
                <w:rPr>
                  <w:bCs/>
                  <w:i/>
                  <w:iCs/>
                  <w:vertAlign w:val="subscript"/>
                </w:rPr>
                <w:t xml:space="preserve"> p</w:t>
              </w:r>
            </w:ins>
            <w:r w:rsidRPr="0001655C">
              <w:rPr>
                <w:b/>
                <w:iCs/>
                <w:lang w:val="es-MX"/>
              </w:rPr>
              <w:t xml:space="preserve">             =</w:t>
            </w:r>
            <w:r w:rsidRPr="0001655C">
              <w:rPr>
                <w:b/>
                <w:iCs/>
                <w:lang w:val="es-MX"/>
              </w:rPr>
              <w:tab/>
            </w:r>
            <w:r w:rsidRPr="0001655C">
              <w:rPr>
                <w:b/>
                <w:iCs/>
              </w:rPr>
              <w:t>Max [-$251, (</w:t>
            </w:r>
            <w:r w:rsidRPr="0001655C">
              <w:rPr>
                <w:b/>
                <w:iCs/>
                <w:position w:val="-22"/>
              </w:rPr>
              <w:object w:dxaOrig="225" w:dyaOrig="450" w14:anchorId="6D6FDE84">
                <v:shape id="_x0000_i1121" type="#_x0000_t75" style="width:12pt;height:30pt" o:ole="">
                  <v:imagedata r:id="rId101" o:title=""/>
                </v:shape>
                <o:OLEObject Type="Embed" ProgID="Equation.3" ShapeID="_x0000_i1121" DrawAspect="Content" ObjectID="_1808977528" r:id="rId127"/>
              </w:object>
            </w:r>
            <w:r w:rsidRPr="0001655C">
              <w:rPr>
                <w:b/>
                <w:iCs/>
                <w:position w:val="-20"/>
              </w:rPr>
              <w:object w:dxaOrig="225" w:dyaOrig="420" w14:anchorId="77B84CCF">
                <v:shape id="_x0000_i1122" type="#_x0000_t75" style="width:12pt;height:30pt" o:ole="">
                  <v:imagedata r:id="rId119" o:title=""/>
                </v:shape>
                <o:OLEObject Type="Embed" ProgID="Equation.3" ShapeID="_x0000_i1122" DrawAspect="Content" ObjectID="_1808977529" r:id="rId128"/>
              </w:object>
            </w:r>
            <w:r w:rsidRPr="0001655C">
              <w:rPr>
                <w:b/>
                <w:iCs/>
                <w:lang w:val="es-MX"/>
              </w:rPr>
              <w:t>(RTLMP</w:t>
            </w:r>
            <w:r w:rsidRPr="0001655C">
              <w:rPr>
                <w:b/>
                <w:iCs/>
                <w:vertAlign w:val="subscript"/>
                <w:lang w:val="es-MX"/>
              </w:rPr>
              <w:t xml:space="preserve"> </w:t>
            </w:r>
            <w:r w:rsidRPr="0001655C">
              <w:rPr>
                <w:b/>
                <w:i/>
                <w:iCs/>
                <w:vertAlign w:val="subscript"/>
                <w:lang w:val="es-MX"/>
              </w:rPr>
              <w:t>b, y</w:t>
            </w:r>
            <w:r w:rsidRPr="0001655C">
              <w:rPr>
                <w:b/>
                <w:iCs/>
                <w:lang w:val="es-MX"/>
              </w:rPr>
              <w:t xml:space="preserve"> * LZWF</w:t>
            </w:r>
            <w:r w:rsidRPr="0001655C">
              <w:rPr>
                <w:b/>
                <w:i/>
                <w:iCs/>
                <w:vertAlign w:val="subscript"/>
                <w:lang w:val="es-MX"/>
              </w:rPr>
              <w:t xml:space="preserve"> b, y</w:t>
            </w:r>
            <w:r w:rsidRPr="0001655C">
              <w:rPr>
                <w:b/>
                <w:iCs/>
                <w:lang w:val="es-MX"/>
              </w:rPr>
              <w:t xml:space="preserve">) </w:t>
            </w:r>
            <w:r w:rsidRPr="0001655C">
              <w:rPr>
                <w:b/>
                <w:iCs/>
              </w:rPr>
              <w:t xml:space="preserve">+ </w:t>
            </w:r>
            <w:ins w:id="419" w:author="ERCOT 012825" w:date="2024-12-04T18:16:00Z">
              <w:r w:rsidRPr="0001655C">
                <w:rPr>
                  <w:b/>
                  <w:iCs/>
                </w:rPr>
                <w:t>L</w:t>
              </w:r>
            </w:ins>
            <w:r w:rsidRPr="0001655C">
              <w:rPr>
                <w:b/>
                <w:iCs/>
              </w:rPr>
              <w:t>RTRDP</w:t>
            </w:r>
            <w:ins w:id="420" w:author="ERCOT 012825" w:date="2025-01-07T12:37:00Z">
              <w:r w:rsidRPr="0001655C">
                <w:rPr>
                  <w:bCs/>
                  <w:i/>
                  <w:iCs/>
                  <w:vertAlign w:val="subscript"/>
                </w:rPr>
                <w:t xml:space="preserve"> p</w:t>
              </w:r>
            </w:ins>
            <w:r w:rsidRPr="0001655C">
              <w:rPr>
                <w:b/>
                <w:iCs/>
              </w:rPr>
              <w:t>)]</w:t>
            </w:r>
          </w:p>
          <w:p w14:paraId="565C3D1A" w14:textId="77777777" w:rsidR="0001655C" w:rsidRPr="0001655C" w:rsidRDefault="0001655C" w:rsidP="0001655C">
            <w:pPr>
              <w:spacing w:after="240"/>
              <w:rPr>
                <w:iCs/>
              </w:rPr>
            </w:pPr>
            <w:r w:rsidRPr="0001655C">
              <w:rPr>
                <w:iCs/>
              </w:rPr>
              <w:t>For all Load Zones except DC Tie Load Zones:</w:t>
            </w:r>
          </w:p>
          <w:p w14:paraId="2BA10535"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74679FE6">
                <v:shape id="_x0000_i1123" type="#_x0000_t75" style="width:12pt;height:24pt" o:ole="">
                  <v:imagedata r:id="rId103" o:title=""/>
                </v:shape>
                <o:OLEObject Type="Embed" ProgID="Equation.3" ShapeID="_x0000_i1123" DrawAspect="Content" ObjectID="_1808977530" r:id="rId129"/>
              </w:object>
            </w:r>
            <w:r w:rsidRPr="0001655C">
              <w:rPr>
                <w:bCs/>
                <w:position w:val="-20"/>
              </w:rPr>
              <w:object w:dxaOrig="225" w:dyaOrig="420" w14:anchorId="466E40C0">
                <v:shape id="_x0000_i1124" type="#_x0000_t75" style="width:12pt;height:30pt" o:ole="">
                  <v:imagedata r:id="rId107" o:title=""/>
                </v:shape>
                <o:OLEObject Type="Embed" ProgID="Equation.3" ShapeID="_x0000_i1124" DrawAspect="Content" ObjectID="_1808977531" r:id="rId130"/>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5B519845" w14:textId="77777777" w:rsidR="0001655C" w:rsidRPr="0001655C" w:rsidRDefault="0001655C" w:rsidP="0001655C">
            <w:pPr>
              <w:spacing w:after="240"/>
              <w:rPr>
                <w:iCs/>
              </w:rPr>
            </w:pPr>
            <w:r w:rsidRPr="0001655C">
              <w:rPr>
                <w:iCs/>
              </w:rPr>
              <w:t xml:space="preserve">For a DC Tie Load Zone: </w:t>
            </w:r>
          </w:p>
          <w:p w14:paraId="644B7CFC"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0EB6EBE1">
                <v:shape id="_x0000_i1125" type="#_x0000_t75" style="width:24pt;height:30pt" o:ole="">
                  <v:imagedata r:id="rId103" o:title=""/>
                </v:shape>
                <o:OLEObject Type="Embed" ProgID="Equation.3" ShapeID="_x0000_i1125" DrawAspect="Content" ObjectID="_1808977532" r:id="rId131"/>
              </w:object>
            </w:r>
            <w:r w:rsidRPr="0001655C">
              <w:rPr>
                <w:bCs/>
                <w:position w:val="-20"/>
              </w:rPr>
              <w:object w:dxaOrig="225" w:dyaOrig="420" w14:anchorId="1A83E052">
                <v:shape id="_x0000_i1126" type="#_x0000_t75" style="width:12pt;height:30pt" o:ole="">
                  <v:imagedata r:id="rId107" o:title=""/>
                </v:shape>
                <o:OLEObject Type="Embed" ProgID="Equation.3" ShapeID="_x0000_i1126" DrawAspect="Content" ObjectID="_1808977533" r:id="rId132"/>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3F06BB4B"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i/>
                <w:vertAlign w:val="subscript"/>
                <w:lang w:val="es-MX"/>
              </w:rPr>
              <w:tab/>
            </w:r>
            <w:r w:rsidRPr="0001655C">
              <w:rPr>
                <w:bCs/>
                <w:lang w:val="es-MX"/>
              </w:rPr>
              <w:t>=</w:t>
            </w:r>
            <w:r w:rsidRPr="0001655C">
              <w:rPr>
                <w:bCs/>
                <w:lang w:val="es-MX"/>
              </w:rPr>
              <w:tab/>
              <w:t>1</w:t>
            </w:r>
          </w:p>
          <w:p w14:paraId="004C0DBB" w14:textId="77777777" w:rsidR="0001655C" w:rsidRPr="0001655C" w:rsidRDefault="0001655C" w:rsidP="0001655C">
            <w:pPr>
              <w:tabs>
                <w:tab w:val="left" w:pos="2160"/>
                <w:tab w:val="left" w:pos="2880"/>
              </w:tabs>
              <w:spacing w:after="240"/>
              <w:ind w:leftChars="31" w:left="374" w:hangingChars="125" w:hanging="300"/>
              <w:rPr>
                <w:bCs/>
              </w:rPr>
            </w:pPr>
            <w:r w:rsidRPr="0001655C">
              <w:rPr>
                <w:bCs/>
              </w:rPr>
              <w:t>Where:</w:t>
            </w:r>
          </w:p>
          <w:p w14:paraId="00B77E7A" w14:textId="77777777" w:rsidR="0001655C" w:rsidRPr="0001655C" w:rsidRDefault="0001655C" w:rsidP="0001655C">
            <w:pPr>
              <w:tabs>
                <w:tab w:val="left" w:pos="2160"/>
                <w:tab w:val="left" w:pos="2880"/>
              </w:tabs>
              <w:spacing w:after="240"/>
              <w:ind w:leftChars="300" w:left="2880" w:hangingChars="900" w:hanging="2160"/>
              <w:rPr>
                <w:bCs/>
              </w:rPr>
            </w:pPr>
            <w:proofErr w:type="spellStart"/>
            <w:ins w:id="421" w:author="ERCOT 012825" w:date="2024-12-04T18:16:00Z">
              <w:r w:rsidRPr="0001655C">
                <w:rPr>
                  <w:bCs/>
                </w:rPr>
                <w:t>L</w:t>
              </w:r>
            </w:ins>
            <w:r w:rsidRPr="0001655C">
              <w:rPr>
                <w:bCs/>
              </w:rPr>
              <w:t>RTRDP</w:t>
            </w:r>
            <w:ins w:id="422" w:author="ERCOT 012825" w:date="2024-12-11T10:11:00Z">
              <w:r w:rsidRPr="0001655C">
                <w:rPr>
                  <w:bCs/>
                  <w:i/>
                  <w:iCs/>
                  <w:vertAlign w:val="subscript"/>
                </w:rPr>
                <w:t>p</w:t>
              </w:r>
            </w:ins>
            <w:proofErr w:type="spellEnd"/>
            <w:r w:rsidRPr="0001655C">
              <w:rPr>
                <w:bCs/>
              </w:rPr>
              <w:t xml:space="preserve"> =</w:t>
            </w:r>
            <w:r w:rsidRPr="0001655C">
              <w:rPr>
                <w:bCs/>
              </w:rPr>
              <w:tab/>
            </w:r>
            <w:r w:rsidRPr="0001655C">
              <w:rPr>
                <w:bCs/>
                <w:position w:val="-22"/>
              </w:rPr>
              <w:object w:dxaOrig="225" w:dyaOrig="465" w14:anchorId="50416B80">
                <v:shape id="_x0000_i1127" type="#_x0000_t75" style="width:13.2pt;height:13.2pt" o:ole="">
                  <v:imagedata r:id="rId32" o:title=""/>
                </v:shape>
                <o:OLEObject Type="Embed" ProgID="Equation.3" ShapeID="_x0000_i1127" DrawAspect="Content" ObjectID="_1808977534" r:id="rId133"/>
              </w:object>
            </w:r>
            <w:r w:rsidRPr="0001655C">
              <w:rPr>
                <w:bCs/>
              </w:rPr>
              <w:t xml:space="preserve">(RNWF </w:t>
            </w:r>
            <w:r w:rsidRPr="0001655C">
              <w:rPr>
                <w:bCs/>
                <w:i/>
                <w:iCs/>
                <w:vertAlign w:val="subscript"/>
              </w:rPr>
              <w:t xml:space="preserve">y </w:t>
            </w:r>
            <w:r w:rsidRPr="0001655C">
              <w:rPr>
                <w:bCs/>
              </w:rPr>
              <w:t>* RTRDPA</w:t>
            </w:r>
            <w:r w:rsidRPr="0001655C">
              <w:rPr>
                <w:bCs/>
                <w:i/>
                <w:iCs/>
                <w:vertAlign w:val="subscript"/>
              </w:rPr>
              <w:t xml:space="preserve"> </w:t>
            </w:r>
            <w:ins w:id="423" w:author="ERCOT 012825" w:date="2024-12-11T10:11:00Z">
              <w:r w:rsidRPr="0001655C">
                <w:rPr>
                  <w:bCs/>
                  <w:i/>
                  <w:iCs/>
                  <w:vertAlign w:val="subscript"/>
                </w:rPr>
                <w:t xml:space="preserve">p, </w:t>
              </w:r>
            </w:ins>
            <w:r w:rsidRPr="0001655C">
              <w:rPr>
                <w:bCs/>
                <w:i/>
                <w:iCs/>
                <w:vertAlign w:val="subscript"/>
              </w:rPr>
              <w:t>y</w:t>
            </w:r>
            <w:r w:rsidRPr="0001655C">
              <w:rPr>
                <w:bCs/>
              </w:rPr>
              <w:t xml:space="preserve">) </w:t>
            </w:r>
          </w:p>
          <w:p w14:paraId="1A7BC300" w14:textId="77777777" w:rsidR="0001655C" w:rsidRPr="0001655C" w:rsidRDefault="0001655C" w:rsidP="0001655C">
            <w:pPr>
              <w:spacing w:after="240"/>
              <w:ind w:left="720"/>
            </w:pPr>
            <w:r w:rsidRPr="0001655C">
              <w:t>RNWF</w:t>
            </w:r>
            <w:r w:rsidRPr="0001655C">
              <w:rPr>
                <w:i/>
                <w:vertAlign w:val="subscript"/>
              </w:rPr>
              <w:t xml:space="preserve"> 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position w:val="-22"/>
              </w:rPr>
              <w:object w:dxaOrig="225" w:dyaOrig="465" w14:anchorId="78C5F2CD">
                <v:shape id="_x0000_i1128" type="#_x0000_t75" style="width:30pt;height:30pt" o:ole="">
                  <v:imagedata r:id="rId32" o:title=""/>
                </v:shape>
                <o:OLEObject Type="Embed" ProgID="Equation.3" ShapeID="_x0000_i1128" DrawAspect="Content" ObjectID="_1808977535" r:id="rId134"/>
              </w:object>
            </w:r>
            <w:r w:rsidRPr="0001655C">
              <w:t xml:space="preserve">TLMP </w:t>
            </w:r>
            <w:r w:rsidRPr="0001655C">
              <w:rPr>
                <w:i/>
                <w:vertAlign w:val="subscript"/>
              </w:rPr>
              <w:t>y</w:t>
            </w:r>
          </w:p>
          <w:p w14:paraId="18F48D17" w14:textId="77777777" w:rsidR="0001655C" w:rsidRPr="0001655C" w:rsidRDefault="0001655C" w:rsidP="0001655C">
            <w:r w:rsidRPr="0001655C">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01655C" w:rsidRPr="0001655C" w14:paraId="08BD0DF3" w14:textId="77777777" w:rsidTr="003B71DB">
              <w:tc>
                <w:tcPr>
                  <w:tcW w:w="1264" w:type="dxa"/>
                </w:tcPr>
                <w:p w14:paraId="78D558FC" w14:textId="77777777" w:rsidR="0001655C" w:rsidRPr="0001655C" w:rsidRDefault="0001655C" w:rsidP="0001655C">
                  <w:pPr>
                    <w:spacing w:after="120"/>
                    <w:rPr>
                      <w:b/>
                      <w:iCs/>
                      <w:sz w:val="20"/>
                    </w:rPr>
                  </w:pPr>
                  <w:r w:rsidRPr="0001655C">
                    <w:rPr>
                      <w:b/>
                      <w:iCs/>
                      <w:sz w:val="20"/>
                    </w:rPr>
                    <w:t>Variable</w:t>
                  </w:r>
                </w:p>
              </w:tc>
              <w:tc>
                <w:tcPr>
                  <w:tcW w:w="899" w:type="dxa"/>
                </w:tcPr>
                <w:p w14:paraId="2BC3AD24" w14:textId="77777777" w:rsidR="0001655C" w:rsidRPr="0001655C" w:rsidRDefault="0001655C" w:rsidP="0001655C">
                  <w:pPr>
                    <w:spacing w:after="120"/>
                    <w:rPr>
                      <w:b/>
                      <w:iCs/>
                      <w:sz w:val="20"/>
                    </w:rPr>
                  </w:pPr>
                  <w:r w:rsidRPr="0001655C">
                    <w:rPr>
                      <w:b/>
                      <w:iCs/>
                      <w:sz w:val="20"/>
                    </w:rPr>
                    <w:t>Unit</w:t>
                  </w:r>
                </w:p>
              </w:tc>
              <w:tc>
                <w:tcPr>
                  <w:tcW w:w="7107" w:type="dxa"/>
                </w:tcPr>
                <w:p w14:paraId="0CD5FFA5" w14:textId="77777777" w:rsidR="0001655C" w:rsidRPr="0001655C" w:rsidRDefault="0001655C" w:rsidP="0001655C">
                  <w:pPr>
                    <w:spacing w:after="120"/>
                    <w:rPr>
                      <w:b/>
                      <w:iCs/>
                      <w:sz w:val="20"/>
                    </w:rPr>
                  </w:pPr>
                  <w:r w:rsidRPr="0001655C">
                    <w:rPr>
                      <w:b/>
                      <w:iCs/>
                      <w:sz w:val="20"/>
                    </w:rPr>
                    <w:t>Description</w:t>
                  </w:r>
                </w:p>
              </w:tc>
            </w:tr>
            <w:tr w:rsidR="0001655C" w:rsidRPr="0001655C" w14:paraId="446DFFE0" w14:textId="77777777" w:rsidTr="003B71DB">
              <w:tc>
                <w:tcPr>
                  <w:tcW w:w="1264" w:type="dxa"/>
                </w:tcPr>
                <w:p w14:paraId="57CCCECF" w14:textId="77777777" w:rsidR="0001655C" w:rsidRPr="0001655C" w:rsidRDefault="0001655C" w:rsidP="0001655C">
                  <w:pPr>
                    <w:spacing w:after="60"/>
                    <w:rPr>
                      <w:iCs/>
                      <w:sz w:val="20"/>
                    </w:rPr>
                  </w:pPr>
                  <w:r w:rsidRPr="0001655C">
                    <w:rPr>
                      <w:iCs/>
                      <w:sz w:val="20"/>
                    </w:rPr>
                    <w:t>RTSPP</w:t>
                  </w:r>
                  <w:ins w:id="424" w:author="ERCOT 012825" w:date="2025-01-08T17:25:00Z">
                    <w:r w:rsidRPr="0001655C">
                      <w:rPr>
                        <w:bCs/>
                        <w:i/>
                        <w:iCs/>
                        <w:vertAlign w:val="subscript"/>
                      </w:rPr>
                      <w:t xml:space="preserve"> </w:t>
                    </w:r>
                    <w:r w:rsidRPr="0001655C">
                      <w:rPr>
                        <w:bCs/>
                        <w:i/>
                        <w:iCs/>
                        <w:sz w:val="20"/>
                        <w:szCs w:val="20"/>
                        <w:vertAlign w:val="subscript"/>
                      </w:rPr>
                      <w:t>p</w:t>
                    </w:r>
                  </w:ins>
                </w:p>
              </w:tc>
              <w:tc>
                <w:tcPr>
                  <w:tcW w:w="899" w:type="dxa"/>
                </w:tcPr>
                <w:p w14:paraId="6726C97E" w14:textId="77777777" w:rsidR="0001655C" w:rsidRPr="0001655C" w:rsidRDefault="0001655C" w:rsidP="0001655C">
                  <w:pPr>
                    <w:spacing w:after="60"/>
                    <w:rPr>
                      <w:i/>
                      <w:iCs/>
                      <w:sz w:val="20"/>
                    </w:rPr>
                  </w:pPr>
                  <w:r w:rsidRPr="0001655C">
                    <w:rPr>
                      <w:iCs/>
                      <w:sz w:val="20"/>
                    </w:rPr>
                    <w:t>$/MWh</w:t>
                  </w:r>
                </w:p>
              </w:tc>
              <w:tc>
                <w:tcPr>
                  <w:tcW w:w="7107" w:type="dxa"/>
                </w:tcPr>
                <w:p w14:paraId="560CCEFF"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Settlement Point</w:t>
                  </w:r>
                  <w:ins w:id="425" w:author="ERCOT 012825" w:date="2025-01-08T17:25:00Z">
                    <w:r w:rsidRPr="0001655C">
                      <w:rPr>
                        <w:iCs/>
                        <w:sz w:val="20"/>
                      </w:rPr>
                      <w:t xml:space="preserve"> </w:t>
                    </w:r>
                    <w:r w:rsidRPr="0001655C">
                      <w:rPr>
                        <w:i/>
                        <w:sz w:val="20"/>
                      </w:rPr>
                      <w:t>p</w:t>
                    </w:r>
                  </w:ins>
                  <w:r w:rsidRPr="0001655C">
                    <w:rPr>
                      <w:iCs/>
                      <w:sz w:val="20"/>
                    </w:rPr>
                    <w:t>, for the 15-minute Settlement Interval.</w:t>
                  </w:r>
                </w:p>
              </w:tc>
            </w:tr>
            <w:tr w:rsidR="0001655C" w:rsidRPr="0001655C" w14:paraId="7905C063" w14:textId="77777777" w:rsidTr="003B71DB">
              <w:tc>
                <w:tcPr>
                  <w:tcW w:w="1264" w:type="dxa"/>
                </w:tcPr>
                <w:p w14:paraId="4AFE1C26" w14:textId="77777777" w:rsidR="0001655C" w:rsidRPr="0001655C" w:rsidRDefault="0001655C" w:rsidP="0001655C">
                  <w:pPr>
                    <w:spacing w:after="60"/>
                    <w:rPr>
                      <w:iCs/>
                      <w:sz w:val="20"/>
                    </w:rPr>
                  </w:pPr>
                  <w:r w:rsidRPr="0001655C">
                    <w:rPr>
                      <w:iCs/>
                      <w:sz w:val="20"/>
                    </w:rPr>
                    <w:t>RTSPPEW</w:t>
                  </w:r>
                  <w:ins w:id="426" w:author="ERCOT 012825" w:date="2025-01-08T17:25:00Z">
                    <w:r w:rsidRPr="0001655C">
                      <w:rPr>
                        <w:bCs/>
                        <w:i/>
                        <w:iCs/>
                        <w:vertAlign w:val="subscript"/>
                      </w:rPr>
                      <w:t xml:space="preserve"> </w:t>
                    </w:r>
                    <w:r w:rsidRPr="0001655C">
                      <w:rPr>
                        <w:bCs/>
                        <w:i/>
                        <w:iCs/>
                        <w:sz w:val="20"/>
                        <w:szCs w:val="20"/>
                        <w:vertAlign w:val="subscript"/>
                      </w:rPr>
                      <w:t>p</w:t>
                    </w:r>
                  </w:ins>
                </w:p>
              </w:tc>
              <w:tc>
                <w:tcPr>
                  <w:tcW w:w="899" w:type="dxa"/>
                </w:tcPr>
                <w:p w14:paraId="118ACD9A" w14:textId="77777777" w:rsidR="0001655C" w:rsidRPr="0001655C" w:rsidRDefault="0001655C" w:rsidP="0001655C">
                  <w:pPr>
                    <w:spacing w:after="60"/>
                    <w:rPr>
                      <w:iCs/>
                      <w:sz w:val="20"/>
                    </w:rPr>
                  </w:pPr>
                  <w:r w:rsidRPr="0001655C">
                    <w:rPr>
                      <w:iCs/>
                      <w:sz w:val="20"/>
                    </w:rPr>
                    <w:t>$/MWh</w:t>
                  </w:r>
                </w:p>
              </w:tc>
              <w:tc>
                <w:tcPr>
                  <w:tcW w:w="7107" w:type="dxa"/>
                </w:tcPr>
                <w:p w14:paraId="14FE40B9" w14:textId="77777777" w:rsidR="0001655C" w:rsidRPr="0001655C" w:rsidRDefault="0001655C" w:rsidP="0001655C">
                  <w:pPr>
                    <w:spacing w:after="60"/>
                    <w:rPr>
                      <w:i/>
                      <w:iCs/>
                      <w:sz w:val="20"/>
                    </w:rPr>
                  </w:pPr>
                  <w:r w:rsidRPr="0001655C">
                    <w:rPr>
                      <w:i/>
                      <w:iCs/>
                      <w:sz w:val="20"/>
                    </w:rPr>
                    <w:t>Real-Time Settlement Point Price Energy-Weighted</w:t>
                  </w:r>
                  <w:r w:rsidRPr="0001655C">
                    <w:rPr>
                      <w:iCs/>
                      <w:sz w:val="20"/>
                    </w:rPr>
                    <w:sym w:font="Symbol" w:char="F0BE"/>
                  </w:r>
                  <w:r w:rsidRPr="0001655C">
                    <w:rPr>
                      <w:iCs/>
                      <w:sz w:val="20"/>
                    </w:rPr>
                    <w:t xml:space="preserve">The Real-Time Settlement Point Price at the Settlement Point </w:t>
                  </w:r>
                  <w:r w:rsidRPr="0001655C">
                    <w:rPr>
                      <w:i/>
                      <w:iCs/>
                      <w:sz w:val="20"/>
                    </w:rPr>
                    <w:t>p</w:t>
                  </w:r>
                  <w:r w:rsidRPr="0001655C">
                    <w:rPr>
                      <w:iCs/>
                      <w:sz w:val="20"/>
                    </w:rPr>
                    <w:t>, for the 15-minute Settlement Interval that is weighted by the state-estimated Load of the Load Zone of each SCED interval within the 15-minute Settlement Interval.</w:t>
                  </w:r>
                </w:p>
              </w:tc>
            </w:tr>
            <w:tr w:rsidR="0001655C" w:rsidRPr="0001655C" w14:paraId="49573E60" w14:textId="77777777" w:rsidTr="003B71DB">
              <w:tc>
                <w:tcPr>
                  <w:tcW w:w="1264" w:type="dxa"/>
                </w:tcPr>
                <w:p w14:paraId="6CB2853B" w14:textId="77777777" w:rsidR="0001655C" w:rsidRPr="0001655C" w:rsidRDefault="0001655C" w:rsidP="0001655C">
                  <w:pPr>
                    <w:spacing w:after="60"/>
                    <w:rPr>
                      <w:iCs/>
                      <w:sz w:val="20"/>
                    </w:rPr>
                  </w:pPr>
                  <w:r w:rsidRPr="0001655C">
                    <w:rPr>
                      <w:iCs/>
                      <w:sz w:val="20"/>
                    </w:rPr>
                    <w:t xml:space="preserve">RTLMP </w:t>
                  </w:r>
                  <w:r w:rsidRPr="0001655C">
                    <w:rPr>
                      <w:i/>
                      <w:iCs/>
                      <w:sz w:val="20"/>
                      <w:vertAlign w:val="subscript"/>
                    </w:rPr>
                    <w:t>b, y</w:t>
                  </w:r>
                </w:p>
              </w:tc>
              <w:tc>
                <w:tcPr>
                  <w:tcW w:w="899" w:type="dxa"/>
                </w:tcPr>
                <w:p w14:paraId="17AE1E99" w14:textId="77777777" w:rsidR="0001655C" w:rsidRPr="0001655C" w:rsidRDefault="0001655C" w:rsidP="0001655C">
                  <w:pPr>
                    <w:spacing w:after="60"/>
                    <w:rPr>
                      <w:iCs/>
                      <w:sz w:val="20"/>
                    </w:rPr>
                  </w:pPr>
                  <w:r w:rsidRPr="0001655C">
                    <w:rPr>
                      <w:iCs/>
                      <w:sz w:val="20"/>
                    </w:rPr>
                    <w:t>$/MWh</w:t>
                  </w:r>
                </w:p>
              </w:tc>
              <w:tc>
                <w:tcPr>
                  <w:tcW w:w="7107" w:type="dxa"/>
                </w:tcPr>
                <w:p w14:paraId="0DD8984B" w14:textId="77777777" w:rsidR="0001655C" w:rsidRPr="0001655C" w:rsidRDefault="0001655C" w:rsidP="0001655C">
                  <w:pPr>
                    <w:spacing w:after="60"/>
                    <w:rPr>
                      <w:iCs/>
                      <w:sz w:val="20"/>
                    </w:rPr>
                  </w:pPr>
                  <w:r w:rsidRPr="0001655C">
                    <w:rPr>
                      <w:i/>
                      <w:iCs/>
                      <w:sz w:val="20"/>
                    </w:rPr>
                    <w:t>Real-Time Locational Marginal Price at bus per interval</w:t>
                  </w:r>
                  <w:r w:rsidRPr="0001655C">
                    <w:rPr>
                      <w:iCs/>
                      <w:sz w:val="20"/>
                    </w:rPr>
                    <w:sym w:font="Symbol" w:char="F0BE"/>
                  </w:r>
                  <w:r w:rsidRPr="0001655C">
                    <w:rPr>
                      <w:iCs/>
                      <w:sz w:val="20"/>
                    </w:rPr>
                    <w:t xml:space="preserve">The Real-Time LMP at Electrical Bus </w:t>
                  </w:r>
                  <w:r w:rsidRPr="0001655C">
                    <w:rPr>
                      <w:i/>
                      <w:iCs/>
                      <w:sz w:val="20"/>
                    </w:rPr>
                    <w:t>b</w:t>
                  </w:r>
                  <w:r w:rsidRPr="0001655C">
                    <w:rPr>
                      <w:iCs/>
                      <w:sz w:val="20"/>
                    </w:rPr>
                    <w:t xml:space="preserve"> in the Load Zone, for the SCED interval </w:t>
                  </w:r>
                  <w:r w:rsidRPr="0001655C">
                    <w:rPr>
                      <w:i/>
                      <w:iCs/>
                      <w:sz w:val="20"/>
                    </w:rPr>
                    <w:t>y</w:t>
                  </w:r>
                  <w:r w:rsidRPr="0001655C">
                    <w:rPr>
                      <w:iCs/>
                      <w:sz w:val="20"/>
                    </w:rPr>
                    <w:t>.</w:t>
                  </w:r>
                </w:p>
              </w:tc>
            </w:tr>
            <w:tr w:rsidR="0001655C" w:rsidRPr="0001655C" w14:paraId="59121E5F" w14:textId="77777777" w:rsidTr="003B71DB">
              <w:tc>
                <w:tcPr>
                  <w:tcW w:w="1264" w:type="dxa"/>
                </w:tcPr>
                <w:p w14:paraId="3300CD81" w14:textId="77777777" w:rsidR="0001655C" w:rsidRPr="0001655C" w:rsidRDefault="0001655C" w:rsidP="0001655C">
                  <w:pPr>
                    <w:spacing w:after="60"/>
                    <w:rPr>
                      <w:i/>
                      <w:sz w:val="20"/>
                      <w:vertAlign w:val="subscript"/>
                    </w:rPr>
                  </w:pPr>
                  <w:ins w:id="427" w:author="ERCOT 012825" w:date="2024-12-04T18:16:00Z">
                    <w:r w:rsidRPr="0001655C">
                      <w:rPr>
                        <w:iCs/>
                        <w:sz w:val="20"/>
                      </w:rPr>
                      <w:t>L</w:t>
                    </w:r>
                  </w:ins>
                  <w:r w:rsidRPr="0001655C">
                    <w:rPr>
                      <w:iCs/>
                      <w:sz w:val="20"/>
                    </w:rPr>
                    <w:t xml:space="preserve">RTRDP </w:t>
                  </w:r>
                  <w:ins w:id="428" w:author="ERCOT 012825" w:date="2024-12-11T10:11:00Z">
                    <w:r w:rsidRPr="0001655C">
                      <w:rPr>
                        <w:i/>
                        <w:sz w:val="20"/>
                        <w:vertAlign w:val="subscript"/>
                      </w:rPr>
                      <w:t>p</w:t>
                    </w:r>
                  </w:ins>
                </w:p>
              </w:tc>
              <w:tc>
                <w:tcPr>
                  <w:tcW w:w="899" w:type="dxa"/>
                </w:tcPr>
                <w:p w14:paraId="40D8A588" w14:textId="77777777" w:rsidR="0001655C" w:rsidRPr="0001655C" w:rsidRDefault="0001655C" w:rsidP="0001655C">
                  <w:pPr>
                    <w:spacing w:after="60"/>
                    <w:rPr>
                      <w:iCs/>
                      <w:sz w:val="20"/>
                    </w:rPr>
                  </w:pPr>
                  <w:r w:rsidRPr="0001655C">
                    <w:rPr>
                      <w:iCs/>
                      <w:sz w:val="20"/>
                    </w:rPr>
                    <w:t>$/MWh</w:t>
                  </w:r>
                </w:p>
              </w:tc>
              <w:tc>
                <w:tcPr>
                  <w:tcW w:w="7107" w:type="dxa"/>
                </w:tcPr>
                <w:p w14:paraId="525319D0" w14:textId="77777777" w:rsidR="0001655C" w:rsidRPr="0001655C" w:rsidRDefault="0001655C" w:rsidP="0001655C">
                  <w:pPr>
                    <w:spacing w:after="60"/>
                    <w:rPr>
                      <w:i/>
                      <w:iCs/>
                      <w:sz w:val="20"/>
                    </w:rPr>
                  </w:pPr>
                  <w:ins w:id="429" w:author="ERCOT 012825" w:date="2024-12-04T18:16:00Z">
                    <w:r w:rsidRPr="0001655C">
                      <w:rPr>
                        <w:i/>
                        <w:iCs/>
                        <w:sz w:val="20"/>
                      </w:rPr>
                      <w:t>L</w:t>
                    </w:r>
                  </w:ins>
                  <w:ins w:id="430" w:author="ERCOT 012825" w:date="2024-12-04T18:17:00Z">
                    <w:r w:rsidRPr="0001655C">
                      <w:rPr>
                        <w:i/>
                        <w:iCs/>
                        <w:sz w:val="20"/>
                      </w:rPr>
                      <w:t xml:space="preserve">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431" w:author="ERCOT 012825" w:date="2024-11-25T09:24:00Z">
                    <w:r w:rsidRPr="0001655C">
                      <w:rPr>
                        <w:iCs/>
                        <w:sz w:val="20"/>
                      </w:rPr>
                      <w:t xml:space="preserve"> at </w:t>
                    </w:r>
                  </w:ins>
                  <w:ins w:id="432" w:author="ERCOT 012825" w:date="2024-11-26T09:13:00Z">
                    <w:r w:rsidRPr="0001655C">
                      <w:rPr>
                        <w:iCs/>
                        <w:sz w:val="20"/>
                      </w:rPr>
                      <w:t xml:space="preserve">the </w:t>
                    </w:r>
                  </w:ins>
                  <w:ins w:id="433" w:author="ERCOT 012825" w:date="2024-11-25T09:24:00Z">
                    <w:r w:rsidRPr="0001655C">
                      <w:rPr>
                        <w:iCs/>
                        <w:sz w:val="20"/>
                      </w:rPr>
                      <w:t>Settlement Point</w:t>
                    </w:r>
                  </w:ins>
                  <w:ins w:id="434" w:author="ERCOT 012825" w:date="2024-12-11T10:11:00Z">
                    <w:r w:rsidRPr="0001655C">
                      <w:rPr>
                        <w:iCs/>
                        <w:sz w:val="20"/>
                      </w:rPr>
                      <w:t xml:space="preserve"> </w:t>
                    </w:r>
                    <w:r w:rsidRPr="0001655C">
                      <w:rPr>
                        <w:i/>
                        <w:sz w:val="20"/>
                      </w:rPr>
                      <w:t>p</w:t>
                    </w:r>
                  </w:ins>
                  <w:r w:rsidRPr="0001655C">
                    <w:rPr>
                      <w:iCs/>
                      <w:sz w:val="20"/>
                    </w:rPr>
                    <w:t xml:space="preserve">, reflecting the impact of reliability deployments on energy prices that </w:t>
                  </w:r>
                  <w:del w:id="435" w:author="ERCOT 012825" w:date="2024-11-25T16:13:00Z">
                    <w:r w:rsidRPr="0001655C" w:rsidDel="00CB4FF0">
                      <w:rPr>
                        <w:iCs/>
                        <w:sz w:val="20"/>
                      </w:rPr>
                      <w:delText>is</w:delText>
                    </w:r>
                  </w:del>
                  <w:ins w:id="436" w:author="ERCOT 012825" w:date="2024-11-25T16:13:00Z">
                    <w:r w:rsidRPr="0001655C">
                      <w:rPr>
                        <w:iCs/>
                        <w:sz w:val="20"/>
                      </w:rPr>
                      <w:t>are</w:t>
                    </w:r>
                  </w:ins>
                  <w:r w:rsidRPr="0001655C">
                    <w:rPr>
                      <w:iCs/>
                      <w:sz w:val="20"/>
                    </w:rPr>
                    <w:t xml:space="preserve"> calculated </w:t>
                  </w:r>
                  <w:r w:rsidRPr="0001655C">
                    <w:rPr>
                      <w:bCs/>
                      <w:iCs/>
                      <w:sz w:val="20"/>
                    </w:rPr>
                    <w:t>from the Real-Time Reliability Deployment Price Adder for Energy</w:t>
                  </w:r>
                  <w:r w:rsidRPr="0001655C">
                    <w:rPr>
                      <w:iCs/>
                      <w:sz w:val="20"/>
                    </w:rPr>
                    <w:t>.</w:t>
                  </w:r>
                </w:p>
              </w:tc>
            </w:tr>
            <w:tr w:rsidR="0001655C" w:rsidRPr="0001655C" w14:paraId="2867E459" w14:textId="77777777" w:rsidTr="003B71DB">
              <w:tc>
                <w:tcPr>
                  <w:tcW w:w="1264" w:type="dxa"/>
                </w:tcPr>
                <w:p w14:paraId="27240C3D" w14:textId="77777777" w:rsidR="0001655C" w:rsidRPr="0001655C" w:rsidRDefault="0001655C" w:rsidP="0001655C">
                  <w:pPr>
                    <w:spacing w:after="60"/>
                    <w:rPr>
                      <w:iCs/>
                      <w:sz w:val="20"/>
                    </w:rPr>
                  </w:pPr>
                  <w:r w:rsidRPr="0001655C">
                    <w:rPr>
                      <w:iCs/>
                      <w:sz w:val="20"/>
                    </w:rPr>
                    <w:t>RTRDPA</w:t>
                  </w:r>
                  <w:r w:rsidRPr="0001655C">
                    <w:rPr>
                      <w:iCs/>
                      <w:sz w:val="20"/>
                      <w:vertAlign w:val="subscript"/>
                    </w:rPr>
                    <w:t xml:space="preserve"> </w:t>
                  </w:r>
                  <w:ins w:id="437" w:author="ERCOT 012825" w:date="2024-12-11T10:11:00Z">
                    <w:r w:rsidRPr="0001655C">
                      <w:rPr>
                        <w:i/>
                        <w:sz w:val="20"/>
                        <w:vertAlign w:val="subscript"/>
                      </w:rPr>
                      <w:t xml:space="preserve">p, </w:t>
                    </w:r>
                  </w:ins>
                  <w:r w:rsidRPr="0001655C">
                    <w:rPr>
                      <w:i/>
                      <w:iCs/>
                      <w:sz w:val="20"/>
                      <w:vertAlign w:val="subscript"/>
                    </w:rPr>
                    <w:t>y</w:t>
                  </w:r>
                </w:p>
              </w:tc>
              <w:tc>
                <w:tcPr>
                  <w:tcW w:w="899" w:type="dxa"/>
                </w:tcPr>
                <w:p w14:paraId="2CF63EF4" w14:textId="77777777" w:rsidR="0001655C" w:rsidRPr="0001655C" w:rsidRDefault="0001655C" w:rsidP="0001655C">
                  <w:pPr>
                    <w:spacing w:after="60"/>
                    <w:rPr>
                      <w:iCs/>
                      <w:sz w:val="20"/>
                    </w:rPr>
                  </w:pPr>
                  <w:r w:rsidRPr="0001655C">
                    <w:rPr>
                      <w:iCs/>
                      <w:sz w:val="20"/>
                    </w:rPr>
                    <w:t>$/MWh</w:t>
                  </w:r>
                </w:p>
              </w:tc>
              <w:tc>
                <w:tcPr>
                  <w:tcW w:w="7107" w:type="dxa"/>
                </w:tcPr>
                <w:p w14:paraId="7DD9D25B"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The Real-Time price adder that captures the impact of reliability deployments on energy prices</w:t>
                  </w:r>
                  <w:ins w:id="438" w:author="ERCOT 012825" w:date="2024-11-25T16:20:00Z">
                    <w:r w:rsidRPr="0001655C">
                      <w:rPr>
                        <w:iCs/>
                        <w:sz w:val="20"/>
                      </w:rPr>
                      <w:t xml:space="preserve"> at</w:t>
                    </w:r>
                  </w:ins>
                  <w:ins w:id="439" w:author="ERCOT 012825" w:date="2024-11-26T09:13:00Z">
                    <w:r w:rsidRPr="0001655C">
                      <w:rPr>
                        <w:iCs/>
                        <w:sz w:val="20"/>
                      </w:rPr>
                      <w:t xml:space="preserve"> the</w:t>
                    </w:r>
                  </w:ins>
                  <w:ins w:id="440" w:author="ERCOT 012825" w:date="2024-11-25T16:20:00Z">
                    <w:r w:rsidRPr="0001655C">
                      <w:rPr>
                        <w:iCs/>
                        <w:sz w:val="20"/>
                      </w:rPr>
                      <w:t xml:space="preserve"> Settlement Point</w:t>
                    </w:r>
                  </w:ins>
                  <w:ins w:id="441" w:author="ERCOT 012825" w:date="2024-12-11T10:13:00Z">
                    <w:r w:rsidRPr="0001655C">
                      <w:rPr>
                        <w:iCs/>
                        <w:sz w:val="20"/>
                      </w:rPr>
                      <w:t xml:space="preserve"> </w:t>
                    </w:r>
                    <w:r w:rsidRPr="0001655C">
                      <w:rPr>
                        <w:i/>
                        <w:sz w:val="20"/>
                      </w:rPr>
                      <w:t>p,</w:t>
                    </w:r>
                  </w:ins>
                  <w:r w:rsidRPr="0001655C">
                    <w:rPr>
                      <w:iCs/>
                      <w:sz w:val="20"/>
                    </w:rPr>
                    <w:t xml:space="preserve"> for the SCED interval </w:t>
                  </w:r>
                  <w:r w:rsidRPr="0001655C">
                    <w:rPr>
                      <w:i/>
                      <w:iCs/>
                      <w:sz w:val="20"/>
                    </w:rPr>
                    <w:t>y</w:t>
                  </w:r>
                  <w:r w:rsidRPr="0001655C">
                    <w:rPr>
                      <w:iCs/>
                      <w:sz w:val="20"/>
                    </w:rPr>
                    <w:t>.</w:t>
                  </w:r>
                </w:p>
              </w:tc>
            </w:tr>
            <w:tr w:rsidR="0001655C" w:rsidRPr="0001655C" w14:paraId="6ABEDA7C" w14:textId="77777777" w:rsidTr="003B71DB">
              <w:tc>
                <w:tcPr>
                  <w:tcW w:w="1264" w:type="dxa"/>
                </w:tcPr>
                <w:p w14:paraId="34AFE467"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899" w:type="dxa"/>
                </w:tcPr>
                <w:p w14:paraId="5ADA147D" w14:textId="77777777" w:rsidR="0001655C" w:rsidRPr="0001655C" w:rsidRDefault="0001655C" w:rsidP="0001655C">
                  <w:pPr>
                    <w:spacing w:after="60"/>
                    <w:rPr>
                      <w:iCs/>
                      <w:sz w:val="20"/>
                    </w:rPr>
                  </w:pPr>
                  <w:r w:rsidRPr="0001655C">
                    <w:rPr>
                      <w:iCs/>
                      <w:sz w:val="20"/>
                    </w:rPr>
                    <w:t>none</w:t>
                  </w:r>
                </w:p>
              </w:tc>
              <w:tc>
                <w:tcPr>
                  <w:tcW w:w="7107" w:type="dxa"/>
                </w:tcPr>
                <w:p w14:paraId="7B50EDC7"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4DB3B1B2" w14:textId="77777777" w:rsidTr="003B71DB">
              <w:tc>
                <w:tcPr>
                  <w:tcW w:w="1264" w:type="dxa"/>
                </w:tcPr>
                <w:p w14:paraId="36D0B62B" w14:textId="77777777" w:rsidR="0001655C" w:rsidRPr="0001655C" w:rsidRDefault="0001655C" w:rsidP="0001655C">
                  <w:pPr>
                    <w:spacing w:after="60"/>
                    <w:rPr>
                      <w:iCs/>
                      <w:sz w:val="20"/>
                    </w:rPr>
                  </w:pPr>
                  <w:r w:rsidRPr="0001655C">
                    <w:rPr>
                      <w:iCs/>
                      <w:sz w:val="20"/>
                    </w:rPr>
                    <w:t>LZWF</w:t>
                  </w:r>
                  <w:r w:rsidRPr="0001655C">
                    <w:rPr>
                      <w:i/>
                      <w:iCs/>
                      <w:sz w:val="20"/>
                      <w:vertAlign w:val="subscript"/>
                    </w:rPr>
                    <w:t xml:space="preserve"> b, y</w:t>
                  </w:r>
                </w:p>
              </w:tc>
              <w:tc>
                <w:tcPr>
                  <w:tcW w:w="899" w:type="dxa"/>
                </w:tcPr>
                <w:p w14:paraId="7FE95168" w14:textId="77777777" w:rsidR="0001655C" w:rsidRPr="0001655C" w:rsidRDefault="0001655C" w:rsidP="0001655C">
                  <w:pPr>
                    <w:spacing w:after="60"/>
                    <w:rPr>
                      <w:iCs/>
                      <w:sz w:val="20"/>
                    </w:rPr>
                  </w:pPr>
                  <w:r w:rsidRPr="0001655C">
                    <w:rPr>
                      <w:iCs/>
                      <w:sz w:val="20"/>
                    </w:rPr>
                    <w:t>none</w:t>
                  </w:r>
                </w:p>
              </w:tc>
              <w:tc>
                <w:tcPr>
                  <w:tcW w:w="7107" w:type="dxa"/>
                </w:tcPr>
                <w:p w14:paraId="34E4EF0E" w14:textId="77777777" w:rsidR="0001655C" w:rsidRPr="0001655C" w:rsidRDefault="0001655C" w:rsidP="0001655C">
                  <w:pPr>
                    <w:spacing w:after="60"/>
                    <w:rPr>
                      <w:i/>
                      <w:iCs/>
                      <w:sz w:val="20"/>
                    </w:rPr>
                  </w:pPr>
                  <w:r w:rsidRPr="0001655C">
                    <w:rPr>
                      <w:i/>
                      <w:iCs/>
                      <w:sz w:val="20"/>
                    </w:rPr>
                    <w:t>Load Zone Weighting Factor per bus per interval</w:t>
                  </w:r>
                  <w:r w:rsidRPr="0001655C">
                    <w:rPr>
                      <w:iCs/>
                      <w:sz w:val="20"/>
                    </w:rPr>
                    <w:sym w:font="Symbol" w:char="F0BE"/>
                  </w:r>
                  <w:r w:rsidRPr="0001655C">
                    <w:rPr>
                      <w:iCs/>
                      <w:sz w:val="20"/>
                    </w:rPr>
                    <w:t xml:space="preserve">The weight used in the Load Zone Settlement Point Price calculation for Electrical Bus </w:t>
                  </w:r>
                  <w:r w:rsidRPr="0001655C">
                    <w:rPr>
                      <w:i/>
                      <w:iCs/>
                      <w:sz w:val="20"/>
                    </w:rPr>
                    <w:t>b</w:t>
                  </w:r>
                  <w:r w:rsidRPr="0001655C">
                    <w:rPr>
                      <w:iCs/>
                      <w:sz w:val="20"/>
                    </w:rPr>
                    <w:t xml:space="preserve">, for the portion of the SCED interval </w:t>
                  </w:r>
                  <w:r w:rsidRPr="0001655C">
                    <w:rPr>
                      <w:i/>
                      <w:iCs/>
                      <w:sz w:val="20"/>
                    </w:rPr>
                    <w:t>y</w:t>
                  </w:r>
                  <w:r w:rsidRPr="0001655C">
                    <w:rPr>
                      <w:iCs/>
                      <w:sz w:val="20"/>
                    </w:rPr>
                    <w:t xml:space="preserve"> within the 15-minute Settlement Interval.</w:t>
                  </w:r>
                </w:p>
              </w:tc>
            </w:tr>
            <w:tr w:rsidR="0001655C" w:rsidRPr="0001655C" w14:paraId="5338318F" w14:textId="77777777" w:rsidTr="003B71DB">
              <w:tc>
                <w:tcPr>
                  <w:tcW w:w="1264" w:type="dxa"/>
                </w:tcPr>
                <w:p w14:paraId="01B4C9B1" w14:textId="77777777" w:rsidR="0001655C" w:rsidRPr="0001655C" w:rsidRDefault="0001655C" w:rsidP="0001655C">
                  <w:pPr>
                    <w:spacing w:after="60"/>
                    <w:rPr>
                      <w:iCs/>
                      <w:sz w:val="20"/>
                    </w:rPr>
                  </w:pPr>
                  <w:r w:rsidRPr="0001655C">
                    <w:rPr>
                      <w:iCs/>
                      <w:sz w:val="20"/>
                    </w:rPr>
                    <w:lastRenderedPageBreak/>
                    <w:t>LZLMP</w:t>
                  </w:r>
                  <w:r w:rsidRPr="0001655C">
                    <w:rPr>
                      <w:i/>
                      <w:iCs/>
                      <w:sz w:val="20"/>
                      <w:vertAlign w:val="subscript"/>
                      <w:lang w:val="es-MX"/>
                    </w:rPr>
                    <w:t xml:space="preserve"> y</w:t>
                  </w:r>
                </w:p>
              </w:tc>
              <w:tc>
                <w:tcPr>
                  <w:tcW w:w="899" w:type="dxa"/>
                </w:tcPr>
                <w:p w14:paraId="0FAA3E7B" w14:textId="77777777" w:rsidR="0001655C" w:rsidRPr="0001655C" w:rsidRDefault="0001655C" w:rsidP="0001655C">
                  <w:pPr>
                    <w:spacing w:after="60"/>
                    <w:rPr>
                      <w:iCs/>
                      <w:sz w:val="20"/>
                    </w:rPr>
                  </w:pPr>
                  <w:r w:rsidRPr="0001655C">
                    <w:rPr>
                      <w:iCs/>
                      <w:sz w:val="20"/>
                    </w:rPr>
                    <w:t>$/MWh</w:t>
                  </w:r>
                </w:p>
              </w:tc>
              <w:tc>
                <w:tcPr>
                  <w:tcW w:w="7107" w:type="dxa"/>
                </w:tcPr>
                <w:p w14:paraId="112BAA7D" w14:textId="77777777" w:rsidR="0001655C" w:rsidRPr="0001655C" w:rsidRDefault="0001655C" w:rsidP="0001655C">
                  <w:pPr>
                    <w:spacing w:after="60"/>
                    <w:rPr>
                      <w:i/>
                      <w:iCs/>
                      <w:sz w:val="20"/>
                    </w:rPr>
                  </w:pPr>
                  <w:r w:rsidRPr="0001655C">
                    <w:rPr>
                      <w:i/>
                      <w:iCs/>
                      <w:sz w:val="20"/>
                    </w:rPr>
                    <w:t>Load Zone Locational Marginal Price</w:t>
                  </w:r>
                  <w:r w:rsidRPr="0001655C">
                    <w:rPr>
                      <w:iCs/>
                      <w:sz w:val="20"/>
                    </w:rPr>
                    <w:sym w:font="Symbol" w:char="F0BE"/>
                  </w:r>
                  <w:r w:rsidRPr="0001655C">
                    <w:rPr>
                      <w:iCs/>
                      <w:sz w:val="20"/>
                    </w:rPr>
                    <w:t xml:space="preserve">The Load Zone LMP for the Load Zone for the SCED interval </w:t>
                  </w:r>
                  <w:r w:rsidRPr="0001655C">
                    <w:rPr>
                      <w:i/>
                      <w:iCs/>
                      <w:sz w:val="20"/>
                    </w:rPr>
                    <w:t>y</w:t>
                  </w:r>
                  <w:r w:rsidRPr="0001655C">
                    <w:rPr>
                      <w:iCs/>
                      <w:sz w:val="20"/>
                    </w:rPr>
                    <w:t>.</w:t>
                  </w:r>
                </w:p>
              </w:tc>
            </w:tr>
            <w:tr w:rsidR="0001655C" w:rsidRPr="0001655C" w14:paraId="3E671F6B" w14:textId="77777777" w:rsidTr="003B71DB">
              <w:tc>
                <w:tcPr>
                  <w:tcW w:w="1264" w:type="dxa"/>
                </w:tcPr>
                <w:p w14:paraId="2DD224F9" w14:textId="77777777" w:rsidR="0001655C" w:rsidRPr="0001655C" w:rsidRDefault="0001655C" w:rsidP="0001655C">
                  <w:pPr>
                    <w:spacing w:after="60"/>
                    <w:rPr>
                      <w:iCs/>
                      <w:sz w:val="20"/>
                    </w:rPr>
                  </w:pPr>
                  <w:r w:rsidRPr="0001655C">
                    <w:rPr>
                      <w:iCs/>
                      <w:sz w:val="20"/>
                    </w:rPr>
                    <w:t xml:space="preserve">SEL </w:t>
                  </w:r>
                  <w:r w:rsidRPr="0001655C">
                    <w:rPr>
                      <w:i/>
                      <w:iCs/>
                      <w:sz w:val="20"/>
                      <w:vertAlign w:val="subscript"/>
                    </w:rPr>
                    <w:t>b, y</w:t>
                  </w:r>
                </w:p>
              </w:tc>
              <w:tc>
                <w:tcPr>
                  <w:tcW w:w="899" w:type="dxa"/>
                </w:tcPr>
                <w:p w14:paraId="71E13F1E" w14:textId="77777777" w:rsidR="0001655C" w:rsidRPr="0001655C" w:rsidRDefault="0001655C" w:rsidP="0001655C">
                  <w:pPr>
                    <w:spacing w:after="60"/>
                    <w:rPr>
                      <w:iCs/>
                      <w:sz w:val="20"/>
                    </w:rPr>
                  </w:pPr>
                  <w:r w:rsidRPr="0001655C">
                    <w:rPr>
                      <w:iCs/>
                      <w:sz w:val="20"/>
                    </w:rPr>
                    <w:t>MW</w:t>
                  </w:r>
                </w:p>
              </w:tc>
              <w:tc>
                <w:tcPr>
                  <w:tcW w:w="7107" w:type="dxa"/>
                </w:tcPr>
                <w:p w14:paraId="693F59DB" w14:textId="77777777" w:rsidR="0001655C" w:rsidRPr="0001655C" w:rsidRDefault="0001655C" w:rsidP="0001655C">
                  <w:pPr>
                    <w:spacing w:after="60"/>
                    <w:rPr>
                      <w:iCs/>
                      <w:sz w:val="20"/>
                    </w:rPr>
                  </w:pPr>
                  <w:r w:rsidRPr="0001655C">
                    <w:rPr>
                      <w:i/>
                      <w:sz w:val="20"/>
                    </w:rPr>
                    <w:t>State Estimator Load at bus per interval</w:t>
                  </w:r>
                  <w:r w:rsidRPr="0001655C">
                    <w:rPr>
                      <w:sz w:val="20"/>
                    </w:rPr>
                    <w:sym w:font="Symbol" w:char="F0BE"/>
                  </w:r>
                  <w:r w:rsidRPr="0001655C">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Controllable Load Resource (CLR) Load that is not an ALR, Wholesale Storage Load (WSL) and Non-WSL Energy Storage Resource (ESR) Charging Load, for Electrical Bus </w:t>
                  </w:r>
                  <w:r w:rsidRPr="0001655C">
                    <w:rPr>
                      <w:i/>
                      <w:sz w:val="20"/>
                    </w:rPr>
                    <w:t>b</w:t>
                  </w:r>
                  <w:r w:rsidRPr="0001655C">
                    <w:rPr>
                      <w:sz w:val="20"/>
                    </w:rPr>
                    <w:t xml:space="preserve"> in the Load Zone, for the SCED interval </w:t>
                  </w:r>
                  <w:r w:rsidRPr="0001655C">
                    <w:rPr>
                      <w:i/>
                      <w:sz w:val="20"/>
                    </w:rPr>
                    <w:t>y</w:t>
                  </w:r>
                  <w:r w:rsidRPr="0001655C">
                    <w:rPr>
                      <w:sz w:val="20"/>
                    </w:rPr>
                    <w:t>.</w:t>
                  </w:r>
                </w:p>
              </w:tc>
            </w:tr>
            <w:tr w:rsidR="0001655C" w:rsidRPr="0001655C" w14:paraId="0B70F6E4" w14:textId="77777777" w:rsidTr="003B71DB">
              <w:tc>
                <w:tcPr>
                  <w:tcW w:w="1264" w:type="dxa"/>
                </w:tcPr>
                <w:p w14:paraId="152D2530"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899" w:type="dxa"/>
                </w:tcPr>
                <w:p w14:paraId="7FF869B1" w14:textId="77777777" w:rsidR="0001655C" w:rsidRPr="0001655C" w:rsidRDefault="0001655C" w:rsidP="0001655C">
                  <w:pPr>
                    <w:spacing w:after="60"/>
                    <w:rPr>
                      <w:sz w:val="20"/>
                    </w:rPr>
                  </w:pPr>
                  <w:r w:rsidRPr="0001655C">
                    <w:rPr>
                      <w:iCs/>
                      <w:sz w:val="20"/>
                    </w:rPr>
                    <w:t>second</w:t>
                  </w:r>
                </w:p>
              </w:tc>
              <w:tc>
                <w:tcPr>
                  <w:tcW w:w="7107" w:type="dxa"/>
                </w:tcPr>
                <w:p w14:paraId="77FBA189" w14:textId="77777777" w:rsidR="0001655C" w:rsidRPr="0001655C" w:rsidRDefault="0001655C" w:rsidP="0001655C">
                  <w:pPr>
                    <w:spacing w:after="60"/>
                    <w:rPr>
                      <w:iCs/>
                      <w:sz w:val="20"/>
                    </w:rPr>
                  </w:pPr>
                  <w:r w:rsidRPr="0001655C">
                    <w:rPr>
                      <w:i/>
                      <w:sz w:val="20"/>
                    </w:rPr>
                    <w:t xml:space="preserve">Duration of </w:t>
                  </w:r>
                  <w:r w:rsidRPr="0001655C">
                    <w:rPr>
                      <w:i/>
                      <w:iCs/>
                      <w:sz w:val="20"/>
                    </w:rPr>
                    <w:t>SCED</w:t>
                  </w:r>
                  <w:r w:rsidRPr="0001655C">
                    <w:rPr>
                      <w:i/>
                      <w:sz w:val="20"/>
                    </w:rPr>
                    <w:t xml:space="preserve">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iCs/>
                      <w:sz w:val="20"/>
                    </w:rPr>
                    <w:t xml:space="preserve"> within the Settlement Interval.</w:t>
                  </w:r>
                </w:p>
              </w:tc>
            </w:tr>
            <w:tr w:rsidR="0001655C" w:rsidRPr="0001655C" w14:paraId="0967B3D1" w14:textId="77777777" w:rsidTr="003B71DB">
              <w:tc>
                <w:tcPr>
                  <w:tcW w:w="1264" w:type="dxa"/>
                </w:tcPr>
                <w:p w14:paraId="07BC2E85" w14:textId="77777777" w:rsidR="0001655C" w:rsidRPr="0001655C" w:rsidRDefault="0001655C" w:rsidP="0001655C">
                  <w:pPr>
                    <w:spacing w:after="60"/>
                    <w:rPr>
                      <w:i/>
                      <w:iCs/>
                      <w:sz w:val="20"/>
                    </w:rPr>
                  </w:pPr>
                  <w:r w:rsidRPr="0001655C">
                    <w:rPr>
                      <w:i/>
                      <w:iCs/>
                      <w:sz w:val="20"/>
                    </w:rPr>
                    <w:t>y</w:t>
                  </w:r>
                </w:p>
              </w:tc>
              <w:tc>
                <w:tcPr>
                  <w:tcW w:w="899" w:type="dxa"/>
                </w:tcPr>
                <w:p w14:paraId="595165CD" w14:textId="77777777" w:rsidR="0001655C" w:rsidRPr="0001655C" w:rsidRDefault="0001655C" w:rsidP="0001655C">
                  <w:pPr>
                    <w:spacing w:after="60"/>
                    <w:rPr>
                      <w:iCs/>
                      <w:sz w:val="20"/>
                    </w:rPr>
                  </w:pPr>
                  <w:r w:rsidRPr="0001655C">
                    <w:rPr>
                      <w:iCs/>
                      <w:sz w:val="20"/>
                    </w:rPr>
                    <w:t>none</w:t>
                  </w:r>
                </w:p>
              </w:tc>
              <w:tc>
                <w:tcPr>
                  <w:tcW w:w="7107" w:type="dxa"/>
                </w:tcPr>
                <w:p w14:paraId="22BB603C"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44B8E7F4" w14:textId="77777777" w:rsidTr="003B71DB">
              <w:tc>
                <w:tcPr>
                  <w:tcW w:w="1264" w:type="dxa"/>
                </w:tcPr>
                <w:p w14:paraId="6A6A207B" w14:textId="77777777" w:rsidR="0001655C" w:rsidRPr="0001655C" w:rsidRDefault="0001655C" w:rsidP="0001655C">
                  <w:pPr>
                    <w:spacing w:after="60"/>
                    <w:rPr>
                      <w:i/>
                      <w:iCs/>
                      <w:sz w:val="20"/>
                    </w:rPr>
                  </w:pPr>
                  <w:r w:rsidRPr="0001655C">
                    <w:rPr>
                      <w:i/>
                      <w:iCs/>
                      <w:sz w:val="20"/>
                    </w:rPr>
                    <w:t>b</w:t>
                  </w:r>
                </w:p>
              </w:tc>
              <w:tc>
                <w:tcPr>
                  <w:tcW w:w="899" w:type="dxa"/>
                </w:tcPr>
                <w:p w14:paraId="046CFA6F" w14:textId="77777777" w:rsidR="0001655C" w:rsidRPr="0001655C" w:rsidRDefault="0001655C" w:rsidP="0001655C">
                  <w:pPr>
                    <w:spacing w:after="60"/>
                    <w:rPr>
                      <w:iCs/>
                      <w:sz w:val="20"/>
                    </w:rPr>
                  </w:pPr>
                  <w:r w:rsidRPr="0001655C">
                    <w:rPr>
                      <w:iCs/>
                      <w:sz w:val="20"/>
                    </w:rPr>
                    <w:t>none</w:t>
                  </w:r>
                </w:p>
              </w:tc>
              <w:tc>
                <w:tcPr>
                  <w:tcW w:w="7107" w:type="dxa"/>
                </w:tcPr>
                <w:p w14:paraId="63D02F71" w14:textId="77777777" w:rsidR="0001655C" w:rsidRPr="0001655C" w:rsidRDefault="0001655C" w:rsidP="0001655C">
                  <w:pPr>
                    <w:spacing w:after="60"/>
                    <w:rPr>
                      <w:iCs/>
                      <w:sz w:val="20"/>
                    </w:rPr>
                  </w:pPr>
                  <w:r w:rsidRPr="0001655C">
                    <w:rPr>
                      <w:iCs/>
                      <w:sz w:val="20"/>
                    </w:rPr>
                    <w:t>An Electrical Bus in the Load Zone.  The summation is over all of the Electrical Buses in the Load Zone.</w:t>
                  </w:r>
                </w:p>
              </w:tc>
            </w:tr>
            <w:tr w:rsidR="0001655C" w:rsidRPr="0001655C" w14:paraId="15600240" w14:textId="77777777" w:rsidTr="003B71DB">
              <w:trPr>
                <w:ins w:id="442" w:author="ERCOT 012825" w:date="2024-12-11T10:13:00Z"/>
              </w:trPr>
              <w:tc>
                <w:tcPr>
                  <w:tcW w:w="1264" w:type="dxa"/>
                </w:tcPr>
                <w:p w14:paraId="04A756AF" w14:textId="77777777" w:rsidR="0001655C" w:rsidRPr="0001655C" w:rsidRDefault="0001655C" w:rsidP="0001655C">
                  <w:pPr>
                    <w:spacing w:after="60"/>
                    <w:rPr>
                      <w:ins w:id="443" w:author="ERCOT 012825" w:date="2024-12-11T10:13:00Z"/>
                      <w:i/>
                      <w:iCs/>
                      <w:sz w:val="20"/>
                    </w:rPr>
                  </w:pPr>
                  <w:ins w:id="444" w:author="ERCOT 012825" w:date="2024-12-11T10:13:00Z">
                    <w:r w:rsidRPr="0001655C">
                      <w:rPr>
                        <w:i/>
                        <w:iCs/>
                        <w:sz w:val="20"/>
                      </w:rPr>
                      <w:t>p</w:t>
                    </w:r>
                  </w:ins>
                </w:p>
              </w:tc>
              <w:tc>
                <w:tcPr>
                  <w:tcW w:w="899" w:type="dxa"/>
                </w:tcPr>
                <w:p w14:paraId="22B51F4A" w14:textId="77777777" w:rsidR="0001655C" w:rsidRPr="0001655C" w:rsidRDefault="0001655C" w:rsidP="0001655C">
                  <w:pPr>
                    <w:spacing w:after="60"/>
                    <w:rPr>
                      <w:ins w:id="445" w:author="ERCOT 012825" w:date="2024-12-11T10:13:00Z"/>
                      <w:iCs/>
                      <w:sz w:val="20"/>
                    </w:rPr>
                  </w:pPr>
                  <w:ins w:id="446" w:author="ERCOT 012825" w:date="2024-12-11T10:13:00Z">
                    <w:r w:rsidRPr="0001655C">
                      <w:rPr>
                        <w:iCs/>
                        <w:sz w:val="20"/>
                      </w:rPr>
                      <w:t>none</w:t>
                    </w:r>
                  </w:ins>
                </w:p>
              </w:tc>
              <w:tc>
                <w:tcPr>
                  <w:tcW w:w="7107" w:type="dxa"/>
                </w:tcPr>
                <w:p w14:paraId="197E17B4" w14:textId="77777777" w:rsidR="0001655C" w:rsidRPr="0001655C" w:rsidRDefault="0001655C" w:rsidP="0001655C">
                  <w:pPr>
                    <w:spacing w:after="60"/>
                    <w:rPr>
                      <w:ins w:id="447" w:author="ERCOT 012825" w:date="2024-12-11T10:13:00Z"/>
                      <w:iCs/>
                      <w:sz w:val="20"/>
                    </w:rPr>
                  </w:pPr>
                  <w:ins w:id="448" w:author="ERCOT 012825" w:date="2024-12-11T10:13:00Z">
                    <w:r w:rsidRPr="0001655C">
                      <w:rPr>
                        <w:iCs/>
                        <w:sz w:val="20"/>
                      </w:rPr>
                      <w:t>A Settlement Point</w:t>
                    </w:r>
                  </w:ins>
                </w:p>
              </w:tc>
            </w:tr>
          </w:tbl>
          <w:p w14:paraId="1F430B06" w14:textId="77777777" w:rsidR="0001655C" w:rsidRPr="0001655C" w:rsidRDefault="0001655C" w:rsidP="0001655C">
            <w:pPr>
              <w:tabs>
                <w:tab w:val="left" w:pos="2160"/>
                <w:tab w:val="left" w:pos="2880"/>
              </w:tabs>
              <w:spacing w:after="240"/>
              <w:ind w:leftChars="300" w:left="2880" w:hangingChars="900" w:hanging="2160"/>
              <w:rPr>
                <w:bCs/>
                <w:lang w:val="es-MX"/>
              </w:rPr>
            </w:pPr>
          </w:p>
        </w:tc>
      </w:tr>
    </w:tbl>
    <w:p w14:paraId="33D153BB" w14:textId="77777777" w:rsidR="0001655C" w:rsidRPr="0001655C" w:rsidRDefault="0001655C" w:rsidP="0001655C">
      <w:pPr>
        <w:keepNext/>
        <w:widowControl w:val="0"/>
        <w:tabs>
          <w:tab w:val="left" w:pos="1260"/>
        </w:tabs>
        <w:spacing w:before="480" w:after="240"/>
        <w:ind w:left="1267" w:hanging="1267"/>
        <w:outlineLvl w:val="3"/>
        <w:rPr>
          <w:b/>
          <w:bCs/>
          <w:snapToGrid w:val="0"/>
          <w:szCs w:val="20"/>
        </w:rPr>
      </w:pPr>
      <w:bookmarkStart w:id="449" w:name="_Toc87951785"/>
      <w:bookmarkStart w:id="450" w:name="_Toc109009389"/>
      <w:bookmarkStart w:id="451" w:name="_Toc397505013"/>
      <w:bookmarkStart w:id="452" w:name="_Toc402357141"/>
      <w:bookmarkStart w:id="453" w:name="_Toc422486519"/>
      <w:bookmarkStart w:id="454" w:name="_Toc433093371"/>
      <w:bookmarkStart w:id="455" w:name="_Toc433093529"/>
      <w:bookmarkStart w:id="456" w:name="_Toc440874757"/>
      <w:bookmarkStart w:id="457" w:name="_Toc448142312"/>
      <w:bookmarkStart w:id="458" w:name="_Toc448142469"/>
      <w:bookmarkStart w:id="459" w:name="_Toc458770310"/>
      <w:bookmarkStart w:id="460" w:name="_Toc459294278"/>
      <w:bookmarkStart w:id="461" w:name="_Toc463262771"/>
      <w:bookmarkStart w:id="462" w:name="_Toc468286844"/>
      <w:bookmarkStart w:id="463" w:name="_Toc481502887"/>
      <w:bookmarkStart w:id="464" w:name="_Toc496080055"/>
      <w:bookmarkStart w:id="465" w:name="_Toc175157439"/>
      <w:r w:rsidRPr="0001655C">
        <w:rPr>
          <w:b/>
          <w:bCs/>
          <w:snapToGrid w:val="0"/>
          <w:szCs w:val="20"/>
        </w:rPr>
        <w:lastRenderedPageBreak/>
        <w:t>6.6.3.1</w:t>
      </w:r>
      <w:r w:rsidRPr="0001655C">
        <w:rPr>
          <w:b/>
          <w:bCs/>
          <w:snapToGrid w:val="0"/>
          <w:szCs w:val="20"/>
        </w:rPr>
        <w:tab/>
        <w:t xml:space="preserve">Real-Time Energy </w:t>
      </w:r>
      <w:bookmarkEnd w:id="449"/>
      <w:bookmarkEnd w:id="450"/>
      <w:r w:rsidRPr="0001655C">
        <w:rPr>
          <w:b/>
          <w:bCs/>
          <w:snapToGrid w:val="0"/>
          <w:szCs w:val="20"/>
        </w:rPr>
        <w:t>Imbalance Payment or Charge at a Resource Node</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0085F445" w14:textId="77777777" w:rsidR="0001655C" w:rsidRPr="0001655C" w:rsidRDefault="0001655C" w:rsidP="0001655C">
      <w:pPr>
        <w:spacing w:after="240"/>
        <w:ind w:left="720" w:hanging="720"/>
        <w:rPr>
          <w:szCs w:val="20"/>
        </w:rPr>
      </w:pPr>
      <w:r w:rsidRPr="0001655C">
        <w:rPr>
          <w:szCs w:val="20"/>
        </w:rPr>
        <w:t>(1)</w:t>
      </w:r>
      <w:r w:rsidRPr="0001655C">
        <w:rPr>
          <w:szCs w:val="20"/>
        </w:rPr>
        <w:tab/>
        <w:t>The payment or charge to each QSE for Energy Imbalance Service is calculated based on the Real-Time Settlement Point Price for the following amounts at a particular Resource Node Settlement Point:</w:t>
      </w:r>
    </w:p>
    <w:p w14:paraId="2DF8AB8C" w14:textId="77777777" w:rsidR="0001655C" w:rsidRPr="0001655C" w:rsidRDefault="0001655C" w:rsidP="0001655C">
      <w:pPr>
        <w:spacing w:after="240"/>
        <w:ind w:left="1440" w:hanging="720"/>
      </w:pPr>
      <w:r w:rsidRPr="0001655C">
        <w:t>(a)</w:t>
      </w:r>
      <w:r w:rsidRPr="0001655C">
        <w:tab/>
        <w:t>The energy produced by all its Generation Resources, consumed as WSL, or consumed as Non-WSL ESR Charging Load at the Settlement Point; plus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62C2F063" w14:textId="77777777" w:rsidTr="003B71DB">
        <w:trPr>
          <w:trHeight w:val="206"/>
        </w:trPr>
        <w:tc>
          <w:tcPr>
            <w:tcW w:w="9576" w:type="dxa"/>
            <w:shd w:val="pct12" w:color="auto" w:fill="auto"/>
          </w:tcPr>
          <w:p w14:paraId="37D9E158" w14:textId="77777777" w:rsidR="0001655C" w:rsidRPr="0001655C" w:rsidRDefault="0001655C" w:rsidP="0001655C">
            <w:pPr>
              <w:spacing w:before="120" w:after="240"/>
              <w:rPr>
                <w:b/>
                <w:i/>
                <w:iCs/>
              </w:rPr>
            </w:pPr>
            <w:r w:rsidRPr="0001655C">
              <w:rPr>
                <w:b/>
                <w:i/>
                <w:iCs/>
              </w:rPr>
              <w:t>[NPRR1188:  Replace item (a) above with the following upon system implementation:]</w:t>
            </w:r>
          </w:p>
          <w:p w14:paraId="3CA6B6E3" w14:textId="77777777" w:rsidR="0001655C" w:rsidRPr="0001655C" w:rsidRDefault="0001655C" w:rsidP="0001655C">
            <w:pPr>
              <w:spacing w:after="240"/>
              <w:ind w:left="1440" w:hanging="720"/>
            </w:pPr>
            <w:r w:rsidRPr="0001655C">
              <w:t>(a)</w:t>
            </w:r>
            <w:r w:rsidRPr="0001655C">
              <w:tab/>
            </w:r>
            <w:bookmarkStart w:id="466" w:name="_Hlk115958550"/>
            <w:r w:rsidRPr="0001655C">
              <w:t>The energy produced or consumed at the Settlement Point by all its Generation Resources, ESR Charging Load with WSL treatment, ESR Charging Load with Non-WSL treatment, or CLRs that are not ALRs; plus</w:t>
            </w:r>
            <w:bookmarkEnd w:id="466"/>
          </w:p>
        </w:tc>
      </w:tr>
    </w:tbl>
    <w:p w14:paraId="6B8D0291" w14:textId="77777777" w:rsidR="0001655C" w:rsidRPr="0001655C" w:rsidRDefault="0001655C" w:rsidP="0001655C">
      <w:pPr>
        <w:spacing w:before="240" w:after="240"/>
        <w:ind w:left="1440" w:hanging="720"/>
      </w:pPr>
      <w:r w:rsidRPr="0001655C">
        <w:t>(b)</w:t>
      </w:r>
      <w:r w:rsidRPr="0001655C">
        <w:tab/>
        <w:t>The amount of its Self-Schedules with sink specified at the Settlement Point; plus</w:t>
      </w:r>
    </w:p>
    <w:p w14:paraId="1BA87781" w14:textId="77777777" w:rsidR="0001655C" w:rsidRPr="0001655C" w:rsidRDefault="0001655C" w:rsidP="0001655C">
      <w:pPr>
        <w:spacing w:after="240"/>
        <w:ind w:left="1440" w:hanging="720"/>
      </w:pPr>
      <w:r w:rsidRPr="0001655C">
        <w:t>(c)</w:t>
      </w:r>
      <w:r w:rsidRPr="0001655C">
        <w:tab/>
        <w:t>The amount of its Day-Ahead Market (DAM) Energy Bids cleared in the DAM at the Settlement Point; plus</w:t>
      </w:r>
    </w:p>
    <w:p w14:paraId="28FD4909" w14:textId="77777777" w:rsidR="0001655C" w:rsidRPr="0001655C" w:rsidRDefault="0001655C" w:rsidP="0001655C">
      <w:pPr>
        <w:spacing w:after="240"/>
        <w:ind w:left="1440" w:hanging="720"/>
      </w:pPr>
      <w:r w:rsidRPr="0001655C">
        <w:t>(d)</w:t>
      </w:r>
      <w:r w:rsidRPr="0001655C">
        <w:tab/>
        <w:t>The amount of its Energy Trades at the Settlement Point where the QSE is the buyer; minus</w:t>
      </w:r>
    </w:p>
    <w:p w14:paraId="17E7A874" w14:textId="77777777" w:rsidR="0001655C" w:rsidRPr="0001655C" w:rsidRDefault="0001655C" w:rsidP="0001655C">
      <w:pPr>
        <w:spacing w:after="240"/>
        <w:ind w:left="1440" w:hanging="720"/>
      </w:pPr>
      <w:r w:rsidRPr="0001655C">
        <w:t>(e)</w:t>
      </w:r>
      <w:r w:rsidRPr="0001655C">
        <w:tab/>
        <w:t>The amount of its Self-Schedules with source specified at the Settlement Point; minus</w:t>
      </w:r>
    </w:p>
    <w:p w14:paraId="2D3616E0" w14:textId="77777777" w:rsidR="0001655C" w:rsidRPr="0001655C" w:rsidRDefault="0001655C" w:rsidP="0001655C">
      <w:pPr>
        <w:spacing w:after="240"/>
        <w:ind w:left="1440" w:hanging="720"/>
      </w:pPr>
      <w:r w:rsidRPr="0001655C">
        <w:t>(f)</w:t>
      </w:r>
      <w:r w:rsidRPr="0001655C">
        <w:tab/>
        <w:t xml:space="preserve">The amount of its energy offers cleared in the DAM at the Settlement Point; minus </w:t>
      </w:r>
    </w:p>
    <w:p w14:paraId="0F1853B7" w14:textId="77777777" w:rsidR="0001655C" w:rsidRPr="0001655C" w:rsidRDefault="0001655C" w:rsidP="0001655C">
      <w:pPr>
        <w:spacing w:after="240"/>
        <w:ind w:left="1440" w:hanging="720"/>
      </w:pPr>
      <w:r w:rsidRPr="0001655C">
        <w:lastRenderedPageBreak/>
        <w:t>(g)</w:t>
      </w:r>
      <w:r w:rsidRPr="0001655C">
        <w:tab/>
        <w:t xml:space="preserve">The amount of its Energy Trades at the Settlement Point where the QSE is the seller. </w:t>
      </w:r>
    </w:p>
    <w:p w14:paraId="335039C5" w14:textId="77777777" w:rsidR="0001655C" w:rsidRPr="0001655C" w:rsidRDefault="0001655C" w:rsidP="0001655C">
      <w:pPr>
        <w:spacing w:after="240"/>
        <w:ind w:left="720" w:hanging="720"/>
        <w:rPr>
          <w:iCs/>
          <w:szCs w:val="20"/>
        </w:rPr>
      </w:pPr>
      <w:r w:rsidRPr="0001655C">
        <w:rPr>
          <w:iCs/>
          <w:szCs w:val="20"/>
        </w:rPr>
        <w:t>(2)</w:t>
      </w:r>
      <w:r w:rsidRPr="0001655C">
        <w:rPr>
          <w:iCs/>
          <w:szCs w:val="20"/>
        </w:rPr>
        <w:tab/>
        <w:t>The payment or charge to each QSE for Energy Imbalance Service at a Resource Node Settlement Point for a given 15-minute Settlement Interval is calculated as follows:</w:t>
      </w:r>
    </w:p>
    <w:p w14:paraId="27C50D70" w14:textId="77777777" w:rsidR="0001655C" w:rsidRPr="0001655C" w:rsidRDefault="0001655C" w:rsidP="0001655C">
      <w:pPr>
        <w:tabs>
          <w:tab w:val="left" w:pos="2340"/>
          <w:tab w:val="left" w:pos="3420"/>
        </w:tabs>
        <w:spacing w:after="240"/>
        <w:ind w:left="3150" w:hanging="2430"/>
        <w:rPr>
          <w:b/>
          <w:bCs/>
          <w:sz w:val="32"/>
        </w:rPr>
      </w:pPr>
      <w:r w:rsidRPr="0001655C">
        <w:rPr>
          <w:b/>
          <w:bCs/>
        </w:rPr>
        <w:t xml:space="preserve">RTEIAMT </w:t>
      </w:r>
      <w:r w:rsidRPr="0001655C">
        <w:rPr>
          <w:b/>
          <w:bCs/>
          <w:i/>
          <w:vertAlign w:val="subscript"/>
        </w:rPr>
        <w:t>q, p</w:t>
      </w:r>
      <w:r w:rsidRPr="0001655C">
        <w:rPr>
          <w:b/>
          <w:bCs/>
        </w:rPr>
        <w:tab/>
      </w:r>
      <w:r w:rsidRPr="0001655C">
        <w:rPr>
          <w:b/>
          <w:bCs/>
        </w:rPr>
        <w:tab/>
        <w:t>= (-1) * {</w:t>
      </w:r>
      <w:r w:rsidRPr="0001655C">
        <w:rPr>
          <w:b/>
          <w:bCs/>
          <w:position w:val="-22"/>
        </w:rPr>
        <w:object w:dxaOrig="285" w:dyaOrig="450" w14:anchorId="5D00927D">
          <v:shape id="_x0000_i1129" type="#_x0000_t75" style="width:12.6pt;height:21pt" o:ole="">
            <v:imagedata r:id="rId135" o:title=""/>
          </v:shape>
          <o:OLEObject Type="Embed" ProgID="Equation.3" ShapeID="_x0000_i1129" DrawAspect="Content" ObjectID="_1808977536" r:id="rId136"/>
        </w:object>
      </w:r>
      <w:r w:rsidRPr="0001655C">
        <w:rPr>
          <w:rFonts w:ascii="Times New Roman Bold" w:hAnsi="Times New Roman Bold"/>
          <w:b/>
          <w:bCs/>
        </w:rPr>
        <w:t>(</w:t>
      </w:r>
      <w:r w:rsidRPr="0001655C">
        <w:rPr>
          <w:b/>
          <w:bCs/>
          <w:position w:val="-18"/>
        </w:rPr>
        <w:object w:dxaOrig="225" w:dyaOrig="420" w14:anchorId="7A00B487">
          <v:shape id="_x0000_i1130" type="#_x0000_t75" style="width:13.2pt;height:21pt" o:ole="">
            <v:imagedata r:id="rId137" o:title=""/>
          </v:shape>
          <o:OLEObject Type="Embed" ProgID="Equation.3" ShapeID="_x0000_i1130" DrawAspect="Content" ObjectID="_1808977537" r:id="rId138"/>
        </w:object>
      </w:r>
      <w:r w:rsidRPr="0001655C">
        <w:rPr>
          <w:b/>
          <w:bCs/>
        </w:rPr>
        <w:t>(RESREV</w:t>
      </w:r>
      <w:r w:rsidRPr="0001655C">
        <w:rPr>
          <w:b/>
          <w:bCs/>
          <w:i/>
          <w:vertAlign w:val="subscript"/>
        </w:rPr>
        <w:t xml:space="preserve"> q, r, </w:t>
      </w:r>
      <w:proofErr w:type="spellStart"/>
      <w:r w:rsidRPr="0001655C">
        <w:rPr>
          <w:b/>
          <w:bCs/>
          <w:i/>
          <w:vertAlign w:val="subscript"/>
        </w:rPr>
        <w:t>gsc</w:t>
      </w:r>
      <w:proofErr w:type="spellEnd"/>
      <w:r w:rsidRPr="0001655C">
        <w:rPr>
          <w:b/>
          <w:bCs/>
          <w:i/>
          <w:vertAlign w:val="subscript"/>
        </w:rPr>
        <w:t>, p</w:t>
      </w:r>
      <w:r w:rsidRPr="0001655C">
        <w:rPr>
          <w:b/>
          <w:bCs/>
        </w:rPr>
        <w:t>)) + (</w:t>
      </w:r>
      <w:r w:rsidRPr="0001655C">
        <w:rPr>
          <w:b/>
          <w:bCs/>
          <w:position w:val="-18"/>
        </w:rPr>
        <w:object w:dxaOrig="225" w:dyaOrig="420" w14:anchorId="081A8732">
          <v:shape id="_x0000_i1131" type="#_x0000_t75" style="width:13.2pt;height:21pt" o:ole="">
            <v:imagedata r:id="rId137" o:title=""/>
          </v:shape>
          <o:OLEObject Type="Embed" ProgID="Equation.3" ShapeID="_x0000_i1131" DrawAspect="Content" ObjectID="_1808977538" r:id="rId139"/>
        </w:object>
      </w:r>
      <w:r w:rsidRPr="0001655C">
        <w:rPr>
          <w:b/>
          <w:bCs/>
        </w:rPr>
        <w:t>WSLAMTTOT</w:t>
      </w:r>
      <w:r w:rsidRPr="0001655C">
        <w:rPr>
          <w:b/>
          <w:bCs/>
          <w:i/>
          <w:sz w:val="28"/>
          <w:szCs w:val="28"/>
          <w:vertAlign w:val="subscript"/>
        </w:rPr>
        <w:t xml:space="preserve"> </w:t>
      </w:r>
      <w:r w:rsidRPr="0001655C">
        <w:rPr>
          <w:b/>
          <w:bCs/>
          <w:i/>
          <w:vertAlign w:val="subscript"/>
        </w:rPr>
        <w:t>q, r, p</w:t>
      </w:r>
      <w:r w:rsidRPr="0001655C">
        <w:rPr>
          <w:b/>
          <w:bCs/>
        </w:rPr>
        <w:t>) + (</w:t>
      </w:r>
      <w:r w:rsidRPr="0001655C">
        <w:rPr>
          <w:b/>
          <w:bCs/>
          <w:position w:val="-18"/>
        </w:rPr>
        <w:object w:dxaOrig="225" w:dyaOrig="420" w14:anchorId="7CC14F38">
          <v:shape id="_x0000_i1132" type="#_x0000_t75" style="width:13.2pt;height:21pt" o:ole="">
            <v:imagedata r:id="rId137" o:title=""/>
          </v:shape>
          <o:OLEObject Type="Embed" ProgID="Equation.3" ShapeID="_x0000_i1132" DrawAspect="Content" ObjectID="_1808977539" r:id="rId140"/>
        </w:object>
      </w:r>
      <w:r w:rsidRPr="0001655C">
        <w:rPr>
          <w:b/>
          <w:bCs/>
        </w:rPr>
        <w:t>ESRNWSLAMTTOT</w:t>
      </w:r>
      <w:r w:rsidRPr="0001655C">
        <w:rPr>
          <w:b/>
          <w:bCs/>
          <w:i/>
          <w:sz w:val="28"/>
          <w:szCs w:val="28"/>
          <w:vertAlign w:val="subscript"/>
        </w:rPr>
        <w:t xml:space="preserve"> </w:t>
      </w:r>
      <w:r w:rsidRPr="0001655C">
        <w:rPr>
          <w:b/>
          <w:bCs/>
          <w:i/>
          <w:vertAlign w:val="subscript"/>
        </w:rPr>
        <w:t>q, r, p</w:t>
      </w:r>
      <w:r w:rsidRPr="0001655C">
        <w:rPr>
          <w:b/>
          <w:bCs/>
        </w:rPr>
        <w:t xml:space="preserve">) + RTSPP </w:t>
      </w:r>
      <w:r w:rsidRPr="0001655C">
        <w:rPr>
          <w:b/>
          <w:bCs/>
          <w:i/>
          <w:vertAlign w:val="subscript"/>
        </w:rPr>
        <w:t>p</w:t>
      </w:r>
      <w:r w:rsidRPr="0001655C">
        <w:rPr>
          <w:b/>
          <w:bCs/>
        </w:rPr>
        <w:t xml:space="preserve"> * [(SSSK </w:t>
      </w:r>
      <w:r w:rsidRPr="0001655C">
        <w:rPr>
          <w:b/>
          <w:bCs/>
          <w:i/>
          <w:vertAlign w:val="subscript"/>
        </w:rPr>
        <w:t>q, p</w:t>
      </w:r>
      <w:r w:rsidRPr="0001655C">
        <w:rPr>
          <w:b/>
          <w:bCs/>
        </w:rPr>
        <w:t xml:space="preserve"> * ¼) + (DAEP </w:t>
      </w:r>
      <w:r w:rsidRPr="0001655C">
        <w:rPr>
          <w:b/>
          <w:bCs/>
          <w:i/>
          <w:vertAlign w:val="subscript"/>
        </w:rPr>
        <w:t>q, p</w:t>
      </w:r>
      <w:r w:rsidRPr="0001655C">
        <w:rPr>
          <w:b/>
          <w:bCs/>
        </w:rPr>
        <w:t xml:space="preserve"> * ¼) + (RTQQEP </w:t>
      </w:r>
      <w:r w:rsidRPr="0001655C">
        <w:rPr>
          <w:b/>
          <w:bCs/>
          <w:i/>
          <w:vertAlign w:val="subscript"/>
        </w:rPr>
        <w:t>q, p</w:t>
      </w:r>
      <w:r w:rsidRPr="0001655C">
        <w:rPr>
          <w:b/>
          <w:bCs/>
        </w:rPr>
        <w:t xml:space="preserve"> * ¼) – (SSSR </w:t>
      </w:r>
      <w:r w:rsidRPr="0001655C">
        <w:rPr>
          <w:b/>
          <w:bCs/>
          <w:i/>
          <w:vertAlign w:val="subscript"/>
        </w:rPr>
        <w:t>q, p</w:t>
      </w:r>
      <w:r w:rsidRPr="0001655C">
        <w:rPr>
          <w:b/>
          <w:bCs/>
        </w:rPr>
        <w:t xml:space="preserve"> * ¼) – (DAES </w:t>
      </w:r>
      <w:r w:rsidRPr="0001655C">
        <w:rPr>
          <w:b/>
          <w:bCs/>
          <w:i/>
          <w:vertAlign w:val="subscript"/>
        </w:rPr>
        <w:t>q, p</w:t>
      </w:r>
      <w:r w:rsidRPr="0001655C">
        <w:rPr>
          <w:b/>
          <w:bCs/>
        </w:rPr>
        <w:t xml:space="preserve"> * ¼) – (RTQQES </w:t>
      </w:r>
      <w:r w:rsidRPr="0001655C">
        <w:rPr>
          <w:b/>
          <w:bCs/>
          <w:i/>
          <w:vertAlign w:val="subscript"/>
        </w:rPr>
        <w:t>q, p</w:t>
      </w:r>
      <w:r w:rsidRPr="0001655C">
        <w:rPr>
          <w:b/>
          <w:bCs/>
        </w:rPr>
        <w:t xml:space="preserve"> * ¼)]</w:t>
      </w:r>
      <w:r w:rsidRPr="0001655C">
        <w:rPr>
          <w:b/>
          <w:bCs/>
          <w:sz w:val="32"/>
        </w:rPr>
        <w:t>}</w:t>
      </w:r>
    </w:p>
    <w:p w14:paraId="4DA1577B" w14:textId="77777777" w:rsidR="0001655C" w:rsidRPr="0001655C" w:rsidRDefault="0001655C" w:rsidP="0001655C">
      <w:pPr>
        <w:tabs>
          <w:tab w:val="left" w:pos="2340"/>
          <w:tab w:val="left" w:pos="3420"/>
        </w:tabs>
        <w:spacing w:after="240"/>
        <w:ind w:left="3420" w:hanging="2700"/>
        <w:rPr>
          <w:b/>
        </w:rPr>
      </w:pPr>
      <w:r w:rsidRPr="0001655C">
        <w:t>Where:</w:t>
      </w:r>
    </w:p>
    <w:p w14:paraId="41A5E2B3" w14:textId="77777777" w:rsidR="0001655C" w:rsidRPr="0001655C" w:rsidRDefault="0001655C" w:rsidP="0001655C">
      <w:pPr>
        <w:tabs>
          <w:tab w:val="left" w:pos="2340"/>
          <w:tab w:val="left" w:pos="3420"/>
        </w:tabs>
        <w:spacing w:after="240"/>
        <w:ind w:left="3150" w:hanging="2430"/>
        <w:rPr>
          <w:b/>
          <w:i/>
          <w:sz w:val="28"/>
          <w:szCs w:val="28"/>
          <w:vertAlign w:val="subscript"/>
        </w:rPr>
      </w:pPr>
      <w:r w:rsidRPr="0001655C">
        <w:t>RESREV</w:t>
      </w:r>
      <w:r w:rsidRPr="0001655C">
        <w:rPr>
          <w:i/>
          <w:vertAlign w:val="subscript"/>
        </w:rPr>
        <w:t xml:space="preserve"> q, r, </w:t>
      </w:r>
      <w:proofErr w:type="spellStart"/>
      <w:r w:rsidRPr="0001655C">
        <w:rPr>
          <w:i/>
          <w:vertAlign w:val="subscript"/>
        </w:rPr>
        <w:t>gsc</w:t>
      </w:r>
      <w:proofErr w:type="spellEnd"/>
      <w:r w:rsidRPr="0001655C">
        <w:rPr>
          <w:i/>
          <w:vertAlign w:val="subscript"/>
        </w:rPr>
        <w:t>, p</w:t>
      </w:r>
      <w:r w:rsidRPr="0001655C">
        <w:tab/>
        <w:t xml:space="preserve">= GSPLITPER </w:t>
      </w:r>
      <w:r w:rsidRPr="0001655C">
        <w:rPr>
          <w:i/>
          <w:vertAlign w:val="subscript"/>
        </w:rPr>
        <w:t xml:space="preserve">q, r, </w:t>
      </w:r>
      <w:proofErr w:type="spellStart"/>
      <w:r w:rsidRPr="0001655C">
        <w:rPr>
          <w:i/>
          <w:vertAlign w:val="subscript"/>
        </w:rPr>
        <w:t>gsc</w:t>
      </w:r>
      <w:proofErr w:type="spellEnd"/>
      <w:r w:rsidRPr="0001655C">
        <w:rPr>
          <w:i/>
          <w:vertAlign w:val="subscript"/>
        </w:rPr>
        <w:t>, p</w:t>
      </w:r>
      <w:r w:rsidRPr="0001655C">
        <w:t xml:space="preserve"> * NMSAMTTOT </w:t>
      </w:r>
      <w:proofErr w:type="spellStart"/>
      <w:r w:rsidRPr="0001655C">
        <w:rPr>
          <w:i/>
          <w:szCs w:val="28"/>
          <w:vertAlign w:val="subscript"/>
        </w:rPr>
        <w:t>gsc</w:t>
      </w:r>
      <w:proofErr w:type="spellEnd"/>
    </w:p>
    <w:p w14:paraId="13F6BEC7" w14:textId="77777777" w:rsidR="0001655C" w:rsidRPr="0001655C" w:rsidRDefault="0001655C" w:rsidP="0001655C">
      <w:pPr>
        <w:tabs>
          <w:tab w:val="left" w:pos="2340"/>
          <w:tab w:val="left" w:pos="3420"/>
        </w:tabs>
        <w:spacing w:after="240"/>
        <w:ind w:left="3150" w:hanging="2430"/>
        <w:rPr>
          <w:b/>
          <w:i/>
          <w:vertAlign w:val="subscript"/>
        </w:rPr>
      </w:pPr>
      <w:r w:rsidRPr="0001655C">
        <w:t>RESMEB</w:t>
      </w:r>
      <w:r w:rsidRPr="0001655C">
        <w:rPr>
          <w:i/>
          <w:vertAlign w:val="subscript"/>
        </w:rPr>
        <w:t xml:space="preserve"> q, r, </w:t>
      </w:r>
      <w:proofErr w:type="spellStart"/>
      <w:r w:rsidRPr="0001655C">
        <w:rPr>
          <w:i/>
          <w:vertAlign w:val="subscript"/>
        </w:rPr>
        <w:t>gsc</w:t>
      </w:r>
      <w:proofErr w:type="spellEnd"/>
      <w:r w:rsidRPr="0001655C">
        <w:rPr>
          <w:i/>
          <w:vertAlign w:val="subscript"/>
        </w:rPr>
        <w:t>, p</w:t>
      </w:r>
      <w:r w:rsidRPr="0001655C">
        <w:rPr>
          <w:i/>
          <w:vertAlign w:val="subscript"/>
        </w:rPr>
        <w:tab/>
      </w:r>
      <w:r w:rsidRPr="0001655C">
        <w:t xml:space="preserve">= GSPLITPER </w:t>
      </w:r>
      <w:r w:rsidRPr="0001655C">
        <w:rPr>
          <w:i/>
          <w:vertAlign w:val="subscript"/>
        </w:rPr>
        <w:t xml:space="preserve">q, r, </w:t>
      </w:r>
      <w:proofErr w:type="spellStart"/>
      <w:r w:rsidRPr="0001655C">
        <w:rPr>
          <w:i/>
          <w:vertAlign w:val="subscript"/>
        </w:rPr>
        <w:t>gsc</w:t>
      </w:r>
      <w:proofErr w:type="spellEnd"/>
      <w:r w:rsidRPr="0001655C">
        <w:rPr>
          <w:i/>
          <w:vertAlign w:val="subscript"/>
        </w:rPr>
        <w:t>, p</w:t>
      </w:r>
      <w:r w:rsidRPr="0001655C">
        <w:t xml:space="preserve"> * NMRTETOT</w:t>
      </w:r>
      <w:r w:rsidRPr="0001655C">
        <w:rPr>
          <w:i/>
          <w:vertAlign w:val="subscript"/>
        </w:rPr>
        <w:t xml:space="preserve"> </w:t>
      </w:r>
      <w:proofErr w:type="spellStart"/>
      <w:r w:rsidRPr="0001655C">
        <w:rPr>
          <w:i/>
          <w:vertAlign w:val="subscript"/>
        </w:rPr>
        <w:t>gsc</w:t>
      </w:r>
      <w:proofErr w:type="spellEnd"/>
    </w:p>
    <w:p w14:paraId="7C019249" w14:textId="77777777" w:rsidR="0001655C" w:rsidRPr="0001655C" w:rsidRDefault="0001655C" w:rsidP="0001655C">
      <w:pPr>
        <w:tabs>
          <w:tab w:val="left" w:pos="2340"/>
          <w:tab w:val="left" w:pos="3420"/>
        </w:tabs>
        <w:spacing w:after="240"/>
        <w:ind w:left="3150" w:hanging="2430"/>
        <w:rPr>
          <w:b/>
          <w:bCs/>
          <w:i/>
        </w:rPr>
      </w:pPr>
      <w:r w:rsidRPr="0001655C">
        <w:t>WSLTOT</w:t>
      </w:r>
      <w:r w:rsidRPr="0001655C">
        <w:rPr>
          <w:i/>
          <w:vertAlign w:val="subscript"/>
        </w:rPr>
        <w:t xml:space="preserve"> q, p</w:t>
      </w:r>
      <w:r w:rsidRPr="0001655C">
        <w:rPr>
          <w:i/>
          <w:vertAlign w:val="subscript"/>
        </w:rPr>
        <w:tab/>
      </w:r>
      <w:r w:rsidRPr="0001655C">
        <w:rPr>
          <w:vertAlign w:val="subscript"/>
        </w:rPr>
        <w:tab/>
      </w:r>
      <w:r w:rsidRPr="0001655C">
        <w:t xml:space="preserve">= </w:t>
      </w:r>
      <w:r w:rsidRPr="0001655C">
        <w:rPr>
          <w:position w:val="-18"/>
        </w:rPr>
        <w:object w:dxaOrig="225" w:dyaOrig="420" w14:anchorId="1F09112E">
          <v:shape id="_x0000_i1133" type="#_x0000_t75" style="width:13.2pt;height:21pt" o:ole="">
            <v:imagedata r:id="rId137" o:title=""/>
          </v:shape>
          <o:OLEObject Type="Embed" ProgID="Equation.3" ShapeID="_x0000_i1133" DrawAspect="Content" ObjectID="_1808977540" r:id="rId141"/>
        </w:object>
      </w:r>
      <w:r w:rsidRPr="0001655C">
        <w:rPr>
          <w:position w:val="-22"/>
        </w:rPr>
        <w:t xml:space="preserve"> </w:t>
      </w:r>
      <w:r w:rsidRPr="0001655C">
        <w:rPr>
          <w:rFonts w:ascii="Times New Roman Bold" w:hAnsi="Times New Roman Bold"/>
        </w:rPr>
        <w:t>(</w:t>
      </w:r>
      <w:r w:rsidRPr="0001655C">
        <w:rPr>
          <w:position w:val="-20"/>
        </w:rPr>
        <w:object w:dxaOrig="225" w:dyaOrig="435" w14:anchorId="39E4D2AD">
          <v:shape id="_x0000_i1134" type="#_x0000_t75" style="width:13.2pt;height:21pt" o:ole="">
            <v:imagedata r:id="rId142" o:title=""/>
          </v:shape>
          <o:OLEObject Type="Embed" ProgID="Equation.3" ShapeID="_x0000_i1134" DrawAspect="Content" ObjectID="_1808977541" r:id="rId143"/>
        </w:object>
      </w:r>
      <w:r w:rsidRPr="0001655C">
        <w:t xml:space="preserve"> MEBL </w:t>
      </w:r>
      <w:r w:rsidRPr="0001655C">
        <w:rPr>
          <w:i/>
          <w:vertAlign w:val="subscript"/>
        </w:rPr>
        <w:t>q, r, b</w:t>
      </w:r>
      <w:r w:rsidRPr="0001655C">
        <w:t>)</w:t>
      </w:r>
    </w:p>
    <w:p w14:paraId="6355EAFC" w14:textId="77777777" w:rsidR="0001655C" w:rsidRPr="0001655C" w:rsidRDefault="0001655C" w:rsidP="0001655C">
      <w:pPr>
        <w:tabs>
          <w:tab w:val="left" w:pos="2340"/>
          <w:tab w:val="left" w:pos="3420"/>
        </w:tabs>
        <w:spacing w:after="240"/>
        <w:ind w:left="3420" w:hanging="2700"/>
        <w:rPr>
          <w:b/>
          <w:i/>
        </w:rPr>
      </w:pPr>
      <w:r w:rsidRPr="0001655C">
        <w:t>ESRNWSLTOT</w:t>
      </w:r>
      <w:r w:rsidRPr="0001655C">
        <w:rPr>
          <w:i/>
          <w:vertAlign w:val="subscript"/>
        </w:rPr>
        <w:t xml:space="preserve"> q, p</w:t>
      </w:r>
      <w:r w:rsidRPr="0001655C">
        <w:rPr>
          <w:i/>
          <w:vertAlign w:val="subscript"/>
        </w:rPr>
        <w:tab/>
      </w:r>
      <w:r w:rsidRPr="0001655C">
        <w:t xml:space="preserve">= </w:t>
      </w:r>
      <w:r w:rsidRPr="0001655C">
        <w:rPr>
          <w:position w:val="-18"/>
        </w:rPr>
        <w:object w:dxaOrig="225" w:dyaOrig="420" w14:anchorId="1A72FCD5">
          <v:shape id="_x0000_i1135" type="#_x0000_t75" style="width:13.2pt;height:21pt" o:ole="">
            <v:imagedata r:id="rId137" o:title=""/>
          </v:shape>
          <o:OLEObject Type="Embed" ProgID="Equation.3" ShapeID="_x0000_i1135" DrawAspect="Content" ObjectID="_1808977542" r:id="rId144"/>
        </w:object>
      </w:r>
      <w:r w:rsidRPr="0001655C">
        <w:rPr>
          <w:position w:val="-22"/>
        </w:rPr>
        <w:t xml:space="preserve"> </w:t>
      </w:r>
      <w:r w:rsidRPr="0001655C">
        <w:rPr>
          <w:rFonts w:ascii="Times New Roman Bold" w:hAnsi="Times New Roman Bold"/>
        </w:rPr>
        <w:t>(</w:t>
      </w:r>
      <w:r w:rsidRPr="0001655C">
        <w:rPr>
          <w:position w:val="-20"/>
        </w:rPr>
        <w:object w:dxaOrig="225" w:dyaOrig="435" w14:anchorId="485A43E1">
          <v:shape id="_x0000_i1136" type="#_x0000_t75" style="width:13.2pt;height:21pt" o:ole="">
            <v:imagedata r:id="rId142" o:title=""/>
          </v:shape>
          <o:OLEObject Type="Embed" ProgID="Equation.3" ShapeID="_x0000_i1136" DrawAspect="Content" ObjectID="_1808977543" r:id="rId145"/>
        </w:object>
      </w:r>
      <w:r w:rsidRPr="0001655C">
        <w:t xml:space="preserve"> MEBR </w:t>
      </w:r>
      <w:r w:rsidRPr="0001655C">
        <w:rPr>
          <w:i/>
          <w:vertAlign w:val="subscript"/>
        </w:rPr>
        <w:t>q, r, b</w:t>
      </w:r>
      <w:r w:rsidRPr="0001655C">
        <w:t>)</w:t>
      </w:r>
    </w:p>
    <w:p w14:paraId="7224B81C" w14:textId="77777777" w:rsidR="0001655C" w:rsidRPr="0001655C" w:rsidRDefault="0001655C" w:rsidP="0001655C">
      <w:pPr>
        <w:ind w:left="2880" w:hanging="2160"/>
      </w:pPr>
      <w:r w:rsidRPr="0001655C">
        <w:t>RNIMBAL</w:t>
      </w:r>
      <w:r w:rsidRPr="0001655C">
        <w:rPr>
          <w:i/>
          <w:vertAlign w:val="subscript"/>
        </w:rPr>
        <w:t xml:space="preserve"> q, p</w:t>
      </w:r>
      <w:r w:rsidRPr="0001655C">
        <w:rPr>
          <w:i/>
          <w:vertAlign w:val="subscript"/>
        </w:rPr>
        <w:tab/>
      </w:r>
      <w:r w:rsidRPr="0001655C">
        <w:rPr>
          <w:i/>
        </w:rPr>
        <w:t xml:space="preserve">= </w:t>
      </w:r>
      <w:r w:rsidRPr="0001655C">
        <w:rPr>
          <w:position w:val="-22"/>
        </w:rPr>
        <w:object w:dxaOrig="285" w:dyaOrig="450" w14:anchorId="49EAFA09">
          <v:shape id="_x0000_i1137" type="#_x0000_t75" style="width:12.6pt;height:21pt" o:ole="">
            <v:imagedata r:id="rId135" o:title=""/>
          </v:shape>
          <o:OLEObject Type="Embed" ProgID="Equation.3" ShapeID="_x0000_i1137" DrawAspect="Content" ObjectID="_1808977544" r:id="rId146"/>
        </w:object>
      </w:r>
      <w:r w:rsidRPr="0001655C">
        <w:rPr>
          <w:rFonts w:ascii="Times New Roman Bold" w:hAnsi="Times New Roman Bold"/>
        </w:rPr>
        <w:t>(</w:t>
      </w:r>
      <w:r w:rsidRPr="0001655C">
        <w:rPr>
          <w:position w:val="-18"/>
        </w:rPr>
        <w:object w:dxaOrig="225" w:dyaOrig="420" w14:anchorId="5687094E">
          <v:shape id="_x0000_i1138" type="#_x0000_t75" style="width:13.2pt;height:21pt" o:ole="">
            <v:imagedata r:id="rId137" o:title=""/>
          </v:shape>
          <o:OLEObject Type="Embed" ProgID="Equation.3" ShapeID="_x0000_i1138" DrawAspect="Content" ObjectID="_1808977545" r:id="rId147"/>
        </w:object>
      </w:r>
      <w:r w:rsidRPr="0001655C">
        <w:t>RESMEB</w:t>
      </w:r>
      <w:r w:rsidRPr="0001655C">
        <w:rPr>
          <w:i/>
          <w:vertAlign w:val="subscript"/>
        </w:rPr>
        <w:t xml:space="preserve"> q, r, </w:t>
      </w:r>
      <w:proofErr w:type="spellStart"/>
      <w:r w:rsidRPr="0001655C">
        <w:rPr>
          <w:i/>
          <w:vertAlign w:val="subscript"/>
        </w:rPr>
        <w:t>gsc</w:t>
      </w:r>
      <w:proofErr w:type="spellEnd"/>
      <w:r w:rsidRPr="0001655C">
        <w:rPr>
          <w:i/>
          <w:vertAlign w:val="subscript"/>
        </w:rPr>
        <w:t>, p</w:t>
      </w:r>
      <w:r w:rsidRPr="0001655C">
        <w:t>) + WSLTOT</w:t>
      </w:r>
      <w:r w:rsidRPr="0001655C">
        <w:rPr>
          <w:i/>
          <w:vertAlign w:val="subscript"/>
        </w:rPr>
        <w:t xml:space="preserve"> q, p</w:t>
      </w:r>
      <w:r w:rsidRPr="0001655C">
        <w:t xml:space="preserve"> + ESRNWSLTOT</w:t>
      </w:r>
      <w:r w:rsidRPr="0001655C">
        <w:rPr>
          <w:i/>
          <w:vertAlign w:val="subscript"/>
        </w:rPr>
        <w:t xml:space="preserve"> q, p</w:t>
      </w:r>
      <w:r w:rsidRPr="0001655C">
        <w:t xml:space="preserve"> + (SSSK </w:t>
      </w:r>
      <w:r w:rsidRPr="0001655C">
        <w:rPr>
          <w:i/>
          <w:vertAlign w:val="subscript"/>
        </w:rPr>
        <w:t>q, p</w:t>
      </w:r>
      <w:r w:rsidRPr="0001655C">
        <w:t xml:space="preserve"> * ¼) + (DAEP </w:t>
      </w:r>
      <w:r w:rsidRPr="0001655C">
        <w:rPr>
          <w:i/>
          <w:vertAlign w:val="subscript"/>
        </w:rPr>
        <w:t>q, p</w:t>
      </w:r>
      <w:r w:rsidRPr="0001655C">
        <w:t xml:space="preserve"> * ¼) + (RTQQEP </w:t>
      </w:r>
      <w:r w:rsidRPr="0001655C">
        <w:rPr>
          <w:i/>
          <w:vertAlign w:val="subscript"/>
        </w:rPr>
        <w:t>q, p</w:t>
      </w:r>
      <w:r w:rsidRPr="0001655C">
        <w:t xml:space="preserve"> * ¼) – (SSSR </w:t>
      </w:r>
      <w:r w:rsidRPr="0001655C">
        <w:rPr>
          <w:i/>
          <w:vertAlign w:val="subscript"/>
        </w:rPr>
        <w:t>q, p</w:t>
      </w:r>
      <w:r w:rsidRPr="0001655C">
        <w:t xml:space="preserve"> * ¼) – (DAES </w:t>
      </w:r>
      <w:r w:rsidRPr="0001655C">
        <w:rPr>
          <w:i/>
          <w:vertAlign w:val="subscript"/>
        </w:rPr>
        <w:t>q, p</w:t>
      </w:r>
      <w:r w:rsidRPr="0001655C">
        <w:t xml:space="preserve"> * ¼) – (RTQQES </w:t>
      </w:r>
      <w:r w:rsidRPr="0001655C">
        <w:rPr>
          <w:i/>
          <w:vertAlign w:val="subscript"/>
        </w:rPr>
        <w:t>q, p</w:t>
      </w:r>
      <w:r w:rsidRPr="0001655C">
        <w:t xml:space="preserve"> * ¼)</w:t>
      </w:r>
    </w:p>
    <w:p w14:paraId="05B7FFF7" w14:textId="77777777" w:rsidR="0001655C" w:rsidRPr="0001655C" w:rsidRDefault="0001655C" w:rsidP="0001655C"/>
    <w:p w14:paraId="7EE34885" w14:textId="77777777" w:rsidR="0001655C" w:rsidRPr="0001655C" w:rsidRDefault="0001655C" w:rsidP="0001655C">
      <w:r w:rsidRPr="0001655C">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01655C" w:rsidRPr="0001655C" w14:paraId="4AA56F9C" w14:textId="77777777" w:rsidTr="003B71DB">
        <w:trPr>
          <w:cantSplit/>
          <w:tblHeader/>
        </w:trPr>
        <w:tc>
          <w:tcPr>
            <w:tcW w:w="2357" w:type="dxa"/>
          </w:tcPr>
          <w:p w14:paraId="70621372" w14:textId="77777777" w:rsidR="0001655C" w:rsidRPr="0001655C" w:rsidRDefault="0001655C" w:rsidP="0001655C">
            <w:pPr>
              <w:spacing w:after="240"/>
              <w:rPr>
                <w:b/>
                <w:iCs/>
                <w:sz w:val="20"/>
                <w:szCs w:val="20"/>
              </w:rPr>
            </w:pPr>
            <w:r w:rsidRPr="0001655C">
              <w:rPr>
                <w:b/>
                <w:iCs/>
                <w:sz w:val="20"/>
                <w:szCs w:val="20"/>
              </w:rPr>
              <w:t>Variable</w:t>
            </w:r>
          </w:p>
        </w:tc>
        <w:tc>
          <w:tcPr>
            <w:tcW w:w="0" w:type="auto"/>
          </w:tcPr>
          <w:p w14:paraId="7D90E370" w14:textId="77777777" w:rsidR="0001655C" w:rsidRPr="0001655C" w:rsidRDefault="0001655C" w:rsidP="0001655C">
            <w:pPr>
              <w:spacing w:after="240"/>
              <w:rPr>
                <w:b/>
                <w:iCs/>
                <w:sz w:val="20"/>
                <w:szCs w:val="20"/>
              </w:rPr>
            </w:pPr>
            <w:r w:rsidRPr="0001655C">
              <w:rPr>
                <w:b/>
                <w:iCs/>
                <w:sz w:val="20"/>
                <w:szCs w:val="20"/>
              </w:rPr>
              <w:t>Unit</w:t>
            </w:r>
          </w:p>
        </w:tc>
        <w:tc>
          <w:tcPr>
            <w:tcW w:w="6145" w:type="dxa"/>
          </w:tcPr>
          <w:p w14:paraId="3A723699"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261CFA0E" w14:textId="77777777" w:rsidTr="003B71DB">
        <w:trPr>
          <w:cantSplit/>
        </w:trPr>
        <w:tc>
          <w:tcPr>
            <w:tcW w:w="2357" w:type="dxa"/>
          </w:tcPr>
          <w:p w14:paraId="47B7A051" w14:textId="77777777" w:rsidR="0001655C" w:rsidRPr="0001655C" w:rsidRDefault="0001655C" w:rsidP="0001655C">
            <w:pPr>
              <w:spacing w:after="60"/>
              <w:rPr>
                <w:iCs/>
                <w:sz w:val="20"/>
                <w:szCs w:val="20"/>
              </w:rPr>
            </w:pPr>
            <w:r w:rsidRPr="0001655C">
              <w:rPr>
                <w:iCs/>
                <w:sz w:val="20"/>
                <w:szCs w:val="20"/>
              </w:rPr>
              <w:t xml:space="preserve">RTEIAMT </w:t>
            </w:r>
            <w:r w:rsidRPr="0001655C">
              <w:rPr>
                <w:i/>
                <w:iCs/>
                <w:sz w:val="20"/>
                <w:szCs w:val="20"/>
                <w:vertAlign w:val="subscript"/>
              </w:rPr>
              <w:t>q, p</w:t>
            </w:r>
          </w:p>
        </w:tc>
        <w:tc>
          <w:tcPr>
            <w:tcW w:w="0" w:type="auto"/>
          </w:tcPr>
          <w:p w14:paraId="6A8E2BCC" w14:textId="77777777" w:rsidR="0001655C" w:rsidRPr="0001655C" w:rsidRDefault="0001655C" w:rsidP="0001655C">
            <w:pPr>
              <w:spacing w:after="60"/>
              <w:rPr>
                <w:iCs/>
                <w:sz w:val="20"/>
                <w:szCs w:val="20"/>
              </w:rPr>
            </w:pPr>
            <w:r w:rsidRPr="0001655C">
              <w:rPr>
                <w:iCs/>
                <w:sz w:val="20"/>
                <w:szCs w:val="20"/>
              </w:rPr>
              <w:t>$</w:t>
            </w:r>
          </w:p>
        </w:tc>
        <w:tc>
          <w:tcPr>
            <w:tcW w:w="6145" w:type="dxa"/>
          </w:tcPr>
          <w:p w14:paraId="6B333249" w14:textId="77777777" w:rsidR="0001655C" w:rsidRPr="0001655C" w:rsidRDefault="0001655C" w:rsidP="0001655C">
            <w:pPr>
              <w:spacing w:after="60"/>
              <w:rPr>
                <w:iCs/>
                <w:sz w:val="20"/>
                <w:szCs w:val="20"/>
              </w:rPr>
            </w:pPr>
            <w:r w:rsidRPr="0001655C">
              <w:rPr>
                <w:i/>
                <w:iCs/>
                <w:sz w:val="20"/>
                <w:szCs w:val="20"/>
              </w:rPr>
              <w:t>Real-Time Energy Imbalance Amount per QSE per Settlement Point</w:t>
            </w:r>
            <w:r w:rsidRPr="0001655C">
              <w:rPr>
                <w:iCs/>
                <w:sz w:val="20"/>
                <w:szCs w:val="20"/>
              </w:rPr>
              <w:t xml:space="preserve">—The payment or charge to QSE </w:t>
            </w:r>
            <w:r w:rsidRPr="0001655C">
              <w:rPr>
                <w:i/>
                <w:iCs/>
                <w:sz w:val="20"/>
                <w:szCs w:val="20"/>
              </w:rPr>
              <w:t>q</w:t>
            </w:r>
            <w:r w:rsidRPr="0001655C">
              <w:rPr>
                <w:iCs/>
                <w:sz w:val="20"/>
                <w:szCs w:val="20"/>
              </w:rPr>
              <w:t xml:space="preserve"> for Real-Time Energy Imbalance Service at Settlement Point </w:t>
            </w:r>
            <w:r w:rsidRPr="0001655C">
              <w:rPr>
                <w:i/>
                <w:iCs/>
                <w:sz w:val="20"/>
                <w:szCs w:val="20"/>
              </w:rPr>
              <w:t>p</w:t>
            </w:r>
            <w:r w:rsidRPr="0001655C">
              <w:rPr>
                <w:iCs/>
                <w:sz w:val="20"/>
                <w:szCs w:val="20"/>
              </w:rPr>
              <w:t>, for the 15-minute Settlement Interval.</w:t>
            </w:r>
          </w:p>
        </w:tc>
      </w:tr>
      <w:tr w:rsidR="0001655C" w:rsidRPr="0001655C" w14:paraId="38D51221" w14:textId="77777777" w:rsidTr="003B71DB">
        <w:trPr>
          <w:cantSplit/>
        </w:trPr>
        <w:tc>
          <w:tcPr>
            <w:tcW w:w="2357" w:type="dxa"/>
          </w:tcPr>
          <w:p w14:paraId="40B1B557" w14:textId="77777777" w:rsidR="0001655C" w:rsidRPr="0001655C" w:rsidRDefault="0001655C" w:rsidP="0001655C">
            <w:pPr>
              <w:spacing w:after="60"/>
              <w:rPr>
                <w:iCs/>
                <w:sz w:val="20"/>
                <w:szCs w:val="20"/>
              </w:rPr>
            </w:pPr>
            <w:r w:rsidRPr="0001655C">
              <w:rPr>
                <w:iCs/>
                <w:sz w:val="20"/>
                <w:szCs w:val="20"/>
              </w:rPr>
              <w:t>RNIMBAL</w:t>
            </w:r>
            <w:r w:rsidRPr="0001655C">
              <w:rPr>
                <w:i/>
                <w:iCs/>
                <w:sz w:val="20"/>
                <w:szCs w:val="20"/>
                <w:vertAlign w:val="subscript"/>
              </w:rPr>
              <w:t xml:space="preserve"> q, p</w:t>
            </w:r>
          </w:p>
        </w:tc>
        <w:tc>
          <w:tcPr>
            <w:tcW w:w="0" w:type="auto"/>
          </w:tcPr>
          <w:p w14:paraId="7C86A4AA"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54681AB2" w14:textId="77777777" w:rsidR="0001655C" w:rsidRPr="0001655C" w:rsidRDefault="0001655C" w:rsidP="0001655C">
            <w:pPr>
              <w:spacing w:after="60"/>
              <w:rPr>
                <w:i/>
                <w:iCs/>
                <w:sz w:val="20"/>
                <w:szCs w:val="20"/>
              </w:rPr>
            </w:pPr>
            <w:r w:rsidRPr="0001655C">
              <w:rPr>
                <w:i/>
                <w:iCs/>
                <w:sz w:val="20"/>
                <w:szCs w:val="20"/>
              </w:rPr>
              <w:t>Resource Node Energy Imbalance per QSE per Settlement Point</w:t>
            </w:r>
            <w:r w:rsidRPr="0001655C">
              <w:rPr>
                <w:iCs/>
                <w:sz w:val="20"/>
                <w:szCs w:val="20"/>
              </w:rPr>
              <w:t xml:space="preserve">—The Resource Node volumetric imbalance for QSE </w:t>
            </w:r>
            <w:r w:rsidRPr="0001655C">
              <w:rPr>
                <w:i/>
                <w:iCs/>
                <w:sz w:val="20"/>
                <w:szCs w:val="20"/>
              </w:rPr>
              <w:t>q</w:t>
            </w:r>
            <w:r w:rsidRPr="0001655C">
              <w:rPr>
                <w:iCs/>
                <w:sz w:val="20"/>
                <w:szCs w:val="20"/>
              </w:rPr>
              <w:t xml:space="preserve"> for Real-Time Energy Imbalance Service at Settlement Point </w:t>
            </w:r>
            <w:r w:rsidRPr="0001655C">
              <w:rPr>
                <w:i/>
                <w:iCs/>
                <w:sz w:val="20"/>
                <w:szCs w:val="20"/>
              </w:rPr>
              <w:t>p</w:t>
            </w:r>
            <w:r w:rsidRPr="0001655C">
              <w:rPr>
                <w:iCs/>
                <w:sz w:val="20"/>
                <w:szCs w:val="20"/>
              </w:rPr>
              <w:t>, for the 15-minute Settlement Interval.</w:t>
            </w:r>
          </w:p>
        </w:tc>
      </w:tr>
      <w:tr w:rsidR="0001655C" w:rsidRPr="0001655C" w14:paraId="79AECF5B" w14:textId="77777777" w:rsidTr="003B71DB">
        <w:trPr>
          <w:cantSplit/>
        </w:trPr>
        <w:tc>
          <w:tcPr>
            <w:tcW w:w="2357" w:type="dxa"/>
          </w:tcPr>
          <w:p w14:paraId="6125524E" w14:textId="77777777" w:rsidR="0001655C" w:rsidRPr="0001655C" w:rsidRDefault="0001655C" w:rsidP="0001655C">
            <w:pPr>
              <w:spacing w:after="60"/>
              <w:rPr>
                <w:iCs/>
                <w:sz w:val="20"/>
                <w:szCs w:val="20"/>
              </w:rPr>
            </w:pPr>
            <w:r w:rsidRPr="0001655C">
              <w:rPr>
                <w:iCs/>
                <w:sz w:val="20"/>
                <w:szCs w:val="20"/>
              </w:rPr>
              <w:t xml:space="preserve">RTSPP </w:t>
            </w:r>
            <w:r w:rsidRPr="0001655C">
              <w:rPr>
                <w:i/>
                <w:iCs/>
                <w:sz w:val="20"/>
                <w:szCs w:val="20"/>
                <w:vertAlign w:val="subscript"/>
              </w:rPr>
              <w:t>p</w:t>
            </w:r>
          </w:p>
        </w:tc>
        <w:tc>
          <w:tcPr>
            <w:tcW w:w="0" w:type="auto"/>
          </w:tcPr>
          <w:p w14:paraId="6FD35DC3"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1AC10378" w14:textId="77777777" w:rsidR="0001655C" w:rsidRPr="0001655C" w:rsidRDefault="0001655C" w:rsidP="0001655C">
            <w:pPr>
              <w:spacing w:after="60"/>
              <w:rPr>
                <w:iCs/>
                <w:sz w:val="20"/>
                <w:szCs w:val="20"/>
              </w:rPr>
            </w:pPr>
            <w:r w:rsidRPr="0001655C">
              <w:rPr>
                <w:i/>
                <w:iCs/>
                <w:sz w:val="20"/>
                <w:szCs w:val="20"/>
              </w:rPr>
              <w:t>Real-Time Settlement Point Price per Settlement Point</w:t>
            </w:r>
            <w:r w:rsidRPr="0001655C">
              <w:rPr>
                <w:iCs/>
                <w:sz w:val="20"/>
                <w:szCs w:val="20"/>
              </w:rPr>
              <w:t xml:space="preserve">—The Real-Time Settlement Point Price at Settlement Point </w:t>
            </w:r>
            <w:r w:rsidRPr="0001655C">
              <w:rPr>
                <w:i/>
                <w:iCs/>
                <w:sz w:val="20"/>
                <w:szCs w:val="20"/>
              </w:rPr>
              <w:t>p</w:t>
            </w:r>
            <w:r w:rsidRPr="0001655C">
              <w:rPr>
                <w:iCs/>
                <w:sz w:val="20"/>
                <w:szCs w:val="20"/>
              </w:rPr>
              <w:t>, for the 15-minute Settlement Interval.</w:t>
            </w:r>
          </w:p>
        </w:tc>
      </w:tr>
      <w:tr w:rsidR="0001655C" w:rsidRPr="0001655C" w14:paraId="576A6714" w14:textId="77777777" w:rsidTr="003B71DB">
        <w:trPr>
          <w:cantSplit/>
        </w:trPr>
        <w:tc>
          <w:tcPr>
            <w:tcW w:w="2357" w:type="dxa"/>
          </w:tcPr>
          <w:p w14:paraId="4255E22D" w14:textId="77777777" w:rsidR="0001655C" w:rsidRPr="0001655C" w:rsidRDefault="0001655C" w:rsidP="0001655C">
            <w:pPr>
              <w:spacing w:after="60"/>
              <w:rPr>
                <w:iCs/>
                <w:sz w:val="20"/>
                <w:szCs w:val="20"/>
              </w:rPr>
            </w:pPr>
            <w:r w:rsidRPr="0001655C">
              <w:rPr>
                <w:iCs/>
                <w:sz w:val="20"/>
                <w:szCs w:val="20"/>
              </w:rPr>
              <w:t xml:space="preserve">SSSK </w:t>
            </w:r>
            <w:r w:rsidRPr="0001655C">
              <w:rPr>
                <w:i/>
                <w:iCs/>
                <w:sz w:val="20"/>
                <w:szCs w:val="20"/>
                <w:vertAlign w:val="subscript"/>
              </w:rPr>
              <w:t>q, p</w:t>
            </w:r>
          </w:p>
        </w:tc>
        <w:tc>
          <w:tcPr>
            <w:tcW w:w="0" w:type="auto"/>
          </w:tcPr>
          <w:p w14:paraId="73D2A599"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7327C2D5" w14:textId="77777777" w:rsidR="0001655C" w:rsidRPr="0001655C" w:rsidRDefault="0001655C" w:rsidP="0001655C">
            <w:pPr>
              <w:spacing w:after="60"/>
              <w:rPr>
                <w:i/>
                <w:iCs/>
                <w:sz w:val="20"/>
                <w:szCs w:val="20"/>
              </w:rPr>
            </w:pPr>
            <w:r w:rsidRPr="0001655C">
              <w:rPr>
                <w:i/>
                <w:iCs/>
                <w:sz w:val="20"/>
                <w:szCs w:val="20"/>
              </w:rPr>
              <w:t>Self-Schedule with Sink at Settlement Point per QSE per Settlement Point</w:t>
            </w:r>
            <w:r w:rsidRPr="0001655C">
              <w:rPr>
                <w:iCs/>
                <w:sz w:val="20"/>
                <w:szCs w:val="20"/>
              </w:rPr>
              <w:t xml:space="preserve">—The QSE </w:t>
            </w:r>
            <w:r w:rsidRPr="0001655C">
              <w:rPr>
                <w:i/>
                <w:iCs/>
                <w:sz w:val="20"/>
                <w:szCs w:val="20"/>
              </w:rPr>
              <w:t>q</w:t>
            </w:r>
            <w:r w:rsidRPr="0001655C">
              <w:rPr>
                <w:iCs/>
                <w:sz w:val="20"/>
                <w:szCs w:val="20"/>
              </w:rPr>
              <w:t xml:space="preserve">’s Self-Schedule with sink at Settlement Point </w:t>
            </w:r>
            <w:r w:rsidRPr="0001655C">
              <w:rPr>
                <w:i/>
                <w:iCs/>
                <w:sz w:val="20"/>
                <w:szCs w:val="20"/>
              </w:rPr>
              <w:t>p</w:t>
            </w:r>
            <w:r w:rsidRPr="0001655C">
              <w:rPr>
                <w:iCs/>
                <w:sz w:val="20"/>
                <w:szCs w:val="20"/>
              </w:rPr>
              <w:t>, for the 15-minute Settlement Interval.</w:t>
            </w:r>
          </w:p>
        </w:tc>
      </w:tr>
      <w:tr w:rsidR="0001655C" w:rsidRPr="0001655C" w14:paraId="4A0D53ED" w14:textId="77777777" w:rsidTr="003B71DB">
        <w:trPr>
          <w:cantSplit/>
        </w:trPr>
        <w:tc>
          <w:tcPr>
            <w:tcW w:w="2357" w:type="dxa"/>
          </w:tcPr>
          <w:p w14:paraId="2801544A" w14:textId="77777777" w:rsidR="0001655C" w:rsidRPr="0001655C" w:rsidRDefault="0001655C" w:rsidP="0001655C">
            <w:pPr>
              <w:spacing w:after="60"/>
              <w:rPr>
                <w:iCs/>
                <w:sz w:val="20"/>
                <w:szCs w:val="20"/>
              </w:rPr>
            </w:pPr>
            <w:r w:rsidRPr="0001655C">
              <w:rPr>
                <w:iCs/>
                <w:sz w:val="20"/>
                <w:szCs w:val="20"/>
              </w:rPr>
              <w:t xml:space="preserve">DAEP </w:t>
            </w:r>
            <w:r w:rsidRPr="0001655C">
              <w:rPr>
                <w:i/>
                <w:iCs/>
                <w:sz w:val="20"/>
                <w:szCs w:val="20"/>
                <w:vertAlign w:val="subscript"/>
              </w:rPr>
              <w:t>q, p</w:t>
            </w:r>
          </w:p>
        </w:tc>
        <w:tc>
          <w:tcPr>
            <w:tcW w:w="0" w:type="auto"/>
          </w:tcPr>
          <w:p w14:paraId="560B758C"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10A94D76" w14:textId="77777777" w:rsidR="0001655C" w:rsidRPr="0001655C" w:rsidRDefault="0001655C" w:rsidP="0001655C">
            <w:pPr>
              <w:spacing w:after="60"/>
              <w:rPr>
                <w:iCs/>
                <w:sz w:val="20"/>
                <w:szCs w:val="20"/>
              </w:rPr>
            </w:pPr>
            <w:r w:rsidRPr="0001655C">
              <w:rPr>
                <w:i/>
                <w:iCs/>
                <w:sz w:val="20"/>
                <w:szCs w:val="20"/>
              </w:rPr>
              <w:t>Day-Ahead Energy Purchase per QSE per Settlement Point</w:t>
            </w:r>
            <w:r w:rsidRPr="0001655C">
              <w:rPr>
                <w:iCs/>
                <w:sz w:val="20"/>
                <w:szCs w:val="20"/>
              </w:rPr>
              <w:t xml:space="preserve">—The QSE </w:t>
            </w:r>
            <w:r w:rsidRPr="0001655C">
              <w:rPr>
                <w:i/>
                <w:iCs/>
                <w:sz w:val="20"/>
                <w:szCs w:val="20"/>
              </w:rPr>
              <w:t>q</w:t>
            </w:r>
            <w:r w:rsidRPr="0001655C">
              <w:rPr>
                <w:iCs/>
                <w:sz w:val="20"/>
                <w:szCs w:val="20"/>
              </w:rPr>
              <w:t xml:space="preserve">’s DAM Energy Bids at Settlement Point </w:t>
            </w:r>
            <w:r w:rsidRPr="0001655C">
              <w:rPr>
                <w:i/>
                <w:iCs/>
                <w:sz w:val="20"/>
                <w:szCs w:val="20"/>
              </w:rPr>
              <w:t>p</w:t>
            </w:r>
            <w:r w:rsidRPr="0001655C">
              <w:rPr>
                <w:iCs/>
                <w:sz w:val="20"/>
                <w:szCs w:val="20"/>
              </w:rPr>
              <w:t xml:space="preserve"> cleared in the DAM, for the hour that includes the 15-minute Settlement Interval.</w:t>
            </w:r>
          </w:p>
        </w:tc>
      </w:tr>
      <w:tr w:rsidR="0001655C" w:rsidRPr="0001655C" w14:paraId="3BCEBFC1" w14:textId="77777777" w:rsidTr="003B71DB">
        <w:trPr>
          <w:cantSplit/>
        </w:trPr>
        <w:tc>
          <w:tcPr>
            <w:tcW w:w="2357" w:type="dxa"/>
          </w:tcPr>
          <w:p w14:paraId="7C597D71" w14:textId="77777777" w:rsidR="0001655C" w:rsidRPr="0001655C" w:rsidRDefault="0001655C" w:rsidP="0001655C">
            <w:pPr>
              <w:spacing w:after="60"/>
              <w:rPr>
                <w:iCs/>
                <w:sz w:val="20"/>
                <w:szCs w:val="20"/>
              </w:rPr>
            </w:pPr>
            <w:r w:rsidRPr="0001655C">
              <w:rPr>
                <w:iCs/>
                <w:sz w:val="20"/>
                <w:szCs w:val="20"/>
              </w:rPr>
              <w:lastRenderedPageBreak/>
              <w:t xml:space="preserve">RTQQEP </w:t>
            </w:r>
            <w:r w:rsidRPr="0001655C">
              <w:rPr>
                <w:i/>
                <w:iCs/>
                <w:sz w:val="20"/>
                <w:szCs w:val="20"/>
                <w:vertAlign w:val="subscript"/>
              </w:rPr>
              <w:t>q, p</w:t>
            </w:r>
            <w:r w:rsidRPr="0001655C">
              <w:rPr>
                <w:iCs/>
                <w:sz w:val="20"/>
                <w:szCs w:val="20"/>
              </w:rPr>
              <w:t xml:space="preserve"> </w:t>
            </w:r>
          </w:p>
        </w:tc>
        <w:tc>
          <w:tcPr>
            <w:tcW w:w="0" w:type="auto"/>
          </w:tcPr>
          <w:p w14:paraId="102E49CC"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5AD1C065" w14:textId="77777777" w:rsidR="0001655C" w:rsidRPr="0001655C" w:rsidRDefault="0001655C" w:rsidP="0001655C">
            <w:pPr>
              <w:spacing w:after="60"/>
              <w:rPr>
                <w:iCs/>
                <w:sz w:val="20"/>
                <w:szCs w:val="20"/>
              </w:rPr>
            </w:pPr>
            <w:r w:rsidRPr="0001655C">
              <w:rPr>
                <w:i/>
                <w:iCs/>
                <w:sz w:val="20"/>
                <w:szCs w:val="20"/>
              </w:rPr>
              <w:t>Real-Time QSE-to-QSE Energy Purchase per QSE per Settlement Point</w:t>
            </w:r>
            <w:r w:rsidRPr="0001655C">
              <w:rPr>
                <w:iCs/>
                <w:sz w:val="20"/>
                <w:szCs w:val="20"/>
              </w:rPr>
              <w:sym w:font="Symbol" w:char="F0BE"/>
            </w:r>
            <w:r w:rsidRPr="0001655C">
              <w:rPr>
                <w:iCs/>
                <w:sz w:val="20"/>
                <w:szCs w:val="20"/>
              </w:rPr>
              <w:t xml:space="preserve">The amount of MW bought by QSE </w:t>
            </w:r>
            <w:r w:rsidRPr="0001655C">
              <w:rPr>
                <w:i/>
                <w:iCs/>
                <w:sz w:val="20"/>
                <w:szCs w:val="20"/>
              </w:rPr>
              <w:t>q</w:t>
            </w:r>
            <w:r w:rsidRPr="0001655C">
              <w:rPr>
                <w:iCs/>
                <w:sz w:val="20"/>
                <w:szCs w:val="20"/>
              </w:rPr>
              <w:t xml:space="preserve"> through Energy Trades at Settlement Point </w:t>
            </w:r>
            <w:r w:rsidRPr="0001655C">
              <w:rPr>
                <w:i/>
                <w:iCs/>
                <w:sz w:val="20"/>
                <w:szCs w:val="20"/>
              </w:rPr>
              <w:t>p</w:t>
            </w:r>
            <w:r w:rsidRPr="0001655C">
              <w:rPr>
                <w:iCs/>
                <w:sz w:val="20"/>
                <w:szCs w:val="20"/>
              </w:rPr>
              <w:t>, for the 15-minute Settlement Interval.</w:t>
            </w:r>
          </w:p>
        </w:tc>
      </w:tr>
      <w:tr w:rsidR="0001655C" w:rsidRPr="0001655C" w14:paraId="53FB1E98" w14:textId="77777777" w:rsidTr="003B71DB">
        <w:trPr>
          <w:cantSplit/>
        </w:trPr>
        <w:tc>
          <w:tcPr>
            <w:tcW w:w="2357" w:type="dxa"/>
          </w:tcPr>
          <w:p w14:paraId="059F1985" w14:textId="77777777" w:rsidR="0001655C" w:rsidRPr="0001655C" w:rsidRDefault="0001655C" w:rsidP="0001655C">
            <w:pPr>
              <w:spacing w:after="60"/>
              <w:rPr>
                <w:iCs/>
                <w:sz w:val="20"/>
                <w:szCs w:val="20"/>
              </w:rPr>
            </w:pPr>
            <w:r w:rsidRPr="0001655C">
              <w:rPr>
                <w:iCs/>
                <w:sz w:val="20"/>
                <w:szCs w:val="20"/>
              </w:rPr>
              <w:t xml:space="preserve">SSSR </w:t>
            </w:r>
            <w:r w:rsidRPr="0001655C">
              <w:rPr>
                <w:i/>
                <w:iCs/>
                <w:sz w:val="20"/>
                <w:szCs w:val="20"/>
                <w:vertAlign w:val="subscript"/>
              </w:rPr>
              <w:t>q, p</w:t>
            </w:r>
          </w:p>
        </w:tc>
        <w:tc>
          <w:tcPr>
            <w:tcW w:w="0" w:type="auto"/>
          </w:tcPr>
          <w:p w14:paraId="43A2C4F4"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566AA2F9" w14:textId="77777777" w:rsidR="0001655C" w:rsidRPr="0001655C" w:rsidRDefault="0001655C" w:rsidP="0001655C">
            <w:pPr>
              <w:spacing w:after="60"/>
              <w:rPr>
                <w:iCs/>
                <w:sz w:val="20"/>
                <w:szCs w:val="20"/>
              </w:rPr>
            </w:pPr>
            <w:r w:rsidRPr="0001655C">
              <w:rPr>
                <w:i/>
                <w:iCs/>
                <w:sz w:val="20"/>
                <w:szCs w:val="20"/>
              </w:rPr>
              <w:t>Self-Schedule with Source at Settlement Point per QSE per Settlement Point</w:t>
            </w:r>
            <w:r w:rsidRPr="0001655C">
              <w:rPr>
                <w:iCs/>
                <w:sz w:val="20"/>
                <w:szCs w:val="20"/>
              </w:rPr>
              <w:t xml:space="preserve">—The QSE </w:t>
            </w:r>
            <w:r w:rsidRPr="0001655C">
              <w:rPr>
                <w:i/>
                <w:iCs/>
                <w:sz w:val="20"/>
                <w:szCs w:val="20"/>
              </w:rPr>
              <w:t>q</w:t>
            </w:r>
            <w:r w:rsidRPr="0001655C">
              <w:rPr>
                <w:iCs/>
                <w:sz w:val="20"/>
                <w:szCs w:val="20"/>
              </w:rPr>
              <w:t xml:space="preserve">’s Self-Schedule with source at Settlement Point </w:t>
            </w:r>
            <w:r w:rsidRPr="0001655C">
              <w:rPr>
                <w:i/>
                <w:iCs/>
                <w:sz w:val="20"/>
                <w:szCs w:val="20"/>
              </w:rPr>
              <w:t>p</w:t>
            </w:r>
            <w:r w:rsidRPr="0001655C">
              <w:rPr>
                <w:iCs/>
                <w:sz w:val="20"/>
                <w:szCs w:val="20"/>
              </w:rPr>
              <w:t>, for the 15-minute Settlement Interval.</w:t>
            </w:r>
          </w:p>
        </w:tc>
      </w:tr>
      <w:tr w:rsidR="0001655C" w:rsidRPr="0001655C" w14:paraId="1504AF57" w14:textId="77777777" w:rsidTr="003B71DB">
        <w:trPr>
          <w:cantSplit/>
        </w:trPr>
        <w:tc>
          <w:tcPr>
            <w:tcW w:w="2357" w:type="dxa"/>
          </w:tcPr>
          <w:p w14:paraId="63D19BE3" w14:textId="77777777" w:rsidR="0001655C" w:rsidRPr="0001655C" w:rsidRDefault="0001655C" w:rsidP="0001655C">
            <w:pPr>
              <w:spacing w:after="60"/>
              <w:rPr>
                <w:iCs/>
                <w:sz w:val="20"/>
                <w:szCs w:val="20"/>
              </w:rPr>
            </w:pPr>
            <w:r w:rsidRPr="0001655C">
              <w:rPr>
                <w:iCs/>
                <w:sz w:val="20"/>
                <w:szCs w:val="20"/>
              </w:rPr>
              <w:t xml:space="preserve">DAES </w:t>
            </w:r>
            <w:r w:rsidRPr="0001655C">
              <w:rPr>
                <w:i/>
                <w:iCs/>
                <w:sz w:val="20"/>
                <w:szCs w:val="20"/>
                <w:vertAlign w:val="subscript"/>
              </w:rPr>
              <w:t>q, p</w:t>
            </w:r>
          </w:p>
        </w:tc>
        <w:tc>
          <w:tcPr>
            <w:tcW w:w="0" w:type="auto"/>
          </w:tcPr>
          <w:p w14:paraId="7B56382A"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35B5A842" w14:textId="77777777" w:rsidR="0001655C" w:rsidRPr="0001655C" w:rsidRDefault="0001655C" w:rsidP="0001655C">
            <w:pPr>
              <w:spacing w:after="60"/>
              <w:rPr>
                <w:iCs/>
                <w:sz w:val="20"/>
                <w:szCs w:val="20"/>
              </w:rPr>
            </w:pPr>
            <w:r w:rsidRPr="0001655C">
              <w:rPr>
                <w:i/>
                <w:iCs/>
                <w:sz w:val="20"/>
                <w:szCs w:val="20"/>
              </w:rPr>
              <w:t>Day-Ahead Energy Sale per QSE per Settlement Point</w:t>
            </w:r>
            <w:r w:rsidRPr="0001655C">
              <w:rPr>
                <w:iCs/>
                <w:sz w:val="20"/>
                <w:szCs w:val="20"/>
              </w:rPr>
              <w:t xml:space="preserve">—The QSE </w:t>
            </w:r>
            <w:r w:rsidRPr="0001655C">
              <w:rPr>
                <w:i/>
                <w:iCs/>
                <w:sz w:val="20"/>
                <w:szCs w:val="20"/>
              </w:rPr>
              <w:t>q</w:t>
            </w:r>
            <w:r w:rsidRPr="0001655C">
              <w:rPr>
                <w:iCs/>
                <w:sz w:val="20"/>
                <w:szCs w:val="20"/>
              </w:rPr>
              <w:t xml:space="preserve">’s energy offers at Settlement Point </w:t>
            </w:r>
            <w:r w:rsidRPr="0001655C">
              <w:rPr>
                <w:i/>
                <w:iCs/>
                <w:sz w:val="20"/>
                <w:szCs w:val="20"/>
              </w:rPr>
              <w:t>p</w:t>
            </w:r>
            <w:r w:rsidRPr="0001655C">
              <w:rPr>
                <w:iCs/>
                <w:sz w:val="20"/>
                <w:szCs w:val="20"/>
              </w:rPr>
              <w:t xml:space="preserve"> cleared in the DAM, for the hour that includes the 15-minute Settlement Interval.</w:t>
            </w:r>
          </w:p>
        </w:tc>
      </w:tr>
      <w:tr w:rsidR="0001655C" w:rsidRPr="0001655C" w14:paraId="2AF76280" w14:textId="77777777" w:rsidTr="003B71DB">
        <w:trPr>
          <w:cantSplit/>
        </w:trPr>
        <w:tc>
          <w:tcPr>
            <w:tcW w:w="2357" w:type="dxa"/>
          </w:tcPr>
          <w:p w14:paraId="6FC75B65" w14:textId="77777777" w:rsidR="0001655C" w:rsidRPr="0001655C" w:rsidRDefault="0001655C" w:rsidP="0001655C">
            <w:pPr>
              <w:spacing w:after="60"/>
              <w:rPr>
                <w:iCs/>
                <w:sz w:val="20"/>
                <w:szCs w:val="20"/>
              </w:rPr>
            </w:pPr>
            <w:r w:rsidRPr="0001655C">
              <w:rPr>
                <w:iCs/>
                <w:sz w:val="20"/>
                <w:szCs w:val="20"/>
              </w:rPr>
              <w:t xml:space="preserve">RTQQES </w:t>
            </w:r>
            <w:r w:rsidRPr="0001655C">
              <w:rPr>
                <w:i/>
                <w:iCs/>
                <w:sz w:val="20"/>
                <w:szCs w:val="20"/>
                <w:vertAlign w:val="subscript"/>
              </w:rPr>
              <w:t>q, p</w:t>
            </w:r>
            <w:r w:rsidRPr="0001655C">
              <w:rPr>
                <w:iCs/>
                <w:sz w:val="20"/>
                <w:szCs w:val="20"/>
              </w:rPr>
              <w:t xml:space="preserve"> </w:t>
            </w:r>
          </w:p>
        </w:tc>
        <w:tc>
          <w:tcPr>
            <w:tcW w:w="0" w:type="auto"/>
          </w:tcPr>
          <w:p w14:paraId="4E0A13C6"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73A563ED" w14:textId="77777777" w:rsidR="0001655C" w:rsidRPr="0001655C" w:rsidRDefault="0001655C" w:rsidP="0001655C">
            <w:pPr>
              <w:spacing w:after="60"/>
              <w:rPr>
                <w:iCs/>
                <w:sz w:val="20"/>
                <w:szCs w:val="20"/>
              </w:rPr>
            </w:pPr>
            <w:r w:rsidRPr="0001655C">
              <w:rPr>
                <w:i/>
                <w:iCs/>
                <w:sz w:val="20"/>
                <w:szCs w:val="20"/>
              </w:rPr>
              <w:t>Real-Time QSE-to-QSE Energy Sale per QSE per Settlement Point</w:t>
            </w:r>
            <w:r w:rsidRPr="0001655C">
              <w:rPr>
                <w:iCs/>
                <w:sz w:val="20"/>
                <w:szCs w:val="20"/>
              </w:rPr>
              <w:sym w:font="Symbol" w:char="F0BE"/>
            </w:r>
            <w:r w:rsidRPr="0001655C">
              <w:rPr>
                <w:iCs/>
                <w:sz w:val="20"/>
                <w:szCs w:val="20"/>
              </w:rPr>
              <w:t xml:space="preserve">The amount of MW sold by QSE </w:t>
            </w:r>
            <w:r w:rsidRPr="0001655C">
              <w:rPr>
                <w:i/>
                <w:iCs/>
                <w:sz w:val="20"/>
                <w:szCs w:val="20"/>
              </w:rPr>
              <w:t>q</w:t>
            </w:r>
            <w:r w:rsidRPr="0001655C">
              <w:rPr>
                <w:iCs/>
                <w:sz w:val="20"/>
                <w:szCs w:val="20"/>
              </w:rPr>
              <w:t xml:space="preserve"> through Energy Trades at Settlement Point </w:t>
            </w:r>
            <w:r w:rsidRPr="0001655C">
              <w:rPr>
                <w:i/>
                <w:iCs/>
                <w:sz w:val="20"/>
                <w:szCs w:val="20"/>
              </w:rPr>
              <w:t>p</w:t>
            </w:r>
            <w:r w:rsidRPr="0001655C">
              <w:rPr>
                <w:iCs/>
                <w:sz w:val="20"/>
                <w:szCs w:val="20"/>
              </w:rPr>
              <w:t>, for the 15-minute Settlement Interval.</w:t>
            </w:r>
          </w:p>
        </w:tc>
      </w:tr>
      <w:tr w:rsidR="0001655C" w:rsidRPr="0001655C" w14:paraId="7D2B3C29" w14:textId="77777777" w:rsidTr="003B71DB">
        <w:trPr>
          <w:cantSplit/>
        </w:trPr>
        <w:tc>
          <w:tcPr>
            <w:tcW w:w="2357" w:type="dxa"/>
          </w:tcPr>
          <w:p w14:paraId="6F8A9573" w14:textId="77777777" w:rsidR="0001655C" w:rsidRPr="0001655C" w:rsidRDefault="0001655C" w:rsidP="0001655C">
            <w:pPr>
              <w:spacing w:after="60"/>
              <w:rPr>
                <w:iCs/>
                <w:sz w:val="20"/>
                <w:szCs w:val="20"/>
              </w:rPr>
            </w:pPr>
            <w:r w:rsidRPr="0001655C">
              <w:rPr>
                <w:iCs/>
                <w:sz w:val="20"/>
                <w:szCs w:val="20"/>
              </w:rPr>
              <w:t xml:space="preserve">RESREV </w:t>
            </w:r>
            <w:r w:rsidRPr="0001655C">
              <w:rPr>
                <w:i/>
                <w:iCs/>
                <w:sz w:val="20"/>
                <w:szCs w:val="20"/>
                <w:vertAlign w:val="subscript"/>
              </w:rPr>
              <w:t xml:space="preserve">q, r, </w:t>
            </w:r>
            <w:proofErr w:type="spellStart"/>
            <w:r w:rsidRPr="0001655C">
              <w:rPr>
                <w:i/>
                <w:iCs/>
                <w:sz w:val="20"/>
                <w:szCs w:val="20"/>
                <w:vertAlign w:val="subscript"/>
              </w:rPr>
              <w:t>gsc</w:t>
            </w:r>
            <w:proofErr w:type="spellEnd"/>
            <w:r w:rsidRPr="0001655C">
              <w:rPr>
                <w:i/>
                <w:iCs/>
                <w:sz w:val="20"/>
                <w:szCs w:val="20"/>
                <w:vertAlign w:val="subscript"/>
              </w:rPr>
              <w:t>, p</w:t>
            </w:r>
          </w:p>
        </w:tc>
        <w:tc>
          <w:tcPr>
            <w:tcW w:w="0" w:type="auto"/>
          </w:tcPr>
          <w:p w14:paraId="32944B86" w14:textId="77777777" w:rsidR="0001655C" w:rsidRPr="0001655C" w:rsidRDefault="0001655C" w:rsidP="0001655C">
            <w:pPr>
              <w:spacing w:after="60"/>
              <w:rPr>
                <w:iCs/>
                <w:sz w:val="20"/>
                <w:szCs w:val="20"/>
              </w:rPr>
            </w:pPr>
            <w:r w:rsidRPr="0001655C">
              <w:rPr>
                <w:iCs/>
                <w:sz w:val="20"/>
                <w:szCs w:val="20"/>
              </w:rPr>
              <w:t>$</w:t>
            </w:r>
          </w:p>
        </w:tc>
        <w:tc>
          <w:tcPr>
            <w:tcW w:w="6145" w:type="dxa"/>
          </w:tcPr>
          <w:p w14:paraId="7E221922" w14:textId="77777777" w:rsidR="0001655C" w:rsidRPr="0001655C" w:rsidRDefault="0001655C" w:rsidP="0001655C">
            <w:pPr>
              <w:spacing w:after="60"/>
              <w:rPr>
                <w:i/>
                <w:iCs/>
                <w:sz w:val="20"/>
                <w:szCs w:val="20"/>
              </w:rPr>
            </w:pPr>
            <w:r w:rsidRPr="0001655C">
              <w:rPr>
                <w:i/>
                <w:iCs/>
                <w:sz w:val="20"/>
                <w:szCs w:val="20"/>
              </w:rPr>
              <w:t>Resource Share Revenue Settlement Payment</w:t>
            </w:r>
            <w:r w:rsidRPr="0001655C">
              <w:rPr>
                <w:iCs/>
                <w:sz w:val="20"/>
                <w:szCs w:val="20"/>
              </w:rPr>
              <w:t xml:space="preserve">—The Resource share of the total payment to the entire Facility with a net metering arrangement attributed to Resource </w:t>
            </w:r>
            <w:r w:rsidRPr="0001655C">
              <w:rPr>
                <w:i/>
                <w:iCs/>
                <w:sz w:val="20"/>
                <w:szCs w:val="20"/>
              </w:rPr>
              <w:t>r</w:t>
            </w:r>
            <w:r w:rsidRPr="0001655C">
              <w:rPr>
                <w:iCs/>
                <w:sz w:val="20"/>
                <w:szCs w:val="20"/>
              </w:rPr>
              <w:t xml:space="preserve"> that is part of a generation site code </w:t>
            </w:r>
            <w:proofErr w:type="spellStart"/>
            <w:r w:rsidRPr="0001655C">
              <w:rPr>
                <w:i/>
                <w:iCs/>
                <w:sz w:val="20"/>
                <w:szCs w:val="20"/>
              </w:rPr>
              <w:t>gsc</w:t>
            </w:r>
            <w:proofErr w:type="spellEnd"/>
            <w:r w:rsidRPr="0001655C">
              <w:rPr>
                <w:iCs/>
                <w:sz w:val="20"/>
                <w:szCs w:val="20"/>
              </w:rPr>
              <w:t xml:space="preserve">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w:t>
            </w:r>
          </w:p>
        </w:tc>
      </w:tr>
      <w:tr w:rsidR="0001655C" w:rsidRPr="0001655C" w14:paraId="7A0E98BF" w14:textId="77777777" w:rsidTr="003B71DB">
        <w:trPr>
          <w:cantSplit/>
        </w:trPr>
        <w:tc>
          <w:tcPr>
            <w:tcW w:w="2357" w:type="dxa"/>
          </w:tcPr>
          <w:p w14:paraId="7EAFF930" w14:textId="77777777" w:rsidR="0001655C" w:rsidRPr="0001655C" w:rsidRDefault="0001655C" w:rsidP="0001655C">
            <w:pPr>
              <w:spacing w:after="60"/>
              <w:rPr>
                <w:iCs/>
                <w:sz w:val="20"/>
                <w:szCs w:val="20"/>
              </w:rPr>
            </w:pPr>
            <w:r w:rsidRPr="0001655C">
              <w:rPr>
                <w:iCs/>
                <w:sz w:val="20"/>
                <w:szCs w:val="20"/>
              </w:rPr>
              <w:t xml:space="preserve">RESMEB </w:t>
            </w:r>
            <w:r w:rsidRPr="0001655C">
              <w:rPr>
                <w:i/>
                <w:iCs/>
                <w:sz w:val="20"/>
                <w:szCs w:val="20"/>
                <w:vertAlign w:val="subscript"/>
              </w:rPr>
              <w:t xml:space="preserve">q, r, </w:t>
            </w:r>
            <w:proofErr w:type="spellStart"/>
            <w:r w:rsidRPr="0001655C">
              <w:rPr>
                <w:i/>
                <w:iCs/>
                <w:sz w:val="20"/>
                <w:szCs w:val="20"/>
                <w:vertAlign w:val="subscript"/>
              </w:rPr>
              <w:t>gsc</w:t>
            </w:r>
            <w:proofErr w:type="spellEnd"/>
            <w:r w:rsidRPr="0001655C">
              <w:rPr>
                <w:i/>
                <w:iCs/>
                <w:sz w:val="20"/>
                <w:szCs w:val="20"/>
                <w:vertAlign w:val="subscript"/>
              </w:rPr>
              <w:t>, p</w:t>
            </w:r>
          </w:p>
        </w:tc>
        <w:tc>
          <w:tcPr>
            <w:tcW w:w="0" w:type="auto"/>
          </w:tcPr>
          <w:p w14:paraId="3FF78FDD"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1756DAA5" w14:textId="77777777" w:rsidR="0001655C" w:rsidRPr="0001655C" w:rsidRDefault="0001655C" w:rsidP="0001655C">
            <w:pPr>
              <w:spacing w:after="60"/>
              <w:rPr>
                <w:i/>
                <w:iCs/>
                <w:sz w:val="20"/>
                <w:szCs w:val="20"/>
              </w:rPr>
            </w:pPr>
            <w:r w:rsidRPr="0001655C">
              <w:rPr>
                <w:i/>
                <w:iCs/>
                <w:sz w:val="20"/>
                <w:szCs w:val="20"/>
              </w:rPr>
              <w:t>Resource Share Net Meter Real-Time Energy Total</w:t>
            </w:r>
            <w:r w:rsidRPr="0001655C">
              <w:rPr>
                <w:iCs/>
                <w:sz w:val="20"/>
                <w:szCs w:val="20"/>
              </w:rPr>
              <w:t xml:space="preserve">—The Resource share of the net sum for all Settlement Meters attributed to Resource </w:t>
            </w:r>
            <w:r w:rsidRPr="0001655C">
              <w:rPr>
                <w:i/>
                <w:iCs/>
                <w:sz w:val="20"/>
                <w:szCs w:val="20"/>
              </w:rPr>
              <w:t>r</w:t>
            </w:r>
            <w:r w:rsidRPr="0001655C">
              <w:rPr>
                <w:iCs/>
                <w:sz w:val="20"/>
                <w:szCs w:val="20"/>
              </w:rPr>
              <w:t xml:space="preserve"> that is part of a generation site code </w:t>
            </w:r>
            <w:proofErr w:type="spellStart"/>
            <w:r w:rsidRPr="0001655C">
              <w:rPr>
                <w:i/>
                <w:iCs/>
                <w:sz w:val="20"/>
                <w:szCs w:val="20"/>
              </w:rPr>
              <w:t>gsc</w:t>
            </w:r>
            <w:proofErr w:type="spellEnd"/>
            <w:r w:rsidRPr="0001655C">
              <w:rPr>
                <w:iCs/>
                <w:sz w:val="20"/>
                <w:szCs w:val="20"/>
              </w:rPr>
              <w:t xml:space="preserve">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w:t>
            </w:r>
          </w:p>
        </w:tc>
      </w:tr>
      <w:tr w:rsidR="0001655C" w:rsidRPr="0001655C" w14:paraId="73A40C1A" w14:textId="77777777" w:rsidTr="003B71DB">
        <w:trPr>
          <w:cantSplit/>
        </w:trPr>
        <w:tc>
          <w:tcPr>
            <w:tcW w:w="2357" w:type="dxa"/>
          </w:tcPr>
          <w:p w14:paraId="1D06C90E" w14:textId="77777777" w:rsidR="0001655C" w:rsidRPr="0001655C" w:rsidRDefault="0001655C" w:rsidP="0001655C">
            <w:pPr>
              <w:spacing w:after="60"/>
              <w:rPr>
                <w:iCs/>
                <w:sz w:val="20"/>
                <w:szCs w:val="20"/>
              </w:rPr>
            </w:pPr>
            <w:r w:rsidRPr="0001655C">
              <w:rPr>
                <w:iCs/>
                <w:sz w:val="20"/>
                <w:szCs w:val="20"/>
              </w:rPr>
              <w:t xml:space="preserve">WSLTOT </w:t>
            </w:r>
            <w:r w:rsidRPr="0001655C">
              <w:rPr>
                <w:i/>
                <w:iCs/>
                <w:sz w:val="20"/>
                <w:szCs w:val="20"/>
                <w:vertAlign w:val="subscript"/>
              </w:rPr>
              <w:t>q, p</w:t>
            </w:r>
          </w:p>
        </w:tc>
        <w:tc>
          <w:tcPr>
            <w:tcW w:w="0" w:type="auto"/>
          </w:tcPr>
          <w:p w14:paraId="285BE6B1"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68ADEE83" w14:textId="77777777" w:rsidR="0001655C" w:rsidRPr="0001655C" w:rsidRDefault="0001655C" w:rsidP="0001655C">
            <w:pPr>
              <w:spacing w:after="60"/>
              <w:rPr>
                <w:i/>
                <w:iCs/>
                <w:sz w:val="20"/>
                <w:szCs w:val="20"/>
              </w:rPr>
            </w:pPr>
            <w:r w:rsidRPr="0001655C">
              <w:rPr>
                <w:i/>
                <w:iCs/>
                <w:sz w:val="20"/>
                <w:szCs w:val="20"/>
              </w:rPr>
              <w:t>WSL Total</w:t>
            </w:r>
            <w:r w:rsidRPr="0001655C">
              <w:rPr>
                <w:iCs/>
                <w:sz w:val="20"/>
                <w:szCs w:val="20"/>
              </w:rPr>
              <w:t xml:space="preserve">—The total WSL energy metered by the Settlement Meters which measure WSL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w:t>
            </w:r>
          </w:p>
        </w:tc>
      </w:tr>
      <w:tr w:rsidR="0001655C" w:rsidRPr="0001655C" w14:paraId="484ADE84" w14:textId="77777777" w:rsidTr="003B71DB">
        <w:trPr>
          <w:cantSplit/>
        </w:trPr>
        <w:tc>
          <w:tcPr>
            <w:tcW w:w="2357" w:type="dxa"/>
          </w:tcPr>
          <w:p w14:paraId="77712C97" w14:textId="77777777" w:rsidR="0001655C" w:rsidRPr="0001655C" w:rsidRDefault="0001655C" w:rsidP="0001655C">
            <w:pPr>
              <w:spacing w:after="60"/>
              <w:rPr>
                <w:iCs/>
                <w:sz w:val="20"/>
                <w:szCs w:val="20"/>
              </w:rPr>
            </w:pPr>
            <w:r w:rsidRPr="0001655C">
              <w:rPr>
                <w:iCs/>
                <w:sz w:val="20"/>
                <w:szCs w:val="20"/>
              </w:rPr>
              <w:t xml:space="preserve">ESRNWSLTOT </w:t>
            </w:r>
            <w:r w:rsidRPr="0001655C">
              <w:rPr>
                <w:i/>
                <w:iCs/>
                <w:sz w:val="20"/>
                <w:szCs w:val="20"/>
                <w:vertAlign w:val="subscript"/>
              </w:rPr>
              <w:t>q, p</w:t>
            </w:r>
          </w:p>
        </w:tc>
        <w:tc>
          <w:tcPr>
            <w:tcW w:w="0" w:type="auto"/>
          </w:tcPr>
          <w:p w14:paraId="4BC89377"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68CE2ABF" w14:textId="77777777" w:rsidR="0001655C" w:rsidRPr="0001655C" w:rsidRDefault="0001655C" w:rsidP="0001655C">
            <w:pPr>
              <w:spacing w:after="60"/>
              <w:rPr>
                <w:i/>
                <w:iCs/>
                <w:sz w:val="20"/>
                <w:szCs w:val="20"/>
              </w:rPr>
            </w:pPr>
            <w:r w:rsidRPr="0001655C">
              <w:rPr>
                <w:i/>
                <w:iCs/>
                <w:sz w:val="20"/>
                <w:szCs w:val="20"/>
              </w:rPr>
              <w:t>ESR Non-WSL Total</w:t>
            </w:r>
            <w:r w:rsidRPr="0001655C">
              <w:rPr>
                <w:iCs/>
                <w:sz w:val="20"/>
                <w:szCs w:val="20"/>
              </w:rPr>
              <w:t xml:space="preserve">—The total energy metered by the Settlement Meters which measures Non-WSL ESR Charging Load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w:t>
            </w:r>
          </w:p>
        </w:tc>
      </w:tr>
      <w:tr w:rsidR="0001655C" w:rsidRPr="0001655C" w14:paraId="5CD7BDEB" w14:textId="77777777" w:rsidTr="003B71DB">
        <w:trPr>
          <w:cantSplit/>
        </w:trPr>
        <w:tc>
          <w:tcPr>
            <w:tcW w:w="2357" w:type="dxa"/>
          </w:tcPr>
          <w:p w14:paraId="7B4754D4" w14:textId="77777777" w:rsidR="0001655C" w:rsidRPr="0001655C" w:rsidRDefault="0001655C" w:rsidP="0001655C">
            <w:pPr>
              <w:spacing w:after="60"/>
              <w:rPr>
                <w:iCs/>
                <w:sz w:val="20"/>
                <w:szCs w:val="20"/>
              </w:rPr>
            </w:pPr>
            <w:r w:rsidRPr="0001655C">
              <w:rPr>
                <w:bCs/>
                <w:iCs/>
                <w:sz w:val="20"/>
                <w:szCs w:val="20"/>
              </w:rPr>
              <w:t xml:space="preserve">MEBL </w:t>
            </w:r>
            <w:proofErr w:type="spellStart"/>
            <w:r w:rsidRPr="0001655C">
              <w:rPr>
                <w:bCs/>
                <w:i/>
                <w:iCs/>
                <w:sz w:val="20"/>
                <w:szCs w:val="20"/>
                <w:vertAlign w:val="subscript"/>
              </w:rPr>
              <w:t>q,r,b</w:t>
            </w:r>
            <w:proofErr w:type="spellEnd"/>
          </w:p>
        </w:tc>
        <w:tc>
          <w:tcPr>
            <w:tcW w:w="0" w:type="auto"/>
          </w:tcPr>
          <w:p w14:paraId="7A8E31E9"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3C1DC33D" w14:textId="77777777" w:rsidR="0001655C" w:rsidRPr="0001655C" w:rsidRDefault="0001655C" w:rsidP="0001655C">
            <w:pPr>
              <w:spacing w:after="60"/>
              <w:rPr>
                <w:i/>
                <w:iCs/>
                <w:sz w:val="20"/>
                <w:szCs w:val="20"/>
              </w:rPr>
            </w:pPr>
            <w:r w:rsidRPr="0001655C">
              <w:rPr>
                <w:i/>
                <w:iCs/>
                <w:sz w:val="20"/>
                <w:szCs w:val="20"/>
              </w:rPr>
              <w:t>Metered Energy for Wholesale Storage Load at bus</w:t>
            </w:r>
            <w:r w:rsidRPr="0001655C">
              <w:rPr>
                <w:iCs/>
                <w:sz w:val="20"/>
                <w:szCs w:val="20"/>
              </w:rPr>
              <w:sym w:font="Symbol" w:char="F0BE"/>
            </w:r>
            <w:r w:rsidRPr="0001655C">
              <w:rPr>
                <w:iCs/>
                <w:sz w:val="20"/>
                <w:szCs w:val="20"/>
              </w:rPr>
              <w:t xml:space="preserve">The WSL energy metered by the Settlement Meter which measures WSL for the 15-minute Settlement Interval represented as a negative value, for the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bus </w:t>
            </w:r>
            <w:r w:rsidRPr="0001655C">
              <w:rPr>
                <w:i/>
                <w:iCs/>
                <w:sz w:val="20"/>
                <w:szCs w:val="20"/>
              </w:rPr>
              <w:t>b</w:t>
            </w:r>
            <w:r w:rsidRPr="0001655C">
              <w:rPr>
                <w:iCs/>
                <w:sz w:val="20"/>
                <w:szCs w:val="20"/>
              </w:rPr>
              <w:t xml:space="preserve">.  </w:t>
            </w:r>
          </w:p>
        </w:tc>
      </w:tr>
      <w:tr w:rsidR="0001655C" w:rsidRPr="0001655C" w14:paraId="69B9160C" w14:textId="77777777" w:rsidTr="003B71DB">
        <w:trPr>
          <w:cantSplit/>
        </w:trPr>
        <w:tc>
          <w:tcPr>
            <w:tcW w:w="2357" w:type="dxa"/>
          </w:tcPr>
          <w:p w14:paraId="5B9DDA81" w14:textId="77777777" w:rsidR="0001655C" w:rsidRPr="0001655C" w:rsidRDefault="0001655C" w:rsidP="0001655C">
            <w:pPr>
              <w:spacing w:after="60"/>
              <w:rPr>
                <w:bCs/>
                <w:iCs/>
                <w:sz w:val="20"/>
                <w:szCs w:val="20"/>
              </w:rPr>
            </w:pPr>
            <w:r w:rsidRPr="0001655C">
              <w:rPr>
                <w:iCs/>
                <w:sz w:val="20"/>
                <w:szCs w:val="20"/>
              </w:rPr>
              <w:t xml:space="preserve">MEBR </w:t>
            </w:r>
            <w:r w:rsidRPr="0001655C">
              <w:rPr>
                <w:i/>
                <w:iCs/>
                <w:sz w:val="20"/>
                <w:szCs w:val="20"/>
                <w:vertAlign w:val="subscript"/>
              </w:rPr>
              <w:t>q, r, b</w:t>
            </w:r>
          </w:p>
        </w:tc>
        <w:tc>
          <w:tcPr>
            <w:tcW w:w="0" w:type="auto"/>
          </w:tcPr>
          <w:p w14:paraId="51D4638C"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5BFBE626" w14:textId="77777777" w:rsidR="0001655C" w:rsidRPr="0001655C" w:rsidRDefault="0001655C" w:rsidP="0001655C">
            <w:pPr>
              <w:spacing w:after="60"/>
              <w:rPr>
                <w:i/>
                <w:iCs/>
                <w:sz w:val="20"/>
                <w:szCs w:val="20"/>
              </w:rPr>
            </w:pPr>
            <w:r w:rsidRPr="0001655C">
              <w:rPr>
                <w:i/>
                <w:iCs/>
                <w:sz w:val="20"/>
                <w:szCs w:val="20"/>
              </w:rPr>
              <w:t>Metered Energy for Energy Storage Resource Load at Bus</w:t>
            </w:r>
            <w:r w:rsidRPr="0001655C">
              <w:rPr>
                <w:iCs/>
                <w:sz w:val="20"/>
                <w:szCs w:val="20"/>
              </w:rPr>
              <w:t xml:space="preserve">—The energy metered by the Settlement Meter which measures Non-WSL ESR Charging Load for the 15-minute Settlement Interval represented as a negative value, for the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bus </w:t>
            </w:r>
            <w:r w:rsidRPr="0001655C">
              <w:rPr>
                <w:i/>
                <w:iCs/>
                <w:sz w:val="20"/>
                <w:szCs w:val="20"/>
              </w:rPr>
              <w:t>b</w:t>
            </w:r>
            <w:r w:rsidRPr="0001655C">
              <w:rPr>
                <w:iCs/>
                <w:sz w:val="20"/>
                <w:szCs w:val="20"/>
              </w:rPr>
              <w:t xml:space="preserve">.  </w:t>
            </w:r>
            <w:r w:rsidRPr="0001655C">
              <w:rPr>
                <w:i/>
                <w:iCs/>
                <w:sz w:val="20"/>
                <w:szCs w:val="20"/>
              </w:rPr>
              <w:t xml:space="preserve"> </w:t>
            </w:r>
          </w:p>
        </w:tc>
      </w:tr>
      <w:tr w:rsidR="0001655C" w:rsidRPr="0001655C" w14:paraId="2ABE1F91" w14:textId="77777777" w:rsidTr="003B71DB">
        <w:trPr>
          <w:cantSplit/>
        </w:trPr>
        <w:tc>
          <w:tcPr>
            <w:tcW w:w="2357" w:type="dxa"/>
          </w:tcPr>
          <w:p w14:paraId="7C8FA6D1" w14:textId="77777777" w:rsidR="0001655C" w:rsidRPr="0001655C" w:rsidRDefault="0001655C" w:rsidP="0001655C">
            <w:pPr>
              <w:spacing w:after="60"/>
              <w:rPr>
                <w:iCs/>
                <w:sz w:val="20"/>
                <w:szCs w:val="20"/>
              </w:rPr>
            </w:pPr>
            <w:r w:rsidRPr="0001655C">
              <w:rPr>
                <w:iCs/>
                <w:sz w:val="20"/>
                <w:szCs w:val="20"/>
              </w:rPr>
              <w:t xml:space="preserve">NMSAMTTOT </w:t>
            </w:r>
            <w:proofErr w:type="spellStart"/>
            <w:r w:rsidRPr="0001655C">
              <w:rPr>
                <w:i/>
                <w:iCs/>
                <w:sz w:val="20"/>
                <w:szCs w:val="20"/>
                <w:vertAlign w:val="subscript"/>
              </w:rPr>
              <w:t>gsc</w:t>
            </w:r>
            <w:proofErr w:type="spellEnd"/>
          </w:p>
        </w:tc>
        <w:tc>
          <w:tcPr>
            <w:tcW w:w="0" w:type="auto"/>
          </w:tcPr>
          <w:p w14:paraId="2DFFA5AD" w14:textId="77777777" w:rsidR="0001655C" w:rsidRPr="0001655C" w:rsidRDefault="0001655C" w:rsidP="0001655C">
            <w:pPr>
              <w:spacing w:after="60"/>
              <w:rPr>
                <w:iCs/>
                <w:sz w:val="20"/>
                <w:szCs w:val="20"/>
              </w:rPr>
            </w:pPr>
            <w:r w:rsidRPr="0001655C">
              <w:rPr>
                <w:iCs/>
                <w:sz w:val="20"/>
                <w:szCs w:val="20"/>
              </w:rPr>
              <w:t>$</w:t>
            </w:r>
          </w:p>
        </w:tc>
        <w:tc>
          <w:tcPr>
            <w:tcW w:w="6145" w:type="dxa"/>
          </w:tcPr>
          <w:p w14:paraId="43839A2A" w14:textId="77777777" w:rsidR="0001655C" w:rsidRPr="0001655C" w:rsidRDefault="0001655C" w:rsidP="0001655C">
            <w:pPr>
              <w:spacing w:after="60"/>
              <w:rPr>
                <w:iCs/>
                <w:sz w:val="20"/>
                <w:szCs w:val="20"/>
              </w:rPr>
            </w:pPr>
            <w:r w:rsidRPr="0001655C">
              <w:rPr>
                <w:i/>
                <w:iCs/>
                <w:sz w:val="20"/>
                <w:szCs w:val="20"/>
              </w:rPr>
              <w:t>Net Metering Settlement</w:t>
            </w:r>
            <w:r w:rsidRPr="0001655C">
              <w:rPr>
                <w:iCs/>
                <w:sz w:val="20"/>
                <w:szCs w:val="20"/>
              </w:rPr>
              <w:t>—The total payment or charge to a generation site with a net metering arrangement.</w:t>
            </w:r>
          </w:p>
        </w:tc>
      </w:tr>
      <w:tr w:rsidR="0001655C" w:rsidRPr="0001655C" w14:paraId="356F49CE" w14:textId="77777777" w:rsidTr="003B71DB">
        <w:trPr>
          <w:cantSplit/>
        </w:trPr>
        <w:tc>
          <w:tcPr>
            <w:tcW w:w="2357" w:type="dxa"/>
          </w:tcPr>
          <w:p w14:paraId="5ACDBD24" w14:textId="77777777" w:rsidR="0001655C" w:rsidRPr="0001655C" w:rsidRDefault="0001655C" w:rsidP="0001655C">
            <w:pPr>
              <w:spacing w:after="60"/>
              <w:rPr>
                <w:iCs/>
                <w:sz w:val="20"/>
                <w:szCs w:val="20"/>
              </w:rPr>
            </w:pPr>
            <w:r w:rsidRPr="0001655C">
              <w:rPr>
                <w:iCs/>
                <w:sz w:val="20"/>
                <w:szCs w:val="20"/>
              </w:rPr>
              <w:t>WSLAMTTOT</w:t>
            </w:r>
            <w:r w:rsidRPr="0001655C">
              <w:rPr>
                <w:iCs/>
                <w:sz w:val="20"/>
                <w:szCs w:val="20"/>
                <w:vertAlign w:val="subscript"/>
              </w:rPr>
              <w:t xml:space="preserve"> </w:t>
            </w:r>
            <w:r w:rsidRPr="0001655C">
              <w:rPr>
                <w:i/>
                <w:iCs/>
                <w:sz w:val="20"/>
                <w:szCs w:val="20"/>
                <w:vertAlign w:val="subscript"/>
              </w:rPr>
              <w:t>q, r, p</w:t>
            </w:r>
            <w:r w:rsidRPr="0001655C">
              <w:rPr>
                <w:iCs/>
                <w:sz w:val="20"/>
                <w:szCs w:val="20"/>
                <w:vertAlign w:val="subscript"/>
              </w:rPr>
              <w:t xml:space="preserve">  </w:t>
            </w:r>
          </w:p>
        </w:tc>
        <w:tc>
          <w:tcPr>
            <w:tcW w:w="0" w:type="auto"/>
          </w:tcPr>
          <w:p w14:paraId="21DDE226" w14:textId="77777777" w:rsidR="0001655C" w:rsidRPr="0001655C" w:rsidRDefault="0001655C" w:rsidP="0001655C">
            <w:pPr>
              <w:spacing w:after="60"/>
              <w:rPr>
                <w:iCs/>
                <w:sz w:val="20"/>
                <w:szCs w:val="20"/>
              </w:rPr>
            </w:pPr>
            <w:r w:rsidRPr="0001655C">
              <w:rPr>
                <w:iCs/>
                <w:sz w:val="20"/>
                <w:szCs w:val="20"/>
              </w:rPr>
              <w:t>$</w:t>
            </w:r>
          </w:p>
        </w:tc>
        <w:tc>
          <w:tcPr>
            <w:tcW w:w="6145" w:type="dxa"/>
          </w:tcPr>
          <w:p w14:paraId="58399E00" w14:textId="77777777" w:rsidR="0001655C" w:rsidRPr="0001655C" w:rsidRDefault="0001655C" w:rsidP="0001655C">
            <w:pPr>
              <w:spacing w:after="60"/>
              <w:rPr>
                <w:i/>
                <w:iCs/>
                <w:sz w:val="20"/>
                <w:szCs w:val="20"/>
              </w:rPr>
            </w:pPr>
            <w:r w:rsidRPr="0001655C">
              <w:rPr>
                <w:i/>
                <w:iCs/>
                <w:sz w:val="20"/>
                <w:szCs w:val="20"/>
              </w:rPr>
              <w:t>Wholesale Storage Load Settlement</w:t>
            </w:r>
            <w:r w:rsidRPr="0001655C">
              <w:rPr>
                <w:iCs/>
                <w:sz w:val="20"/>
                <w:szCs w:val="20"/>
              </w:rPr>
              <w:t>—</w:t>
            </w:r>
            <w:r w:rsidRPr="0001655C">
              <w:rPr>
                <w:sz w:val="20"/>
                <w:szCs w:val="20"/>
              </w:rPr>
              <w:t xml:space="preserve">The total payment or charge to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Settlement Point </w:t>
            </w:r>
            <w:r w:rsidRPr="0001655C">
              <w:rPr>
                <w:i/>
                <w:sz w:val="20"/>
                <w:szCs w:val="20"/>
              </w:rPr>
              <w:t>p</w:t>
            </w:r>
            <w:r w:rsidRPr="0001655C">
              <w:rPr>
                <w:sz w:val="20"/>
                <w:szCs w:val="20"/>
              </w:rPr>
              <w:t xml:space="preserve">, </w:t>
            </w:r>
            <w:r w:rsidRPr="0001655C">
              <w:rPr>
                <w:iCs/>
                <w:sz w:val="20"/>
                <w:szCs w:val="20"/>
              </w:rPr>
              <w:t xml:space="preserve">for WSL </w:t>
            </w:r>
            <w:r w:rsidRPr="0001655C">
              <w:rPr>
                <w:sz w:val="20"/>
                <w:szCs w:val="20"/>
              </w:rPr>
              <w:t>for each 15-minute Settlement Interval.</w:t>
            </w:r>
          </w:p>
        </w:tc>
      </w:tr>
      <w:tr w:rsidR="0001655C" w:rsidRPr="0001655C" w14:paraId="02C6D24E" w14:textId="77777777" w:rsidTr="003B71DB">
        <w:trPr>
          <w:cantSplit/>
        </w:trPr>
        <w:tc>
          <w:tcPr>
            <w:tcW w:w="2357" w:type="dxa"/>
          </w:tcPr>
          <w:p w14:paraId="096F3B95" w14:textId="77777777" w:rsidR="0001655C" w:rsidRPr="0001655C" w:rsidRDefault="0001655C" w:rsidP="0001655C">
            <w:pPr>
              <w:spacing w:after="60"/>
              <w:rPr>
                <w:iCs/>
                <w:sz w:val="20"/>
                <w:szCs w:val="20"/>
              </w:rPr>
            </w:pPr>
            <w:r w:rsidRPr="0001655C">
              <w:rPr>
                <w:iCs/>
                <w:sz w:val="20"/>
                <w:szCs w:val="20"/>
              </w:rPr>
              <w:t>ESRNWSLAMTTOT</w:t>
            </w:r>
            <w:r w:rsidRPr="0001655C">
              <w:rPr>
                <w:iCs/>
                <w:sz w:val="20"/>
                <w:szCs w:val="20"/>
                <w:vertAlign w:val="subscript"/>
              </w:rPr>
              <w:t xml:space="preserve"> </w:t>
            </w:r>
            <w:r w:rsidRPr="0001655C">
              <w:rPr>
                <w:i/>
                <w:iCs/>
                <w:sz w:val="20"/>
                <w:szCs w:val="20"/>
                <w:vertAlign w:val="subscript"/>
              </w:rPr>
              <w:t>q, r, p</w:t>
            </w:r>
          </w:p>
        </w:tc>
        <w:tc>
          <w:tcPr>
            <w:tcW w:w="0" w:type="auto"/>
          </w:tcPr>
          <w:p w14:paraId="0B4D6B25" w14:textId="77777777" w:rsidR="0001655C" w:rsidRPr="0001655C" w:rsidRDefault="0001655C" w:rsidP="0001655C">
            <w:pPr>
              <w:spacing w:after="60"/>
              <w:rPr>
                <w:iCs/>
                <w:sz w:val="20"/>
                <w:szCs w:val="20"/>
              </w:rPr>
            </w:pPr>
            <w:r w:rsidRPr="0001655C">
              <w:rPr>
                <w:iCs/>
                <w:sz w:val="20"/>
                <w:szCs w:val="20"/>
              </w:rPr>
              <w:t>$</w:t>
            </w:r>
          </w:p>
        </w:tc>
        <w:tc>
          <w:tcPr>
            <w:tcW w:w="6145" w:type="dxa"/>
          </w:tcPr>
          <w:p w14:paraId="34141DC5" w14:textId="77777777" w:rsidR="0001655C" w:rsidRPr="0001655C" w:rsidRDefault="0001655C" w:rsidP="0001655C">
            <w:pPr>
              <w:spacing w:after="60"/>
              <w:rPr>
                <w:i/>
                <w:iCs/>
                <w:sz w:val="20"/>
                <w:szCs w:val="20"/>
              </w:rPr>
            </w:pPr>
            <w:r w:rsidRPr="0001655C">
              <w:rPr>
                <w:i/>
                <w:iCs/>
                <w:sz w:val="20"/>
                <w:szCs w:val="20"/>
              </w:rPr>
              <w:t>Energy Storage Resource Non-WSL Settlement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for Non-WSL ESR Charging Load for each 15-minute Settlement Interval.</w:t>
            </w:r>
          </w:p>
        </w:tc>
      </w:tr>
      <w:tr w:rsidR="0001655C" w:rsidRPr="0001655C" w14:paraId="4D542E0C" w14:textId="77777777" w:rsidTr="003B71DB">
        <w:trPr>
          <w:cantSplit/>
        </w:trPr>
        <w:tc>
          <w:tcPr>
            <w:tcW w:w="2357" w:type="dxa"/>
          </w:tcPr>
          <w:p w14:paraId="207EB59B" w14:textId="77777777" w:rsidR="0001655C" w:rsidRPr="0001655C" w:rsidRDefault="0001655C" w:rsidP="0001655C">
            <w:pPr>
              <w:spacing w:after="60"/>
              <w:rPr>
                <w:iCs/>
                <w:sz w:val="20"/>
                <w:szCs w:val="20"/>
              </w:rPr>
            </w:pPr>
            <w:r w:rsidRPr="0001655C">
              <w:rPr>
                <w:iCs/>
                <w:sz w:val="20"/>
                <w:szCs w:val="20"/>
              </w:rPr>
              <w:t xml:space="preserve">NMRTETOT </w:t>
            </w:r>
            <w:proofErr w:type="spellStart"/>
            <w:r w:rsidRPr="0001655C">
              <w:rPr>
                <w:i/>
                <w:iCs/>
                <w:sz w:val="20"/>
                <w:szCs w:val="20"/>
                <w:vertAlign w:val="subscript"/>
              </w:rPr>
              <w:t>gsc</w:t>
            </w:r>
            <w:proofErr w:type="spellEnd"/>
          </w:p>
        </w:tc>
        <w:tc>
          <w:tcPr>
            <w:tcW w:w="0" w:type="auto"/>
          </w:tcPr>
          <w:p w14:paraId="3809C8CA"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6A68B0D1" w14:textId="77777777" w:rsidR="0001655C" w:rsidRPr="0001655C" w:rsidRDefault="0001655C" w:rsidP="0001655C">
            <w:pPr>
              <w:spacing w:after="60"/>
              <w:rPr>
                <w:i/>
                <w:iCs/>
                <w:sz w:val="20"/>
                <w:szCs w:val="20"/>
              </w:rPr>
            </w:pPr>
            <w:r w:rsidRPr="0001655C">
              <w:rPr>
                <w:i/>
                <w:iCs/>
                <w:sz w:val="20"/>
                <w:szCs w:val="20"/>
              </w:rPr>
              <w:t>Net Meter Real-Time Energy Total</w:t>
            </w:r>
            <w:r w:rsidRPr="0001655C">
              <w:rPr>
                <w:iCs/>
                <w:sz w:val="20"/>
                <w:szCs w:val="20"/>
              </w:rPr>
              <w:t xml:space="preserve">—The net sum for all Settlement Meters included in generation site code </w:t>
            </w:r>
            <w:proofErr w:type="spellStart"/>
            <w:r w:rsidRPr="0001655C">
              <w:rPr>
                <w:i/>
                <w:iCs/>
                <w:sz w:val="20"/>
                <w:szCs w:val="20"/>
              </w:rPr>
              <w:t>gsc</w:t>
            </w:r>
            <w:proofErr w:type="spellEnd"/>
            <w:r w:rsidRPr="0001655C">
              <w:rPr>
                <w:iCs/>
                <w:sz w:val="20"/>
                <w:szCs w:val="20"/>
              </w:rPr>
              <w:t>.  A positive value indicates an injection of power to the ERCOT System.</w:t>
            </w:r>
          </w:p>
        </w:tc>
      </w:tr>
      <w:tr w:rsidR="0001655C" w:rsidRPr="0001655C" w14:paraId="24F81BC0" w14:textId="77777777" w:rsidTr="003B71DB">
        <w:trPr>
          <w:cantSplit/>
        </w:trPr>
        <w:tc>
          <w:tcPr>
            <w:tcW w:w="2357" w:type="dxa"/>
          </w:tcPr>
          <w:p w14:paraId="31776052" w14:textId="77777777" w:rsidR="0001655C" w:rsidRPr="0001655C" w:rsidRDefault="0001655C" w:rsidP="0001655C">
            <w:pPr>
              <w:spacing w:after="60"/>
              <w:rPr>
                <w:iCs/>
                <w:sz w:val="20"/>
                <w:szCs w:val="20"/>
              </w:rPr>
            </w:pPr>
            <w:r w:rsidRPr="0001655C">
              <w:rPr>
                <w:iCs/>
                <w:sz w:val="20"/>
                <w:szCs w:val="20"/>
              </w:rPr>
              <w:lastRenderedPageBreak/>
              <w:t xml:space="preserve">GSPLITPER </w:t>
            </w:r>
            <w:r w:rsidRPr="0001655C">
              <w:rPr>
                <w:i/>
                <w:iCs/>
                <w:sz w:val="20"/>
                <w:szCs w:val="20"/>
                <w:vertAlign w:val="subscript"/>
              </w:rPr>
              <w:t xml:space="preserve">q, r, </w:t>
            </w:r>
            <w:proofErr w:type="spellStart"/>
            <w:r w:rsidRPr="0001655C">
              <w:rPr>
                <w:i/>
                <w:iCs/>
                <w:sz w:val="20"/>
                <w:szCs w:val="20"/>
                <w:vertAlign w:val="subscript"/>
              </w:rPr>
              <w:t>gsc</w:t>
            </w:r>
            <w:proofErr w:type="spellEnd"/>
            <w:r w:rsidRPr="0001655C">
              <w:rPr>
                <w:i/>
                <w:iCs/>
                <w:sz w:val="20"/>
                <w:szCs w:val="20"/>
                <w:vertAlign w:val="subscript"/>
              </w:rPr>
              <w:t>, p</w:t>
            </w:r>
          </w:p>
        </w:tc>
        <w:tc>
          <w:tcPr>
            <w:tcW w:w="0" w:type="auto"/>
          </w:tcPr>
          <w:p w14:paraId="4BB6FB16"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45CB57E7" w14:textId="77777777" w:rsidR="0001655C" w:rsidRPr="0001655C" w:rsidRDefault="0001655C" w:rsidP="0001655C">
            <w:pPr>
              <w:spacing w:after="60"/>
              <w:rPr>
                <w:iCs/>
                <w:sz w:val="20"/>
                <w:szCs w:val="20"/>
              </w:rPr>
            </w:pPr>
            <w:r w:rsidRPr="0001655C">
              <w:rPr>
                <w:i/>
                <w:iCs/>
                <w:sz w:val="20"/>
                <w:szCs w:val="20"/>
              </w:rPr>
              <w:t>Generation Resource SCADA Splitting Percentage</w:t>
            </w:r>
            <w:r w:rsidRPr="0001655C">
              <w:rPr>
                <w:iCs/>
                <w:sz w:val="20"/>
                <w:szCs w:val="20"/>
              </w:rPr>
              <w:t xml:space="preserve">—The generation allocation percentage for Resource </w:t>
            </w:r>
            <w:r w:rsidRPr="0001655C">
              <w:rPr>
                <w:i/>
                <w:iCs/>
                <w:sz w:val="20"/>
                <w:szCs w:val="20"/>
              </w:rPr>
              <w:t>r</w:t>
            </w:r>
            <w:r w:rsidRPr="0001655C">
              <w:rPr>
                <w:iCs/>
                <w:sz w:val="20"/>
                <w:szCs w:val="20"/>
              </w:rPr>
              <w:t xml:space="preserve"> that is part of a net metering arrangement.  GSPLITPER is calculated by taking the Supervisory Control and Data Acquisition (SCADA) values (GSSPLITSCA) for a particular Generation Resource </w:t>
            </w:r>
            <w:r w:rsidRPr="0001655C">
              <w:rPr>
                <w:i/>
                <w:iCs/>
                <w:sz w:val="20"/>
                <w:szCs w:val="20"/>
              </w:rPr>
              <w:t>r</w:t>
            </w:r>
            <w:r w:rsidRPr="0001655C">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szCs w:val="20"/>
              </w:rPr>
              <w:t xml:space="preserve">r </w:t>
            </w:r>
            <w:r w:rsidRPr="0001655C">
              <w:rPr>
                <w:iCs/>
                <w:sz w:val="20"/>
                <w:szCs w:val="20"/>
              </w:rPr>
              <w:t>is the Combined Cycle Train.</w:t>
            </w:r>
          </w:p>
        </w:tc>
      </w:tr>
      <w:tr w:rsidR="0001655C" w:rsidRPr="0001655C" w14:paraId="230CA15D" w14:textId="77777777" w:rsidTr="003B71DB">
        <w:trPr>
          <w:cantSplit/>
        </w:trPr>
        <w:tc>
          <w:tcPr>
            <w:tcW w:w="2357" w:type="dxa"/>
          </w:tcPr>
          <w:p w14:paraId="5D4D5EA1" w14:textId="77777777" w:rsidR="0001655C" w:rsidRPr="0001655C" w:rsidRDefault="0001655C" w:rsidP="0001655C">
            <w:pPr>
              <w:spacing w:after="60"/>
              <w:rPr>
                <w:i/>
                <w:iCs/>
                <w:sz w:val="20"/>
                <w:szCs w:val="20"/>
              </w:rPr>
            </w:pPr>
            <w:r w:rsidRPr="0001655C">
              <w:rPr>
                <w:i/>
                <w:iCs/>
                <w:sz w:val="20"/>
                <w:szCs w:val="20"/>
              </w:rPr>
              <w:t>q</w:t>
            </w:r>
          </w:p>
        </w:tc>
        <w:tc>
          <w:tcPr>
            <w:tcW w:w="0" w:type="auto"/>
          </w:tcPr>
          <w:p w14:paraId="7C342412"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7758C1B8"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702C485F" w14:textId="77777777" w:rsidTr="003B71DB">
        <w:trPr>
          <w:cantSplit/>
        </w:trPr>
        <w:tc>
          <w:tcPr>
            <w:tcW w:w="2357" w:type="dxa"/>
          </w:tcPr>
          <w:p w14:paraId="36972774" w14:textId="77777777" w:rsidR="0001655C" w:rsidRPr="0001655C" w:rsidRDefault="0001655C" w:rsidP="0001655C">
            <w:pPr>
              <w:spacing w:after="60"/>
              <w:rPr>
                <w:i/>
                <w:iCs/>
                <w:sz w:val="20"/>
                <w:szCs w:val="20"/>
              </w:rPr>
            </w:pPr>
            <w:r w:rsidRPr="0001655C">
              <w:rPr>
                <w:i/>
                <w:iCs/>
                <w:sz w:val="20"/>
                <w:szCs w:val="20"/>
              </w:rPr>
              <w:t>p</w:t>
            </w:r>
          </w:p>
        </w:tc>
        <w:tc>
          <w:tcPr>
            <w:tcW w:w="0" w:type="auto"/>
          </w:tcPr>
          <w:p w14:paraId="5FD16F98"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00B30DFD" w14:textId="77777777" w:rsidR="0001655C" w:rsidRPr="0001655C" w:rsidRDefault="0001655C" w:rsidP="0001655C">
            <w:pPr>
              <w:spacing w:after="60"/>
              <w:rPr>
                <w:iCs/>
                <w:sz w:val="20"/>
                <w:szCs w:val="20"/>
              </w:rPr>
            </w:pPr>
            <w:r w:rsidRPr="0001655C">
              <w:rPr>
                <w:iCs/>
                <w:sz w:val="20"/>
                <w:szCs w:val="20"/>
              </w:rPr>
              <w:t>A Resource Node Settlement Point.</w:t>
            </w:r>
          </w:p>
        </w:tc>
      </w:tr>
      <w:tr w:rsidR="0001655C" w:rsidRPr="0001655C" w14:paraId="3E505585" w14:textId="77777777" w:rsidTr="003B71DB">
        <w:trPr>
          <w:cantSplit/>
        </w:trPr>
        <w:tc>
          <w:tcPr>
            <w:tcW w:w="2357" w:type="dxa"/>
          </w:tcPr>
          <w:p w14:paraId="6DE15DD2" w14:textId="77777777" w:rsidR="0001655C" w:rsidRPr="0001655C" w:rsidRDefault="0001655C" w:rsidP="0001655C">
            <w:pPr>
              <w:spacing w:after="60"/>
              <w:rPr>
                <w:i/>
                <w:iCs/>
                <w:sz w:val="20"/>
                <w:szCs w:val="20"/>
              </w:rPr>
            </w:pPr>
            <w:r w:rsidRPr="0001655C">
              <w:rPr>
                <w:i/>
                <w:iCs/>
                <w:sz w:val="20"/>
                <w:szCs w:val="20"/>
              </w:rPr>
              <w:t>r</w:t>
            </w:r>
          </w:p>
        </w:tc>
        <w:tc>
          <w:tcPr>
            <w:tcW w:w="0" w:type="auto"/>
          </w:tcPr>
          <w:p w14:paraId="79D929A9"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1B2039A6" w14:textId="77777777" w:rsidR="0001655C" w:rsidRPr="0001655C" w:rsidRDefault="0001655C" w:rsidP="0001655C">
            <w:pPr>
              <w:spacing w:after="60"/>
              <w:rPr>
                <w:iCs/>
                <w:sz w:val="20"/>
                <w:szCs w:val="20"/>
              </w:rPr>
            </w:pPr>
            <w:r w:rsidRPr="0001655C">
              <w:rPr>
                <w:iCs/>
                <w:sz w:val="20"/>
                <w:szCs w:val="20"/>
              </w:rPr>
              <w:t>A Generation Resource or a Controllable Load Resource that is part of an ESR that is located at the Facility with net metering.</w:t>
            </w:r>
          </w:p>
        </w:tc>
      </w:tr>
      <w:tr w:rsidR="0001655C" w:rsidRPr="0001655C" w14:paraId="70F736DB" w14:textId="77777777" w:rsidTr="003B71DB">
        <w:trPr>
          <w:cantSplit/>
        </w:trPr>
        <w:tc>
          <w:tcPr>
            <w:tcW w:w="2357" w:type="dxa"/>
          </w:tcPr>
          <w:p w14:paraId="2AED9C58" w14:textId="77777777" w:rsidR="0001655C" w:rsidRPr="0001655C" w:rsidRDefault="0001655C" w:rsidP="0001655C">
            <w:pPr>
              <w:spacing w:after="60"/>
              <w:rPr>
                <w:i/>
                <w:iCs/>
                <w:sz w:val="20"/>
                <w:szCs w:val="20"/>
              </w:rPr>
            </w:pPr>
            <w:proofErr w:type="spellStart"/>
            <w:r w:rsidRPr="0001655C">
              <w:rPr>
                <w:i/>
                <w:iCs/>
                <w:sz w:val="20"/>
                <w:szCs w:val="20"/>
              </w:rPr>
              <w:t>gsc</w:t>
            </w:r>
            <w:proofErr w:type="spellEnd"/>
          </w:p>
        </w:tc>
        <w:tc>
          <w:tcPr>
            <w:tcW w:w="0" w:type="auto"/>
          </w:tcPr>
          <w:p w14:paraId="7893AB51"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542029FA" w14:textId="77777777" w:rsidR="0001655C" w:rsidRPr="0001655C" w:rsidRDefault="0001655C" w:rsidP="0001655C">
            <w:pPr>
              <w:spacing w:after="60"/>
              <w:rPr>
                <w:iCs/>
                <w:sz w:val="20"/>
                <w:szCs w:val="20"/>
              </w:rPr>
            </w:pPr>
            <w:r w:rsidRPr="0001655C">
              <w:rPr>
                <w:iCs/>
                <w:sz w:val="20"/>
                <w:szCs w:val="20"/>
              </w:rPr>
              <w:t>A generation site code.</w:t>
            </w:r>
          </w:p>
        </w:tc>
      </w:tr>
      <w:tr w:rsidR="0001655C" w:rsidRPr="0001655C" w14:paraId="78F8665A" w14:textId="77777777" w:rsidTr="003B71DB">
        <w:trPr>
          <w:cantSplit/>
        </w:trPr>
        <w:tc>
          <w:tcPr>
            <w:tcW w:w="2357" w:type="dxa"/>
          </w:tcPr>
          <w:p w14:paraId="570063FF" w14:textId="77777777" w:rsidR="0001655C" w:rsidRPr="0001655C" w:rsidRDefault="0001655C" w:rsidP="0001655C">
            <w:pPr>
              <w:spacing w:after="60"/>
              <w:rPr>
                <w:i/>
                <w:iCs/>
                <w:sz w:val="20"/>
                <w:szCs w:val="20"/>
              </w:rPr>
            </w:pPr>
            <w:r w:rsidRPr="0001655C">
              <w:rPr>
                <w:i/>
                <w:iCs/>
                <w:sz w:val="20"/>
                <w:szCs w:val="20"/>
              </w:rPr>
              <w:t>b</w:t>
            </w:r>
          </w:p>
        </w:tc>
        <w:tc>
          <w:tcPr>
            <w:tcW w:w="0" w:type="auto"/>
          </w:tcPr>
          <w:p w14:paraId="450911F7"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080312E4" w14:textId="77777777" w:rsidR="0001655C" w:rsidRPr="0001655C" w:rsidRDefault="0001655C" w:rsidP="0001655C">
            <w:pPr>
              <w:spacing w:after="60"/>
              <w:rPr>
                <w:iCs/>
                <w:sz w:val="20"/>
                <w:szCs w:val="20"/>
              </w:rPr>
            </w:pPr>
            <w:r w:rsidRPr="0001655C">
              <w:rPr>
                <w:iCs/>
                <w:sz w:val="20"/>
                <w:szCs w:val="20"/>
              </w:rPr>
              <w:t>An Electrical Bus.</w:t>
            </w:r>
          </w:p>
        </w:tc>
      </w:tr>
    </w:tbl>
    <w:p w14:paraId="6C7B8D5E" w14:textId="77777777" w:rsidR="0001655C" w:rsidRPr="0001655C" w:rsidRDefault="0001655C" w:rsidP="0001655C">
      <w:pPr>
        <w:ind w:left="720" w:hanging="720"/>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1655C" w:rsidRPr="0001655C" w14:paraId="14D2145C" w14:textId="77777777" w:rsidTr="003B71DB">
        <w:trPr>
          <w:trHeight w:val="206"/>
        </w:trPr>
        <w:tc>
          <w:tcPr>
            <w:tcW w:w="5000" w:type="pct"/>
            <w:shd w:val="pct12" w:color="auto" w:fill="auto"/>
          </w:tcPr>
          <w:p w14:paraId="5AEB46F5" w14:textId="77777777" w:rsidR="0001655C" w:rsidRPr="0001655C" w:rsidRDefault="0001655C" w:rsidP="0001655C">
            <w:pPr>
              <w:spacing w:before="120" w:after="240"/>
              <w:rPr>
                <w:b/>
                <w:i/>
                <w:iCs/>
              </w:rPr>
            </w:pPr>
            <w:r w:rsidRPr="0001655C">
              <w:rPr>
                <w:b/>
                <w:i/>
                <w:iCs/>
              </w:rPr>
              <w:t>[NPRR1014 and NPRR1188:  Replace applicable portions of paragraph (2) above with the following upon system implementation:]</w:t>
            </w:r>
          </w:p>
          <w:p w14:paraId="0F0E0FEE" w14:textId="77777777" w:rsidR="0001655C" w:rsidRPr="0001655C" w:rsidRDefault="0001655C" w:rsidP="0001655C">
            <w:pPr>
              <w:spacing w:after="240"/>
              <w:ind w:left="720" w:hanging="720"/>
              <w:rPr>
                <w:iCs/>
              </w:rPr>
            </w:pPr>
            <w:bookmarkStart w:id="467" w:name="_Hlk183420047"/>
            <w:r w:rsidRPr="0001655C">
              <w:rPr>
                <w:iCs/>
              </w:rPr>
              <w:t>(2)</w:t>
            </w:r>
            <w:r w:rsidRPr="0001655C">
              <w:rPr>
                <w:iCs/>
              </w:rPr>
              <w:tab/>
              <w:t>The payment or charge to each QSE for Energy Imbalance Service at a Resource Node Settlement Point for a given 15-minute Settlement Interval is calculated as follows:</w:t>
            </w:r>
          </w:p>
          <w:p w14:paraId="2985D8A8" w14:textId="77777777" w:rsidR="0001655C" w:rsidRPr="0001655C" w:rsidRDefault="0001655C" w:rsidP="0001655C">
            <w:pPr>
              <w:tabs>
                <w:tab w:val="left" w:pos="2250"/>
                <w:tab w:val="left" w:pos="3150"/>
                <w:tab w:val="left" w:pos="3960"/>
              </w:tabs>
              <w:spacing w:after="240"/>
              <w:ind w:left="3150" w:hanging="2430"/>
              <w:rPr>
                <w:b/>
                <w:bCs/>
                <w:sz w:val="32"/>
              </w:rPr>
            </w:pPr>
            <w:r w:rsidRPr="0001655C">
              <w:rPr>
                <w:b/>
                <w:bCs/>
              </w:rPr>
              <w:t xml:space="preserve">RTEIAMT </w:t>
            </w:r>
            <w:r w:rsidRPr="0001655C">
              <w:rPr>
                <w:b/>
                <w:bCs/>
                <w:i/>
                <w:vertAlign w:val="subscript"/>
              </w:rPr>
              <w:t>q, p</w:t>
            </w:r>
            <w:r w:rsidRPr="0001655C">
              <w:rPr>
                <w:b/>
                <w:bCs/>
              </w:rPr>
              <w:tab/>
            </w:r>
            <w:r w:rsidRPr="0001655C">
              <w:rPr>
                <w:b/>
                <w:bCs/>
              </w:rPr>
              <w:tab/>
              <w:t>= (-1) * {</w:t>
            </w:r>
            <w:r w:rsidRPr="0001655C">
              <w:rPr>
                <w:b/>
                <w:bCs/>
                <w:position w:val="-22"/>
              </w:rPr>
              <w:object w:dxaOrig="255" w:dyaOrig="495" w14:anchorId="157CCD9B">
                <v:shape id="_x0000_i1139" type="#_x0000_t75" style="width:12pt;height:30pt" o:ole="">
                  <v:imagedata r:id="rId135" o:title=""/>
                </v:shape>
                <o:OLEObject Type="Embed" ProgID="Equation.3" ShapeID="_x0000_i1139" DrawAspect="Content" ObjectID="_1808977546" r:id="rId148"/>
              </w:object>
            </w:r>
            <w:r w:rsidRPr="0001655C">
              <w:rPr>
                <w:rFonts w:ascii="Times New Roman Bold" w:hAnsi="Times New Roman Bold"/>
                <w:b/>
                <w:bCs/>
              </w:rPr>
              <w:t>(</w:t>
            </w:r>
            <w:r w:rsidRPr="0001655C">
              <w:rPr>
                <w:b/>
                <w:bCs/>
                <w:position w:val="-18"/>
              </w:rPr>
              <w:object w:dxaOrig="255" w:dyaOrig="495" w14:anchorId="6FE865BC">
                <v:shape id="_x0000_i1140" type="#_x0000_t75" style="width:12pt;height:30pt" o:ole="">
                  <v:imagedata r:id="rId137" o:title=""/>
                </v:shape>
                <o:OLEObject Type="Embed" ProgID="Equation.3" ShapeID="_x0000_i1140" DrawAspect="Content" ObjectID="_1808977547" r:id="rId149"/>
              </w:object>
            </w:r>
            <w:r w:rsidRPr="0001655C">
              <w:rPr>
                <w:b/>
                <w:bCs/>
              </w:rPr>
              <w:t>(RESREV</w:t>
            </w:r>
            <w:r w:rsidRPr="0001655C">
              <w:rPr>
                <w:b/>
                <w:bCs/>
                <w:i/>
                <w:vertAlign w:val="subscript"/>
              </w:rPr>
              <w:t xml:space="preserve"> q, r, </w:t>
            </w:r>
            <w:proofErr w:type="spellStart"/>
            <w:r w:rsidRPr="0001655C">
              <w:rPr>
                <w:b/>
                <w:bCs/>
                <w:i/>
                <w:vertAlign w:val="subscript"/>
              </w:rPr>
              <w:t>gsc</w:t>
            </w:r>
            <w:proofErr w:type="spellEnd"/>
            <w:r w:rsidRPr="0001655C">
              <w:rPr>
                <w:b/>
                <w:bCs/>
                <w:i/>
                <w:vertAlign w:val="subscript"/>
              </w:rPr>
              <w:t>, p</w:t>
            </w:r>
            <w:r w:rsidRPr="0001655C">
              <w:rPr>
                <w:b/>
                <w:bCs/>
              </w:rPr>
              <w:t>)) + (</w:t>
            </w:r>
            <w:r w:rsidRPr="0001655C">
              <w:rPr>
                <w:b/>
                <w:bCs/>
                <w:position w:val="-18"/>
              </w:rPr>
              <w:object w:dxaOrig="255" w:dyaOrig="495" w14:anchorId="4193C081">
                <v:shape id="_x0000_i1141" type="#_x0000_t75" style="width:12pt;height:30pt" o:ole="">
                  <v:imagedata r:id="rId137" o:title=""/>
                </v:shape>
                <o:OLEObject Type="Embed" ProgID="Equation.3" ShapeID="_x0000_i1141" DrawAspect="Content" ObjectID="_1808977548" r:id="rId150"/>
              </w:object>
            </w:r>
            <w:r w:rsidRPr="0001655C">
              <w:rPr>
                <w:b/>
                <w:bCs/>
              </w:rPr>
              <w:t>WSLAMTTOT</w:t>
            </w:r>
            <w:r w:rsidRPr="0001655C">
              <w:rPr>
                <w:b/>
                <w:bCs/>
                <w:i/>
                <w:sz w:val="28"/>
                <w:szCs w:val="28"/>
                <w:vertAlign w:val="subscript"/>
              </w:rPr>
              <w:t xml:space="preserve"> </w:t>
            </w:r>
            <w:r w:rsidRPr="0001655C">
              <w:rPr>
                <w:b/>
                <w:bCs/>
                <w:i/>
                <w:vertAlign w:val="subscript"/>
              </w:rPr>
              <w:t>q, r, p</w:t>
            </w:r>
            <w:r w:rsidRPr="0001655C">
              <w:rPr>
                <w:b/>
                <w:bCs/>
              </w:rPr>
              <w:t>) + (</w:t>
            </w:r>
            <w:r w:rsidRPr="0001655C">
              <w:rPr>
                <w:b/>
                <w:bCs/>
                <w:noProof/>
                <w:position w:val="-18"/>
              </w:rPr>
              <w:drawing>
                <wp:inline distT="0" distB="0" distL="0" distR="0" wp14:anchorId="4B701B3D" wp14:editId="26D1D492">
                  <wp:extent cx="180975" cy="276225"/>
                  <wp:effectExtent l="0" t="0" r="0" b="0"/>
                  <wp:docPr id="290772224" name="Picture 29077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01655C">
              <w:rPr>
                <w:b/>
                <w:bCs/>
              </w:rPr>
              <w:t>CLRAMTTOT</w:t>
            </w:r>
            <w:r w:rsidRPr="0001655C">
              <w:rPr>
                <w:b/>
                <w:bCs/>
                <w:i/>
                <w:sz w:val="28"/>
                <w:szCs w:val="28"/>
                <w:vertAlign w:val="subscript"/>
              </w:rPr>
              <w:t xml:space="preserve"> </w:t>
            </w:r>
            <w:r w:rsidRPr="0001655C">
              <w:rPr>
                <w:b/>
                <w:bCs/>
                <w:i/>
                <w:vertAlign w:val="subscript"/>
              </w:rPr>
              <w:t>q, r, p</w:t>
            </w:r>
            <w:r w:rsidRPr="0001655C">
              <w:rPr>
                <w:b/>
                <w:bCs/>
              </w:rPr>
              <w:t>) + (</w:t>
            </w:r>
            <w:r w:rsidRPr="0001655C">
              <w:rPr>
                <w:b/>
                <w:bCs/>
                <w:position w:val="-18"/>
              </w:rPr>
              <w:object w:dxaOrig="255" w:dyaOrig="495" w14:anchorId="5C4CDB38">
                <v:shape id="_x0000_i1142" type="#_x0000_t75" style="width:12pt;height:30pt" o:ole="">
                  <v:imagedata r:id="rId137" o:title=""/>
                </v:shape>
                <o:OLEObject Type="Embed" ProgID="Equation.3" ShapeID="_x0000_i1142" DrawAspect="Content" ObjectID="_1808977549" r:id="rId152"/>
              </w:object>
            </w:r>
            <w:r w:rsidRPr="0001655C">
              <w:rPr>
                <w:b/>
                <w:bCs/>
              </w:rPr>
              <w:t>ESRNWSLAMTTOT</w:t>
            </w:r>
            <w:r w:rsidRPr="0001655C">
              <w:rPr>
                <w:b/>
                <w:bCs/>
                <w:i/>
                <w:sz w:val="28"/>
                <w:szCs w:val="28"/>
                <w:vertAlign w:val="subscript"/>
              </w:rPr>
              <w:t xml:space="preserve"> </w:t>
            </w:r>
            <w:r w:rsidRPr="0001655C">
              <w:rPr>
                <w:b/>
                <w:bCs/>
                <w:i/>
                <w:vertAlign w:val="subscript"/>
              </w:rPr>
              <w:t>q, r, p</w:t>
            </w:r>
            <w:r w:rsidRPr="0001655C">
              <w:rPr>
                <w:b/>
                <w:bCs/>
              </w:rPr>
              <w:t xml:space="preserve">) + RTSPP </w:t>
            </w:r>
            <w:r w:rsidRPr="0001655C">
              <w:rPr>
                <w:b/>
                <w:bCs/>
                <w:i/>
                <w:vertAlign w:val="subscript"/>
              </w:rPr>
              <w:t>p</w:t>
            </w:r>
            <w:r w:rsidRPr="0001655C">
              <w:rPr>
                <w:b/>
                <w:bCs/>
              </w:rPr>
              <w:t xml:space="preserve"> * [(SSSK </w:t>
            </w:r>
            <w:r w:rsidRPr="0001655C">
              <w:rPr>
                <w:b/>
                <w:bCs/>
                <w:i/>
                <w:vertAlign w:val="subscript"/>
              </w:rPr>
              <w:t>q, p</w:t>
            </w:r>
            <w:r w:rsidRPr="0001655C">
              <w:rPr>
                <w:b/>
                <w:bCs/>
              </w:rPr>
              <w:t xml:space="preserve"> * ¼) + (DAEP </w:t>
            </w:r>
            <w:r w:rsidRPr="0001655C">
              <w:rPr>
                <w:b/>
                <w:bCs/>
                <w:i/>
                <w:vertAlign w:val="subscript"/>
              </w:rPr>
              <w:t>q, p</w:t>
            </w:r>
            <w:r w:rsidRPr="0001655C">
              <w:rPr>
                <w:b/>
                <w:bCs/>
              </w:rPr>
              <w:t xml:space="preserve"> * ¼) + (RTQQEP </w:t>
            </w:r>
            <w:r w:rsidRPr="0001655C">
              <w:rPr>
                <w:b/>
                <w:bCs/>
                <w:i/>
                <w:vertAlign w:val="subscript"/>
              </w:rPr>
              <w:t>q, p</w:t>
            </w:r>
            <w:r w:rsidRPr="0001655C">
              <w:rPr>
                <w:b/>
                <w:bCs/>
              </w:rPr>
              <w:t xml:space="preserve"> * ¼) – (SSSR </w:t>
            </w:r>
            <w:r w:rsidRPr="0001655C">
              <w:rPr>
                <w:b/>
                <w:bCs/>
                <w:i/>
                <w:vertAlign w:val="subscript"/>
              </w:rPr>
              <w:t>q, p</w:t>
            </w:r>
            <w:r w:rsidRPr="0001655C">
              <w:rPr>
                <w:b/>
                <w:bCs/>
              </w:rPr>
              <w:t xml:space="preserve"> * ¼) – (DAES </w:t>
            </w:r>
            <w:r w:rsidRPr="0001655C">
              <w:rPr>
                <w:b/>
                <w:bCs/>
                <w:i/>
                <w:vertAlign w:val="subscript"/>
              </w:rPr>
              <w:t>q, p</w:t>
            </w:r>
            <w:r w:rsidRPr="0001655C">
              <w:rPr>
                <w:b/>
                <w:bCs/>
              </w:rPr>
              <w:t xml:space="preserve"> * ¼) – (RTQQES </w:t>
            </w:r>
            <w:r w:rsidRPr="0001655C">
              <w:rPr>
                <w:b/>
                <w:bCs/>
                <w:i/>
                <w:vertAlign w:val="subscript"/>
              </w:rPr>
              <w:t>q, p</w:t>
            </w:r>
            <w:r w:rsidRPr="0001655C">
              <w:rPr>
                <w:b/>
                <w:bCs/>
              </w:rPr>
              <w:t xml:space="preserve"> * ¼)]</w:t>
            </w:r>
            <w:r w:rsidRPr="0001655C">
              <w:rPr>
                <w:b/>
                <w:bCs/>
                <w:sz w:val="32"/>
              </w:rPr>
              <w:t>}</w:t>
            </w:r>
          </w:p>
          <w:p w14:paraId="0ED56B8B" w14:textId="77777777" w:rsidR="0001655C" w:rsidRPr="0001655C" w:rsidRDefault="0001655C" w:rsidP="0001655C">
            <w:pPr>
              <w:tabs>
                <w:tab w:val="left" w:pos="2250"/>
                <w:tab w:val="left" w:pos="3150"/>
                <w:tab w:val="left" w:pos="3960"/>
              </w:tabs>
              <w:spacing w:before="240" w:after="240"/>
              <w:ind w:left="3960" w:hanging="3240"/>
              <w:rPr>
                <w:bCs/>
              </w:rPr>
            </w:pPr>
            <w:r w:rsidRPr="0001655C">
              <w:rPr>
                <w:bCs/>
              </w:rPr>
              <w:t>Where:</w:t>
            </w:r>
          </w:p>
          <w:p w14:paraId="2C8B640D" w14:textId="77777777" w:rsidR="0001655C" w:rsidRPr="0001655C" w:rsidRDefault="0001655C" w:rsidP="0001655C">
            <w:pPr>
              <w:tabs>
                <w:tab w:val="left" w:pos="2250"/>
                <w:tab w:val="left" w:pos="3150"/>
                <w:tab w:val="left" w:pos="3960"/>
              </w:tabs>
              <w:spacing w:after="240"/>
              <w:ind w:left="3150" w:hanging="2430"/>
              <w:rPr>
                <w:bCs/>
                <w:i/>
                <w:sz w:val="28"/>
                <w:szCs w:val="28"/>
                <w:vertAlign w:val="subscript"/>
              </w:rPr>
            </w:pPr>
            <w:r w:rsidRPr="0001655C">
              <w:rPr>
                <w:bCs/>
              </w:rPr>
              <w:t>RESREV</w:t>
            </w:r>
            <w:r w:rsidRPr="0001655C">
              <w:rPr>
                <w:bCs/>
                <w:i/>
                <w:vertAlign w:val="subscript"/>
              </w:rPr>
              <w:t xml:space="preserve"> q, r, </w:t>
            </w:r>
            <w:proofErr w:type="spellStart"/>
            <w:r w:rsidRPr="0001655C">
              <w:rPr>
                <w:bCs/>
                <w:i/>
                <w:vertAlign w:val="subscript"/>
              </w:rPr>
              <w:t>gsc</w:t>
            </w:r>
            <w:proofErr w:type="spellEnd"/>
            <w:r w:rsidRPr="0001655C">
              <w:rPr>
                <w:bCs/>
                <w:i/>
                <w:vertAlign w:val="subscript"/>
              </w:rPr>
              <w:t>, p</w:t>
            </w:r>
            <w:r w:rsidRPr="0001655C">
              <w:rPr>
                <w:bCs/>
              </w:rPr>
              <w:tab/>
              <w:t xml:space="preserve">= GSPLITPER </w:t>
            </w:r>
            <w:r w:rsidRPr="0001655C">
              <w:rPr>
                <w:bCs/>
                <w:i/>
                <w:vertAlign w:val="subscript"/>
              </w:rPr>
              <w:t xml:space="preserve">q, r, </w:t>
            </w:r>
            <w:proofErr w:type="spellStart"/>
            <w:r w:rsidRPr="0001655C">
              <w:rPr>
                <w:bCs/>
                <w:i/>
                <w:vertAlign w:val="subscript"/>
              </w:rPr>
              <w:t>gsc</w:t>
            </w:r>
            <w:proofErr w:type="spellEnd"/>
            <w:r w:rsidRPr="0001655C">
              <w:rPr>
                <w:bCs/>
                <w:i/>
                <w:vertAlign w:val="subscript"/>
              </w:rPr>
              <w:t>, p</w:t>
            </w:r>
            <w:r w:rsidRPr="0001655C">
              <w:rPr>
                <w:bCs/>
              </w:rPr>
              <w:t xml:space="preserve"> * NMSAMTTOT </w:t>
            </w:r>
            <w:proofErr w:type="spellStart"/>
            <w:r w:rsidRPr="0001655C">
              <w:rPr>
                <w:bCs/>
                <w:i/>
                <w:szCs w:val="28"/>
                <w:vertAlign w:val="subscript"/>
              </w:rPr>
              <w:t>gsc</w:t>
            </w:r>
            <w:proofErr w:type="spellEnd"/>
          </w:p>
          <w:p w14:paraId="7A8A152B" w14:textId="77777777" w:rsidR="0001655C" w:rsidRPr="0001655C" w:rsidRDefault="0001655C" w:rsidP="0001655C">
            <w:pPr>
              <w:tabs>
                <w:tab w:val="left" w:pos="2250"/>
                <w:tab w:val="left" w:pos="3150"/>
                <w:tab w:val="left" w:pos="3960"/>
              </w:tabs>
              <w:spacing w:after="240"/>
              <w:ind w:left="3150" w:hanging="2430"/>
              <w:rPr>
                <w:bCs/>
                <w:i/>
                <w:vertAlign w:val="subscript"/>
              </w:rPr>
            </w:pPr>
            <w:r w:rsidRPr="0001655C">
              <w:rPr>
                <w:bCs/>
              </w:rPr>
              <w:t>RESMEB</w:t>
            </w:r>
            <w:r w:rsidRPr="0001655C">
              <w:rPr>
                <w:bCs/>
                <w:i/>
                <w:vertAlign w:val="subscript"/>
              </w:rPr>
              <w:t xml:space="preserve"> q, r, </w:t>
            </w:r>
            <w:proofErr w:type="spellStart"/>
            <w:r w:rsidRPr="0001655C">
              <w:rPr>
                <w:bCs/>
                <w:i/>
                <w:vertAlign w:val="subscript"/>
              </w:rPr>
              <w:t>gsc</w:t>
            </w:r>
            <w:proofErr w:type="spellEnd"/>
            <w:r w:rsidRPr="0001655C">
              <w:rPr>
                <w:bCs/>
                <w:i/>
                <w:vertAlign w:val="subscript"/>
              </w:rPr>
              <w:t>, p</w:t>
            </w:r>
            <w:r w:rsidRPr="0001655C">
              <w:rPr>
                <w:bCs/>
                <w:i/>
                <w:vertAlign w:val="subscript"/>
              </w:rPr>
              <w:tab/>
            </w:r>
            <w:r w:rsidRPr="0001655C">
              <w:rPr>
                <w:bCs/>
              </w:rPr>
              <w:t xml:space="preserve">= GSPLITPER </w:t>
            </w:r>
            <w:r w:rsidRPr="0001655C">
              <w:rPr>
                <w:bCs/>
                <w:i/>
                <w:vertAlign w:val="subscript"/>
              </w:rPr>
              <w:t xml:space="preserve">q, r, </w:t>
            </w:r>
            <w:proofErr w:type="spellStart"/>
            <w:r w:rsidRPr="0001655C">
              <w:rPr>
                <w:bCs/>
                <w:i/>
                <w:vertAlign w:val="subscript"/>
              </w:rPr>
              <w:t>gsc</w:t>
            </w:r>
            <w:proofErr w:type="spellEnd"/>
            <w:r w:rsidRPr="0001655C">
              <w:rPr>
                <w:bCs/>
                <w:i/>
                <w:vertAlign w:val="subscript"/>
              </w:rPr>
              <w:t>, p</w:t>
            </w:r>
            <w:r w:rsidRPr="0001655C">
              <w:rPr>
                <w:bCs/>
              </w:rPr>
              <w:t xml:space="preserve"> * NMRTETOT</w:t>
            </w:r>
            <w:r w:rsidRPr="0001655C">
              <w:rPr>
                <w:bCs/>
                <w:i/>
                <w:vertAlign w:val="subscript"/>
              </w:rPr>
              <w:t xml:space="preserve"> </w:t>
            </w:r>
            <w:proofErr w:type="spellStart"/>
            <w:r w:rsidRPr="0001655C">
              <w:rPr>
                <w:bCs/>
                <w:i/>
                <w:vertAlign w:val="subscript"/>
              </w:rPr>
              <w:t>gsc</w:t>
            </w:r>
            <w:proofErr w:type="spellEnd"/>
          </w:p>
          <w:p w14:paraId="1E5B19A5" w14:textId="77777777" w:rsidR="0001655C" w:rsidRPr="0001655C" w:rsidRDefault="0001655C" w:rsidP="0001655C">
            <w:pPr>
              <w:tabs>
                <w:tab w:val="left" w:pos="2250"/>
                <w:tab w:val="left" w:pos="3150"/>
                <w:tab w:val="left" w:pos="3960"/>
              </w:tabs>
              <w:spacing w:after="240"/>
              <w:ind w:left="3150" w:hanging="2430"/>
              <w:rPr>
                <w:i/>
              </w:rPr>
            </w:pPr>
            <w:r w:rsidRPr="0001655C">
              <w:t>WSLTOT</w:t>
            </w:r>
            <w:r w:rsidRPr="0001655C">
              <w:rPr>
                <w:i/>
                <w:vertAlign w:val="subscript"/>
              </w:rPr>
              <w:t xml:space="preserve"> q, p</w:t>
            </w:r>
            <w:r w:rsidRPr="0001655C">
              <w:rPr>
                <w:bCs/>
                <w:i/>
                <w:vertAlign w:val="subscript"/>
              </w:rPr>
              <w:tab/>
            </w:r>
            <w:r w:rsidRPr="0001655C">
              <w:rPr>
                <w:bCs/>
                <w:vertAlign w:val="subscript"/>
              </w:rPr>
              <w:tab/>
            </w:r>
            <w:r w:rsidRPr="0001655C">
              <w:t xml:space="preserve">= </w:t>
            </w:r>
            <w:r w:rsidRPr="0001655C">
              <w:rPr>
                <w:bCs/>
                <w:position w:val="-18"/>
              </w:rPr>
              <w:object w:dxaOrig="255" w:dyaOrig="495" w14:anchorId="0B82E2B1">
                <v:shape id="_x0000_i1143" type="#_x0000_t75" style="width:12pt;height:30pt" o:ole="">
                  <v:imagedata r:id="rId137" o:title=""/>
                </v:shape>
                <o:OLEObject Type="Embed" ProgID="Equation.3" ShapeID="_x0000_i1143" DrawAspect="Content" ObjectID="_1808977550" r:id="rId153"/>
              </w:object>
            </w:r>
            <w:r w:rsidRPr="0001655C">
              <w:rPr>
                <w:bCs/>
                <w:position w:val="-22"/>
              </w:rPr>
              <w:t xml:space="preserve"> </w:t>
            </w:r>
            <w:r w:rsidRPr="0001655C">
              <w:rPr>
                <w:rFonts w:ascii="Times New Roman Bold" w:hAnsi="Times New Roman Bold"/>
                <w:bCs/>
              </w:rPr>
              <w:t>(</w:t>
            </w:r>
            <w:r w:rsidRPr="0001655C">
              <w:rPr>
                <w:bCs/>
                <w:position w:val="-20"/>
              </w:rPr>
              <w:object w:dxaOrig="255" w:dyaOrig="495" w14:anchorId="373F50A1">
                <v:shape id="_x0000_i1144" type="#_x0000_t75" style="width:12pt;height:30pt" o:ole="">
                  <v:imagedata r:id="rId142" o:title=""/>
                </v:shape>
                <o:OLEObject Type="Embed" ProgID="Equation.3" ShapeID="_x0000_i1144" DrawAspect="Content" ObjectID="_1808977551" r:id="rId154"/>
              </w:object>
            </w:r>
            <w:r w:rsidRPr="0001655C">
              <w:t xml:space="preserve"> </w:t>
            </w:r>
            <w:r w:rsidRPr="0001655C">
              <w:rPr>
                <w:bCs/>
              </w:rPr>
              <w:t>MEBL</w:t>
            </w:r>
            <w:r w:rsidRPr="0001655C">
              <w:t xml:space="preserve"> </w:t>
            </w:r>
            <w:proofErr w:type="spellStart"/>
            <w:r w:rsidRPr="0001655C">
              <w:rPr>
                <w:i/>
                <w:vertAlign w:val="subscript"/>
              </w:rPr>
              <w:t>q,r,b</w:t>
            </w:r>
            <w:proofErr w:type="spellEnd"/>
            <w:r w:rsidRPr="0001655C">
              <w:rPr>
                <w:bCs/>
              </w:rPr>
              <w:t>)</w:t>
            </w:r>
          </w:p>
          <w:p w14:paraId="27F38EB5" w14:textId="77777777" w:rsidR="0001655C" w:rsidRPr="0001655C" w:rsidRDefault="0001655C" w:rsidP="0001655C">
            <w:pPr>
              <w:tabs>
                <w:tab w:val="left" w:pos="2250"/>
                <w:tab w:val="left" w:pos="3150"/>
                <w:tab w:val="left" w:pos="3960"/>
              </w:tabs>
              <w:spacing w:after="240"/>
              <w:ind w:left="3150" w:hanging="2430"/>
              <w:rPr>
                <w:b/>
              </w:rPr>
            </w:pPr>
            <w:r w:rsidRPr="0001655C">
              <w:t>CLRTOT</w:t>
            </w:r>
            <w:r w:rsidRPr="0001655C">
              <w:rPr>
                <w:i/>
                <w:vertAlign w:val="subscript"/>
              </w:rPr>
              <w:t xml:space="preserve"> q, p</w:t>
            </w:r>
            <w:r w:rsidRPr="0001655C">
              <w:rPr>
                <w:i/>
                <w:vertAlign w:val="subscript"/>
              </w:rPr>
              <w:tab/>
            </w:r>
            <w:r w:rsidRPr="0001655C">
              <w:rPr>
                <w:i/>
                <w:vertAlign w:val="subscript"/>
              </w:rPr>
              <w:tab/>
            </w:r>
            <w:r w:rsidRPr="0001655C">
              <w:t xml:space="preserve">= </w:t>
            </w:r>
            <w:r w:rsidRPr="0001655C">
              <w:rPr>
                <w:noProof/>
                <w:position w:val="-18"/>
              </w:rPr>
              <w:drawing>
                <wp:inline distT="0" distB="0" distL="0" distR="0" wp14:anchorId="5AD49D9C" wp14:editId="29AF48D5">
                  <wp:extent cx="198120" cy="293370"/>
                  <wp:effectExtent l="0" t="0" r="0" b="0"/>
                  <wp:docPr id="589911426" name="Picture 58991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98120" cy="293370"/>
                          </a:xfrm>
                          <a:prstGeom prst="rect">
                            <a:avLst/>
                          </a:prstGeom>
                          <a:noFill/>
                          <a:ln>
                            <a:noFill/>
                          </a:ln>
                        </pic:spPr>
                      </pic:pic>
                    </a:graphicData>
                  </a:graphic>
                </wp:inline>
              </w:drawing>
            </w:r>
            <w:r w:rsidRPr="0001655C">
              <w:rPr>
                <w:rFonts w:ascii="Times New Roman Bold" w:hAnsi="Times New Roman Bold"/>
              </w:rPr>
              <w:t>(</w:t>
            </w:r>
            <w:r w:rsidRPr="0001655C">
              <w:rPr>
                <w:noProof/>
                <w:position w:val="-20"/>
              </w:rPr>
              <w:drawing>
                <wp:inline distT="0" distB="0" distL="0" distR="0" wp14:anchorId="4489E114" wp14:editId="788CA3F7">
                  <wp:extent cx="224155" cy="293370"/>
                  <wp:effectExtent l="0" t="0" r="0" b="0"/>
                  <wp:docPr id="1782355677" name="Picture 178235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224155" cy="293370"/>
                          </a:xfrm>
                          <a:prstGeom prst="rect">
                            <a:avLst/>
                          </a:prstGeom>
                          <a:noFill/>
                          <a:ln>
                            <a:noFill/>
                          </a:ln>
                        </pic:spPr>
                      </pic:pic>
                    </a:graphicData>
                  </a:graphic>
                </wp:inline>
              </w:drawing>
            </w:r>
            <w:r w:rsidRPr="0001655C">
              <w:t xml:space="preserve">MEBCL </w:t>
            </w:r>
            <w:r w:rsidRPr="0001655C">
              <w:rPr>
                <w:i/>
                <w:vertAlign w:val="subscript"/>
              </w:rPr>
              <w:t>q, r, b</w:t>
            </w:r>
            <w:r w:rsidRPr="0001655C">
              <w:t>)</w:t>
            </w:r>
          </w:p>
          <w:p w14:paraId="45B67F55" w14:textId="77777777" w:rsidR="0001655C" w:rsidRPr="0001655C" w:rsidRDefault="0001655C" w:rsidP="0001655C">
            <w:pPr>
              <w:tabs>
                <w:tab w:val="left" w:pos="2340"/>
                <w:tab w:val="left" w:pos="3420"/>
              </w:tabs>
              <w:spacing w:before="240" w:after="240"/>
              <w:ind w:left="3420" w:hanging="2700"/>
              <w:rPr>
                <w:bCs/>
                <w:i/>
              </w:rPr>
            </w:pPr>
            <w:r w:rsidRPr="0001655C">
              <w:rPr>
                <w:bCs/>
              </w:rPr>
              <w:t>ESRNWSLTOT</w:t>
            </w:r>
            <w:r w:rsidRPr="0001655C">
              <w:rPr>
                <w:bCs/>
                <w:i/>
                <w:vertAlign w:val="subscript"/>
              </w:rPr>
              <w:t xml:space="preserve"> q, p</w:t>
            </w:r>
            <w:r w:rsidRPr="0001655C">
              <w:rPr>
                <w:bCs/>
                <w:i/>
                <w:vertAlign w:val="subscript"/>
              </w:rPr>
              <w:tab/>
            </w:r>
            <w:r w:rsidRPr="0001655C">
              <w:rPr>
                <w:bCs/>
              </w:rPr>
              <w:t xml:space="preserve">= </w:t>
            </w:r>
            <w:r w:rsidRPr="0001655C">
              <w:rPr>
                <w:bCs/>
                <w:position w:val="-18"/>
              </w:rPr>
              <w:object w:dxaOrig="255" w:dyaOrig="495" w14:anchorId="13051066">
                <v:shape id="_x0000_i1145" type="#_x0000_t75" style="width:12pt;height:30pt" o:ole="">
                  <v:imagedata r:id="rId137" o:title=""/>
                </v:shape>
                <o:OLEObject Type="Embed" ProgID="Equation.3" ShapeID="_x0000_i1145" DrawAspect="Content" ObjectID="_1808977552" r:id="rId156"/>
              </w:object>
            </w:r>
            <w:r w:rsidRPr="0001655C">
              <w:rPr>
                <w:bCs/>
                <w:position w:val="-22"/>
              </w:rPr>
              <w:t xml:space="preserve"> </w:t>
            </w:r>
            <w:r w:rsidRPr="0001655C">
              <w:rPr>
                <w:rFonts w:ascii="Times New Roman Bold" w:hAnsi="Times New Roman Bold"/>
                <w:bCs/>
              </w:rPr>
              <w:t>(</w:t>
            </w:r>
            <w:r w:rsidRPr="0001655C">
              <w:rPr>
                <w:bCs/>
                <w:position w:val="-20"/>
              </w:rPr>
              <w:object w:dxaOrig="255" w:dyaOrig="495" w14:anchorId="4452DFB6">
                <v:shape id="_x0000_i1146" type="#_x0000_t75" style="width:12pt;height:30pt" o:ole="">
                  <v:imagedata r:id="rId142" o:title=""/>
                </v:shape>
                <o:OLEObject Type="Embed" ProgID="Equation.3" ShapeID="_x0000_i1146" DrawAspect="Content" ObjectID="_1808977553" r:id="rId157"/>
              </w:object>
            </w:r>
            <w:r w:rsidRPr="0001655C">
              <w:rPr>
                <w:bCs/>
              </w:rPr>
              <w:t xml:space="preserve"> MEBR </w:t>
            </w:r>
            <w:r w:rsidRPr="0001655C">
              <w:rPr>
                <w:bCs/>
                <w:i/>
                <w:vertAlign w:val="subscript"/>
              </w:rPr>
              <w:t>q, r, b</w:t>
            </w:r>
            <w:r w:rsidRPr="0001655C">
              <w:rPr>
                <w:bCs/>
              </w:rPr>
              <w:t>)</w:t>
            </w:r>
          </w:p>
          <w:p w14:paraId="053FC7F5" w14:textId="77777777" w:rsidR="0001655C" w:rsidRPr="0001655C" w:rsidRDefault="0001655C" w:rsidP="0001655C">
            <w:pPr>
              <w:tabs>
                <w:tab w:val="left" w:pos="2250"/>
                <w:tab w:val="left" w:pos="3150"/>
              </w:tabs>
              <w:spacing w:after="240"/>
              <w:ind w:left="3150" w:hanging="2430"/>
              <w:rPr>
                <w:bCs/>
                <w:sz w:val="32"/>
              </w:rPr>
            </w:pPr>
            <w:r w:rsidRPr="0001655C">
              <w:rPr>
                <w:bCs/>
              </w:rPr>
              <w:lastRenderedPageBreak/>
              <w:t>RNIMBAL</w:t>
            </w:r>
            <w:r w:rsidRPr="0001655C">
              <w:rPr>
                <w:bCs/>
                <w:i/>
                <w:vertAlign w:val="subscript"/>
              </w:rPr>
              <w:t xml:space="preserve"> q, p</w:t>
            </w:r>
            <w:r w:rsidRPr="0001655C">
              <w:rPr>
                <w:bCs/>
                <w:i/>
                <w:vertAlign w:val="subscript"/>
              </w:rPr>
              <w:tab/>
            </w:r>
            <w:r w:rsidRPr="0001655C">
              <w:rPr>
                <w:bCs/>
                <w:i/>
                <w:vertAlign w:val="subscript"/>
              </w:rPr>
              <w:tab/>
            </w:r>
            <w:r w:rsidRPr="0001655C">
              <w:rPr>
                <w:bCs/>
                <w:i/>
              </w:rPr>
              <w:t xml:space="preserve">= </w:t>
            </w:r>
            <w:r w:rsidRPr="0001655C">
              <w:rPr>
                <w:bCs/>
                <w:position w:val="-22"/>
              </w:rPr>
              <w:object w:dxaOrig="255" w:dyaOrig="495" w14:anchorId="3A5D2DF9">
                <v:shape id="_x0000_i1147" type="#_x0000_t75" style="width:12pt;height:30pt" o:ole="">
                  <v:imagedata r:id="rId135" o:title=""/>
                </v:shape>
                <o:OLEObject Type="Embed" ProgID="Equation.3" ShapeID="_x0000_i1147" DrawAspect="Content" ObjectID="_1808977554" r:id="rId158"/>
              </w:object>
            </w:r>
            <w:r w:rsidRPr="0001655C">
              <w:rPr>
                <w:rFonts w:ascii="Times New Roman Bold" w:hAnsi="Times New Roman Bold"/>
                <w:bCs/>
              </w:rPr>
              <w:t>(</w:t>
            </w:r>
            <w:r w:rsidRPr="0001655C">
              <w:rPr>
                <w:bCs/>
                <w:position w:val="-18"/>
              </w:rPr>
              <w:object w:dxaOrig="255" w:dyaOrig="495" w14:anchorId="23B96FAB">
                <v:shape id="_x0000_i1148" type="#_x0000_t75" style="width:12pt;height:30pt" o:ole="">
                  <v:imagedata r:id="rId137" o:title=""/>
                </v:shape>
                <o:OLEObject Type="Embed" ProgID="Equation.3" ShapeID="_x0000_i1148" DrawAspect="Content" ObjectID="_1808977555" r:id="rId159"/>
              </w:object>
            </w:r>
            <w:r w:rsidRPr="0001655C">
              <w:rPr>
                <w:bCs/>
              </w:rPr>
              <w:t>RESMEB</w:t>
            </w:r>
            <w:r w:rsidRPr="0001655C">
              <w:rPr>
                <w:bCs/>
                <w:i/>
                <w:vertAlign w:val="subscript"/>
              </w:rPr>
              <w:t xml:space="preserve"> q, r, </w:t>
            </w:r>
            <w:proofErr w:type="spellStart"/>
            <w:r w:rsidRPr="0001655C">
              <w:rPr>
                <w:bCs/>
                <w:i/>
                <w:vertAlign w:val="subscript"/>
              </w:rPr>
              <w:t>gsc</w:t>
            </w:r>
            <w:proofErr w:type="spellEnd"/>
            <w:r w:rsidRPr="0001655C">
              <w:rPr>
                <w:bCs/>
                <w:i/>
                <w:vertAlign w:val="subscript"/>
              </w:rPr>
              <w:t>, p</w:t>
            </w:r>
            <w:r w:rsidRPr="0001655C">
              <w:rPr>
                <w:bCs/>
              </w:rPr>
              <w:t>) + WSLTOT</w:t>
            </w:r>
            <w:r w:rsidRPr="0001655C">
              <w:rPr>
                <w:bCs/>
                <w:i/>
                <w:vertAlign w:val="subscript"/>
              </w:rPr>
              <w:t xml:space="preserve"> q, p</w:t>
            </w:r>
            <w:r w:rsidRPr="0001655C">
              <w:rPr>
                <w:bCs/>
              </w:rPr>
              <w:t xml:space="preserve"> + CLRTOT</w:t>
            </w:r>
            <w:r w:rsidRPr="0001655C">
              <w:rPr>
                <w:bCs/>
                <w:i/>
                <w:vertAlign w:val="subscript"/>
              </w:rPr>
              <w:t xml:space="preserve"> q, p</w:t>
            </w:r>
            <w:r w:rsidRPr="0001655C">
              <w:rPr>
                <w:bCs/>
              </w:rPr>
              <w:t xml:space="preserve"> + ESRNWSLTOT</w:t>
            </w:r>
            <w:r w:rsidRPr="0001655C">
              <w:rPr>
                <w:bCs/>
                <w:i/>
                <w:vertAlign w:val="subscript"/>
              </w:rPr>
              <w:t xml:space="preserve"> q, p</w:t>
            </w:r>
            <w:r w:rsidRPr="0001655C">
              <w:rPr>
                <w:bCs/>
              </w:rPr>
              <w:t xml:space="preserve"> + (SSSK </w:t>
            </w:r>
            <w:r w:rsidRPr="0001655C">
              <w:rPr>
                <w:bCs/>
                <w:i/>
                <w:vertAlign w:val="subscript"/>
              </w:rPr>
              <w:t>q, p</w:t>
            </w:r>
            <w:r w:rsidRPr="0001655C">
              <w:rPr>
                <w:bCs/>
              </w:rPr>
              <w:t xml:space="preserve"> * ¼) + (DAEP </w:t>
            </w:r>
            <w:r w:rsidRPr="0001655C">
              <w:rPr>
                <w:bCs/>
                <w:i/>
                <w:vertAlign w:val="subscript"/>
              </w:rPr>
              <w:t>q, p</w:t>
            </w:r>
            <w:r w:rsidRPr="0001655C">
              <w:rPr>
                <w:bCs/>
              </w:rPr>
              <w:t xml:space="preserve"> * ¼) + (RTQQEP </w:t>
            </w:r>
            <w:r w:rsidRPr="0001655C">
              <w:rPr>
                <w:bCs/>
                <w:i/>
                <w:vertAlign w:val="subscript"/>
              </w:rPr>
              <w:t>q, p</w:t>
            </w:r>
            <w:r w:rsidRPr="0001655C">
              <w:rPr>
                <w:bCs/>
              </w:rPr>
              <w:t xml:space="preserve"> * ¼) – (SSSR </w:t>
            </w:r>
            <w:r w:rsidRPr="0001655C">
              <w:rPr>
                <w:bCs/>
                <w:i/>
                <w:vertAlign w:val="subscript"/>
              </w:rPr>
              <w:t>q, p</w:t>
            </w:r>
            <w:r w:rsidRPr="0001655C">
              <w:rPr>
                <w:bCs/>
              </w:rPr>
              <w:t xml:space="preserve"> * ¼) – (DAES </w:t>
            </w:r>
            <w:r w:rsidRPr="0001655C">
              <w:rPr>
                <w:bCs/>
                <w:i/>
                <w:vertAlign w:val="subscript"/>
              </w:rPr>
              <w:t>q, p</w:t>
            </w:r>
            <w:r w:rsidRPr="0001655C">
              <w:rPr>
                <w:bCs/>
              </w:rPr>
              <w:t xml:space="preserve"> * ¼) – (RTQQES </w:t>
            </w:r>
            <w:r w:rsidRPr="0001655C">
              <w:rPr>
                <w:bCs/>
                <w:i/>
                <w:vertAlign w:val="subscript"/>
              </w:rPr>
              <w:t>q, p</w:t>
            </w:r>
            <w:r w:rsidRPr="0001655C">
              <w:rPr>
                <w:bCs/>
              </w:rPr>
              <w:t xml:space="preserve"> * ¼)</w:t>
            </w:r>
          </w:p>
          <w:p w14:paraId="7AE6C0F1" w14:textId="77777777" w:rsidR="0001655C" w:rsidRPr="0001655C" w:rsidRDefault="0001655C" w:rsidP="0001655C">
            <w:pPr>
              <w:spacing w:before="240"/>
            </w:pPr>
            <w:r w:rsidRPr="0001655C">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01655C" w:rsidRPr="0001655C" w14:paraId="22FA21EE" w14:textId="77777777" w:rsidTr="003B71DB">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0184CD93" w14:textId="77777777" w:rsidR="0001655C" w:rsidRPr="0001655C" w:rsidRDefault="0001655C" w:rsidP="0001655C">
                  <w:pPr>
                    <w:spacing w:after="120"/>
                    <w:rPr>
                      <w:b/>
                      <w:iCs/>
                      <w:sz w:val="20"/>
                    </w:rPr>
                  </w:pPr>
                  <w:r w:rsidRPr="0001655C">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5ECF22CB" w14:textId="77777777" w:rsidR="0001655C" w:rsidRPr="0001655C" w:rsidRDefault="0001655C" w:rsidP="0001655C">
                  <w:pPr>
                    <w:spacing w:after="120"/>
                    <w:rPr>
                      <w:b/>
                      <w:iCs/>
                      <w:sz w:val="20"/>
                    </w:rPr>
                  </w:pPr>
                  <w:r w:rsidRPr="0001655C">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4B76ADE6" w14:textId="77777777" w:rsidR="0001655C" w:rsidRPr="0001655C" w:rsidRDefault="0001655C" w:rsidP="0001655C">
                  <w:pPr>
                    <w:spacing w:after="120"/>
                    <w:rPr>
                      <w:b/>
                      <w:iCs/>
                      <w:sz w:val="20"/>
                    </w:rPr>
                  </w:pPr>
                  <w:r w:rsidRPr="0001655C">
                    <w:rPr>
                      <w:b/>
                      <w:iCs/>
                      <w:sz w:val="20"/>
                    </w:rPr>
                    <w:t>Description</w:t>
                  </w:r>
                </w:p>
              </w:tc>
            </w:tr>
            <w:tr w:rsidR="0001655C" w:rsidRPr="0001655C" w14:paraId="5FC07D88"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0F464F9" w14:textId="77777777" w:rsidR="0001655C" w:rsidRPr="0001655C" w:rsidRDefault="0001655C" w:rsidP="0001655C">
                  <w:pPr>
                    <w:spacing w:after="60"/>
                    <w:rPr>
                      <w:iCs/>
                      <w:sz w:val="20"/>
                    </w:rPr>
                  </w:pPr>
                  <w:r w:rsidRPr="0001655C">
                    <w:rPr>
                      <w:iCs/>
                      <w:sz w:val="20"/>
                    </w:rPr>
                    <w:t xml:space="preserve">RTEIAMT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AD2A987"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EBE90A9" w14:textId="77777777" w:rsidR="0001655C" w:rsidRPr="0001655C" w:rsidRDefault="0001655C" w:rsidP="0001655C">
                  <w:pPr>
                    <w:spacing w:after="60"/>
                    <w:rPr>
                      <w:iCs/>
                      <w:sz w:val="20"/>
                    </w:rPr>
                  </w:pPr>
                  <w:r w:rsidRPr="0001655C">
                    <w:rPr>
                      <w:i/>
                      <w:iCs/>
                      <w:sz w:val="20"/>
                    </w:rPr>
                    <w:t>Real-Time Energy Imbalance Amount per QSE per Settlement Point</w:t>
                  </w:r>
                  <w:r w:rsidRPr="0001655C">
                    <w:rPr>
                      <w:iCs/>
                      <w:sz w:val="20"/>
                    </w:rPr>
                    <w:t xml:space="preserve">—The payment or charge to QSE </w:t>
                  </w:r>
                  <w:r w:rsidRPr="0001655C">
                    <w:rPr>
                      <w:i/>
                      <w:iCs/>
                      <w:sz w:val="20"/>
                    </w:rPr>
                    <w:t>q</w:t>
                  </w:r>
                  <w:r w:rsidRPr="0001655C">
                    <w:rPr>
                      <w:iCs/>
                      <w:sz w:val="20"/>
                    </w:rPr>
                    <w:t xml:space="preserve"> for Real-Time Energy Imbalance Service at Settlement Point </w:t>
                  </w:r>
                  <w:r w:rsidRPr="0001655C">
                    <w:rPr>
                      <w:i/>
                      <w:iCs/>
                      <w:sz w:val="20"/>
                    </w:rPr>
                    <w:t>p</w:t>
                  </w:r>
                  <w:r w:rsidRPr="0001655C">
                    <w:rPr>
                      <w:iCs/>
                      <w:sz w:val="20"/>
                    </w:rPr>
                    <w:t>, for the 15-minute Settlement Interval.</w:t>
                  </w:r>
                </w:p>
              </w:tc>
            </w:tr>
            <w:tr w:rsidR="0001655C" w:rsidRPr="0001655C" w14:paraId="3EE3EE1B"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69CB7F3" w14:textId="77777777" w:rsidR="0001655C" w:rsidRPr="0001655C" w:rsidRDefault="0001655C" w:rsidP="0001655C">
                  <w:pPr>
                    <w:spacing w:after="60"/>
                    <w:rPr>
                      <w:iCs/>
                      <w:sz w:val="20"/>
                    </w:rPr>
                  </w:pPr>
                  <w:r w:rsidRPr="0001655C">
                    <w:rPr>
                      <w:iCs/>
                      <w:sz w:val="20"/>
                    </w:rPr>
                    <w:t>RNIMBAL</w:t>
                  </w:r>
                  <w:r w:rsidRPr="0001655C">
                    <w:rPr>
                      <w:i/>
                      <w:iCs/>
                      <w:sz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7549D48B"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2C6BCEA9" w14:textId="77777777" w:rsidR="0001655C" w:rsidRPr="0001655C" w:rsidRDefault="0001655C" w:rsidP="0001655C">
                  <w:pPr>
                    <w:spacing w:after="60"/>
                    <w:rPr>
                      <w:i/>
                      <w:iCs/>
                      <w:sz w:val="20"/>
                    </w:rPr>
                  </w:pPr>
                  <w:r w:rsidRPr="0001655C">
                    <w:rPr>
                      <w:i/>
                      <w:iCs/>
                      <w:sz w:val="20"/>
                    </w:rPr>
                    <w:t>Resource Node Energy Imbalance per QSE per Settlement Point</w:t>
                  </w:r>
                  <w:r w:rsidRPr="0001655C">
                    <w:rPr>
                      <w:iCs/>
                      <w:sz w:val="20"/>
                    </w:rPr>
                    <w:t xml:space="preserve">—The Resource Node volumetric imbalance for QSE </w:t>
                  </w:r>
                  <w:r w:rsidRPr="0001655C">
                    <w:rPr>
                      <w:i/>
                      <w:iCs/>
                      <w:sz w:val="20"/>
                    </w:rPr>
                    <w:t>q</w:t>
                  </w:r>
                  <w:r w:rsidRPr="0001655C">
                    <w:rPr>
                      <w:iCs/>
                      <w:sz w:val="20"/>
                    </w:rPr>
                    <w:t xml:space="preserve"> for Real-Time Energy Imbalance Service at Settlement Point </w:t>
                  </w:r>
                  <w:r w:rsidRPr="0001655C">
                    <w:rPr>
                      <w:i/>
                      <w:iCs/>
                      <w:sz w:val="20"/>
                    </w:rPr>
                    <w:t>p</w:t>
                  </w:r>
                  <w:r w:rsidRPr="0001655C">
                    <w:rPr>
                      <w:iCs/>
                      <w:sz w:val="20"/>
                    </w:rPr>
                    <w:t>, for the 15-minute Settlement Interval.</w:t>
                  </w:r>
                </w:p>
              </w:tc>
            </w:tr>
            <w:tr w:rsidR="0001655C" w:rsidRPr="0001655C" w14:paraId="0E1AD8A1"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49324AF0" w14:textId="77777777" w:rsidR="0001655C" w:rsidRPr="0001655C" w:rsidRDefault="0001655C" w:rsidP="0001655C">
                  <w:pPr>
                    <w:spacing w:after="60"/>
                    <w:rPr>
                      <w:iCs/>
                      <w:sz w:val="20"/>
                    </w:rPr>
                  </w:pPr>
                  <w:r w:rsidRPr="0001655C">
                    <w:rPr>
                      <w:iCs/>
                      <w:sz w:val="20"/>
                    </w:rPr>
                    <w:t xml:space="preserve">RTSPP </w:t>
                  </w:r>
                  <w:r w:rsidRPr="0001655C">
                    <w:rPr>
                      <w:i/>
                      <w:iCs/>
                      <w:sz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2971BDD1"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0B8BD298" w14:textId="77777777" w:rsidR="0001655C" w:rsidRPr="0001655C" w:rsidRDefault="0001655C" w:rsidP="0001655C">
                  <w:pPr>
                    <w:spacing w:after="60"/>
                    <w:rPr>
                      <w:iCs/>
                      <w:sz w:val="20"/>
                    </w:rPr>
                  </w:pPr>
                  <w:r w:rsidRPr="0001655C">
                    <w:rPr>
                      <w:i/>
                      <w:iCs/>
                      <w:sz w:val="20"/>
                    </w:rPr>
                    <w:t>Real-Time Settlement Point Price per Settlement Point</w:t>
                  </w:r>
                  <w:r w:rsidRPr="0001655C">
                    <w:rPr>
                      <w:iCs/>
                      <w:sz w:val="20"/>
                    </w:rPr>
                    <w:t xml:space="preserve">—The Real-Time Settlement Point Price at Settlement Point </w:t>
                  </w:r>
                  <w:r w:rsidRPr="0001655C">
                    <w:rPr>
                      <w:i/>
                      <w:iCs/>
                      <w:sz w:val="20"/>
                    </w:rPr>
                    <w:t>p</w:t>
                  </w:r>
                  <w:r w:rsidRPr="0001655C">
                    <w:rPr>
                      <w:iCs/>
                      <w:sz w:val="20"/>
                    </w:rPr>
                    <w:t>, for the 15-minute Settlement Interval.</w:t>
                  </w:r>
                </w:p>
              </w:tc>
            </w:tr>
            <w:tr w:rsidR="0001655C" w:rsidRPr="0001655C" w14:paraId="6BB24A52"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36F54FF0" w14:textId="77777777" w:rsidR="0001655C" w:rsidRPr="0001655C" w:rsidRDefault="0001655C" w:rsidP="0001655C">
                  <w:pPr>
                    <w:spacing w:after="60"/>
                    <w:rPr>
                      <w:iCs/>
                      <w:sz w:val="20"/>
                    </w:rPr>
                  </w:pPr>
                  <w:r w:rsidRPr="0001655C">
                    <w:rPr>
                      <w:iCs/>
                      <w:sz w:val="20"/>
                    </w:rPr>
                    <w:t xml:space="preserve">SSSK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C086D8B"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6A5F7903" w14:textId="77777777" w:rsidR="0001655C" w:rsidRPr="0001655C" w:rsidRDefault="0001655C" w:rsidP="0001655C">
                  <w:pPr>
                    <w:spacing w:after="60"/>
                    <w:rPr>
                      <w:i/>
                      <w:iCs/>
                      <w:sz w:val="20"/>
                    </w:rPr>
                  </w:pPr>
                  <w:r w:rsidRPr="0001655C">
                    <w:rPr>
                      <w:i/>
                      <w:iCs/>
                      <w:sz w:val="20"/>
                    </w:rPr>
                    <w:t>Self-Schedule with Sink at Settlement Point per QSE per Settlement Point</w:t>
                  </w:r>
                  <w:r w:rsidRPr="0001655C">
                    <w:rPr>
                      <w:iCs/>
                      <w:sz w:val="20"/>
                    </w:rPr>
                    <w:t xml:space="preserve">—The QSE </w:t>
                  </w:r>
                  <w:r w:rsidRPr="0001655C">
                    <w:rPr>
                      <w:i/>
                      <w:iCs/>
                      <w:sz w:val="20"/>
                    </w:rPr>
                    <w:t>q</w:t>
                  </w:r>
                  <w:r w:rsidRPr="0001655C">
                    <w:rPr>
                      <w:iCs/>
                      <w:sz w:val="20"/>
                    </w:rPr>
                    <w:t xml:space="preserve">’s Self-Schedule with sink at Settlement Point </w:t>
                  </w:r>
                  <w:r w:rsidRPr="0001655C">
                    <w:rPr>
                      <w:i/>
                      <w:iCs/>
                      <w:sz w:val="20"/>
                    </w:rPr>
                    <w:t>p</w:t>
                  </w:r>
                  <w:r w:rsidRPr="0001655C">
                    <w:rPr>
                      <w:iCs/>
                      <w:sz w:val="20"/>
                    </w:rPr>
                    <w:t>, for the 15-minute Settlement Interval.</w:t>
                  </w:r>
                </w:p>
              </w:tc>
            </w:tr>
            <w:tr w:rsidR="0001655C" w:rsidRPr="0001655C" w14:paraId="0D0DF11D"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31DA0AA6" w14:textId="77777777" w:rsidR="0001655C" w:rsidRPr="0001655C" w:rsidRDefault="0001655C" w:rsidP="0001655C">
                  <w:pPr>
                    <w:spacing w:after="60"/>
                    <w:rPr>
                      <w:iCs/>
                      <w:sz w:val="20"/>
                    </w:rPr>
                  </w:pPr>
                  <w:r w:rsidRPr="0001655C">
                    <w:rPr>
                      <w:iCs/>
                      <w:sz w:val="20"/>
                    </w:rPr>
                    <w:t xml:space="preserve">DAEP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4D75AA6"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24BD4BB4" w14:textId="77777777" w:rsidR="0001655C" w:rsidRPr="0001655C" w:rsidRDefault="0001655C" w:rsidP="0001655C">
                  <w:pPr>
                    <w:spacing w:after="60"/>
                    <w:rPr>
                      <w:iCs/>
                      <w:sz w:val="20"/>
                    </w:rPr>
                  </w:pPr>
                  <w:r w:rsidRPr="0001655C">
                    <w:rPr>
                      <w:i/>
                      <w:iCs/>
                      <w:sz w:val="20"/>
                    </w:rPr>
                    <w:t>Day-Ahead Energy Purchase per QSE per Settlement Point</w:t>
                  </w:r>
                  <w:r w:rsidRPr="0001655C">
                    <w:rPr>
                      <w:iCs/>
                      <w:sz w:val="20"/>
                    </w:rPr>
                    <w:t xml:space="preserve">—The QSE </w:t>
                  </w:r>
                  <w:r w:rsidRPr="0001655C">
                    <w:rPr>
                      <w:i/>
                      <w:iCs/>
                      <w:sz w:val="20"/>
                    </w:rPr>
                    <w:t>q</w:t>
                  </w:r>
                  <w:r w:rsidRPr="0001655C">
                    <w:rPr>
                      <w:iCs/>
                      <w:sz w:val="20"/>
                    </w:rPr>
                    <w:t xml:space="preserve">’s DAM Energy Bids, Energy Bid Curves, and bid portion of Energy Bid/Offer Curves at Settlement Point </w:t>
                  </w:r>
                  <w:r w:rsidRPr="0001655C">
                    <w:rPr>
                      <w:i/>
                      <w:iCs/>
                      <w:sz w:val="20"/>
                    </w:rPr>
                    <w:t>p</w:t>
                  </w:r>
                  <w:r w:rsidRPr="0001655C">
                    <w:rPr>
                      <w:iCs/>
                      <w:sz w:val="20"/>
                    </w:rPr>
                    <w:t>, cleared in the DAM, for the hour that includes the 15-minute Settlement Interval.</w:t>
                  </w:r>
                </w:p>
              </w:tc>
            </w:tr>
            <w:tr w:rsidR="0001655C" w:rsidRPr="0001655C" w14:paraId="6D55F4A3"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AE7AC44" w14:textId="77777777" w:rsidR="0001655C" w:rsidRPr="0001655C" w:rsidRDefault="0001655C" w:rsidP="0001655C">
                  <w:pPr>
                    <w:spacing w:after="60"/>
                    <w:rPr>
                      <w:iCs/>
                      <w:sz w:val="20"/>
                    </w:rPr>
                  </w:pPr>
                  <w:r w:rsidRPr="0001655C">
                    <w:rPr>
                      <w:iCs/>
                      <w:sz w:val="20"/>
                    </w:rPr>
                    <w:t xml:space="preserve">RTQQEP </w:t>
                  </w:r>
                  <w:r w:rsidRPr="0001655C">
                    <w:rPr>
                      <w:i/>
                      <w:iCs/>
                      <w:sz w:val="20"/>
                      <w:vertAlign w:val="subscript"/>
                    </w:rPr>
                    <w:t>q, p</w:t>
                  </w:r>
                  <w:r w:rsidRPr="0001655C">
                    <w:rPr>
                      <w:iCs/>
                      <w:sz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4C89886"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2E903535" w14:textId="77777777" w:rsidR="0001655C" w:rsidRPr="0001655C" w:rsidRDefault="0001655C" w:rsidP="0001655C">
                  <w:pPr>
                    <w:spacing w:after="60"/>
                    <w:rPr>
                      <w:iCs/>
                      <w:sz w:val="20"/>
                    </w:rPr>
                  </w:pPr>
                  <w:r w:rsidRPr="0001655C">
                    <w:rPr>
                      <w:i/>
                      <w:iCs/>
                      <w:sz w:val="20"/>
                    </w:rPr>
                    <w:t>Real-Time QSE-to-QSE Energy Purchase per QSE per Settlement Point</w:t>
                  </w:r>
                  <w:r w:rsidRPr="0001655C">
                    <w:rPr>
                      <w:iCs/>
                      <w:sz w:val="20"/>
                    </w:rPr>
                    <w:sym w:font="Symbol" w:char="F0BE"/>
                  </w:r>
                  <w:r w:rsidRPr="0001655C">
                    <w:rPr>
                      <w:iCs/>
                      <w:sz w:val="20"/>
                    </w:rPr>
                    <w:t xml:space="preserve">The amount of MW bought by QSE </w:t>
                  </w:r>
                  <w:r w:rsidRPr="0001655C">
                    <w:rPr>
                      <w:i/>
                      <w:iCs/>
                      <w:sz w:val="20"/>
                    </w:rPr>
                    <w:t>q</w:t>
                  </w:r>
                  <w:r w:rsidRPr="0001655C">
                    <w:rPr>
                      <w:iCs/>
                      <w:sz w:val="20"/>
                    </w:rPr>
                    <w:t xml:space="preserve"> through Energy Trades at Settlement Point </w:t>
                  </w:r>
                  <w:r w:rsidRPr="0001655C">
                    <w:rPr>
                      <w:i/>
                      <w:iCs/>
                      <w:sz w:val="20"/>
                    </w:rPr>
                    <w:t>p</w:t>
                  </w:r>
                  <w:r w:rsidRPr="0001655C">
                    <w:rPr>
                      <w:iCs/>
                      <w:sz w:val="20"/>
                    </w:rPr>
                    <w:t>, for the 15-minute Settlement Interval.</w:t>
                  </w:r>
                </w:p>
              </w:tc>
            </w:tr>
            <w:tr w:rsidR="0001655C" w:rsidRPr="0001655C" w14:paraId="2510EDB0"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15970EDF" w14:textId="77777777" w:rsidR="0001655C" w:rsidRPr="0001655C" w:rsidRDefault="0001655C" w:rsidP="0001655C">
                  <w:pPr>
                    <w:spacing w:after="60"/>
                    <w:rPr>
                      <w:iCs/>
                      <w:sz w:val="20"/>
                    </w:rPr>
                  </w:pPr>
                  <w:r w:rsidRPr="0001655C">
                    <w:rPr>
                      <w:iCs/>
                      <w:sz w:val="20"/>
                    </w:rPr>
                    <w:t xml:space="preserve">SSSR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F224C03"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41CB0879" w14:textId="77777777" w:rsidR="0001655C" w:rsidRPr="0001655C" w:rsidRDefault="0001655C" w:rsidP="0001655C">
                  <w:pPr>
                    <w:spacing w:after="60"/>
                    <w:rPr>
                      <w:iCs/>
                      <w:sz w:val="20"/>
                    </w:rPr>
                  </w:pPr>
                  <w:r w:rsidRPr="0001655C">
                    <w:rPr>
                      <w:i/>
                      <w:iCs/>
                      <w:sz w:val="20"/>
                    </w:rPr>
                    <w:t>Self-Schedule with Source at Settlement Point per QSE per Settlement Point</w:t>
                  </w:r>
                  <w:r w:rsidRPr="0001655C">
                    <w:rPr>
                      <w:iCs/>
                      <w:sz w:val="20"/>
                    </w:rPr>
                    <w:t xml:space="preserve">—The QSE </w:t>
                  </w:r>
                  <w:r w:rsidRPr="0001655C">
                    <w:rPr>
                      <w:i/>
                      <w:iCs/>
                      <w:sz w:val="20"/>
                    </w:rPr>
                    <w:t>q</w:t>
                  </w:r>
                  <w:r w:rsidRPr="0001655C">
                    <w:rPr>
                      <w:iCs/>
                      <w:sz w:val="20"/>
                    </w:rPr>
                    <w:t xml:space="preserve">’s Self-Schedule with source at Settlement Point </w:t>
                  </w:r>
                  <w:r w:rsidRPr="0001655C">
                    <w:rPr>
                      <w:i/>
                      <w:iCs/>
                      <w:sz w:val="20"/>
                    </w:rPr>
                    <w:t>p</w:t>
                  </w:r>
                  <w:r w:rsidRPr="0001655C">
                    <w:rPr>
                      <w:iCs/>
                      <w:sz w:val="20"/>
                    </w:rPr>
                    <w:t>, for the 15-minute Settlement Interval.</w:t>
                  </w:r>
                </w:p>
              </w:tc>
            </w:tr>
            <w:tr w:rsidR="0001655C" w:rsidRPr="0001655C" w14:paraId="193468F4"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157B49B7" w14:textId="77777777" w:rsidR="0001655C" w:rsidRPr="0001655C" w:rsidRDefault="0001655C" w:rsidP="0001655C">
                  <w:pPr>
                    <w:spacing w:after="60"/>
                    <w:rPr>
                      <w:iCs/>
                      <w:sz w:val="20"/>
                    </w:rPr>
                  </w:pPr>
                  <w:r w:rsidRPr="0001655C">
                    <w:rPr>
                      <w:iCs/>
                      <w:sz w:val="20"/>
                    </w:rPr>
                    <w:t xml:space="preserve">DAES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5C79D9D"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45F6695A" w14:textId="77777777" w:rsidR="0001655C" w:rsidRPr="0001655C" w:rsidRDefault="0001655C" w:rsidP="0001655C">
                  <w:pPr>
                    <w:spacing w:after="60"/>
                    <w:rPr>
                      <w:iCs/>
                      <w:sz w:val="20"/>
                    </w:rPr>
                  </w:pPr>
                  <w:r w:rsidRPr="0001655C">
                    <w:rPr>
                      <w:i/>
                      <w:iCs/>
                      <w:sz w:val="20"/>
                    </w:rPr>
                    <w:t>Day-Ahead Energy Sale per QSE per Settlement Point</w:t>
                  </w:r>
                  <w:r w:rsidRPr="0001655C">
                    <w:rPr>
                      <w:iCs/>
                      <w:sz w:val="20"/>
                    </w:rPr>
                    <w:t xml:space="preserve">—The QSE </w:t>
                  </w:r>
                  <w:r w:rsidRPr="0001655C">
                    <w:rPr>
                      <w:i/>
                      <w:iCs/>
                      <w:sz w:val="20"/>
                    </w:rPr>
                    <w:t>q</w:t>
                  </w:r>
                  <w:r w:rsidRPr="0001655C">
                    <w:rPr>
                      <w:iCs/>
                      <w:sz w:val="20"/>
                    </w:rPr>
                    <w:t xml:space="preserve">’s energy offers at Settlement Point </w:t>
                  </w:r>
                  <w:r w:rsidRPr="0001655C">
                    <w:rPr>
                      <w:i/>
                      <w:iCs/>
                      <w:sz w:val="20"/>
                    </w:rPr>
                    <w:t>p</w:t>
                  </w:r>
                  <w:r w:rsidRPr="0001655C">
                    <w:rPr>
                      <w:iCs/>
                      <w:sz w:val="20"/>
                    </w:rPr>
                    <w:t xml:space="preserve"> cleared in the DAM, for the hour that includes the 15-minute Settlement Interval.</w:t>
                  </w:r>
                </w:p>
              </w:tc>
            </w:tr>
            <w:tr w:rsidR="0001655C" w:rsidRPr="0001655C" w14:paraId="73B0A508"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0AAB2885" w14:textId="77777777" w:rsidR="0001655C" w:rsidRPr="0001655C" w:rsidRDefault="0001655C" w:rsidP="0001655C">
                  <w:pPr>
                    <w:spacing w:after="60"/>
                    <w:rPr>
                      <w:iCs/>
                      <w:sz w:val="20"/>
                    </w:rPr>
                  </w:pPr>
                  <w:r w:rsidRPr="0001655C">
                    <w:rPr>
                      <w:iCs/>
                      <w:sz w:val="20"/>
                    </w:rPr>
                    <w:t xml:space="preserve">RTQQES </w:t>
                  </w:r>
                  <w:r w:rsidRPr="0001655C">
                    <w:rPr>
                      <w:i/>
                      <w:iCs/>
                      <w:sz w:val="20"/>
                      <w:vertAlign w:val="subscript"/>
                    </w:rPr>
                    <w:t>q, p</w:t>
                  </w:r>
                  <w:r w:rsidRPr="0001655C">
                    <w:rPr>
                      <w:iCs/>
                      <w:sz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633E1B8E"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60B3FAFD" w14:textId="77777777" w:rsidR="0001655C" w:rsidRPr="0001655C" w:rsidRDefault="0001655C" w:rsidP="0001655C">
                  <w:pPr>
                    <w:spacing w:after="60"/>
                    <w:rPr>
                      <w:iCs/>
                      <w:sz w:val="20"/>
                    </w:rPr>
                  </w:pPr>
                  <w:r w:rsidRPr="0001655C">
                    <w:rPr>
                      <w:i/>
                      <w:iCs/>
                      <w:sz w:val="20"/>
                    </w:rPr>
                    <w:t>Real-Time QSE-to-QSE Energy Sale per QSE per Settlement Point</w:t>
                  </w:r>
                  <w:r w:rsidRPr="0001655C">
                    <w:rPr>
                      <w:iCs/>
                      <w:sz w:val="20"/>
                    </w:rPr>
                    <w:sym w:font="Symbol" w:char="F0BE"/>
                  </w:r>
                  <w:r w:rsidRPr="0001655C">
                    <w:rPr>
                      <w:iCs/>
                      <w:sz w:val="20"/>
                    </w:rPr>
                    <w:t xml:space="preserve">The amount of MW sold by QSE </w:t>
                  </w:r>
                  <w:r w:rsidRPr="0001655C">
                    <w:rPr>
                      <w:i/>
                      <w:iCs/>
                      <w:sz w:val="20"/>
                    </w:rPr>
                    <w:t>q</w:t>
                  </w:r>
                  <w:r w:rsidRPr="0001655C">
                    <w:rPr>
                      <w:iCs/>
                      <w:sz w:val="20"/>
                    </w:rPr>
                    <w:t xml:space="preserve"> through Energy Trades at Settlement Point </w:t>
                  </w:r>
                  <w:r w:rsidRPr="0001655C">
                    <w:rPr>
                      <w:i/>
                      <w:iCs/>
                      <w:sz w:val="20"/>
                    </w:rPr>
                    <w:t>p</w:t>
                  </w:r>
                  <w:r w:rsidRPr="0001655C">
                    <w:rPr>
                      <w:iCs/>
                      <w:sz w:val="20"/>
                    </w:rPr>
                    <w:t>, for the 15-minute Settlement Interval.</w:t>
                  </w:r>
                </w:p>
              </w:tc>
            </w:tr>
            <w:tr w:rsidR="0001655C" w:rsidRPr="0001655C" w14:paraId="5C774381"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5AB81E0A" w14:textId="77777777" w:rsidR="0001655C" w:rsidRPr="0001655C" w:rsidRDefault="0001655C" w:rsidP="0001655C">
                  <w:pPr>
                    <w:spacing w:after="60"/>
                    <w:rPr>
                      <w:iCs/>
                      <w:sz w:val="20"/>
                    </w:rPr>
                  </w:pPr>
                  <w:r w:rsidRPr="0001655C">
                    <w:rPr>
                      <w:iCs/>
                      <w:sz w:val="20"/>
                    </w:rPr>
                    <w:t xml:space="preserve">RESREV </w:t>
                  </w:r>
                  <w:r w:rsidRPr="0001655C">
                    <w:rPr>
                      <w:i/>
                      <w:iCs/>
                      <w:sz w:val="20"/>
                      <w:vertAlign w:val="subscript"/>
                    </w:rPr>
                    <w:t xml:space="preserve">q, r, </w:t>
                  </w:r>
                  <w:proofErr w:type="spellStart"/>
                  <w:r w:rsidRPr="0001655C">
                    <w:rPr>
                      <w:i/>
                      <w:iCs/>
                      <w:sz w:val="20"/>
                      <w:vertAlign w:val="subscript"/>
                    </w:rPr>
                    <w:t>gsc</w:t>
                  </w:r>
                  <w:proofErr w:type="spellEnd"/>
                  <w:r w:rsidRPr="0001655C">
                    <w:rPr>
                      <w:i/>
                      <w:iCs/>
                      <w:sz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64654278"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1BB3D175" w14:textId="77777777" w:rsidR="0001655C" w:rsidRPr="0001655C" w:rsidRDefault="0001655C" w:rsidP="0001655C">
                  <w:pPr>
                    <w:spacing w:after="60"/>
                    <w:rPr>
                      <w:i/>
                      <w:iCs/>
                      <w:sz w:val="20"/>
                    </w:rPr>
                  </w:pPr>
                  <w:r w:rsidRPr="0001655C">
                    <w:rPr>
                      <w:i/>
                      <w:iCs/>
                      <w:sz w:val="20"/>
                    </w:rPr>
                    <w:t>Resource Share Revenue Settlement Payment</w:t>
                  </w:r>
                  <w:r w:rsidRPr="0001655C">
                    <w:rPr>
                      <w:iCs/>
                      <w:sz w:val="20"/>
                    </w:rPr>
                    <w:t xml:space="preserve">—The Resource share of the total payment to the entire Facility with a net metering arrangement attributed to Resource </w:t>
                  </w:r>
                  <w:r w:rsidRPr="0001655C">
                    <w:rPr>
                      <w:i/>
                      <w:iCs/>
                      <w:sz w:val="20"/>
                    </w:rPr>
                    <w:t>r</w:t>
                  </w:r>
                  <w:r w:rsidRPr="0001655C">
                    <w:rPr>
                      <w:iCs/>
                      <w:sz w:val="20"/>
                    </w:rPr>
                    <w:t xml:space="preserve"> that is part of a generation site code </w:t>
                  </w:r>
                  <w:proofErr w:type="spellStart"/>
                  <w:r w:rsidRPr="0001655C">
                    <w:rPr>
                      <w:i/>
                      <w:iCs/>
                      <w:sz w:val="20"/>
                    </w:rPr>
                    <w:t>gsc</w:t>
                  </w:r>
                  <w:proofErr w:type="spellEnd"/>
                  <w:r w:rsidRPr="0001655C">
                    <w:rPr>
                      <w:iCs/>
                      <w:sz w:val="20"/>
                    </w:rPr>
                    <w:t xml:space="preserve"> for the QSE </w:t>
                  </w:r>
                  <w:r w:rsidRPr="0001655C">
                    <w:rPr>
                      <w:i/>
                      <w:iCs/>
                      <w:sz w:val="20"/>
                    </w:rPr>
                    <w:t>q</w:t>
                  </w:r>
                  <w:r w:rsidRPr="0001655C">
                    <w:rPr>
                      <w:iCs/>
                      <w:sz w:val="20"/>
                    </w:rPr>
                    <w:t xml:space="preserve"> at Settlement Point </w:t>
                  </w:r>
                  <w:r w:rsidRPr="0001655C">
                    <w:rPr>
                      <w:i/>
                      <w:iCs/>
                      <w:sz w:val="20"/>
                    </w:rPr>
                    <w:t>p</w:t>
                  </w:r>
                  <w:r w:rsidRPr="0001655C">
                    <w:rPr>
                      <w:iCs/>
                      <w:sz w:val="20"/>
                    </w:rPr>
                    <w:t>.</w:t>
                  </w:r>
                </w:p>
              </w:tc>
            </w:tr>
            <w:tr w:rsidR="0001655C" w:rsidRPr="0001655C" w14:paraId="5E63913D"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6658912" w14:textId="77777777" w:rsidR="0001655C" w:rsidRPr="0001655C" w:rsidRDefault="0001655C" w:rsidP="0001655C">
                  <w:pPr>
                    <w:spacing w:after="60"/>
                    <w:rPr>
                      <w:iCs/>
                      <w:sz w:val="20"/>
                    </w:rPr>
                  </w:pPr>
                  <w:r w:rsidRPr="0001655C">
                    <w:rPr>
                      <w:iCs/>
                      <w:sz w:val="20"/>
                    </w:rPr>
                    <w:t xml:space="preserve">RESMEB </w:t>
                  </w:r>
                  <w:r w:rsidRPr="0001655C">
                    <w:rPr>
                      <w:i/>
                      <w:iCs/>
                      <w:sz w:val="20"/>
                      <w:vertAlign w:val="subscript"/>
                    </w:rPr>
                    <w:t xml:space="preserve">q, r, </w:t>
                  </w:r>
                  <w:proofErr w:type="spellStart"/>
                  <w:r w:rsidRPr="0001655C">
                    <w:rPr>
                      <w:i/>
                      <w:iCs/>
                      <w:sz w:val="20"/>
                      <w:vertAlign w:val="subscript"/>
                    </w:rPr>
                    <w:t>gsc</w:t>
                  </w:r>
                  <w:proofErr w:type="spellEnd"/>
                  <w:r w:rsidRPr="0001655C">
                    <w:rPr>
                      <w:i/>
                      <w:iCs/>
                      <w:sz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6048763E"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56ED0848" w14:textId="77777777" w:rsidR="0001655C" w:rsidRPr="0001655C" w:rsidRDefault="0001655C" w:rsidP="0001655C">
                  <w:pPr>
                    <w:spacing w:after="60"/>
                    <w:rPr>
                      <w:i/>
                      <w:iCs/>
                      <w:sz w:val="20"/>
                    </w:rPr>
                  </w:pPr>
                  <w:r w:rsidRPr="0001655C">
                    <w:rPr>
                      <w:i/>
                      <w:iCs/>
                      <w:sz w:val="20"/>
                    </w:rPr>
                    <w:t>Resource Share Net Meter Real-Time Energy Total</w:t>
                  </w:r>
                  <w:r w:rsidRPr="0001655C">
                    <w:rPr>
                      <w:iCs/>
                      <w:sz w:val="20"/>
                    </w:rPr>
                    <w:t xml:space="preserve">—The Resource share of the net sum for all Settlement Meters attributed to Resource </w:t>
                  </w:r>
                  <w:r w:rsidRPr="0001655C">
                    <w:rPr>
                      <w:i/>
                      <w:iCs/>
                      <w:sz w:val="20"/>
                    </w:rPr>
                    <w:t>r</w:t>
                  </w:r>
                  <w:r w:rsidRPr="0001655C">
                    <w:rPr>
                      <w:iCs/>
                      <w:sz w:val="20"/>
                    </w:rPr>
                    <w:t xml:space="preserve"> that is part of a generation site code </w:t>
                  </w:r>
                  <w:proofErr w:type="spellStart"/>
                  <w:r w:rsidRPr="0001655C">
                    <w:rPr>
                      <w:i/>
                      <w:iCs/>
                      <w:sz w:val="20"/>
                    </w:rPr>
                    <w:t>gsc</w:t>
                  </w:r>
                  <w:proofErr w:type="spellEnd"/>
                  <w:r w:rsidRPr="0001655C">
                    <w:rPr>
                      <w:iCs/>
                      <w:sz w:val="20"/>
                    </w:rPr>
                    <w:t xml:space="preserve"> for the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w:t>
                  </w:r>
                </w:p>
              </w:tc>
            </w:tr>
            <w:tr w:rsidR="0001655C" w:rsidRPr="0001655C" w14:paraId="744816B5"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2CC7BE42" w14:textId="77777777" w:rsidR="0001655C" w:rsidRPr="0001655C" w:rsidRDefault="0001655C" w:rsidP="0001655C">
                  <w:pPr>
                    <w:spacing w:after="60"/>
                    <w:rPr>
                      <w:iCs/>
                      <w:sz w:val="20"/>
                    </w:rPr>
                  </w:pPr>
                  <w:r w:rsidRPr="0001655C">
                    <w:rPr>
                      <w:iCs/>
                      <w:sz w:val="20"/>
                    </w:rPr>
                    <w:t xml:space="preserve">WSLTOT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5DAAF70"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31891DC7" w14:textId="77777777" w:rsidR="0001655C" w:rsidRPr="0001655C" w:rsidRDefault="0001655C" w:rsidP="0001655C">
                  <w:pPr>
                    <w:spacing w:after="60"/>
                    <w:rPr>
                      <w:i/>
                      <w:iCs/>
                      <w:sz w:val="20"/>
                    </w:rPr>
                  </w:pPr>
                  <w:r w:rsidRPr="0001655C">
                    <w:rPr>
                      <w:i/>
                      <w:iCs/>
                      <w:sz w:val="20"/>
                    </w:rPr>
                    <w:t>WSL Total</w:t>
                  </w:r>
                  <w:r w:rsidRPr="0001655C">
                    <w:rPr>
                      <w:iCs/>
                      <w:sz w:val="20"/>
                    </w:rPr>
                    <w:t xml:space="preserve">—The total WSL energy metered by the Settlement Meters which measure WSL for the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w:t>
                  </w:r>
                </w:p>
              </w:tc>
            </w:tr>
            <w:tr w:rsidR="0001655C" w:rsidRPr="0001655C" w14:paraId="5C726EF5" w14:textId="77777777" w:rsidTr="003B71DB">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0C9C1F88" w14:textId="77777777" w:rsidR="0001655C" w:rsidRPr="0001655C" w:rsidRDefault="0001655C" w:rsidP="0001655C">
                  <w:pPr>
                    <w:spacing w:after="60"/>
                    <w:rPr>
                      <w:i/>
                      <w:iCs/>
                      <w:sz w:val="20"/>
                    </w:rPr>
                  </w:pPr>
                </w:p>
              </w:tc>
            </w:tr>
            <w:tr w:rsidR="0001655C" w:rsidRPr="0001655C" w14:paraId="31CD19DC"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2D17A2F1" w14:textId="77777777" w:rsidR="0001655C" w:rsidRPr="0001655C" w:rsidRDefault="0001655C" w:rsidP="0001655C">
                  <w:pPr>
                    <w:spacing w:after="60"/>
                    <w:rPr>
                      <w:iCs/>
                      <w:sz w:val="20"/>
                    </w:rPr>
                  </w:pPr>
                  <w:r w:rsidRPr="0001655C">
                    <w:rPr>
                      <w:sz w:val="20"/>
                    </w:rPr>
                    <w:t xml:space="preserve">CLRTOT </w:t>
                  </w:r>
                  <w:r w:rsidRPr="0001655C">
                    <w:rPr>
                      <w:i/>
                      <w:sz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7ED2CDA4" w14:textId="77777777" w:rsidR="0001655C" w:rsidRPr="0001655C" w:rsidRDefault="0001655C" w:rsidP="0001655C">
                  <w:pPr>
                    <w:spacing w:after="60"/>
                    <w:rPr>
                      <w:iCs/>
                      <w:sz w:val="20"/>
                    </w:rPr>
                  </w:pPr>
                  <w:r w:rsidRPr="0001655C">
                    <w:rPr>
                      <w:sz w:val="20"/>
                    </w:rPr>
                    <w:t>MWh</w:t>
                  </w:r>
                </w:p>
              </w:tc>
              <w:tc>
                <w:tcPr>
                  <w:tcW w:w="0" w:type="auto"/>
                  <w:tcBorders>
                    <w:top w:val="single" w:sz="4" w:space="0" w:color="auto"/>
                    <w:left w:val="single" w:sz="4" w:space="0" w:color="auto"/>
                    <w:bottom w:val="single" w:sz="4" w:space="0" w:color="auto"/>
                    <w:right w:val="single" w:sz="4" w:space="0" w:color="auto"/>
                  </w:tcBorders>
                </w:tcPr>
                <w:p w14:paraId="78280177" w14:textId="77777777" w:rsidR="0001655C" w:rsidRPr="0001655C" w:rsidRDefault="0001655C" w:rsidP="0001655C">
                  <w:pPr>
                    <w:spacing w:after="60"/>
                    <w:rPr>
                      <w:i/>
                      <w:sz w:val="20"/>
                    </w:rPr>
                  </w:pPr>
                  <w:r w:rsidRPr="0001655C">
                    <w:rPr>
                      <w:i/>
                      <w:sz w:val="20"/>
                    </w:rPr>
                    <w:t>CLR Load Total</w:t>
                  </w:r>
                  <w:r w:rsidRPr="0001655C">
                    <w:rPr>
                      <w:sz w:val="20"/>
                    </w:rPr>
                    <w:t xml:space="preserve">—The total energy metered by the Settlement Meters which measures CLR Load for the QSE </w:t>
                  </w:r>
                  <w:r w:rsidRPr="0001655C">
                    <w:rPr>
                      <w:i/>
                      <w:sz w:val="20"/>
                    </w:rPr>
                    <w:t>q</w:t>
                  </w:r>
                  <w:r w:rsidRPr="0001655C">
                    <w:rPr>
                      <w:sz w:val="20"/>
                    </w:rPr>
                    <w:t xml:space="preserve"> at Settlement Point </w:t>
                  </w:r>
                  <w:r w:rsidRPr="0001655C">
                    <w:rPr>
                      <w:i/>
                      <w:sz w:val="20"/>
                    </w:rPr>
                    <w:t>p.</w:t>
                  </w:r>
                  <w:r w:rsidRPr="0001655C">
                    <w:rPr>
                      <w:sz w:val="20"/>
                    </w:rPr>
                    <w:t xml:space="preserve">  </w:t>
                  </w:r>
                </w:p>
              </w:tc>
            </w:tr>
            <w:tr w:rsidR="0001655C" w:rsidRPr="0001655C" w14:paraId="4ABD8391"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2465C87E" w14:textId="77777777" w:rsidR="0001655C" w:rsidRPr="0001655C" w:rsidRDefault="0001655C" w:rsidP="0001655C">
                  <w:pPr>
                    <w:spacing w:after="60"/>
                    <w:rPr>
                      <w:bCs/>
                      <w:iCs/>
                      <w:sz w:val="20"/>
                    </w:rPr>
                  </w:pPr>
                  <w:r w:rsidRPr="0001655C">
                    <w:rPr>
                      <w:iCs/>
                      <w:sz w:val="20"/>
                    </w:rPr>
                    <w:lastRenderedPageBreak/>
                    <w:t xml:space="preserve">ESRNWSLTOT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6FC94CC2"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18929727" w14:textId="77777777" w:rsidR="0001655C" w:rsidRPr="0001655C" w:rsidRDefault="0001655C" w:rsidP="0001655C">
                  <w:pPr>
                    <w:spacing w:after="60"/>
                    <w:rPr>
                      <w:i/>
                      <w:iCs/>
                      <w:sz w:val="20"/>
                    </w:rPr>
                  </w:pPr>
                  <w:r w:rsidRPr="0001655C">
                    <w:rPr>
                      <w:i/>
                      <w:sz w:val="20"/>
                    </w:rPr>
                    <w:t>ESR Non-WSL Total</w:t>
                  </w:r>
                  <w:r w:rsidRPr="0001655C">
                    <w:rPr>
                      <w:sz w:val="20"/>
                    </w:rPr>
                    <w:t xml:space="preserve">—The total energy metered by the Settlement Meters which measure Non-WSL ESR Charging Load for the QSE </w:t>
                  </w:r>
                  <w:r w:rsidRPr="0001655C">
                    <w:rPr>
                      <w:i/>
                      <w:sz w:val="20"/>
                    </w:rPr>
                    <w:t>q</w:t>
                  </w:r>
                  <w:r w:rsidRPr="0001655C">
                    <w:rPr>
                      <w:sz w:val="20"/>
                    </w:rPr>
                    <w:t xml:space="preserve"> at Settlement Point </w:t>
                  </w:r>
                  <w:r w:rsidRPr="0001655C">
                    <w:rPr>
                      <w:i/>
                      <w:sz w:val="20"/>
                    </w:rPr>
                    <w:t>p.</w:t>
                  </w:r>
                  <w:r w:rsidRPr="0001655C">
                    <w:rPr>
                      <w:sz w:val="20"/>
                    </w:rPr>
                    <w:t xml:space="preserve">  </w:t>
                  </w:r>
                </w:p>
              </w:tc>
            </w:tr>
            <w:tr w:rsidR="0001655C" w:rsidRPr="0001655C" w14:paraId="76E63AFC"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36D27B1" w14:textId="77777777" w:rsidR="0001655C" w:rsidRPr="0001655C" w:rsidRDefault="0001655C" w:rsidP="0001655C">
                  <w:pPr>
                    <w:spacing w:after="60"/>
                    <w:rPr>
                      <w:iCs/>
                      <w:sz w:val="20"/>
                    </w:rPr>
                  </w:pPr>
                  <w:r w:rsidRPr="0001655C">
                    <w:rPr>
                      <w:bCs/>
                      <w:iCs/>
                      <w:sz w:val="20"/>
                    </w:rPr>
                    <w:t xml:space="preserve">MEBL </w:t>
                  </w:r>
                  <w:proofErr w:type="spellStart"/>
                  <w:r w:rsidRPr="0001655C">
                    <w:rPr>
                      <w:bCs/>
                      <w:i/>
                      <w:iCs/>
                      <w:sz w:val="20"/>
                      <w:vertAlign w:val="subscript"/>
                    </w:rPr>
                    <w:t>q,r,b</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6D989F38"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13211318" w14:textId="77777777" w:rsidR="0001655C" w:rsidRPr="0001655C" w:rsidRDefault="0001655C" w:rsidP="0001655C">
                  <w:pPr>
                    <w:spacing w:after="60"/>
                    <w:rPr>
                      <w:i/>
                      <w:iCs/>
                      <w:sz w:val="20"/>
                    </w:rPr>
                  </w:pPr>
                  <w:r w:rsidRPr="0001655C">
                    <w:rPr>
                      <w:i/>
                      <w:iCs/>
                      <w:sz w:val="20"/>
                    </w:rPr>
                    <w:t>Metered Energy for Wholesale Storage Load at bus</w:t>
                  </w:r>
                  <w:r w:rsidRPr="0001655C">
                    <w:rPr>
                      <w:iCs/>
                      <w:sz w:val="20"/>
                    </w:rPr>
                    <w:sym w:font="Symbol" w:char="F0BE"/>
                  </w:r>
                  <w:r w:rsidRPr="0001655C">
                    <w:rPr>
                      <w:iCs/>
                      <w:sz w:val="20"/>
                    </w:rPr>
                    <w:t xml:space="preserve">The WSL energy metered by the Settlement Meter which measures WSL for the 15-minute Settlement Interval represented as a negative value, for the QSE </w:t>
                  </w:r>
                  <w:r w:rsidRPr="0001655C">
                    <w:rPr>
                      <w:i/>
                      <w:iCs/>
                      <w:sz w:val="20"/>
                    </w:rPr>
                    <w:t>q</w:t>
                  </w:r>
                  <w:r w:rsidRPr="0001655C">
                    <w:rPr>
                      <w:iCs/>
                      <w:sz w:val="20"/>
                    </w:rPr>
                    <w:t xml:space="preserve">, Resource </w:t>
                  </w:r>
                  <w:r w:rsidRPr="0001655C">
                    <w:rPr>
                      <w:i/>
                      <w:iCs/>
                      <w:sz w:val="20"/>
                    </w:rPr>
                    <w:t>r</w:t>
                  </w:r>
                  <w:r w:rsidRPr="0001655C">
                    <w:rPr>
                      <w:iCs/>
                      <w:sz w:val="20"/>
                    </w:rPr>
                    <w:t xml:space="preserve">, at bus </w:t>
                  </w:r>
                  <w:r w:rsidRPr="0001655C">
                    <w:rPr>
                      <w:i/>
                      <w:iCs/>
                      <w:sz w:val="20"/>
                    </w:rPr>
                    <w:t>b</w:t>
                  </w:r>
                  <w:r w:rsidRPr="0001655C">
                    <w:rPr>
                      <w:iCs/>
                      <w:sz w:val="20"/>
                    </w:rPr>
                    <w:t xml:space="preserve">.  </w:t>
                  </w:r>
                </w:p>
              </w:tc>
            </w:tr>
            <w:tr w:rsidR="0001655C" w:rsidRPr="0001655C" w14:paraId="1D47ADEA" w14:textId="77777777" w:rsidTr="003B71DB">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7971C962" w14:textId="77777777" w:rsidR="0001655C" w:rsidRPr="0001655C" w:rsidRDefault="0001655C" w:rsidP="0001655C">
                  <w:pPr>
                    <w:spacing w:after="60"/>
                    <w:rPr>
                      <w:i/>
                      <w:iCs/>
                      <w:sz w:val="20"/>
                    </w:rPr>
                  </w:pPr>
                </w:p>
              </w:tc>
            </w:tr>
            <w:tr w:rsidR="0001655C" w:rsidRPr="0001655C" w14:paraId="53DCB722"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61E7A07B" w14:textId="77777777" w:rsidR="0001655C" w:rsidRPr="0001655C" w:rsidRDefault="0001655C" w:rsidP="0001655C">
                  <w:pPr>
                    <w:spacing w:after="60"/>
                    <w:rPr>
                      <w:iCs/>
                      <w:sz w:val="20"/>
                    </w:rPr>
                  </w:pPr>
                  <w:r w:rsidRPr="0001655C">
                    <w:rPr>
                      <w:sz w:val="20"/>
                    </w:rPr>
                    <w:t xml:space="preserve">MEBCL </w:t>
                  </w:r>
                  <w:r w:rsidRPr="0001655C">
                    <w:rPr>
                      <w:i/>
                      <w:sz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0E046A8D" w14:textId="77777777" w:rsidR="0001655C" w:rsidRPr="0001655C" w:rsidRDefault="0001655C" w:rsidP="0001655C">
                  <w:pPr>
                    <w:spacing w:after="60"/>
                    <w:rPr>
                      <w:iCs/>
                      <w:sz w:val="20"/>
                    </w:rPr>
                  </w:pPr>
                  <w:r w:rsidRPr="0001655C">
                    <w:rPr>
                      <w:sz w:val="20"/>
                    </w:rPr>
                    <w:t>MWh</w:t>
                  </w:r>
                </w:p>
              </w:tc>
              <w:tc>
                <w:tcPr>
                  <w:tcW w:w="0" w:type="auto"/>
                  <w:tcBorders>
                    <w:top w:val="single" w:sz="4" w:space="0" w:color="auto"/>
                    <w:left w:val="single" w:sz="4" w:space="0" w:color="auto"/>
                    <w:bottom w:val="single" w:sz="4" w:space="0" w:color="auto"/>
                    <w:right w:val="single" w:sz="4" w:space="0" w:color="auto"/>
                  </w:tcBorders>
                </w:tcPr>
                <w:p w14:paraId="5A784ADC" w14:textId="77777777" w:rsidR="0001655C" w:rsidRPr="0001655C" w:rsidRDefault="0001655C" w:rsidP="0001655C">
                  <w:pPr>
                    <w:spacing w:after="60"/>
                    <w:rPr>
                      <w:i/>
                      <w:iCs/>
                      <w:sz w:val="20"/>
                    </w:rPr>
                  </w:pPr>
                  <w:r w:rsidRPr="0001655C">
                    <w:rPr>
                      <w:i/>
                      <w:sz w:val="20"/>
                    </w:rPr>
                    <w:t>Calculated Metered Energy for CLR Load at Bus</w:t>
                  </w:r>
                  <w:r w:rsidRPr="0001655C">
                    <w:rPr>
                      <w:sz w:val="20"/>
                    </w:rPr>
                    <w:t xml:space="preserve">—The calculated CLR Load, adjusted for Unaccounted For Energy (UFE), for the 15-minute Settlement Interval represented as a negative value, for the QSE </w:t>
                  </w:r>
                  <w:r w:rsidRPr="0001655C">
                    <w:rPr>
                      <w:i/>
                      <w:sz w:val="20"/>
                    </w:rPr>
                    <w:t>q</w:t>
                  </w:r>
                  <w:r w:rsidRPr="0001655C">
                    <w:rPr>
                      <w:sz w:val="20"/>
                    </w:rPr>
                    <w:t xml:space="preserve">, Resource </w:t>
                  </w:r>
                  <w:r w:rsidRPr="0001655C">
                    <w:rPr>
                      <w:i/>
                      <w:sz w:val="20"/>
                    </w:rPr>
                    <w:t>r</w:t>
                  </w:r>
                  <w:r w:rsidRPr="0001655C">
                    <w:rPr>
                      <w:sz w:val="20"/>
                    </w:rPr>
                    <w:t xml:space="preserve">, at bus </w:t>
                  </w:r>
                  <w:r w:rsidRPr="0001655C">
                    <w:rPr>
                      <w:i/>
                      <w:sz w:val="20"/>
                    </w:rPr>
                    <w:t>b</w:t>
                  </w:r>
                  <w:r w:rsidRPr="0001655C">
                    <w:rPr>
                      <w:sz w:val="20"/>
                    </w:rPr>
                    <w:t>.</w:t>
                  </w:r>
                </w:p>
              </w:tc>
            </w:tr>
            <w:tr w:rsidR="0001655C" w:rsidRPr="0001655C" w14:paraId="2FFC6194"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556A6BB1" w14:textId="77777777" w:rsidR="0001655C" w:rsidRPr="0001655C" w:rsidRDefault="0001655C" w:rsidP="0001655C">
                  <w:pPr>
                    <w:spacing w:after="60"/>
                    <w:rPr>
                      <w:iCs/>
                      <w:sz w:val="20"/>
                    </w:rPr>
                  </w:pPr>
                  <w:r w:rsidRPr="0001655C">
                    <w:rPr>
                      <w:iCs/>
                      <w:sz w:val="20"/>
                    </w:rPr>
                    <w:t xml:space="preserve">MEBR </w:t>
                  </w:r>
                  <w:r w:rsidRPr="0001655C">
                    <w:rPr>
                      <w:i/>
                      <w:iCs/>
                      <w:sz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6EB2450E"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48102F88" w14:textId="77777777" w:rsidR="0001655C" w:rsidRPr="0001655C" w:rsidRDefault="0001655C" w:rsidP="0001655C">
                  <w:pPr>
                    <w:spacing w:after="60"/>
                    <w:rPr>
                      <w:i/>
                      <w:iCs/>
                      <w:sz w:val="20"/>
                    </w:rPr>
                  </w:pPr>
                  <w:r w:rsidRPr="0001655C">
                    <w:rPr>
                      <w:i/>
                      <w:iCs/>
                      <w:sz w:val="20"/>
                    </w:rPr>
                    <w:t xml:space="preserve">Calculated Metered Energy for Energy Storage Resource Load at Bus - </w:t>
                  </w:r>
                  <w:r w:rsidRPr="0001655C">
                    <w:rPr>
                      <w:iCs/>
                      <w:sz w:val="20"/>
                    </w:rPr>
                    <w:t xml:space="preserve">The calculated Non-WSL ESR Charging Load, adjusted for UFE, for the 15-minute Settlement Interval represented as a negative value, for the QSE </w:t>
                  </w:r>
                  <w:r w:rsidRPr="0001655C">
                    <w:rPr>
                      <w:i/>
                      <w:iCs/>
                      <w:sz w:val="20"/>
                    </w:rPr>
                    <w:t>q</w:t>
                  </w:r>
                  <w:r w:rsidRPr="0001655C">
                    <w:rPr>
                      <w:iCs/>
                      <w:sz w:val="20"/>
                    </w:rPr>
                    <w:t xml:space="preserve">, Resource </w:t>
                  </w:r>
                  <w:r w:rsidRPr="0001655C">
                    <w:rPr>
                      <w:i/>
                      <w:iCs/>
                      <w:sz w:val="20"/>
                    </w:rPr>
                    <w:t>r</w:t>
                  </w:r>
                  <w:r w:rsidRPr="0001655C">
                    <w:rPr>
                      <w:iCs/>
                      <w:sz w:val="20"/>
                    </w:rPr>
                    <w:t xml:space="preserve">, at bus </w:t>
                  </w:r>
                  <w:r w:rsidRPr="0001655C">
                    <w:rPr>
                      <w:i/>
                      <w:iCs/>
                      <w:sz w:val="20"/>
                    </w:rPr>
                    <w:t>b</w:t>
                  </w:r>
                  <w:r w:rsidRPr="0001655C">
                    <w:rPr>
                      <w:iCs/>
                      <w:sz w:val="20"/>
                    </w:rPr>
                    <w:t>.</w:t>
                  </w:r>
                  <w:r w:rsidRPr="0001655C">
                    <w:rPr>
                      <w:i/>
                      <w:iCs/>
                      <w:sz w:val="20"/>
                    </w:rPr>
                    <w:t xml:space="preserve">   </w:t>
                  </w:r>
                </w:p>
              </w:tc>
            </w:tr>
            <w:tr w:rsidR="0001655C" w:rsidRPr="0001655C" w14:paraId="4E44A4B5"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00383732" w14:textId="77777777" w:rsidR="0001655C" w:rsidRPr="0001655C" w:rsidRDefault="0001655C" w:rsidP="0001655C">
                  <w:pPr>
                    <w:spacing w:after="60"/>
                    <w:rPr>
                      <w:iCs/>
                      <w:sz w:val="20"/>
                    </w:rPr>
                  </w:pPr>
                  <w:r w:rsidRPr="0001655C">
                    <w:rPr>
                      <w:iCs/>
                      <w:sz w:val="20"/>
                    </w:rPr>
                    <w:t xml:space="preserve">NMSAMTTOT </w:t>
                  </w:r>
                  <w:proofErr w:type="spellStart"/>
                  <w:r w:rsidRPr="0001655C">
                    <w:rPr>
                      <w:i/>
                      <w:iCs/>
                      <w:sz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7AA3722"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811CF26" w14:textId="77777777" w:rsidR="0001655C" w:rsidRPr="0001655C" w:rsidRDefault="0001655C" w:rsidP="0001655C">
                  <w:pPr>
                    <w:spacing w:after="60"/>
                    <w:rPr>
                      <w:iCs/>
                      <w:sz w:val="20"/>
                    </w:rPr>
                  </w:pPr>
                  <w:r w:rsidRPr="0001655C">
                    <w:rPr>
                      <w:i/>
                      <w:iCs/>
                      <w:sz w:val="20"/>
                    </w:rPr>
                    <w:t>Net Metering Settlement</w:t>
                  </w:r>
                  <w:r w:rsidRPr="0001655C">
                    <w:rPr>
                      <w:iCs/>
                      <w:sz w:val="20"/>
                    </w:rPr>
                    <w:t>—The total payment or charge to a generation site with a net metering arrangement.</w:t>
                  </w:r>
                </w:p>
              </w:tc>
            </w:tr>
            <w:tr w:rsidR="0001655C" w:rsidRPr="0001655C" w14:paraId="7F9DE4C7"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3A6FA263" w14:textId="77777777" w:rsidR="0001655C" w:rsidRPr="0001655C" w:rsidRDefault="0001655C" w:rsidP="0001655C">
                  <w:pPr>
                    <w:spacing w:after="60"/>
                    <w:rPr>
                      <w:iCs/>
                      <w:sz w:val="20"/>
                    </w:rPr>
                  </w:pPr>
                  <w:r w:rsidRPr="0001655C">
                    <w:rPr>
                      <w:sz w:val="20"/>
                    </w:rPr>
                    <w:t>CLRAMTTOT</w:t>
                  </w:r>
                  <w:r w:rsidRPr="0001655C">
                    <w:rPr>
                      <w:sz w:val="20"/>
                      <w:vertAlign w:val="subscript"/>
                    </w:rPr>
                    <w:t xml:space="preserve"> </w:t>
                  </w:r>
                  <w:r w:rsidRPr="0001655C">
                    <w:rPr>
                      <w:i/>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67B57E0A" w14:textId="77777777" w:rsidR="0001655C" w:rsidRPr="0001655C" w:rsidRDefault="0001655C" w:rsidP="0001655C">
                  <w:pPr>
                    <w:spacing w:after="60"/>
                    <w:rPr>
                      <w:iCs/>
                      <w:sz w:val="20"/>
                    </w:rPr>
                  </w:pPr>
                  <w:r w:rsidRPr="0001655C">
                    <w:rPr>
                      <w:sz w:val="20"/>
                    </w:rPr>
                    <w:t>$</w:t>
                  </w:r>
                </w:p>
              </w:tc>
              <w:tc>
                <w:tcPr>
                  <w:tcW w:w="0" w:type="auto"/>
                  <w:tcBorders>
                    <w:top w:val="single" w:sz="4" w:space="0" w:color="auto"/>
                    <w:left w:val="single" w:sz="4" w:space="0" w:color="auto"/>
                    <w:bottom w:val="single" w:sz="4" w:space="0" w:color="auto"/>
                    <w:right w:val="single" w:sz="4" w:space="0" w:color="auto"/>
                  </w:tcBorders>
                </w:tcPr>
                <w:p w14:paraId="38B129D0" w14:textId="77777777" w:rsidR="0001655C" w:rsidRPr="0001655C" w:rsidRDefault="0001655C" w:rsidP="0001655C">
                  <w:pPr>
                    <w:spacing w:after="60"/>
                    <w:rPr>
                      <w:i/>
                      <w:iCs/>
                      <w:sz w:val="20"/>
                    </w:rPr>
                  </w:pPr>
                  <w:r w:rsidRPr="0001655C">
                    <w:rPr>
                      <w:i/>
                      <w:sz w:val="20"/>
                    </w:rPr>
                    <w:t>CLR Load Settlement</w:t>
                  </w:r>
                  <w:r w:rsidRPr="0001655C">
                    <w:rPr>
                      <w:sz w:val="20"/>
                    </w:rPr>
                    <w:t xml:space="preserve">—The total payment or charge to QSE </w:t>
                  </w:r>
                  <w:r w:rsidRPr="0001655C">
                    <w:rPr>
                      <w:i/>
                      <w:sz w:val="20"/>
                    </w:rPr>
                    <w:t>q</w:t>
                  </w:r>
                  <w:r w:rsidRPr="0001655C">
                    <w:rPr>
                      <w:sz w:val="20"/>
                    </w:rPr>
                    <w:t xml:space="preserve">, Resource </w:t>
                  </w:r>
                  <w:r w:rsidRPr="0001655C">
                    <w:rPr>
                      <w:i/>
                      <w:sz w:val="20"/>
                    </w:rPr>
                    <w:t>r</w:t>
                  </w:r>
                  <w:r w:rsidRPr="0001655C">
                    <w:rPr>
                      <w:sz w:val="20"/>
                    </w:rPr>
                    <w:t xml:space="preserve">, at Settlement Point </w:t>
                  </w:r>
                  <w:r w:rsidRPr="0001655C">
                    <w:rPr>
                      <w:i/>
                      <w:sz w:val="20"/>
                    </w:rPr>
                    <w:t>p</w:t>
                  </w:r>
                  <w:r w:rsidRPr="0001655C">
                    <w:rPr>
                      <w:sz w:val="20"/>
                    </w:rPr>
                    <w:t>, for CLR Load for each 15-minute Settlement Interval.</w:t>
                  </w:r>
                </w:p>
              </w:tc>
            </w:tr>
            <w:tr w:rsidR="0001655C" w:rsidRPr="0001655C" w14:paraId="7F176F00"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75EACCA" w14:textId="77777777" w:rsidR="0001655C" w:rsidRPr="0001655C" w:rsidRDefault="0001655C" w:rsidP="0001655C">
                  <w:pPr>
                    <w:spacing w:after="60"/>
                    <w:rPr>
                      <w:iCs/>
                      <w:sz w:val="20"/>
                    </w:rPr>
                  </w:pPr>
                  <w:r w:rsidRPr="0001655C">
                    <w:rPr>
                      <w:iCs/>
                      <w:sz w:val="20"/>
                    </w:rPr>
                    <w:t>WSLAMTTOT</w:t>
                  </w:r>
                  <w:r w:rsidRPr="0001655C">
                    <w:rPr>
                      <w:iCs/>
                      <w:sz w:val="20"/>
                      <w:vertAlign w:val="subscript"/>
                    </w:rPr>
                    <w:t xml:space="preserve"> </w:t>
                  </w:r>
                  <w:r w:rsidRPr="0001655C">
                    <w:rPr>
                      <w:i/>
                      <w:iCs/>
                      <w:sz w:val="20"/>
                      <w:vertAlign w:val="subscript"/>
                    </w:rPr>
                    <w:t>q, r, p</w:t>
                  </w:r>
                  <w:r w:rsidRPr="0001655C">
                    <w:rPr>
                      <w:iCs/>
                      <w:sz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6179D05"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2EFA846" w14:textId="77777777" w:rsidR="0001655C" w:rsidRPr="0001655C" w:rsidRDefault="0001655C" w:rsidP="0001655C">
                  <w:pPr>
                    <w:spacing w:after="60"/>
                    <w:rPr>
                      <w:i/>
                      <w:iCs/>
                      <w:sz w:val="20"/>
                    </w:rPr>
                  </w:pPr>
                  <w:r w:rsidRPr="0001655C">
                    <w:rPr>
                      <w:i/>
                      <w:iCs/>
                      <w:sz w:val="20"/>
                    </w:rPr>
                    <w:t>Wholesale Storage Load Settlement</w:t>
                  </w:r>
                  <w:r w:rsidRPr="0001655C">
                    <w:rPr>
                      <w:iCs/>
                      <w:sz w:val="20"/>
                    </w:rPr>
                    <w:t>—</w:t>
                  </w:r>
                  <w:r w:rsidRPr="0001655C">
                    <w:rPr>
                      <w:sz w:val="20"/>
                    </w:rPr>
                    <w:t xml:space="preserve">The total payment or charge to QSE </w:t>
                  </w:r>
                  <w:r w:rsidRPr="0001655C">
                    <w:rPr>
                      <w:i/>
                      <w:sz w:val="20"/>
                    </w:rPr>
                    <w:t>q</w:t>
                  </w:r>
                  <w:r w:rsidRPr="0001655C">
                    <w:rPr>
                      <w:sz w:val="20"/>
                    </w:rPr>
                    <w:t xml:space="preserve">, Resource </w:t>
                  </w:r>
                  <w:r w:rsidRPr="0001655C">
                    <w:rPr>
                      <w:i/>
                      <w:sz w:val="20"/>
                    </w:rPr>
                    <w:t>r</w:t>
                  </w:r>
                  <w:r w:rsidRPr="0001655C">
                    <w:rPr>
                      <w:sz w:val="20"/>
                    </w:rPr>
                    <w:t xml:space="preserve">, at Settlement Point </w:t>
                  </w:r>
                  <w:r w:rsidRPr="0001655C">
                    <w:rPr>
                      <w:i/>
                      <w:sz w:val="20"/>
                    </w:rPr>
                    <w:t>p</w:t>
                  </w:r>
                  <w:r w:rsidRPr="0001655C">
                    <w:rPr>
                      <w:sz w:val="20"/>
                    </w:rPr>
                    <w:t xml:space="preserve">, </w:t>
                  </w:r>
                  <w:r w:rsidRPr="0001655C">
                    <w:rPr>
                      <w:iCs/>
                      <w:sz w:val="20"/>
                    </w:rPr>
                    <w:t xml:space="preserve">for WSL </w:t>
                  </w:r>
                  <w:r w:rsidRPr="0001655C">
                    <w:rPr>
                      <w:sz w:val="20"/>
                    </w:rPr>
                    <w:t>for each 15-minute Settlement Interval.</w:t>
                  </w:r>
                </w:p>
              </w:tc>
            </w:tr>
            <w:tr w:rsidR="0001655C" w:rsidRPr="0001655C" w14:paraId="3CCE8485"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410A5094" w14:textId="77777777" w:rsidR="0001655C" w:rsidRPr="0001655C" w:rsidRDefault="0001655C" w:rsidP="0001655C">
                  <w:pPr>
                    <w:spacing w:after="60"/>
                    <w:rPr>
                      <w:iCs/>
                      <w:sz w:val="20"/>
                    </w:rPr>
                  </w:pPr>
                  <w:r w:rsidRPr="0001655C">
                    <w:rPr>
                      <w:iCs/>
                      <w:sz w:val="20"/>
                    </w:rPr>
                    <w:t>ESRNWSLAMTTOT</w:t>
                  </w:r>
                  <w:r w:rsidRPr="0001655C">
                    <w:rPr>
                      <w:iCs/>
                      <w:sz w:val="20"/>
                      <w:vertAlign w:val="subscript"/>
                    </w:rPr>
                    <w:t xml:space="preserve"> </w:t>
                  </w:r>
                  <w:r w:rsidRPr="0001655C">
                    <w:rPr>
                      <w:i/>
                      <w:iCs/>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43C22817"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tcPr>
                <w:p w14:paraId="0A88CA88" w14:textId="77777777" w:rsidR="0001655C" w:rsidRPr="0001655C" w:rsidRDefault="0001655C" w:rsidP="0001655C">
                  <w:pPr>
                    <w:spacing w:after="60"/>
                    <w:rPr>
                      <w:i/>
                      <w:iCs/>
                      <w:sz w:val="20"/>
                    </w:rPr>
                  </w:pPr>
                  <w:r w:rsidRPr="0001655C">
                    <w:rPr>
                      <w:i/>
                      <w:sz w:val="20"/>
                    </w:rPr>
                    <w:t>Energy Storage Resource Non-WSL Settlement</w:t>
                  </w:r>
                  <w:r w:rsidRPr="0001655C">
                    <w:rPr>
                      <w:sz w:val="20"/>
                    </w:rPr>
                    <w:t xml:space="preserve">—The total payment or charge to QSE </w:t>
                  </w:r>
                  <w:r w:rsidRPr="0001655C">
                    <w:rPr>
                      <w:i/>
                      <w:sz w:val="20"/>
                    </w:rPr>
                    <w:t>q</w:t>
                  </w:r>
                  <w:r w:rsidRPr="0001655C">
                    <w:rPr>
                      <w:sz w:val="20"/>
                    </w:rPr>
                    <w:t xml:space="preserve">, Resource </w:t>
                  </w:r>
                  <w:r w:rsidRPr="0001655C">
                    <w:rPr>
                      <w:i/>
                      <w:sz w:val="20"/>
                    </w:rPr>
                    <w:t>r</w:t>
                  </w:r>
                  <w:r w:rsidRPr="0001655C">
                    <w:rPr>
                      <w:sz w:val="20"/>
                    </w:rPr>
                    <w:t xml:space="preserve">, at Settlement Point </w:t>
                  </w:r>
                  <w:r w:rsidRPr="0001655C">
                    <w:rPr>
                      <w:i/>
                      <w:sz w:val="20"/>
                    </w:rPr>
                    <w:t>p</w:t>
                  </w:r>
                  <w:r w:rsidRPr="0001655C">
                    <w:rPr>
                      <w:sz w:val="20"/>
                    </w:rPr>
                    <w:t>, for Non-WSL ESR Charging Load for each 15-minute Settlement Interval.</w:t>
                  </w:r>
                </w:p>
              </w:tc>
            </w:tr>
            <w:tr w:rsidR="0001655C" w:rsidRPr="0001655C" w14:paraId="0A51685E"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59BEB63C" w14:textId="77777777" w:rsidR="0001655C" w:rsidRPr="0001655C" w:rsidRDefault="0001655C" w:rsidP="0001655C">
                  <w:pPr>
                    <w:spacing w:after="60"/>
                    <w:rPr>
                      <w:iCs/>
                      <w:sz w:val="20"/>
                    </w:rPr>
                  </w:pPr>
                  <w:r w:rsidRPr="0001655C">
                    <w:rPr>
                      <w:iCs/>
                      <w:sz w:val="20"/>
                    </w:rPr>
                    <w:t xml:space="preserve">NMRTETOT </w:t>
                  </w:r>
                  <w:proofErr w:type="spellStart"/>
                  <w:r w:rsidRPr="0001655C">
                    <w:rPr>
                      <w:i/>
                      <w:iCs/>
                      <w:sz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462066C"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3F9D22EB" w14:textId="77777777" w:rsidR="0001655C" w:rsidRPr="0001655C" w:rsidRDefault="0001655C" w:rsidP="0001655C">
                  <w:pPr>
                    <w:spacing w:after="60"/>
                    <w:rPr>
                      <w:i/>
                      <w:iCs/>
                      <w:sz w:val="20"/>
                    </w:rPr>
                  </w:pPr>
                  <w:r w:rsidRPr="0001655C">
                    <w:rPr>
                      <w:i/>
                      <w:iCs/>
                      <w:sz w:val="20"/>
                    </w:rPr>
                    <w:t>Net Meter Real-Time Energy Total</w:t>
                  </w:r>
                  <w:r w:rsidRPr="0001655C">
                    <w:rPr>
                      <w:iCs/>
                      <w:sz w:val="20"/>
                    </w:rPr>
                    <w:t xml:space="preserve">—The net sum for all Settlement Meters included in generation site code </w:t>
                  </w:r>
                  <w:proofErr w:type="spellStart"/>
                  <w:r w:rsidRPr="0001655C">
                    <w:rPr>
                      <w:i/>
                      <w:iCs/>
                      <w:sz w:val="20"/>
                    </w:rPr>
                    <w:t>gsc</w:t>
                  </w:r>
                  <w:proofErr w:type="spellEnd"/>
                  <w:r w:rsidRPr="0001655C">
                    <w:rPr>
                      <w:iCs/>
                      <w:sz w:val="20"/>
                    </w:rPr>
                    <w:t>.  A positive value indicates an injection of power to the ERCOT System.</w:t>
                  </w:r>
                </w:p>
              </w:tc>
            </w:tr>
            <w:tr w:rsidR="0001655C" w:rsidRPr="0001655C" w14:paraId="64D277A1"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01D8D33" w14:textId="77777777" w:rsidR="0001655C" w:rsidRPr="0001655C" w:rsidRDefault="0001655C" w:rsidP="0001655C">
                  <w:pPr>
                    <w:spacing w:after="60"/>
                    <w:rPr>
                      <w:iCs/>
                      <w:sz w:val="20"/>
                    </w:rPr>
                  </w:pPr>
                  <w:r w:rsidRPr="0001655C">
                    <w:rPr>
                      <w:iCs/>
                      <w:sz w:val="20"/>
                    </w:rPr>
                    <w:t xml:space="preserve">GSPLITPER </w:t>
                  </w:r>
                  <w:r w:rsidRPr="0001655C">
                    <w:rPr>
                      <w:i/>
                      <w:iCs/>
                      <w:sz w:val="20"/>
                      <w:vertAlign w:val="subscript"/>
                    </w:rPr>
                    <w:t xml:space="preserve">q, r, </w:t>
                  </w:r>
                  <w:proofErr w:type="spellStart"/>
                  <w:r w:rsidRPr="0001655C">
                    <w:rPr>
                      <w:i/>
                      <w:iCs/>
                      <w:sz w:val="20"/>
                      <w:vertAlign w:val="subscript"/>
                    </w:rPr>
                    <w:t>gsc</w:t>
                  </w:r>
                  <w:proofErr w:type="spellEnd"/>
                  <w:r w:rsidRPr="0001655C">
                    <w:rPr>
                      <w:i/>
                      <w:iCs/>
                      <w:sz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38BEE06E"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DB49C07" w14:textId="77777777" w:rsidR="0001655C" w:rsidRPr="0001655C" w:rsidRDefault="0001655C" w:rsidP="0001655C">
                  <w:pPr>
                    <w:spacing w:after="60"/>
                    <w:rPr>
                      <w:iCs/>
                      <w:sz w:val="20"/>
                    </w:rPr>
                  </w:pPr>
                  <w:r w:rsidRPr="0001655C">
                    <w:rPr>
                      <w:i/>
                      <w:iCs/>
                      <w:sz w:val="20"/>
                    </w:rPr>
                    <w:t>Generation Resource SCADA Splitting Percentage</w:t>
                  </w:r>
                  <w:r w:rsidRPr="0001655C">
                    <w:rPr>
                      <w:iCs/>
                      <w:sz w:val="20"/>
                    </w:rPr>
                    <w:t xml:space="preserve">—The generation allocation percentage for Resource </w:t>
                  </w:r>
                  <w:r w:rsidRPr="0001655C">
                    <w:rPr>
                      <w:i/>
                      <w:iCs/>
                      <w:sz w:val="20"/>
                    </w:rPr>
                    <w:t>r</w:t>
                  </w:r>
                  <w:r w:rsidRPr="0001655C">
                    <w:rPr>
                      <w:iCs/>
                      <w:sz w:val="20"/>
                    </w:rPr>
                    <w:t xml:space="preserve"> that is part of a net metering arrangement.  GSPLITPER is calculated by taking the Supervisory Control and Data Acquisition (SCADA) values (GSSPLITSCA) for a particular Generation Resource or ESR </w:t>
                  </w:r>
                  <w:r w:rsidRPr="0001655C">
                    <w:rPr>
                      <w:i/>
                      <w:iCs/>
                      <w:sz w:val="20"/>
                    </w:rPr>
                    <w:t>r</w:t>
                  </w:r>
                  <w:r w:rsidRPr="0001655C">
                    <w:rPr>
                      <w:iCs/>
                      <w:sz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rPr>
                    <w:t xml:space="preserve">r </w:t>
                  </w:r>
                  <w:r w:rsidRPr="0001655C">
                    <w:rPr>
                      <w:iCs/>
                      <w:sz w:val="20"/>
                    </w:rPr>
                    <w:t>is the Combined Cycle Train.</w:t>
                  </w:r>
                </w:p>
              </w:tc>
            </w:tr>
            <w:tr w:rsidR="0001655C" w:rsidRPr="0001655C" w14:paraId="1816E7FA"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9445971" w14:textId="77777777" w:rsidR="0001655C" w:rsidRPr="0001655C" w:rsidRDefault="0001655C" w:rsidP="0001655C">
                  <w:pPr>
                    <w:spacing w:after="60"/>
                    <w:rPr>
                      <w:i/>
                      <w:iCs/>
                      <w:sz w:val="20"/>
                    </w:rPr>
                  </w:pPr>
                  <w:r w:rsidRPr="0001655C">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4E282ADA"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7600CF20" w14:textId="77777777" w:rsidR="0001655C" w:rsidRPr="0001655C" w:rsidRDefault="0001655C" w:rsidP="0001655C">
                  <w:pPr>
                    <w:spacing w:after="60"/>
                    <w:rPr>
                      <w:iCs/>
                      <w:sz w:val="20"/>
                    </w:rPr>
                  </w:pPr>
                  <w:r w:rsidRPr="0001655C">
                    <w:rPr>
                      <w:iCs/>
                      <w:sz w:val="20"/>
                    </w:rPr>
                    <w:t>A QSE.</w:t>
                  </w:r>
                </w:p>
              </w:tc>
            </w:tr>
            <w:tr w:rsidR="0001655C" w:rsidRPr="0001655C" w14:paraId="5119AEA3"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41CE2448" w14:textId="77777777" w:rsidR="0001655C" w:rsidRPr="0001655C" w:rsidRDefault="0001655C" w:rsidP="0001655C">
                  <w:pPr>
                    <w:spacing w:after="60"/>
                    <w:rPr>
                      <w:i/>
                      <w:iCs/>
                      <w:sz w:val="20"/>
                    </w:rPr>
                  </w:pPr>
                  <w:r w:rsidRPr="0001655C">
                    <w:rPr>
                      <w:i/>
                      <w:iCs/>
                      <w:sz w:val="20"/>
                    </w:rPr>
                    <w:t>p</w:t>
                  </w:r>
                </w:p>
              </w:tc>
              <w:tc>
                <w:tcPr>
                  <w:tcW w:w="0" w:type="auto"/>
                  <w:tcBorders>
                    <w:top w:val="single" w:sz="4" w:space="0" w:color="auto"/>
                    <w:left w:val="single" w:sz="4" w:space="0" w:color="auto"/>
                    <w:bottom w:val="single" w:sz="4" w:space="0" w:color="auto"/>
                    <w:right w:val="single" w:sz="4" w:space="0" w:color="auto"/>
                  </w:tcBorders>
                  <w:hideMark/>
                </w:tcPr>
                <w:p w14:paraId="1C52BC6B"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2D131BAE" w14:textId="77777777" w:rsidR="0001655C" w:rsidRPr="0001655C" w:rsidRDefault="0001655C" w:rsidP="0001655C">
                  <w:pPr>
                    <w:spacing w:after="60"/>
                    <w:rPr>
                      <w:iCs/>
                      <w:sz w:val="20"/>
                    </w:rPr>
                  </w:pPr>
                  <w:r w:rsidRPr="0001655C">
                    <w:rPr>
                      <w:iCs/>
                      <w:sz w:val="20"/>
                    </w:rPr>
                    <w:t>A Resource Node Settlement Point.</w:t>
                  </w:r>
                </w:p>
              </w:tc>
            </w:tr>
            <w:tr w:rsidR="0001655C" w:rsidRPr="0001655C" w14:paraId="4EA97956"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14D878B" w14:textId="77777777" w:rsidR="0001655C" w:rsidRPr="0001655C" w:rsidRDefault="0001655C" w:rsidP="0001655C">
                  <w:pPr>
                    <w:spacing w:after="60"/>
                    <w:rPr>
                      <w:i/>
                      <w:iCs/>
                      <w:sz w:val="20"/>
                    </w:rPr>
                  </w:pPr>
                  <w:r w:rsidRPr="0001655C">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7655C1A6"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52F2FB8F" w14:textId="77777777" w:rsidR="0001655C" w:rsidRPr="0001655C" w:rsidRDefault="0001655C" w:rsidP="0001655C">
                  <w:pPr>
                    <w:spacing w:after="60"/>
                    <w:rPr>
                      <w:iCs/>
                      <w:sz w:val="20"/>
                    </w:rPr>
                  </w:pPr>
                  <w:r w:rsidRPr="0001655C">
                    <w:rPr>
                      <w:iCs/>
                      <w:sz w:val="20"/>
                    </w:rPr>
                    <w:t>A Generation Resource, a CLR that is not an ALR, or ESR that is located at the Facility with net metering.</w:t>
                  </w:r>
                </w:p>
              </w:tc>
            </w:tr>
            <w:tr w:rsidR="0001655C" w:rsidRPr="0001655C" w14:paraId="17162A4F"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56A0B0A8" w14:textId="77777777" w:rsidR="0001655C" w:rsidRPr="0001655C" w:rsidRDefault="0001655C" w:rsidP="0001655C">
                  <w:pPr>
                    <w:spacing w:after="60"/>
                    <w:rPr>
                      <w:i/>
                      <w:iCs/>
                      <w:sz w:val="20"/>
                    </w:rPr>
                  </w:pPr>
                  <w:proofErr w:type="spellStart"/>
                  <w:r w:rsidRPr="0001655C">
                    <w:rPr>
                      <w:i/>
                      <w:iCs/>
                      <w:sz w:val="20"/>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6DA603C1"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4EB0471" w14:textId="77777777" w:rsidR="0001655C" w:rsidRPr="0001655C" w:rsidRDefault="0001655C" w:rsidP="0001655C">
                  <w:pPr>
                    <w:spacing w:after="60"/>
                    <w:rPr>
                      <w:iCs/>
                      <w:sz w:val="20"/>
                    </w:rPr>
                  </w:pPr>
                  <w:r w:rsidRPr="0001655C">
                    <w:rPr>
                      <w:iCs/>
                      <w:sz w:val="20"/>
                    </w:rPr>
                    <w:t>A generation site code.</w:t>
                  </w:r>
                </w:p>
              </w:tc>
            </w:tr>
            <w:tr w:rsidR="0001655C" w:rsidRPr="0001655C" w14:paraId="6EAB1D53"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4861E893" w14:textId="77777777" w:rsidR="0001655C" w:rsidRPr="0001655C" w:rsidRDefault="0001655C" w:rsidP="0001655C">
                  <w:pPr>
                    <w:spacing w:after="60"/>
                    <w:rPr>
                      <w:i/>
                      <w:iCs/>
                      <w:sz w:val="20"/>
                    </w:rPr>
                  </w:pPr>
                  <w:r w:rsidRPr="0001655C">
                    <w:rPr>
                      <w:i/>
                      <w:iCs/>
                      <w:sz w:val="20"/>
                    </w:rPr>
                    <w:t>b</w:t>
                  </w:r>
                </w:p>
              </w:tc>
              <w:tc>
                <w:tcPr>
                  <w:tcW w:w="0" w:type="auto"/>
                  <w:tcBorders>
                    <w:top w:val="single" w:sz="4" w:space="0" w:color="auto"/>
                    <w:left w:val="single" w:sz="4" w:space="0" w:color="auto"/>
                    <w:bottom w:val="single" w:sz="4" w:space="0" w:color="auto"/>
                    <w:right w:val="single" w:sz="4" w:space="0" w:color="auto"/>
                  </w:tcBorders>
                  <w:hideMark/>
                </w:tcPr>
                <w:p w14:paraId="6F241B01"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572CD9C4" w14:textId="77777777" w:rsidR="0001655C" w:rsidRPr="0001655C" w:rsidRDefault="0001655C" w:rsidP="0001655C">
                  <w:pPr>
                    <w:spacing w:after="60"/>
                    <w:rPr>
                      <w:iCs/>
                      <w:sz w:val="20"/>
                    </w:rPr>
                  </w:pPr>
                  <w:r w:rsidRPr="0001655C">
                    <w:rPr>
                      <w:iCs/>
                      <w:sz w:val="20"/>
                    </w:rPr>
                    <w:t>An Electrical Bus.</w:t>
                  </w:r>
                </w:p>
              </w:tc>
            </w:tr>
            <w:bookmarkEnd w:id="467"/>
          </w:tbl>
          <w:p w14:paraId="3590F349" w14:textId="77777777" w:rsidR="0001655C" w:rsidRPr="0001655C" w:rsidRDefault="0001655C" w:rsidP="0001655C">
            <w:pPr>
              <w:tabs>
                <w:tab w:val="left" w:pos="2340"/>
                <w:tab w:val="left" w:pos="3420"/>
              </w:tabs>
              <w:spacing w:after="240"/>
            </w:pPr>
          </w:p>
        </w:tc>
      </w:tr>
    </w:tbl>
    <w:p w14:paraId="5A63C2EB" w14:textId="77777777" w:rsidR="0001655C" w:rsidRPr="0001655C" w:rsidRDefault="0001655C" w:rsidP="0001655C">
      <w:pPr>
        <w:spacing w:before="240" w:after="240"/>
        <w:ind w:left="720" w:hanging="720"/>
        <w:rPr>
          <w:b/>
          <w:i/>
          <w:iCs/>
        </w:rPr>
      </w:pPr>
      <w:r w:rsidRPr="0001655C">
        <w:lastRenderedPageBreak/>
        <w:t>(3)</w:t>
      </w:r>
      <w:r w:rsidRPr="0001655C">
        <w:tab/>
        <w:t>For a facility with Settlement Meters that measure ESR Load, t</w:t>
      </w:r>
      <w:r w:rsidRPr="0001655C">
        <w:rPr>
          <w:iCs/>
        </w:rPr>
        <w:t xml:space="preserve">he total payment or charge </w:t>
      </w:r>
      <w:r w:rsidRPr="0001655C">
        <w:t xml:space="preserve">for ESR Load is </w:t>
      </w:r>
      <w:r w:rsidRPr="0001655C">
        <w:rPr>
          <w:iCs/>
        </w:rPr>
        <w:t>calculated for a QSE, ESR, and Settlement Point for each 15-minute Settlement Interval.</w:t>
      </w:r>
    </w:p>
    <w:p w14:paraId="4039A5BC" w14:textId="77777777" w:rsidR="0001655C" w:rsidRPr="0001655C" w:rsidRDefault="0001655C" w:rsidP="0001655C">
      <w:pPr>
        <w:spacing w:after="240"/>
        <w:ind w:left="720"/>
        <w:rPr>
          <w:iCs/>
        </w:rPr>
      </w:pPr>
      <w:r w:rsidRPr="0001655C">
        <w:rPr>
          <w:iCs/>
        </w:rPr>
        <w:t xml:space="preserve">The WSL is settled as follows: </w:t>
      </w:r>
    </w:p>
    <w:p w14:paraId="7E97FA81" w14:textId="77777777" w:rsidR="0001655C" w:rsidRPr="0001655C" w:rsidRDefault="0001655C" w:rsidP="0001655C">
      <w:pPr>
        <w:tabs>
          <w:tab w:val="left" w:pos="2340"/>
          <w:tab w:val="left" w:pos="2880"/>
        </w:tabs>
        <w:spacing w:after="240"/>
        <w:ind w:left="2880" w:hanging="2160"/>
        <w:rPr>
          <w:b/>
          <w:bCs/>
        </w:rPr>
      </w:pPr>
      <w:r w:rsidRPr="0001655C">
        <w:rPr>
          <w:b/>
          <w:bCs/>
        </w:rPr>
        <w:lastRenderedPageBreak/>
        <w:t xml:space="preserve">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1BFDAE2B">
          <v:shape id="_x0000_i1149" type="#_x0000_t75" style="width:13.2pt;height:21pt" o:ole="">
            <v:imagedata r:id="rId160" o:title=""/>
          </v:shape>
          <o:OLEObject Type="Embed" ProgID="Equation.3" ShapeID="_x0000_i1149" DrawAspect="Content" ObjectID="_1808977556" r:id="rId161"/>
        </w:object>
      </w:r>
      <w:r w:rsidRPr="0001655C">
        <w:rPr>
          <w:b/>
          <w:bCs/>
        </w:rPr>
        <w:t xml:space="preserve"> (RTRMPRESR</w:t>
      </w:r>
      <w:r w:rsidRPr="0001655C">
        <w:rPr>
          <w:b/>
          <w:bCs/>
          <w:i/>
          <w:vertAlign w:val="subscript"/>
        </w:rPr>
        <w:t xml:space="preserve"> b </w:t>
      </w:r>
      <w:r w:rsidRPr="0001655C">
        <w:rPr>
          <w:b/>
          <w:bCs/>
        </w:rPr>
        <w:t>* MEBL</w:t>
      </w:r>
      <w:r w:rsidRPr="0001655C">
        <w:rPr>
          <w:bCs/>
        </w:rPr>
        <w:t xml:space="preserve"> </w:t>
      </w:r>
      <w:r w:rsidRPr="0001655C">
        <w:rPr>
          <w:b/>
          <w:bCs/>
          <w:i/>
          <w:vertAlign w:val="subscript"/>
        </w:rPr>
        <w:t>q, r, b</w:t>
      </w:r>
      <w:r w:rsidRPr="0001655C">
        <w:rPr>
          <w:b/>
          <w:bCs/>
        </w:rPr>
        <w:t>)</w:t>
      </w:r>
    </w:p>
    <w:p w14:paraId="27722592" w14:textId="77777777" w:rsidR="0001655C" w:rsidRPr="0001655C" w:rsidRDefault="0001655C" w:rsidP="0001655C">
      <w:pPr>
        <w:spacing w:after="240"/>
        <w:ind w:left="720"/>
        <w:rPr>
          <w:iCs/>
        </w:rPr>
      </w:pPr>
      <w:r w:rsidRPr="0001655C">
        <w:rPr>
          <w:iCs/>
        </w:rPr>
        <w:t xml:space="preserve">The </w:t>
      </w:r>
      <w:r w:rsidRPr="0001655C">
        <w:t>Non-WSL ESR Charging Load</w:t>
      </w:r>
      <w:r w:rsidRPr="0001655C">
        <w:rPr>
          <w:iCs/>
        </w:rPr>
        <w:t xml:space="preserve"> is settled as follows: </w:t>
      </w:r>
    </w:p>
    <w:p w14:paraId="61180B82" w14:textId="77777777" w:rsidR="0001655C" w:rsidRPr="0001655C" w:rsidRDefault="0001655C" w:rsidP="0001655C">
      <w:pPr>
        <w:tabs>
          <w:tab w:val="left" w:pos="2340"/>
          <w:tab w:val="left" w:pos="2880"/>
        </w:tabs>
        <w:spacing w:after="240"/>
        <w:ind w:left="2880" w:hanging="2160"/>
        <w:rPr>
          <w:b/>
          <w:bCs/>
        </w:rPr>
      </w:pPr>
      <w:r w:rsidRPr="0001655C">
        <w:rPr>
          <w:b/>
          <w:bCs/>
        </w:rPr>
        <w:t xml:space="preserve">ESRNWSLAMTTOT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6E0F6031">
          <v:shape id="_x0000_i1150" type="#_x0000_t75" style="width:13.2pt;height:21pt" o:ole="">
            <v:imagedata r:id="rId160" o:title=""/>
          </v:shape>
          <o:OLEObject Type="Embed" ProgID="Equation.3" ShapeID="_x0000_i1150" DrawAspect="Content" ObjectID="_1808977557" r:id="rId162"/>
        </w:object>
      </w:r>
      <w:r w:rsidRPr="0001655C">
        <w:rPr>
          <w:b/>
          <w:bCs/>
        </w:rPr>
        <w:t xml:space="preserve"> (RTRMPRESR</w:t>
      </w:r>
      <w:r w:rsidRPr="0001655C">
        <w:rPr>
          <w:b/>
          <w:bCs/>
          <w:i/>
          <w:vertAlign w:val="subscript"/>
        </w:rPr>
        <w:t xml:space="preserve"> b </w:t>
      </w:r>
      <w:r w:rsidRPr="0001655C">
        <w:rPr>
          <w:b/>
          <w:bCs/>
        </w:rPr>
        <w:t>* MEBR</w:t>
      </w:r>
      <w:r w:rsidRPr="0001655C">
        <w:rPr>
          <w:bCs/>
        </w:rPr>
        <w:t xml:space="preserve"> </w:t>
      </w:r>
      <w:r w:rsidRPr="0001655C">
        <w:rPr>
          <w:b/>
          <w:bCs/>
          <w:i/>
          <w:vertAlign w:val="subscript"/>
        </w:rPr>
        <w:t>q, r, b</w:t>
      </w:r>
      <w:r w:rsidRPr="0001655C">
        <w:rPr>
          <w:b/>
          <w:bCs/>
        </w:rPr>
        <w:t>)</w:t>
      </w:r>
    </w:p>
    <w:p w14:paraId="727E6047" w14:textId="77777777" w:rsidR="0001655C" w:rsidRPr="0001655C" w:rsidRDefault="0001655C" w:rsidP="0001655C">
      <w:pPr>
        <w:tabs>
          <w:tab w:val="left" w:pos="2340"/>
          <w:tab w:val="left" w:pos="3420"/>
        </w:tabs>
        <w:spacing w:after="240"/>
        <w:ind w:left="3420" w:hanging="2700"/>
        <w:rPr>
          <w:b/>
          <w:bCs/>
        </w:rPr>
      </w:pPr>
      <w:r w:rsidRPr="0001655C">
        <w:rPr>
          <w:bCs/>
        </w:rPr>
        <w:t>Where</w:t>
      </w:r>
      <w:r w:rsidRPr="0001655C">
        <w:rPr>
          <w:bCs/>
          <w:iCs/>
        </w:rPr>
        <w:t xml:space="preserve"> the price for Settlement Meter is determined as follows:</w:t>
      </w:r>
    </w:p>
    <w:p w14:paraId="75406CC4" w14:textId="77777777" w:rsidR="0001655C" w:rsidRPr="0001655C" w:rsidRDefault="0001655C" w:rsidP="0001655C">
      <w:pPr>
        <w:spacing w:after="240"/>
        <w:ind w:left="2880" w:hanging="2160"/>
        <w:rPr>
          <w:b/>
          <w:lang w:val="es-ES"/>
        </w:rPr>
      </w:pPr>
      <w:r w:rsidRPr="0001655C">
        <w:rPr>
          <w:b/>
          <w:lang w:val="es-ES"/>
        </w:rPr>
        <w:t>RTRMPRESR</w:t>
      </w:r>
      <w:r w:rsidRPr="0001655C">
        <w:rPr>
          <w:b/>
          <w:i/>
          <w:iCs/>
          <w:vertAlign w:val="subscript"/>
          <w:lang w:val="es-ES"/>
        </w:rPr>
        <w:t xml:space="preserve"> b</w:t>
      </w:r>
      <w:r w:rsidRPr="0001655C">
        <w:rPr>
          <w:b/>
          <w:lang w:val="es-ES"/>
        </w:rPr>
        <w:t xml:space="preserve"> </w:t>
      </w:r>
      <w:r w:rsidRPr="0001655C">
        <w:rPr>
          <w:b/>
          <w:lang w:val="es-ES"/>
        </w:rPr>
        <w:tab/>
        <w:t xml:space="preserve">= </w:t>
      </w:r>
      <w:r w:rsidRPr="0001655C">
        <w:rPr>
          <w:b/>
        </w:rPr>
        <w:t>Max [-$251, (</w:t>
      </w:r>
      <w:r w:rsidRPr="0001655C">
        <w:rPr>
          <w:rFonts w:ascii="Times New Roman Bold" w:hAnsi="Times New Roman Bold"/>
          <w:b/>
          <w:noProof/>
          <w:position w:val="-18"/>
        </w:rPr>
        <w:drawing>
          <wp:inline distT="0" distB="0" distL="0" distR="0" wp14:anchorId="467B238E" wp14:editId="7D0FDCEB">
            <wp:extent cx="142875" cy="295275"/>
            <wp:effectExtent l="0" t="0" r="9525" b="9525"/>
            <wp:docPr id="41"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(RNWFL </w:t>
      </w:r>
      <w:r w:rsidRPr="0001655C">
        <w:rPr>
          <w:b/>
          <w:i/>
          <w:iCs/>
          <w:vertAlign w:val="subscript"/>
          <w:lang w:val="es-ES"/>
        </w:rPr>
        <w:t xml:space="preserve">b, y </w:t>
      </w:r>
      <w:r w:rsidRPr="0001655C">
        <w:rPr>
          <w:b/>
          <w:lang w:val="es-ES"/>
        </w:rPr>
        <w:t xml:space="preserve">* RTLMP </w:t>
      </w:r>
      <w:r w:rsidRPr="0001655C">
        <w:rPr>
          <w:b/>
          <w:i/>
          <w:vertAlign w:val="subscript"/>
          <w:lang w:val="es-ES"/>
        </w:rPr>
        <w:t>b</w:t>
      </w:r>
      <w:r w:rsidRPr="0001655C">
        <w:rPr>
          <w:b/>
          <w:i/>
          <w:iCs/>
          <w:vertAlign w:val="subscript"/>
          <w:lang w:val="es-ES"/>
        </w:rPr>
        <w:t>, y</w:t>
      </w:r>
      <w:r w:rsidRPr="0001655C">
        <w:rPr>
          <w:b/>
          <w:lang w:val="es-ES"/>
        </w:rPr>
        <w:t xml:space="preserve">) </w:t>
      </w:r>
      <w:r w:rsidRPr="0001655C">
        <w:rPr>
          <w:b/>
        </w:rPr>
        <w:t>+ RTRSVPOR + RTRDP)]</w:t>
      </w:r>
    </w:p>
    <w:p w14:paraId="4399877A" w14:textId="77777777" w:rsidR="0001655C" w:rsidRPr="0001655C" w:rsidRDefault="0001655C" w:rsidP="0001655C">
      <w:pPr>
        <w:spacing w:after="240"/>
        <w:ind w:firstLine="720"/>
      </w:pPr>
      <w:r w:rsidRPr="0001655C">
        <w:t>Where the weighting factor for the Electrical Bus associated with the meter is:</w:t>
      </w:r>
    </w:p>
    <w:p w14:paraId="73EF18ED" w14:textId="77777777" w:rsidR="0001655C" w:rsidRPr="0001655C" w:rsidRDefault="0001655C" w:rsidP="0001655C">
      <w:pPr>
        <w:spacing w:after="240"/>
        <w:ind w:firstLine="720"/>
        <w:rPr>
          <w:b/>
          <w:lang w:val="es-ES"/>
        </w:rPr>
      </w:pPr>
      <w:r w:rsidRPr="0001655C">
        <w:rPr>
          <w:b/>
          <w:lang w:val="es-ES"/>
        </w:rPr>
        <w:t xml:space="preserve">RNWFL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w:t>
      </w:r>
      <w:r w:rsidRPr="0001655C">
        <w:rPr>
          <w:noProof/>
          <w:position w:val="-18"/>
        </w:rPr>
        <w:drawing>
          <wp:inline distT="0" distB="0" distL="0" distR="0" wp14:anchorId="649B1782" wp14:editId="2CE1C50C">
            <wp:extent cx="142875" cy="266700"/>
            <wp:effectExtent l="0" t="0" r="9525" b="0"/>
            <wp:docPr id="42"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b/>
          <w:lang w:val="es-ES"/>
        </w:rPr>
        <w:t>BP</w:t>
      </w:r>
      <w:r w:rsidRPr="0001655C">
        <w:rPr>
          <w:b/>
          <w:bCs/>
          <w:i/>
          <w:iCs/>
          <w:vertAlign w:val="subscript"/>
          <w:lang w:val="es-ES"/>
        </w:rPr>
        <w:t xml:space="preserve"> 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 xml:space="preserve">] / </w:t>
      </w:r>
    </w:p>
    <w:p w14:paraId="369C327C" w14:textId="77777777" w:rsidR="0001655C" w:rsidRPr="0001655C" w:rsidRDefault="0001655C" w:rsidP="0001655C">
      <w:pPr>
        <w:spacing w:after="240"/>
        <w:ind w:firstLine="720"/>
        <w:rPr>
          <w:b/>
          <w:lang w:val="es-ES"/>
        </w:rPr>
      </w:pPr>
      <w:r w:rsidRPr="0001655C">
        <w:rPr>
          <w:b/>
          <w:lang w:val="es-ES"/>
        </w:rPr>
        <w:tab/>
      </w: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6C5129A2" wp14:editId="00B7289D">
            <wp:extent cx="142875" cy="295275"/>
            <wp:effectExtent l="0" t="0" r="9525" b="9525"/>
            <wp:docPr id="43"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Max (0.001, </w:t>
      </w:r>
      <w:r w:rsidRPr="0001655C">
        <w:rPr>
          <w:noProof/>
          <w:position w:val="-18"/>
        </w:rPr>
        <w:drawing>
          <wp:inline distT="0" distB="0" distL="0" distR="0" wp14:anchorId="0D9DACC9" wp14:editId="74FA52C4">
            <wp:extent cx="142875" cy="266700"/>
            <wp:effectExtent l="0" t="0" r="9525" b="0"/>
            <wp:docPr id="44"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b/>
          <w:lang w:val="es-ES"/>
        </w:rPr>
        <w:t xml:space="preserve"> BP</w:t>
      </w:r>
      <w:r w:rsidRPr="0001655C">
        <w:rPr>
          <w:b/>
          <w:i/>
          <w:iCs/>
          <w:vertAlign w:val="subscript"/>
          <w:lang w:val="es-ES"/>
        </w:rPr>
        <w:t xml:space="preserve"> </w:t>
      </w:r>
      <w:r w:rsidRPr="0001655C">
        <w:rPr>
          <w:b/>
          <w:bCs/>
          <w:i/>
          <w:iCs/>
          <w:vertAlign w:val="subscript"/>
          <w:lang w:val="es-ES"/>
        </w:rPr>
        <w:t>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w:t>
      </w:r>
    </w:p>
    <w:p w14:paraId="21499897" w14:textId="77777777" w:rsidR="0001655C" w:rsidRPr="0001655C" w:rsidRDefault="0001655C" w:rsidP="0001655C">
      <w:pPr>
        <w:spacing w:after="240"/>
      </w:pPr>
      <w:r w:rsidRPr="0001655C">
        <w:t>Where:</w:t>
      </w:r>
    </w:p>
    <w:p w14:paraId="1F6F8EA8" w14:textId="77777777" w:rsidR="0001655C" w:rsidRPr="0001655C" w:rsidRDefault="0001655C" w:rsidP="0001655C">
      <w:pPr>
        <w:spacing w:after="240"/>
        <w:ind w:left="720"/>
      </w:pPr>
      <w:r w:rsidRPr="0001655C">
        <w:t>RTRSVPOR =</w:t>
      </w:r>
      <w:r w:rsidRPr="0001655C">
        <w:tab/>
      </w:r>
      <w:r w:rsidRPr="0001655C">
        <w:tab/>
      </w:r>
      <w:r w:rsidRPr="0001655C">
        <w:rPr>
          <w:rFonts w:ascii="Times New Roman Bold" w:hAnsi="Times New Roman Bold"/>
          <w:noProof/>
          <w:position w:val="-18"/>
        </w:rPr>
        <w:drawing>
          <wp:inline distT="0" distB="0" distL="0" distR="0" wp14:anchorId="424613F0" wp14:editId="1577C19F">
            <wp:extent cx="142875" cy="295275"/>
            <wp:effectExtent l="0" t="0" r="9525" b="9525"/>
            <wp:docPr id="45"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 y </w:t>
      </w:r>
      <w:r w:rsidRPr="0001655C">
        <w:t>* RTORPA</w:t>
      </w:r>
      <w:r w:rsidRPr="0001655C">
        <w:rPr>
          <w:i/>
          <w:iCs/>
          <w:vertAlign w:val="subscript"/>
        </w:rPr>
        <w:t xml:space="preserve"> y</w:t>
      </w:r>
      <w:r w:rsidRPr="0001655C">
        <w:t>)</w:t>
      </w:r>
    </w:p>
    <w:p w14:paraId="15C0868B" w14:textId="77777777" w:rsidR="0001655C" w:rsidRPr="0001655C" w:rsidRDefault="0001655C" w:rsidP="0001655C">
      <w:pPr>
        <w:spacing w:after="240"/>
        <w:ind w:left="720"/>
      </w:pPr>
      <w:r w:rsidRPr="0001655C">
        <w:t>RTRDP =</w:t>
      </w:r>
      <w:r w:rsidRPr="0001655C">
        <w:tab/>
      </w:r>
      <w:r w:rsidRPr="0001655C">
        <w:tab/>
      </w:r>
      <w:r w:rsidRPr="0001655C">
        <w:rPr>
          <w:position w:val="-22"/>
        </w:rPr>
        <w:object w:dxaOrig="225" w:dyaOrig="465" w14:anchorId="5EEA16F5">
          <v:shape id="_x0000_i1151" type="#_x0000_t75" style="width:13.2pt;height:13.2pt" o:ole="">
            <v:imagedata r:id="rId32" o:title=""/>
          </v:shape>
          <o:OLEObject Type="Embed" ProgID="Equation.3" ShapeID="_x0000_i1151" DrawAspect="Content" ObjectID="_1808977558" r:id="rId164"/>
        </w:object>
      </w:r>
      <w:r w:rsidRPr="0001655C">
        <w:t xml:space="preserve">(RNWF </w:t>
      </w:r>
      <w:r w:rsidRPr="0001655C">
        <w:rPr>
          <w:i/>
          <w:iCs/>
          <w:vertAlign w:val="subscript"/>
        </w:rPr>
        <w:t xml:space="preserve"> y </w:t>
      </w:r>
      <w:r w:rsidRPr="0001655C">
        <w:t>* RTORDPA</w:t>
      </w:r>
      <w:r w:rsidRPr="0001655C">
        <w:rPr>
          <w:i/>
          <w:iCs/>
          <w:vertAlign w:val="subscript"/>
        </w:rPr>
        <w:t xml:space="preserve"> y</w:t>
      </w:r>
      <w:r w:rsidRPr="0001655C">
        <w:t>)</w:t>
      </w:r>
    </w:p>
    <w:p w14:paraId="15F64F3A" w14:textId="77777777" w:rsidR="0001655C" w:rsidRPr="0001655C" w:rsidRDefault="0001655C" w:rsidP="0001655C">
      <w:pPr>
        <w:spacing w:after="240"/>
        <w:ind w:firstLine="720"/>
      </w:pPr>
      <w:r w:rsidRPr="0001655C">
        <w:t xml:space="preserve">RNWF </w:t>
      </w:r>
      <w:r w:rsidRPr="0001655C">
        <w:rPr>
          <w:i/>
          <w:vertAlign w:val="subscript"/>
        </w:rPr>
        <w:t xml:space="preserve">y </w:t>
      </w:r>
      <w:r w:rsidRPr="0001655C">
        <w:t>=</w:t>
      </w:r>
      <w:r w:rsidRPr="0001655C">
        <w:tab/>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557FA937">
          <v:shape id="_x0000_i1152" type="#_x0000_t75" style="width:13.2pt;height:13.2pt" o:ole="">
            <v:imagedata r:id="rId32" o:title=""/>
          </v:shape>
          <o:OLEObject Type="Embed" ProgID="Equation.3" ShapeID="_x0000_i1152" DrawAspect="Content" ObjectID="_1808977559" r:id="rId165"/>
        </w:object>
      </w:r>
      <w:r w:rsidRPr="0001655C">
        <w:t xml:space="preserve">TLMP </w:t>
      </w:r>
      <w:r w:rsidRPr="0001655C">
        <w:rPr>
          <w:i/>
          <w:vertAlign w:val="subscript"/>
        </w:rPr>
        <w:t>y</w:t>
      </w:r>
    </w:p>
    <w:p w14:paraId="254A178C" w14:textId="77777777" w:rsidR="0001655C" w:rsidRPr="0001655C" w:rsidRDefault="0001655C" w:rsidP="0001655C">
      <w:pPr>
        <w:spacing w:before="120" w:after="240"/>
        <w:ind w:left="720"/>
        <w:rPr>
          <w:szCs w:val="20"/>
        </w:rPr>
      </w:pPr>
      <w:r w:rsidRPr="0001655C">
        <w:rPr>
          <w:szCs w:val="20"/>
        </w:rPr>
        <w:t xml:space="preserve">The summation is over all ESR Load </w:t>
      </w:r>
      <w:r w:rsidRPr="0001655C">
        <w:rPr>
          <w:i/>
          <w:szCs w:val="20"/>
        </w:rPr>
        <w:t>r</w:t>
      </w:r>
      <w:r w:rsidRPr="0001655C">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01655C">
        <w:rPr>
          <w:i/>
          <w:szCs w:val="20"/>
        </w:rPr>
        <w:t>gsc</w:t>
      </w:r>
      <w:proofErr w:type="spellEnd"/>
      <w:r w:rsidRPr="0001655C">
        <w:rPr>
          <w:szCs w:val="20"/>
        </w:rPr>
        <w:t>.</w:t>
      </w:r>
    </w:p>
    <w:p w14:paraId="26762788"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01655C" w:rsidRPr="0001655C" w14:paraId="596691B0" w14:textId="77777777" w:rsidTr="003B71DB">
        <w:trPr>
          <w:cantSplit/>
          <w:tblHeader/>
        </w:trPr>
        <w:tc>
          <w:tcPr>
            <w:tcW w:w="1480" w:type="pct"/>
          </w:tcPr>
          <w:p w14:paraId="1DD765CC" w14:textId="77777777" w:rsidR="0001655C" w:rsidRPr="0001655C" w:rsidRDefault="0001655C" w:rsidP="0001655C">
            <w:pPr>
              <w:spacing w:after="240"/>
              <w:rPr>
                <w:b/>
                <w:iCs/>
                <w:sz w:val="20"/>
                <w:szCs w:val="20"/>
              </w:rPr>
            </w:pPr>
            <w:r w:rsidRPr="0001655C">
              <w:rPr>
                <w:b/>
                <w:iCs/>
                <w:sz w:val="20"/>
                <w:szCs w:val="20"/>
              </w:rPr>
              <w:t>Variable</w:t>
            </w:r>
          </w:p>
        </w:tc>
        <w:tc>
          <w:tcPr>
            <w:tcW w:w="538" w:type="pct"/>
          </w:tcPr>
          <w:p w14:paraId="6B691155" w14:textId="77777777" w:rsidR="0001655C" w:rsidRPr="0001655C" w:rsidRDefault="0001655C" w:rsidP="0001655C">
            <w:pPr>
              <w:spacing w:after="240"/>
              <w:rPr>
                <w:b/>
                <w:iCs/>
                <w:sz w:val="20"/>
                <w:szCs w:val="20"/>
              </w:rPr>
            </w:pPr>
            <w:r w:rsidRPr="0001655C">
              <w:rPr>
                <w:b/>
                <w:iCs/>
                <w:sz w:val="20"/>
                <w:szCs w:val="20"/>
              </w:rPr>
              <w:t>Unit</w:t>
            </w:r>
          </w:p>
        </w:tc>
        <w:tc>
          <w:tcPr>
            <w:tcW w:w="2982" w:type="pct"/>
          </w:tcPr>
          <w:p w14:paraId="38CADBFF"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3FEBCB68" w14:textId="77777777" w:rsidTr="003B71DB">
        <w:trPr>
          <w:cantSplit/>
        </w:trPr>
        <w:tc>
          <w:tcPr>
            <w:tcW w:w="1480" w:type="pct"/>
          </w:tcPr>
          <w:p w14:paraId="4EEFF4CA" w14:textId="77777777" w:rsidR="0001655C" w:rsidRPr="0001655C" w:rsidRDefault="0001655C" w:rsidP="0001655C">
            <w:pPr>
              <w:spacing w:after="60"/>
              <w:rPr>
                <w:sz w:val="20"/>
                <w:szCs w:val="20"/>
              </w:rPr>
            </w:pPr>
            <w:r w:rsidRPr="0001655C">
              <w:rPr>
                <w:sz w:val="20"/>
                <w:szCs w:val="20"/>
              </w:rPr>
              <w:t xml:space="preserve">RTLMP </w:t>
            </w:r>
            <w:r w:rsidRPr="0001655C">
              <w:rPr>
                <w:i/>
                <w:sz w:val="20"/>
                <w:szCs w:val="20"/>
                <w:vertAlign w:val="subscript"/>
              </w:rPr>
              <w:t>b, y</w:t>
            </w:r>
          </w:p>
        </w:tc>
        <w:tc>
          <w:tcPr>
            <w:tcW w:w="538" w:type="pct"/>
          </w:tcPr>
          <w:p w14:paraId="668EB9C7" w14:textId="77777777" w:rsidR="0001655C" w:rsidRPr="0001655C" w:rsidRDefault="0001655C" w:rsidP="0001655C">
            <w:pPr>
              <w:spacing w:after="60"/>
              <w:rPr>
                <w:sz w:val="20"/>
                <w:szCs w:val="20"/>
              </w:rPr>
            </w:pPr>
            <w:r w:rsidRPr="0001655C">
              <w:rPr>
                <w:sz w:val="20"/>
                <w:szCs w:val="20"/>
              </w:rPr>
              <w:t>$/MWh</w:t>
            </w:r>
          </w:p>
        </w:tc>
        <w:tc>
          <w:tcPr>
            <w:tcW w:w="2982" w:type="pct"/>
          </w:tcPr>
          <w:p w14:paraId="0C7A03AD" w14:textId="77777777" w:rsidR="0001655C" w:rsidRPr="0001655C" w:rsidRDefault="0001655C" w:rsidP="0001655C">
            <w:pPr>
              <w:spacing w:after="60"/>
              <w:rPr>
                <w:sz w:val="20"/>
                <w:szCs w:val="20"/>
              </w:rPr>
            </w:pPr>
            <w:r w:rsidRPr="0001655C">
              <w:rPr>
                <w:i/>
                <w:sz w:val="20"/>
                <w:szCs w:val="20"/>
              </w:rPr>
              <w:t>Real-Time Locational Marginal Price at bus per interval</w:t>
            </w:r>
            <w:r w:rsidRPr="0001655C">
              <w:rPr>
                <w:sz w:val="20"/>
                <w:szCs w:val="20"/>
              </w:rPr>
              <w:sym w:font="Symbol" w:char="F0BE"/>
            </w:r>
            <w:r w:rsidRPr="0001655C">
              <w:rPr>
                <w:sz w:val="20"/>
                <w:szCs w:val="20"/>
              </w:rPr>
              <w:t xml:space="preserve">The Real-Time LMP for the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72C8D559" w14:textId="77777777" w:rsidTr="003B71DB">
        <w:trPr>
          <w:cantSplit/>
        </w:trPr>
        <w:tc>
          <w:tcPr>
            <w:tcW w:w="1480" w:type="pct"/>
          </w:tcPr>
          <w:p w14:paraId="53E71A2A" w14:textId="77777777" w:rsidR="0001655C" w:rsidRPr="0001655C" w:rsidRDefault="0001655C" w:rsidP="0001655C">
            <w:pPr>
              <w:spacing w:after="60"/>
              <w:rPr>
                <w:sz w:val="20"/>
                <w:szCs w:val="20"/>
              </w:rPr>
            </w:pPr>
            <w:r w:rsidRPr="0001655C">
              <w:rPr>
                <w:sz w:val="20"/>
                <w:szCs w:val="20"/>
              </w:rPr>
              <w:t xml:space="preserve">TLMP </w:t>
            </w:r>
            <w:r w:rsidRPr="0001655C">
              <w:rPr>
                <w:i/>
                <w:sz w:val="20"/>
                <w:szCs w:val="20"/>
                <w:vertAlign w:val="subscript"/>
              </w:rPr>
              <w:t>y</w:t>
            </w:r>
          </w:p>
        </w:tc>
        <w:tc>
          <w:tcPr>
            <w:tcW w:w="538" w:type="pct"/>
          </w:tcPr>
          <w:p w14:paraId="63E39EBD" w14:textId="77777777" w:rsidR="0001655C" w:rsidRPr="0001655C" w:rsidRDefault="0001655C" w:rsidP="0001655C">
            <w:pPr>
              <w:spacing w:after="60"/>
              <w:rPr>
                <w:iCs/>
                <w:sz w:val="20"/>
                <w:szCs w:val="20"/>
              </w:rPr>
            </w:pPr>
            <w:r w:rsidRPr="0001655C">
              <w:rPr>
                <w:sz w:val="20"/>
                <w:szCs w:val="20"/>
              </w:rPr>
              <w:t>second</w:t>
            </w:r>
          </w:p>
        </w:tc>
        <w:tc>
          <w:tcPr>
            <w:tcW w:w="2982" w:type="pct"/>
          </w:tcPr>
          <w:p w14:paraId="2E4D9E90" w14:textId="77777777" w:rsidR="0001655C" w:rsidRPr="0001655C" w:rsidRDefault="0001655C" w:rsidP="0001655C">
            <w:pPr>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14:paraId="2A9F7D39" w14:textId="77777777" w:rsidTr="003B71DB">
        <w:trPr>
          <w:cantSplit/>
        </w:trPr>
        <w:tc>
          <w:tcPr>
            <w:tcW w:w="1480" w:type="pct"/>
          </w:tcPr>
          <w:p w14:paraId="1DADABC6" w14:textId="77777777" w:rsidR="0001655C" w:rsidRPr="0001655C" w:rsidRDefault="0001655C" w:rsidP="0001655C">
            <w:pPr>
              <w:spacing w:after="60"/>
              <w:rPr>
                <w:sz w:val="20"/>
                <w:szCs w:val="20"/>
              </w:rPr>
            </w:pPr>
            <w:r w:rsidRPr="0001655C">
              <w:rPr>
                <w:sz w:val="20"/>
                <w:szCs w:val="20"/>
              </w:rPr>
              <w:t>RTRSVPOR</w:t>
            </w:r>
          </w:p>
        </w:tc>
        <w:tc>
          <w:tcPr>
            <w:tcW w:w="538" w:type="pct"/>
          </w:tcPr>
          <w:p w14:paraId="2AA388E6" w14:textId="77777777" w:rsidR="0001655C" w:rsidRPr="0001655C" w:rsidRDefault="0001655C" w:rsidP="0001655C">
            <w:pPr>
              <w:spacing w:after="60"/>
              <w:rPr>
                <w:sz w:val="20"/>
                <w:szCs w:val="20"/>
              </w:rPr>
            </w:pPr>
            <w:r w:rsidRPr="0001655C">
              <w:rPr>
                <w:sz w:val="20"/>
                <w:szCs w:val="20"/>
              </w:rPr>
              <w:t>$/MWh</w:t>
            </w:r>
          </w:p>
        </w:tc>
        <w:tc>
          <w:tcPr>
            <w:tcW w:w="2982" w:type="pct"/>
          </w:tcPr>
          <w:p w14:paraId="5EC79B59" w14:textId="77777777" w:rsidR="0001655C" w:rsidRPr="0001655C" w:rsidRDefault="0001655C" w:rsidP="0001655C">
            <w:pPr>
              <w:spacing w:after="60"/>
              <w:rPr>
                <w:i/>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14:paraId="07DFF608" w14:textId="77777777" w:rsidTr="003B71DB">
        <w:trPr>
          <w:cantSplit/>
        </w:trPr>
        <w:tc>
          <w:tcPr>
            <w:tcW w:w="1480" w:type="pct"/>
          </w:tcPr>
          <w:p w14:paraId="4393D005" w14:textId="77777777" w:rsidR="0001655C" w:rsidRPr="0001655C" w:rsidRDefault="0001655C" w:rsidP="0001655C">
            <w:pPr>
              <w:spacing w:after="60"/>
              <w:rPr>
                <w:sz w:val="20"/>
                <w:szCs w:val="20"/>
              </w:rPr>
            </w:pPr>
            <w:r w:rsidRPr="0001655C">
              <w:rPr>
                <w:sz w:val="20"/>
                <w:szCs w:val="20"/>
              </w:rPr>
              <w:t>RTORPA</w:t>
            </w:r>
            <w:r w:rsidRPr="0001655C">
              <w:rPr>
                <w:sz w:val="20"/>
                <w:szCs w:val="20"/>
                <w:vertAlign w:val="subscript"/>
              </w:rPr>
              <w:t xml:space="preserve"> </w:t>
            </w:r>
            <w:r w:rsidRPr="0001655C">
              <w:rPr>
                <w:i/>
                <w:sz w:val="20"/>
                <w:szCs w:val="20"/>
                <w:vertAlign w:val="subscript"/>
              </w:rPr>
              <w:t>y</w:t>
            </w:r>
          </w:p>
        </w:tc>
        <w:tc>
          <w:tcPr>
            <w:tcW w:w="538" w:type="pct"/>
          </w:tcPr>
          <w:p w14:paraId="18A02144" w14:textId="77777777" w:rsidR="0001655C" w:rsidRPr="0001655C" w:rsidRDefault="0001655C" w:rsidP="0001655C">
            <w:pPr>
              <w:spacing w:after="60"/>
              <w:rPr>
                <w:sz w:val="20"/>
                <w:szCs w:val="20"/>
              </w:rPr>
            </w:pPr>
            <w:r w:rsidRPr="0001655C">
              <w:rPr>
                <w:sz w:val="20"/>
                <w:szCs w:val="20"/>
              </w:rPr>
              <w:t>$/MWh</w:t>
            </w:r>
          </w:p>
        </w:tc>
        <w:tc>
          <w:tcPr>
            <w:tcW w:w="2982" w:type="pct"/>
          </w:tcPr>
          <w:p w14:paraId="5228F230" w14:textId="77777777" w:rsidR="0001655C" w:rsidRPr="0001655C" w:rsidRDefault="0001655C" w:rsidP="0001655C">
            <w:pPr>
              <w:spacing w:after="60"/>
              <w:rPr>
                <w:i/>
                <w:sz w:val="20"/>
                <w:szCs w:val="20"/>
              </w:rPr>
            </w:pPr>
            <w:r w:rsidRPr="0001655C">
              <w:rPr>
                <w:i/>
                <w:sz w:val="20"/>
                <w:szCs w:val="20"/>
              </w:rPr>
              <w:t>Real-Time On-Line Reserve Price Adder per interval</w:t>
            </w:r>
            <w:r w:rsidRPr="0001655C">
              <w:rPr>
                <w:sz w:val="20"/>
                <w:szCs w:val="20"/>
              </w:rPr>
              <w:sym w:font="Symbol" w:char="F0BE"/>
            </w:r>
            <w:r w:rsidRPr="0001655C">
              <w:rPr>
                <w:sz w:val="20"/>
                <w:szCs w:val="20"/>
              </w:rPr>
              <w:t xml:space="preserve">The Real-Time On-Line Reserve Price Adder for the SCED interval </w:t>
            </w:r>
            <w:r w:rsidRPr="0001655C">
              <w:rPr>
                <w:i/>
                <w:sz w:val="20"/>
                <w:szCs w:val="20"/>
              </w:rPr>
              <w:t>y</w:t>
            </w:r>
            <w:r w:rsidRPr="0001655C">
              <w:rPr>
                <w:sz w:val="20"/>
                <w:szCs w:val="20"/>
              </w:rPr>
              <w:t>.</w:t>
            </w:r>
          </w:p>
        </w:tc>
      </w:tr>
      <w:tr w:rsidR="0001655C" w:rsidRPr="0001655C" w14:paraId="6083885A" w14:textId="77777777" w:rsidTr="003B71DB">
        <w:trPr>
          <w:cantSplit/>
        </w:trPr>
        <w:tc>
          <w:tcPr>
            <w:tcW w:w="1480" w:type="pct"/>
          </w:tcPr>
          <w:p w14:paraId="35EE352C" w14:textId="77777777" w:rsidR="0001655C" w:rsidRPr="0001655C" w:rsidRDefault="0001655C" w:rsidP="0001655C">
            <w:pPr>
              <w:spacing w:after="60"/>
              <w:rPr>
                <w:sz w:val="20"/>
                <w:szCs w:val="20"/>
              </w:rPr>
            </w:pPr>
            <w:r w:rsidRPr="0001655C">
              <w:rPr>
                <w:sz w:val="20"/>
                <w:szCs w:val="20"/>
              </w:rPr>
              <w:lastRenderedPageBreak/>
              <w:t>RTRDP</w:t>
            </w:r>
          </w:p>
        </w:tc>
        <w:tc>
          <w:tcPr>
            <w:tcW w:w="538" w:type="pct"/>
          </w:tcPr>
          <w:p w14:paraId="0E7AAF88" w14:textId="77777777" w:rsidR="0001655C" w:rsidRPr="0001655C" w:rsidRDefault="0001655C" w:rsidP="0001655C">
            <w:pPr>
              <w:spacing w:after="60"/>
              <w:rPr>
                <w:sz w:val="20"/>
                <w:szCs w:val="20"/>
              </w:rPr>
            </w:pPr>
            <w:r w:rsidRPr="0001655C">
              <w:rPr>
                <w:sz w:val="20"/>
                <w:szCs w:val="20"/>
              </w:rPr>
              <w:t>$/MWh</w:t>
            </w:r>
          </w:p>
        </w:tc>
        <w:tc>
          <w:tcPr>
            <w:tcW w:w="2982" w:type="pct"/>
          </w:tcPr>
          <w:p w14:paraId="13ACA004" w14:textId="77777777" w:rsidR="0001655C" w:rsidRPr="0001655C" w:rsidRDefault="0001655C" w:rsidP="0001655C">
            <w:pPr>
              <w:spacing w:after="60"/>
              <w:rPr>
                <w:i/>
                <w:sz w:val="20"/>
                <w:szCs w:val="20"/>
              </w:rPr>
            </w:pPr>
            <w:r w:rsidRPr="0001655C">
              <w:rPr>
                <w:i/>
                <w:sz w:val="20"/>
                <w:szCs w:val="20"/>
              </w:rPr>
              <w:t xml:space="preserve">Real-Time On-Line Reliability Deployment Price </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from the Real-Time On-Line Reliability Deployment Price Adder</w:t>
            </w:r>
            <w:r w:rsidRPr="0001655C">
              <w:rPr>
                <w:sz w:val="20"/>
                <w:szCs w:val="20"/>
              </w:rPr>
              <w:t>.</w:t>
            </w:r>
          </w:p>
        </w:tc>
      </w:tr>
      <w:tr w:rsidR="0001655C" w:rsidRPr="0001655C" w14:paraId="2B27E80E" w14:textId="77777777" w:rsidTr="003B71DB">
        <w:trPr>
          <w:cantSplit/>
        </w:trPr>
        <w:tc>
          <w:tcPr>
            <w:tcW w:w="1480" w:type="pct"/>
          </w:tcPr>
          <w:p w14:paraId="3112C8CD" w14:textId="77777777" w:rsidR="0001655C" w:rsidRPr="0001655C" w:rsidRDefault="0001655C" w:rsidP="0001655C">
            <w:pPr>
              <w:spacing w:after="60"/>
              <w:rPr>
                <w:sz w:val="20"/>
                <w:szCs w:val="20"/>
              </w:rPr>
            </w:pPr>
            <w:r w:rsidRPr="0001655C">
              <w:rPr>
                <w:sz w:val="20"/>
                <w:szCs w:val="20"/>
              </w:rPr>
              <w:t>RTORDPA</w:t>
            </w:r>
            <w:r w:rsidRPr="0001655C">
              <w:rPr>
                <w:sz w:val="20"/>
                <w:szCs w:val="20"/>
                <w:vertAlign w:val="subscript"/>
              </w:rPr>
              <w:t xml:space="preserve"> </w:t>
            </w:r>
            <w:r w:rsidRPr="0001655C">
              <w:rPr>
                <w:i/>
                <w:sz w:val="20"/>
                <w:szCs w:val="20"/>
                <w:vertAlign w:val="subscript"/>
              </w:rPr>
              <w:t>y</w:t>
            </w:r>
          </w:p>
        </w:tc>
        <w:tc>
          <w:tcPr>
            <w:tcW w:w="538" w:type="pct"/>
          </w:tcPr>
          <w:p w14:paraId="38AE2DB9" w14:textId="77777777" w:rsidR="0001655C" w:rsidRPr="0001655C" w:rsidRDefault="0001655C" w:rsidP="0001655C">
            <w:pPr>
              <w:spacing w:after="60"/>
              <w:rPr>
                <w:sz w:val="20"/>
                <w:szCs w:val="20"/>
              </w:rPr>
            </w:pPr>
            <w:r w:rsidRPr="0001655C">
              <w:rPr>
                <w:sz w:val="20"/>
                <w:szCs w:val="20"/>
              </w:rPr>
              <w:t>$/MWh</w:t>
            </w:r>
          </w:p>
        </w:tc>
        <w:tc>
          <w:tcPr>
            <w:tcW w:w="2982" w:type="pct"/>
          </w:tcPr>
          <w:p w14:paraId="0D1CF677" w14:textId="77777777" w:rsidR="0001655C" w:rsidRPr="0001655C" w:rsidRDefault="0001655C" w:rsidP="0001655C">
            <w:pPr>
              <w:spacing w:after="60"/>
              <w:rPr>
                <w:i/>
                <w:sz w:val="20"/>
                <w:szCs w:val="20"/>
              </w:rPr>
            </w:pPr>
            <w:r w:rsidRPr="0001655C">
              <w:rPr>
                <w:i/>
                <w:sz w:val="20"/>
                <w:szCs w:val="20"/>
              </w:rPr>
              <w:t xml:space="preserve">Real-Time On-Line Reliability Deployment Price Adder </w:t>
            </w:r>
            <w:r w:rsidRPr="0001655C">
              <w:rPr>
                <w:sz w:val="20"/>
                <w:szCs w:val="20"/>
              </w:rPr>
              <w:sym w:font="Symbol" w:char="F0BE"/>
            </w:r>
            <w:r w:rsidRPr="0001655C">
              <w:rPr>
                <w:sz w:val="20"/>
                <w:szCs w:val="20"/>
              </w:rPr>
              <w:t xml:space="preserve">The Real-Time Price Adder that captures the impact of reliability deployments on energy prices for the SCED interval </w:t>
            </w:r>
            <w:r w:rsidRPr="0001655C">
              <w:rPr>
                <w:i/>
                <w:sz w:val="20"/>
                <w:szCs w:val="20"/>
              </w:rPr>
              <w:t>y</w:t>
            </w:r>
            <w:r w:rsidRPr="0001655C">
              <w:rPr>
                <w:sz w:val="20"/>
                <w:szCs w:val="20"/>
              </w:rPr>
              <w:t>.</w:t>
            </w:r>
          </w:p>
        </w:tc>
      </w:tr>
      <w:tr w:rsidR="0001655C" w:rsidRPr="0001655C" w14:paraId="0A29A01D" w14:textId="77777777" w:rsidTr="003B71DB">
        <w:trPr>
          <w:cantSplit/>
        </w:trPr>
        <w:tc>
          <w:tcPr>
            <w:tcW w:w="1480" w:type="pct"/>
          </w:tcPr>
          <w:p w14:paraId="34FE3D19" w14:textId="77777777" w:rsidR="0001655C" w:rsidRPr="0001655C" w:rsidRDefault="0001655C" w:rsidP="0001655C">
            <w:pPr>
              <w:spacing w:after="60"/>
              <w:rPr>
                <w:sz w:val="20"/>
                <w:szCs w:val="20"/>
              </w:rPr>
            </w:pPr>
            <w:r w:rsidRPr="0001655C">
              <w:rPr>
                <w:sz w:val="20"/>
                <w:szCs w:val="20"/>
              </w:rPr>
              <w:t xml:space="preserve">RNWF </w:t>
            </w:r>
            <w:r w:rsidRPr="0001655C">
              <w:rPr>
                <w:i/>
                <w:sz w:val="20"/>
                <w:szCs w:val="20"/>
                <w:vertAlign w:val="subscript"/>
              </w:rPr>
              <w:t>y</w:t>
            </w:r>
          </w:p>
        </w:tc>
        <w:tc>
          <w:tcPr>
            <w:tcW w:w="538" w:type="pct"/>
          </w:tcPr>
          <w:p w14:paraId="187AC406" w14:textId="77777777" w:rsidR="0001655C" w:rsidRPr="0001655C" w:rsidRDefault="0001655C" w:rsidP="0001655C">
            <w:pPr>
              <w:spacing w:after="60"/>
              <w:rPr>
                <w:sz w:val="20"/>
                <w:szCs w:val="20"/>
              </w:rPr>
            </w:pPr>
            <w:r w:rsidRPr="0001655C">
              <w:rPr>
                <w:sz w:val="20"/>
                <w:szCs w:val="20"/>
              </w:rPr>
              <w:t>none</w:t>
            </w:r>
          </w:p>
        </w:tc>
        <w:tc>
          <w:tcPr>
            <w:tcW w:w="2982" w:type="pct"/>
          </w:tcPr>
          <w:p w14:paraId="38BEC8C9" w14:textId="77777777" w:rsidR="0001655C" w:rsidRPr="0001655C" w:rsidRDefault="0001655C" w:rsidP="0001655C">
            <w:pPr>
              <w:spacing w:after="60"/>
              <w:rPr>
                <w:i/>
                <w:sz w:val="20"/>
                <w:szCs w:val="20"/>
              </w:rPr>
            </w:pPr>
            <w:r w:rsidRPr="0001655C">
              <w:rPr>
                <w:i/>
                <w:sz w:val="20"/>
                <w:szCs w:val="20"/>
              </w:rPr>
              <w:t>Resource Node Weighting Factor per interval</w:t>
            </w:r>
            <w:r w:rsidRPr="0001655C">
              <w:rPr>
                <w:sz w:val="20"/>
                <w:szCs w:val="20"/>
              </w:rPr>
              <w:sym w:font="Symbol" w:char="F0BE"/>
            </w:r>
            <w:r w:rsidRPr="0001655C">
              <w:rPr>
                <w:sz w:val="20"/>
                <w:szCs w:val="20"/>
              </w:rPr>
              <w:t xml:space="preserve">The weight used in the Resource Node Settlement Point Price calculation for the portion of the SCED interval </w:t>
            </w:r>
            <w:r w:rsidRPr="0001655C">
              <w:rPr>
                <w:i/>
                <w:sz w:val="20"/>
                <w:szCs w:val="20"/>
              </w:rPr>
              <w:t>y</w:t>
            </w:r>
            <w:r w:rsidRPr="0001655C">
              <w:rPr>
                <w:sz w:val="20"/>
                <w:szCs w:val="20"/>
              </w:rPr>
              <w:t xml:space="preserve"> within the Settlement Interval.</w:t>
            </w:r>
          </w:p>
        </w:tc>
      </w:tr>
      <w:tr w:rsidR="0001655C" w:rsidRPr="0001655C" w14:paraId="13439C7E" w14:textId="77777777" w:rsidTr="003B71DB">
        <w:trPr>
          <w:cantSplit/>
        </w:trPr>
        <w:tc>
          <w:tcPr>
            <w:tcW w:w="1480" w:type="pct"/>
          </w:tcPr>
          <w:p w14:paraId="79F02AE2" w14:textId="77777777" w:rsidR="0001655C" w:rsidRPr="0001655C" w:rsidRDefault="0001655C" w:rsidP="0001655C">
            <w:pPr>
              <w:spacing w:after="60"/>
              <w:rPr>
                <w:sz w:val="20"/>
                <w:szCs w:val="20"/>
              </w:rPr>
            </w:pPr>
            <w:r w:rsidRPr="0001655C">
              <w:rPr>
                <w:sz w:val="20"/>
                <w:szCs w:val="20"/>
              </w:rPr>
              <w:t>MEBL</w:t>
            </w:r>
            <w:r w:rsidRPr="0001655C">
              <w:rPr>
                <w:sz w:val="20"/>
                <w:szCs w:val="20"/>
                <w:vertAlign w:val="subscript"/>
              </w:rPr>
              <w:t xml:space="preserve"> </w:t>
            </w:r>
            <w:proofErr w:type="spellStart"/>
            <w:r w:rsidRPr="0001655C">
              <w:rPr>
                <w:i/>
                <w:sz w:val="20"/>
                <w:szCs w:val="20"/>
                <w:vertAlign w:val="subscript"/>
              </w:rPr>
              <w:t>q,r,b</w:t>
            </w:r>
            <w:proofErr w:type="spellEnd"/>
          </w:p>
        </w:tc>
        <w:tc>
          <w:tcPr>
            <w:tcW w:w="538" w:type="pct"/>
          </w:tcPr>
          <w:p w14:paraId="0DAA22B4" w14:textId="77777777" w:rsidR="0001655C" w:rsidRPr="0001655C" w:rsidRDefault="0001655C" w:rsidP="0001655C">
            <w:pPr>
              <w:spacing w:after="60"/>
              <w:rPr>
                <w:sz w:val="20"/>
                <w:szCs w:val="20"/>
              </w:rPr>
            </w:pPr>
            <w:r w:rsidRPr="0001655C">
              <w:rPr>
                <w:sz w:val="20"/>
                <w:szCs w:val="20"/>
              </w:rPr>
              <w:t>MWh</w:t>
            </w:r>
          </w:p>
        </w:tc>
        <w:tc>
          <w:tcPr>
            <w:tcW w:w="2982" w:type="pct"/>
          </w:tcPr>
          <w:p w14:paraId="53021DF2" w14:textId="77777777" w:rsidR="0001655C" w:rsidRPr="0001655C" w:rsidRDefault="0001655C" w:rsidP="0001655C">
            <w:pPr>
              <w:spacing w:after="60"/>
              <w:rPr>
                <w:i/>
                <w:iCs/>
                <w:sz w:val="20"/>
                <w:szCs w:val="20"/>
              </w:rPr>
            </w:pPr>
            <w:r w:rsidRPr="0001655C">
              <w:rPr>
                <w:i/>
                <w:sz w:val="20"/>
                <w:szCs w:val="20"/>
              </w:rPr>
              <w:t>Metered Energy for Wholesale Storage Load at bus</w:t>
            </w:r>
            <w:r w:rsidRPr="0001655C">
              <w:rPr>
                <w:sz w:val="20"/>
                <w:szCs w:val="20"/>
              </w:rPr>
              <w:sym w:font="Symbol" w:char="F0BE"/>
            </w:r>
            <w:r w:rsidRPr="0001655C">
              <w:rPr>
                <w:sz w:val="20"/>
                <w:szCs w:val="20"/>
              </w:rPr>
              <w:t xml:space="preserve">The WSL energy metered by the Settlement Meter which measures WSL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p>
        </w:tc>
      </w:tr>
      <w:tr w:rsidR="0001655C" w:rsidRPr="0001655C" w14:paraId="5733D7B6" w14:textId="77777777" w:rsidTr="003B71DB">
        <w:trPr>
          <w:cantSplit/>
        </w:trPr>
        <w:tc>
          <w:tcPr>
            <w:tcW w:w="1480" w:type="pct"/>
          </w:tcPr>
          <w:p w14:paraId="23D73D81" w14:textId="77777777" w:rsidR="0001655C" w:rsidRPr="0001655C" w:rsidRDefault="0001655C" w:rsidP="0001655C">
            <w:pPr>
              <w:spacing w:after="60"/>
              <w:rPr>
                <w:sz w:val="20"/>
                <w:szCs w:val="20"/>
              </w:rPr>
            </w:pPr>
            <w:r w:rsidRPr="0001655C">
              <w:rPr>
                <w:sz w:val="20"/>
                <w:szCs w:val="20"/>
              </w:rPr>
              <w:t xml:space="preserve">MEBR </w:t>
            </w:r>
            <w:r w:rsidRPr="0001655C">
              <w:rPr>
                <w:i/>
                <w:sz w:val="20"/>
                <w:szCs w:val="20"/>
                <w:vertAlign w:val="subscript"/>
              </w:rPr>
              <w:t>q, r, b</w:t>
            </w:r>
          </w:p>
        </w:tc>
        <w:tc>
          <w:tcPr>
            <w:tcW w:w="538" w:type="pct"/>
          </w:tcPr>
          <w:p w14:paraId="135F4C64" w14:textId="77777777" w:rsidR="0001655C" w:rsidRPr="0001655C" w:rsidRDefault="0001655C" w:rsidP="0001655C">
            <w:pPr>
              <w:spacing w:after="60"/>
              <w:rPr>
                <w:sz w:val="20"/>
                <w:szCs w:val="20"/>
              </w:rPr>
            </w:pPr>
            <w:r w:rsidRPr="0001655C">
              <w:rPr>
                <w:sz w:val="20"/>
                <w:szCs w:val="20"/>
              </w:rPr>
              <w:t>MWh</w:t>
            </w:r>
          </w:p>
        </w:tc>
        <w:tc>
          <w:tcPr>
            <w:tcW w:w="2982" w:type="pct"/>
          </w:tcPr>
          <w:p w14:paraId="4A025997" w14:textId="77777777" w:rsidR="0001655C" w:rsidRPr="0001655C" w:rsidRDefault="0001655C" w:rsidP="0001655C">
            <w:pPr>
              <w:spacing w:after="60"/>
              <w:rPr>
                <w:i/>
                <w:sz w:val="20"/>
                <w:szCs w:val="20"/>
              </w:rPr>
            </w:pPr>
            <w:r w:rsidRPr="0001655C">
              <w:rPr>
                <w:i/>
                <w:sz w:val="20"/>
                <w:szCs w:val="20"/>
              </w:rPr>
              <w:t xml:space="preserve">Metered Energy for Energy Storage Resource Load at Bus </w:t>
            </w:r>
            <w:r w:rsidRPr="0001655C">
              <w:rPr>
                <w:sz w:val="20"/>
                <w:szCs w:val="20"/>
              </w:rPr>
              <w:t xml:space="preserve">- The energy metered by the Settlement Meter which measures Non-WSL ESR Charging Load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r w:rsidRPr="0001655C">
              <w:rPr>
                <w:i/>
                <w:sz w:val="20"/>
                <w:szCs w:val="20"/>
              </w:rPr>
              <w:t xml:space="preserve"> </w:t>
            </w:r>
          </w:p>
        </w:tc>
      </w:tr>
      <w:tr w:rsidR="0001655C" w:rsidRPr="0001655C" w14:paraId="6EAB8180" w14:textId="77777777" w:rsidTr="003B71DB">
        <w:trPr>
          <w:cantSplit/>
        </w:trPr>
        <w:tc>
          <w:tcPr>
            <w:tcW w:w="1480" w:type="pct"/>
          </w:tcPr>
          <w:p w14:paraId="7AE7437F" w14:textId="77777777" w:rsidR="0001655C" w:rsidRPr="0001655C" w:rsidRDefault="0001655C" w:rsidP="0001655C">
            <w:pPr>
              <w:spacing w:after="60"/>
              <w:rPr>
                <w:i/>
                <w:sz w:val="20"/>
                <w:szCs w:val="20"/>
              </w:rPr>
            </w:pPr>
            <w:r w:rsidRPr="0001655C">
              <w:rPr>
                <w:sz w:val="20"/>
                <w:szCs w:val="20"/>
              </w:rPr>
              <w:t>WSLAMTTOT</w:t>
            </w:r>
            <w:r w:rsidRPr="0001655C">
              <w:rPr>
                <w:sz w:val="20"/>
                <w:szCs w:val="20"/>
                <w:vertAlign w:val="subscript"/>
              </w:rPr>
              <w:t xml:space="preserve"> </w:t>
            </w:r>
            <w:r w:rsidRPr="0001655C">
              <w:rPr>
                <w:i/>
                <w:sz w:val="20"/>
                <w:szCs w:val="20"/>
                <w:vertAlign w:val="subscript"/>
              </w:rPr>
              <w:t>q, r, p</w:t>
            </w:r>
          </w:p>
        </w:tc>
        <w:tc>
          <w:tcPr>
            <w:tcW w:w="538" w:type="pct"/>
          </w:tcPr>
          <w:p w14:paraId="15154BEF" w14:textId="77777777" w:rsidR="0001655C" w:rsidRPr="0001655C" w:rsidRDefault="0001655C" w:rsidP="0001655C">
            <w:pPr>
              <w:spacing w:after="60"/>
              <w:rPr>
                <w:sz w:val="20"/>
                <w:szCs w:val="20"/>
              </w:rPr>
            </w:pPr>
            <w:r w:rsidRPr="0001655C">
              <w:rPr>
                <w:sz w:val="20"/>
                <w:szCs w:val="20"/>
              </w:rPr>
              <w:t>$</w:t>
            </w:r>
          </w:p>
        </w:tc>
        <w:tc>
          <w:tcPr>
            <w:tcW w:w="2982" w:type="pct"/>
          </w:tcPr>
          <w:p w14:paraId="6D0EDFC5" w14:textId="77777777" w:rsidR="0001655C" w:rsidRPr="0001655C" w:rsidRDefault="0001655C" w:rsidP="0001655C">
            <w:pPr>
              <w:spacing w:after="60"/>
              <w:rPr>
                <w:sz w:val="20"/>
                <w:szCs w:val="20"/>
              </w:rPr>
            </w:pPr>
            <w:r w:rsidRPr="0001655C">
              <w:rPr>
                <w:i/>
                <w:sz w:val="20"/>
                <w:szCs w:val="20"/>
              </w:rPr>
              <w:t>Wholesale Storage Load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WSL </w:t>
            </w:r>
            <w:r w:rsidRPr="0001655C">
              <w:rPr>
                <w:iCs/>
                <w:sz w:val="20"/>
                <w:szCs w:val="20"/>
              </w:rPr>
              <w:t>for each 15-minute Settlement Interval.</w:t>
            </w:r>
          </w:p>
        </w:tc>
      </w:tr>
      <w:tr w:rsidR="0001655C" w:rsidRPr="0001655C" w14:paraId="6373AA2E" w14:textId="77777777" w:rsidTr="003B71DB">
        <w:trPr>
          <w:cantSplit/>
        </w:trPr>
        <w:tc>
          <w:tcPr>
            <w:tcW w:w="1480" w:type="pct"/>
          </w:tcPr>
          <w:p w14:paraId="4493EBEF" w14:textId="77777777" w:rsidR="0001655C" w:rsidRPr="0001655C" w:rsidRDefault="0001655C" w:rsidP="0001655C">
            <w:pPr>
              <w:spacing w:after="60"/>
              <w:rPr>
                <w:sz w:val="20"/>
                <w:szCs w:val="20"/>
              </w:rPr>
            </w:pPr>
            <w:r w:rsidRPr="0001655C">
              <w:rPr>
                <w:sz w:val="20"/>
                <w:szCs w:val="20"/>
              </w:rPr>
              <w:t>ESRNWSLAMTTOT</w:t>
            </w:r>
            <w:r w:rsidRPr="0001655C">
              <w:rPr>
                <w:sz w:val="20"/>
                <w:szCs w:val="20"/>
                <w:vertAlign w:val="subscript"/>
              </w:rPr>
              <w:t xml:space="preserve"> </w:t>
            </w:r>
            <w:r w:rsidRPr="0001655C">
              <w:rPr>
                <w:i/>
                <w:sz w:val="20"/>
                <w:szCs w:val="20"/>
                <w:vertAlign w:val="subscript"/>
              </w:rPr>
              <w:t>q, r, p</w:t>
            </w:r>
          </w:p>
        </w:tc>
        <w:tc>
          <w:tcPr>
            <w:tcW w:w="538" w:type="pct"/>
          </w:tcPr>
          <w:p w14:paraId="79CF00F8" w14:textId="77777777" w:rsidR="0001655C" w:rsidRPr="0001655C" w:rsidRDefault="0001655C" w:rsidP="0001655C">
            <w:pPr>
              <w:spacing w:after="60"/>
              <w:rPr>
                <w:sz w:val="20"/>
                <w:szCs w:val="20"/>
              </w:rPr>
            </w:pPr>
            <w:r w:rsidRPr="0001655C">
              <w:rPr>
                <w:sz w:val="20"/>
                <w:szCs w:val="20"/>
              </w:rPr>
              <w:t>$</w:t>
            </w:r>
          </w:p>
        </w:tc>
        <w:tc>
          <w:tcPr>
            <w:tcW w:w="2982" w:type="pct"/>
          </w:tcPr>
          <w:p w14:paraId="15651F6F" w14:textId="77777777" w:rsidR="0001655C" w:rsidRPr="0001655C" w:rsidRDefault="0001655C" w:rsidP="0001655C">
            <w:pPr>
              <w:spacing w:after="60"/>
              <w:rPr>
                <w:i/>
                <w:sz w:val="20"/>
                <w:szCs w:val="20"/>
              </w:rPr>
            </w:pPr>
            <w:r w:rsidRPr="0001655C">
              <w:rPr>
                <w:i/>
                <w:sz w:val="20"/>
                <w:szCs w:val="20"/>
              </w:rPr>
              <w:t>Energy Storage Resource Non-WSL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Non-WSL ESR Charging Load </w:t>
            </w:r>
            <w:r w:rsidRPr="0001655C">
              <w:rPr>
                <w:iCs/>
                <w:sz w:val="20"/>
                <w:szCs w:val="20"/>
              </w:rPr>
              <w:t>for each 15-minute Settlement Interval.</w:t>
            </w:r>
          </w:p>
        </w:tc>
      </w:tr>
      <w:tr w:rsidR="0001655C" w:rsidRPr="0001655C" w14:paraId="0E11B6AC" w14:textId="77777777" w:rsidTr="003B71DB">
        <w:trPr>
          <w:cantSplit/>
        </w:trPr>
        <w:tc>
          <w:tcPr>
            <w:tcW w:w="1480" w:type="pct"/>
          </w:tcPr>
          <w:p w14:paraId="6754A424" w14:textId="77777777" w:rsidR="0001655C" w:rsidRPr="0001655C" w:rsidRDefault="0001655C" w:rsidP="0001655C">
            <w:pPr>
              <w:spacing w:after="60"/>
              <w:rPr>
                <w:i/>
                <w:sz w:val="20"/>
                <w:szCs w:val="20"/>
              </w:rPr>
            </w:pPr>
            <w:r w:rsidRPr="0001655C">
              <w:rPr>
                <w:sz w:val="20"/>
                <w:szCs w:val="20"/>
                <w:lang w:val="es-ES"/>
              </w:rPr>
              <w:t>RNWFL</w:t>
            </w:r>
            <w:r w:rsidRPr="0001655C">
              <w:rPr>
                <w:sz w:val="20"/>
                <w:szCs w:val="20"/>
                <w:vertAlign w:val="subscript"/>
              </w:rPr>
              <w:t xml:space="preserve"> </w:t>
            </w:r>
            <w:r w:rsidRPr="0001655C">
              <w:rPr>
                <w:i/>
                <w:iCs/>
                <w:sz w:val="20"/>
                <w:szCs w:val="20"/>
                <w:vertAlign w:val="subscript"/>
                <w:lang w:val="es-ES"/>
              </w:rPr>
              <w:t>b, y</w:t>
            </w:r>
          </w:p>
        </w:tc>
        <w:tc>
          <w:tcPr>
            <w:tcW w:w="538" w:type="pct"/>
          </w:tcPr>
          <w:p w14:paraId="3529D577" w14:textId="77777777" w:rsidR="0001655C" w:rsidRPr="0001655C" w:rsidRDefault="0001655C" w:rsidP="0001655C">
            <w:pPr>
              <w:spacing w:after="60"/>
              <w:rPr>
                <w:sz w:val="20"/>
                <w:szCs w:val="20"/>
              </w:rPr>
            </w:pPr>
            <w:r w:rsidRPr="0001655C">
              <w:rPr>
                <w:sz w:val="20"/>
                <w:szCs w:val="20"/>
              </w:rPr>
              <w:t>none</w:t>
            </w:r>
          </w:p>
        </w:tc>
        <w:tc>
          <w:tcPr>
            <w:tcW w:w="2982" w:type="pct"/>
          </w:tcPr>
          <w:p w14:paraId="20EF0EA6" w14:textId="77777777" w:rsidR="0001655C" w:rsidRPr="0001655C" w:rsidRDefault="0001655C" w:rsidP="0001655C">
            <w:pPr>
              <w:spacing w:after="60"/>
              <w:rPr>
                <w:sz w:val="20"/>
                <w:szCs w:val="20"/>
              </w:rPr>
            </w:pPr>
            <w:r w:rsidRPr="0001655C">
              <w:rPr>
                <w:i/>
                <w:iCs/>
                <w:sz w:val="20"/>
                <w:szCs w:val="20"/>
              </w:rPr>
              <w:t xml:space="preserve">Net meter Weighting Factor per interval </w:t>
            </w:r>
            <w:r w:rsidRPr="0001655C">
              <w:rPr>
                <w:i/>
                <w:sz w:val="20"/>
                <w:szCs w:val="20"/>
              </w:rPr>
              <w:t>for the Energy Metered as Energy Storage Resource Load</w:t>
            </w:r>
            <w:r w:rsidRPr="0001655C">
              <w:rPr>
                <w:rFonts w:ascii="Symbol" w:hAnsi="Symbol"/>
                <w:sz w:val="20"/>
                <w:szCs w:val="20"/>
              </w:rPr>
              <w:t></w:t>
            </w:r>
            <w:r w:rsidRPr="0001655C">
              <w:rPr>
                <w:rFonts w:ascii="Symbol" w:hAnsi="Symbol"/>
                <w:sz w:val="20"/>
                <w:szCs w:val="20"/>
              </w:rPr>
              <w:t></w:t>
            </w:r>
            <w:r w:rsidRPr="0001655C">
              <w:rPr>
                <w:sz w:val="20"/>
                <w:szCs w:val="20"/>
              </w:rPr>
              <w:t xml:space="preserve">The weight factor used in net meter price calculation for meters in Electrical Bus </w:t>
            </w:r>
            <w:r w:rsidRPr="0001655C">
              <w:rPr>
                <w:i/>
                <w:sz w:val="20"/>
                <w:szCs w:val="20"/>
              </w:rPr>
              <w:t>b</w:t>
            </w:r>
            <w:r w:rsidRPr="0001655C">
              <w:rPr>
                <w:sz w:val="20"/>
                <w:szCs w:val="20"/>
              </w:rPr>
              <w:t xml:space="preserve">, for the SCED interval </w:t>
            </w:r>
            <w:r w:rsidRPr="0001655C">
              <w:rPr>
                <w:i/>
                <w:iCs/>
                <w:sz w:val="20"/>
                <w:szCs w:val="20"/>
              </w:rPr>
              <w:t>y</w:t>
            </w:r>
            <w:r w:rsidRPr="0001655C">
              <w:rPr>
                <w:sz w:val="20"/>
                <w:szCs w:val="20"/>
              </w:rPr>
              <w:t>, for the ESR Load associated with an ESR.  The weighting factor used in the net meter price calculation shall not be recalculated after the fact due to revisions in the association of Resources to Settlement Meters.</w:t>
            </w:r>
          </w:p>
        </w:tc>
      </w:tr>
      <w:tr w:rsidR="0001655C" w:rsidRPr="0001655C" w14:paraId="09201673" w14:textId="77777777" w:rsidTr="003B71DB">
        <w:trPr>
          <w:cantSplit/>
        </w:trPr>
        <w:tc>
          <w:tcPr>
            <w:tcW w:w="1480" w:type="pct"/>
          </w:tcPr>
          <w:p w14:paraId="58999915" w14:textId="77777777" w:rsidR="0001655C" w:rsidRPr="0001655C" w:rsidRDefault="0001655C" w:rsidP="0001655C">
            <w:pPr>
              <w:spacing w:after="60"/>
              <w:rPr>
                <w:i/>
                <w:sz w:val="20"/>
                <w:szCs w:val="20"/>
              </w:rPr>
            </w:pPr>
            <w:r w:rsidRPr="0001655C">
              <w:rPr>
                <w:sz w:val="20"/>
                <w:szCs w:val="20"/>
              </w:rPr>
              <w:t>RTRMPRESR</w:t>
            </w:r>
            <w:r w:rsidRPr="0001655C">
              <w:rPr>
                <w:sz w:val="20"/>
                <w:szCs w:val="20"/>
                <w:vertAlign w:val="subscript"/>
              </w:rPr>
              <w:t xml:space="preserve"> </w:t>
            </w:r>
            <w:r w:rsidRPr="0001655C">
              <w:rPr>
                <w:i/>
                <w:sz w:val="20"/>
                <w:szCs w:val="20"/>
                <w:vertAlign w:val="subscript"/>
              </w:rPr>
              <w:t>b</w:t>
            </w:r>
          </w:p>
        </w:tc>
        <w:tc>
          <w:tcPr>
            <w:tcW w:w="538" w:type="pct"/>
          </w:tcPr>
          <w:p w14:paraId="1792A81A" w14:textId="77777777" w:rsidR="0001655C" w:rsidRPr="0001655C" w:rsidRDefault="0001655C" w:rsidP="0001655C">
            <w:pPr>
              <w:spacing w:after="60"/>
              <w:rPr>
                <w:sz w:val="20"/>
                <w:szCs w:val="20"/>
              </w:rPr>
            </w:pPr>
            <w:r w:rsidRPr="0001655C">
              <w:rPr>
                <w:sz w:val="20"/>
                <w:szCs w:val="20"/>
              </w:rPr>
              <w:t>$/MWh</w:t>
            </w:r>
          </w:p>
        </w:tc>
        <w:tc>
          <w:tcPr>
            <w:tcW w:w="2982" w:type="pct"/>
          </w:tcPr>
          <w:p w14:paraId="7047AF61" w14:textId="77777777" w:rsidR="0001655C" w:rsidRPr="0001655C" w:rsidRDefault="0001655C" w:rsidP="0001655C">
            <w:pPr>
              <w:spacing w:after="60"/>
              <w:rPr>
                <w:sz w:val="20"/>
                <w:szCs w:val="20"/>
              </w:rPr>
            </w:pPr>
            <w:r w:rsidRPr="0001655C">
              <w:rPr>
                <w:i/>
                <w:sz w:val="20"/>
                <w:szCs w:val="20"/>
              </w:rPr>
              <w:t>Real-Time Price for the Energy Metered as Energy Storage Resource Load at bus</w:t>
            </w:r>
            <w:r w:rsidRPr="0001655C">
              <w:rPr>
                <w:sz w:val="20"/>
                <w:szCs w:val="20"/>
              </w:rPr>
              <w:sym w:font="Symbol" w:char="F0BE"/>
            </w:r>
            <w:r w:rsidRPr="0001655C">
              <w:rPr>
                <w:sz w:val="20"/>
                <w:szCs w:val="20"/>
              </w:rPr>
              <w:t xml:space="preserve">The Real-Time price for the Settlement Meter which measures ESR Load at Electrical Bus </w:t>
            </w:r>
            <w:r w:rsidRPr="0001655C">
              <w:rPr>
                <w:i/>
                <w:sz w:val="20"/>
                <w:szCs w:val="20"/>
              </w:rPr>
              <w:t>b</w:t>
            </w:r>
            <w:r w:rsidRPr="0001655C">
              <w:rPr>
                <w:sz w:val="20"/>
                <w:szCs w:val="20"/>
              </w:rPr>
              <w:t>, for the 15-minute Settlement Interval.</w:t>
            </w:r>
          </w:p>
        </w:tc>
      </w:tr>
      <w:tr w:rsidR="0001655C" w:rsidRPr="0001655C" w14:paraId="4EA600A2" w14:textId="77777777" w:rsidTr="003B71DB">
        <w:trPr>
          <w:cantSplit/>
        </w:trPr>
        <w:tc>
          <w:tcPr>
            <w:tcW w:w="1480" w:type="pct"/>
          </w:tcPr>
          <w:p w14:paraId="2F09F725" w14:textId="77777777" w:rsidR="0001655C" w:rsidRPr="0001655C" w:rsidRDefault="0001655C" w:rsidP="0001655C">
            <w:pPr>
              <w:spacing w:after="60"/>
              <w:rPr>
                <w:sz w:val="20"/>
                <w:szCs w:val="20"/>
                <w:lang w:val="es-ES"/>
              </w:rPr>
            </w:pPr>
            <w:r w:rsidRPr="0001655C">
              <w:rPr>
                <w:sz w:val="20"/>
                <w:szCs w:val="20"/>
              </w:rPr>
              <w:t xml:space="preserve">BP </w:t>
            </w:r>
            <w:r w:rsidRPr="0001655C">
              <w:rPr>
                <w:i/>
                <w:sz w:val="20"/>
                <w:szCs w:val="20"/>
                <w:vertAlign w:val="subscript"/>
              </w:rPr>
              <w:t>r, y</w:t>
            </w:r>
          </w:p>
        </w:tc>
        <w:tc>
          <w:tcPr>
            <w:tcW w:w="538" w:type="pct"/>
          </w:tcPr>
          <w:p w14:paraId="2C5B1737" w14:textId="77777777" w:rsidR="0001655C" w:rsidRPr="0001655C" w:rsidRDefault="0001655C" w:rsidP="0001655C">
            <w:pPr>
              <w:spacing w:after="60"/>
              <w:rPr>
                <w:sz w:val="20"/>
                <w:szCs w:val="20"/>
              </w:rPr>
            </w:pPr>
            <w:r w:rsidRPr="0001655C">
              <w:rPr>
                <w:sz w:val="20"/>
                <w:szCs w:val="20"/>
              </w:rPr>
              <w:t>MW</w:t>
            </w:r>
          </w:p>
        </w:tc>
        <w:tc>
          <w:tcPr>
            <w:tcW w:w="2982" w:type="pct"/>
          </w:tcPr>
          <w:p w14:paraId="3D966B7A" w14:textId="77777777" w:rsidR="0001655C" w:rsidRPr="0001655C" w:rsidRDefault="0001655C" w:rsidP="0001655C">
            <w:pPr>
              <w:spacing w:after="60"/>
              <w:rPr>
                <w:i/>
                <w:sz w:val="20"/>
                <w:szCs w:val="20"/>
              </w:rPr>
            </w:pPr>
            <w:r w:rsidRPr="0001655C">
              <w:rPr>
                <w:i/>
                <w:sz w:val="20"/>
                <w:szCs w:val="20"/>
              </w:rPr>
              <w:t>Base Point per Resource per interval</w:t>
            </w:r>
            <w:r w:rsidRPr="0001655C">
              <w:rPr>
                <w:sz w:val="20"/>
                <w:szCs w:val="20"/>
              </w:rPr>
              <w:t xml:space="preserve"> - The Base Point of Resource </w:t>
            </w:r>
            <w:r w:rsidRPr="0001655C">
              <w:rPr>
                <w:i/>
                <w:sz w:val="20"/>
                <w:szCs w:val="20"/>
              </w:rPr>
              <w:t>r</w:t>
            </w:r>
            <w:r w:rsidRPr="0001655C">
              <w:rPr>
                <w:sz w:val="20"/>
                <w:szCs w:val="20"/>
              </w:rPr>
              <w:t xml:space="preserve">, for the SCED interval </w:t>
            </w:r>
            <w:r w:rsidRPr="0001655C">
              <w:rPr>
                <w:i/>
                <w:sz w:val="20"/>
                <w:szCs w:val="20"/>
              </w:rPr>
              <w:t>y</w:t>
            </w:r>
            <w:r w:rsidRPr="0001655C">
              <w:rPr>
                <w:sz w:val="20"/>
                <w:szCs w:val="20"/>
              </w:rPr>
              <w:t xml:space="preserve">.  </w:t>
            </w:r>
          </w:p>
        </w:tc>
      </w:tr>
      <w:tr w:rsidR="0001655C" w:rsidRPr="0001655C" w14:paraId="038CDC97" w14:textId="77777777" w:rsidTr="003B71DB">
        <w:trPr>
          <w:cantSplit/>
        </w:trPr>
        <w:tc>
          <w:tcPr>
            <w:tcW w:w="1480" w:type="pct"/>
          </w:tcPr>
          <w:p w14:paraId="51733479" w14:textId="77777777" w:rsidR="0001655C" w:rsidRPr="0001655C" w:rsidRDefault="0001655C" w:rsidP="0001655C">
            <w:pPr>
              <w:spacing w:after="60"/>
              <w:rPr>
                <w:i/>
                <w:sz w:val="20"/>
                <w:szCs w:val="20"/>
              </w:rPr>
            </w:pPr>
            <w:r w:rsidRPr="0001655C">
              <w:rPr>
                <w:i/>
                <w:sz w:val="20"/>
                <w:szCs w:val="20"/>
              </w:rPr>
              <w:t>q</w:t>
            </w:r>
          </w:p>
        </w:tc>
        <w:tc>
          <w:tcPr>
            <w:tcW w:w="538" w:type="pct"/>
          </w:tcPr>
          <w:p w14:paraId="4BB0D5D5" w14:textId="77777777" w:rsidR="0001655C" w:rsidRPr="0001655C" w:rsidRDefault="0001655C" w:rsidP="0001655C">
            <w:pPr>
              <w:spacing w:after="60"/>
              <w:rPr>
                <w:sz w:val="20"/>
                <w:szCs w:val="20"/>
              </w:rPr>
            </w:pPr>
            <w:r w:rsidRPr="0001655C">
              <w:rPr>
                <w:sz w:val="20"/>
                <w:szCs w:val="20"/>
              </w:rPr>
              <w:t>none</w:t>
            </w:r>
          </w:p>
        </w:tc>
        <w:tc>
          <w:tcPr>
            <w:tcW w:w="2982" w:type="pct"/>
          </w:tcPr>
          <w:p w14:paraId="5A0817FB" w14:textId="77777777" w:rsidR="0001655C" w:rsidRPr="0001655C" w:rsidRDefault="0001655C" w:rsidP="0001655C">
            <w:pPr>
              <w:spacing w:after="60"/>
              <w:rPr>
                <w:sz w:val="20"/>
                <w:szCs w:val="20"/>
              </w:rPr>
            </w:pPr>
            <w:r w:rsidRPr="0001655C">
              <w:rPr>
                <w:sz w:val="20"/>
                <w:szCs w:val="20"/>
              </w:rPr>
              <w:t>A QSE.</w:t>
            </w:r>
          </w:p>
        </w:tc>
      </w:tr>
      <w:tr w:rsidR="0001655C" w:rsidRPr="0001655C" w14:paraId="2922CEA0" w14:textId="77777777" w:rsidTr="003B71DB">
        <w:trPr>
          <w:cantSplit/>
        </w:trPr>
        <w:tc>
          <w:tcPr>
            <w:tcW w:w="1480" w:type="pct"/>
          </w:tcPr>
          <w:p w14:paraId="4DF74F9E" w14:textId="77777777" w:rsidR="0001655C" w:rsidRPr="0001655C" w:rsidRDefault="0001655C" w:rsidP="0001655C">
            <w:pPr>
              <w:spacing w:after="60"/>
              <w:rPr>
                <w:i/>
                <w:sz w:val="20"/>
                <w:szCs w:val="20"/>
              </w:rPr>
            </w:pPr>
            <w:proofErr w:type="spellStart"/>
            <w:r w:rsidRPr="0001655C">
              <w:rPr>
                <w:i/>
                <w:sz w:val="20"/>
                <w:szCs w:val="20"/>
              </w:rPr>
              <w:t>gsc</w:t>
            </w:r>
            <w:proofErr w:type="spellEnd"/>
          </w:p>
        </w:tc>
        <w:tc>
          <w:tcPr>
            <w:tcW w:w="538" w:type="pct"/>
          </w:tcPr>
          <w:p w14:paraId="23B6342C" w14:textId="77777777" w:rsidR="0001655C" w:rsidRPr="0001655C" w:rsidRDefault="0001655C" w:rsidP="0001655C">
            <w:pPr>
              <w:spacing w:after="60"/>
              <w:rPr>
                <w:sz w:val="20"/>
                <w:szCs w:val="20"/>
              </w:rPr>
            </w:pPr>
            <w:r w:rsidRPr="0001655C">
              <w:rPr>
                <w:sz w:val="20"/>
                <w:szCs w:val="20"/>
              </w:rPr>
              <w:t>none</w:t>
            </w:r>
          </w:p>
        </w:tc>
        <w:tc>
          <w:tcPr>
            <w:tcW w:w="2982" w:type="pct"/>
          </w:tcPr>
          <w:p w14:paraId="1FFC324F" w14:textId="77777777" w:rsidR="0001655C" w:rsidRPr="0001655C" w:rsidRDefault="0001655C" w:rsidP="0001655C">
            <w:pPr>
              <w:spacing w:after="60"/>
              <w:rPr>
                <w:sz w:val="20"/>
                <w:szCs w:val="20"/>
              </w:rPr>
            </w:pPr>
            <w:r w:rsidRPr="0001655C">
              <w:rPr>
                <w:sz w:val="20"/>
                <w:szCs w:val="20"/>
              </w:rPr>
              <w:t>A generation site code.</w:t>
            </w:r>
          </w:p>
        </w:tc>
      </w:tr>
      <w:tr w:rsidR="0001655C" w:rsidRPr="0001655C" w14:paraId="24107BB2" w14:textId="77777777" w:rsidTr="003B71DB">
        <w:trPr>
          <w:cantSplit/>
        </w:trPr>
        <w:tc>
          <w:tcPr>
            <w:tcW w:w="1480" w:type="pct"/>
          </w:tcPr>
          <w:p w14:paraId="375DA65E" w14:textId="77777777" w:rsidR="0001655C" w:rsidRPr="0001655C" w:rsidRDefault="0001655C" w:rsidP="0001655C">
            <w:pPr>
              <w:spacing w:after="60"/>
              <w:rPr>
                <w:i/>
                <w:sz w:val="20"/>
                <w:szCs w:val="20"/>
              </w:rPr>
            </w:pPr>
            <w:r w:rsidRPr="0001655C">
              <w:rPr>
                <w:i/>
                <w:sz w:val="20"/>
                <w:szCs w:val="20"/>
              </w:rPr>
              <w:t>r</w:t>
            </w:r>
          </w:p>
        </w:tc>
        <w:tc>
          <w:tcPr>
            <w:tcW w:w="538" w:type="pct"/>
          </w:tcPr>
          <w:p w14:paraId="1EC4409D" w14:textId="77777777" w:rsidR="0001655C" w:rsidRPr="0001655C" w:rsidRDefault="0001655C" w:rsidP="0001655C">
            <w:pPr>
              <w:spacing w:after="60"/>
              <w:rPr>
                <w:sz w:val="20"/>
                <w:szCs w:val="20"/>
              </w:rPr>
            </w:pPr>
            <w:r w:rsidRPr="0001655C">
              <w:rPr>
                <w:sz w:val="20"/>
                <w:szCs w:val="20"/>
              </w:rPr>
              <w:t>none</w:t>
            </w:r>
          </w:p>
        </w:tc>
        <w:tc>
          <w:tcPr>
            <w:tcW w:w="2982" w:type="pct"/>
          </w:tcPr>
          <w:p w14:paraId="69EF800E" w14:textId="77777777" w:rsidR="0001655C" w:rsidRPr="0001655C" w:rsidRDefault="0001655C" w:rsidP="0001655C">
            <w:pPr>
              <w:spacing w:after="60"/>
              <w:rPr>
                <w:sz w:val="20"/>
                <w:szCs w:val="20"/>
              </w:rPr>
            </w:pPr>
            <w:r w:rsidRPr="0001655C">
              <w:rPr>
                <w:sz w:val="20"/>
                <w:szCs w:val="20"/>
              </w:rPr>
              <w:t xml:space="preserve">The Controllable Load Resource that is part of an ESR.  </w:t>
            </w:r>
          </w:p>
        </w:tc>
      </w:tr>
      <w:tr w:rsidR="0001655C" w:rsidRPr="0001655C" w14:paraId="43A1EB5C" w14:textId="77777777" w:rsidTr="003B71DB">
        <w:trPr>
          <w:cantSplit/>
        </w:trPr>
        <w:tc>
          <w:tcPr>
            <w:tcW w:w="1480" w:type="pct"/>
          </w:tcPr>
          <w:p w14:paraId="276610A4" w14:textId="77777777" w:rsidR="0001655C" w:rsidRPr="0001655C" w:rsidRDefault="0001655C" w:rsidP="0001655C">
            <w:pPr>
              <w:spacing w:after="60"/>
              <w:rPr>
                <w:i/>
                <w:sz w:val="20"/>
                <w:szCs w:val="20"/>
              </w:rPr>
            </w:pPr>
            <w:r w:rsidRPr="0001655C">
              <w:rPr>
                <w:i/>
                <w:sz w:val="20"/>
                <w:szCs w:val="20"/>
              </w:rPr>
              <w:t>p</w:t>
            </w:r>
          </w:p>
        </w:tc>
        <w:tc>
          <w:tcPr>
            <w:tcW w:w="538" w:type="pct"/>
          </w:tcPr>
          <w:p w14:paraId="1199272B" w14:textId="77777777" w:rsidR="0001655C" w:rsidRPr="0001655C" w:rsidRDefault="0001655C" w:rsidP="0001655C">
            <w:pPr>
              <w:spacing w:after="60"/>
              <w:rPr>
                <w:sz w:val="20"/>
                <w:szCs w:val="20"/>
              </w:rPr>
            </w:pPr>
            <w:r w:rsidRPr="0001655C">
              <w:rPr>
                <w:sz w:val="20"/>
                <w:szCs w:val="20"/>
              </w:rPr>
              <w:t>none</w:t>
            </w:r>
          </w:p>
        </w:tc>
        <w:tc>
          <w:tcPr>
            <w:tcW w:w="2982" w:type="pct"/>
          </w:tcPr>
          <w:p w14:paraId="3B8049F4" w14:textId="77777777" w:rsidR="0001655C" w:rsidRPr="0001655C" w:rsidRDefault="0001655C" w:rsidP="0001655C">
            <w:pPr>
              <w:spacing w:after="60"/>
              <w:rPr>
                <w:sz w:val="20"/>
                <w:szCs w:val="20"/>
              </w:rPr>
            </w:pPr>
            <w:r w:rsidRPr="0001655C">
              <w:rPr>
                <w:sz w:val="20"/>
                <w:szCs w:val="20"/>
              </w:rPr>
              <w:t>A Resource Node Settlement Point.</w:t>
            </w:r>
          </w:p>
        </w:tc>
      </w:tr>
      <w:tr w:rsidR="0001655C" w:rsidRPr="0001655C" w14:paraId="473509D2" w14:textId="77777777" w:rsidTr="003B71DB">
        <w:trPr>
          <w:cantSplit/>
        </w:trPr>
        <w:tc>
          <w:tcPr>
            <w:tcW w:w="1480" w:type="pct"/>
          </w:tcPr>
          <w:p w14:paraId="35CEFA78" w14:textId="77777777" w:rsidR="0001655C" w:rsidRPr="0001655C" w:rsidRDefault="0001655C" w:rsidP="0001655C">
            <w:pPr>
              <w:spacing w:after="60"/>
              <w:rPr>
                <w:i/>
                <w:sz w:val="20"/>
                <w:szCs w:val="20"/>
              </w:rPr>
            </w:pPr>
            <w:r w:rsidRPr="0001655C">
              <w:rPr>
                <w:i/>
                <w:sz w:val="20"/>
                <w:szCs w:val="20"/>
              </w:rPr>
              <w:t>y</w:t>
            </w:r>
          </w:p>
        </w:tc>
        <w:tc>
          <w:tcPr>
            <w:tcW w:w="538" w:type="pct"/>
          </w:tcPr>
          <w:p w14:paraId="606BA376" w14:textId="77777777" w:rsidR="0001655C" w:rsidRPr="0001655C" w:rsidRDefault="0001655C" w:rsidP="0001655C">
            <w:pPr>
              <w:spacing w:after="60"/>
              <w:rPr>
                <w:sz w:val="20"/>
                <w:szCs w:val="20"/>
              </w:rPr>
            </w:pPr>
            <w:r w:rsidRPr="0001655C">
              <w:rPr>
                <w:sz w:val="20"/>
                <w:szCs w:val="20"/>
              </w:rPr>
              <w:t>none</w:t>
            </w:r>
          </w:p>
        </w:tc>
        <w:tc>
          <w:tcPr>
            <w:tcW w:w="2982" w:type="pct"/>
          </w:tcPr>
          <w:p w14:paraId="1C6AC5DA" w14:textId="77777777" w:rsidR="0001655C" w:rsidRPr="0001655C" w:rsidRDefault="0001655C" w:rsidP="0001655C">
            <w:pPr>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03BFC9E7" w14:textId="77777777" w:rsidTr="003B71DB">
        <w:trPr>
          <w:cantSplit/>
        </w:trPr>
        <w:tc>
          <w:tcPr>
            <w:tcW w:w="1480" w:type="pct"/>
          </w:tcPr>
          <w:p w14:paraId="58C69E05" w14:textId="77777777" w:rsidR="0001655C" w:rsidRPr="0001655C" w:rsidRDefault="0001655C" w:rsidP="0001655C">
            <w:pPr>
              <w:spacing w:after="60"/>
              <w:rPr>
                <w:i/>
                <w:sz w:val="20"/>
                <w:szCs w:val="20"/>
              </w:rPr>
            </w:pPr>
            <w:r w:rsidRPr="0001655C">
              <w:rPr>
                <w:i/>
                <w:sz w:val="20"/>
                <w:szCs w:val="20"/>
              </w:rPr>
              <w:t>b</w:t>
            </w:r>
          </w:p>
        </w:tc>
        <w:tc>
          <w:tcPr>
            <w:tcW w:w="538" w:type="pct"/>
          </w:tcPr>
          <w:p w14:paraId="56A912C3" w14:textId="77777777" w:rsidR="0001655C" w:rsidRPr="0001655C" w:rsidRDefault="0001655C" w:rsidP="0001655C">
            <w:pPr>
              <w:spacing w:after="60"/>
              <w:rPr>
                <w:sz w:val="20"/>
                <w:szCs w:val="20"/>
              </w:rPr>
            </w:pPr>
            <w:r w:rsidRPr="0001655C">
              <w:rPr>
                <w:sz w:val="20"/>
                <w:szCs w:val="20"/>
              </w:rPr>
              <w:t>none</w:t>
            </w:r>
          </w:p>
        </w:tc>
        <w:tc>
          <w:tcPr>
            <w:tcW w:w="2982" w:type="pct"/>
          </w:tcPr>
          <w:p w14:paraId="2F41A0BA" w14:textId="77777777" w:rsidR="0001655C" w:rsidRPr="0001655C" w:rsidRDefault="0001655C" w:rsidP="0001655C">
            <w:pPr>
              <w:spacing w:after="60"/>
              <w:rPr>
                <w:sz w:val="20"/>
                <w:szCs w:val="20"/>
              </w:rPr>
            </w:pPr>
            <w:r w:rsidRPr="0001655C">
              <w:rPr>
                <w:sz w:val="20"/>
                <w:szCs w:val="20"/>
              </w:rPr>
              <w:t>An Electrical Bus.</w:t>
            </w:r>
          </w:p>
        </w:tc>
      </w:tr>
    </w:tbl>
    <w:p w14:paraId="6FB15D96" w14:textId="77777777" w:rsidR="0001655C" w:rsidRPr="0001655C" w:rsidRDefault="0001655C" w:rsidP="0001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01655C" w:rsidRPr="0001655C" w14:paraId="610F8216" w14:textId="77777777" w:rsidTr="003B71DB">
        <w:trPr>
          <w:trHeight w:val="206"/>
        </w:trPr>
        <w:tc>
          <w:tcPr>
            <w:tcW w:w="5000" w:type="pct"/>
            <w:shd w:val="pct12" w:color="auto" w:fill="auto"/>
          </w:tcPr>
          <w:p w14:paraId="026025F4" w14:textId="77777777" w:rsidR="0001655C" w:rsidRPr="0001655C" w:rsidRDefault="0001655C" w:rsidP="0001655C">
            <w:pPr>
              <w:spacing w:before="120" w:after="240"/>
              <w:rPr>
                <w:b/>
                <w:i/>
                <w:iCs/>
              </w:rPr>
            </w:pPr>
            <w:r w:rsidRPr="0001655C">
              <w:rPr>
                <w:b/>
                <w:i/>
                <w:iCs/>
              </w:rPr>
              <w:t>[NPRR1010, NPRR1014, and NPRR1188:  Replace applicable portions of paragraph (3) above with the following upon system implementation of the Real-Time Co-Optimization (RTC) project for NPRR1010; or upon system implementation for NPRR1014 or NPRR1188:]</w:t>
            </w:r>
          </w:p>
          <w:p w14:paraId="3D9CA8D4" w14:textId="77777777" w:rsidR="0001655C" w:rsidRPr="0001655C" w:rsidRDefault="0001655C" w:rsidP="0001655C">
            <w:pPr>
              <w:spacing w:before="240" w:after="240"/>
              <w:ind w:left="720" w:hanging="720"/>
              <w:rPr>
                <w:b/>
                <w:i/>
                <w:iCs/>
              </w:rPr>
            </w:pPr>
            <w:r w:rsidRPr="0001655C">
              <w:t>(3)</w:t>
            </w:r>
            <w:r w:rsidRPr="0001655C">
              <w:tab/>
              <w:t>For a facility with Settlement Meters that measure CLR (that is not an ALR) or ESR Load, t</w:t>
            </w:r>
            <w:r w:rsidRPr="0001655C">
              <w:rPr>
                <w:iCs/>
              </w:rPr>
              <w:t xml:space="preserve">he total payment or charge </w:t>
            </w:r>
            <w:r w:rsidRPr="0001655C">
              <w:t xml:space="preserve">for CLR (that is not an ALR) or ESR Load is </w:t>
            </w:r>
            <w:r w:rsidRPr="0001655C">
              <w:rPr>
                <w:iCs/>
              </w:rPr>
              <w:t xml:space="preserve">calculated for a QSE, </w:t>
            </w:r>
            <w:r w:rsidRPr="0001655C">
              <w:t>CLR (that is not an ALR) or</w:t>
            </w:r>
            <w:r w:rsidRPr="0001655C">
              <w:rPr>
                <w:iCs/>
              </w:rPr>
              <w:t xml:space="preserve"> ESR, and Settlement Point for each 15-minute Settlement Interval.</w:t>
            </w:r>
          </w:p>
          <w:p w14:paraId="3E05A6C8" w14:textId="77777777" w:rsidR="0001655C" w:rsidRPr="0001655C" w:rsidRDefault="0001655C" w:rsidP="0001655C">
            <w:pPr>
              <w:spacing w:after="240"/>
              <w:ind w:left="720"/>
              <w:rPr>
                <w:iCs/>
              </w:rPr>
            </w:pPr>
            <w:r w:rsidRPr="0001655C">
              <w:rPr>
                <w:iCs/>
              </w:rPr>
              <w:t xml:space="preserve">The WSL is settled as follows: </w:t>
            </w:r>
          </w:p>
          <w:p w14:paraId="79DC285C" w14:textId="77777777" w:rsidR="0001655C" w:rsidRPr="0001655C" w:rsidRDefault="0001655C" w:rsidP="0001655C">
            <w:pPr>
              <w:tabs>
                <w:tab w:val="left" w:pos="2340"/>
                <w:tab w:val="left" w:pos="2880"/>
              </w:tabs>
              <w:spacing w:after="240"/>
              <w:ind w:left="2880" w:hanging="2160"/>
              <w:rPr>
                <w:b/>
                <w:bCs/>
              </w:rPr>
            </w:pPr>
            <w:r w:rsidRPr="0001655C">
              <w:rPr>
                <w:b/>
                <w:bCs/>
              </w:rPr>
              <w:t xml:space="preserve">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1D8B989F">
                <v:shape id="_x0000_i1153" type="#_x0000_t75" style="width:12pt;height:18.6pt" o:ole="">
                  <v:imagedata r:id="rId160" o:title=""/>
                </v:shape>
                <o:OLEObject Type="Embed" ProgID="Equation.3" ShapeID="_x0000_i1153" DrawAspect="Content" ObjectID="_1808977560" r:id="rId166"/>
              </w:object>
            </w:r>
            <w:r w:rsidRPr="0001655C">
              <w:rPr>
                <w:b/>
                <w:bCs/>
              </w:rPr>
              <w:t xml:space="preserve"> (RTRMPRESR</w:t>
            </w:r>
            <w:r w:rsidRPr="0001655C">
              <w:rPr>
                <w:b/>
                <w:bCs/>
                <w:i/>
                <w:vertAlign w:val="subscript"/>
              </w:rPr>
              <w:t xml:space="preserve"> b </w:t>
            </w:r>
            <w:r w:rsidRPr="0001655C">
              <w:rPr>
                <w:b/>
                <w:bCs/>
              </w:rPr>
              <w:t>* MEBL</w:t>
            </w:r>
            <w:r w:rsidRPr="0001655C">
              <w:rPr>
                <w:bCs/>
              </w:rPr>
              <w:t xml:space="preserve"> </w:t>
            </w:r>
            <w:r w:rsidRPr="0001655C">
              <w:rPr>
                <w:b/>
                <w:bCs/>
                <w:i/>
                <w:vertAlign w:val="subscript"/>
              </w:rPr>
              <w:t>q, r, b</w:t>
            </w:r>
            <w:r w:rsidRPr="0001655C">
              <w:rPr>
                <w:b/>
                <w:bCs/>
              </w:rPr>
              <w:t>)</w:t>
            </w:r>
          </w:p>
          <w:p w14:paraId="0E054C3C" w14:textId="77777777" w:rsidR="0001655C" w:rsidRPr="0001655C" w:rsidRDefault="0001655C" w:rsidP="0001655C">
            <w:pPr>
              <w:spacing w:after="240"/>
              <w:ind w:left="720"/>
              <w:rPr>
                <w:iCs/>
              </w:rPr>
            </w:pPr>
            <w:r w:rsidRPr="0001655C">
              <w:rPr>
                <w:iCs/>
              </w:rPr>
              <w:t xml:space="preserve">The </w:t>
            </w:r>
            <w:r w:rsidRPr="0001655C">
              <w:t>Non-WSL ESR Charging Load</w:t>
            </w:r>
            <w:r w:rsidRPr="0001655C">
              <w:rPr>
                <w:iCs/>
              </w:rPr>
              <w:t xml:space="preserve"> is settled as follows: </w:t>
            </w:r>
          </w:p>
          <w:p w14:paraId="7C4A422E" w14:textId="77777777" w:rsidR="0001655C" w:rsidRPr="0001655C" w:rsidRDefault="0001655C" w:rsidP="0001655C">
            <w:pPr>
              <w:tabs>
                <w:tab w:val="left" w:pos="2340"/>
                <w:tab w:val="left" w:pos="2880"/>
              </w:tabs>
              <w:spacing w:after="240"/>
              <w:ind w:left="2880" w:hanging="2160"/>
              <w:rPr>
                <w:b/>
                <w:bCs/>
              </w:rPr>
            </w:pPr>
            <w:r w:rsidRPr="0001655C">
              <w:rPr>
                <w:b/>
                <w:bCs/>
              </w:rPr>
              <w:t xml:space="preserve">ESRNWSLAMTTOT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0F6AC5FC">
                <v:shape id="_x0000_i1154" type="#_x0000_t75" style="width:12pt;height:18.6pt" o:ole="">
                  <v:imagedata r:id="rId160" o:title=""/>
                </v:shape>
                <o:OLEObject Type="Embed" ProgID="Equation.3" ShapeID="_x0000_i1154" DrawAspect="Content" ObjectID="_1808977561" r:id="rId167"/>
              </w:object>
            </w:r>
            <w:r w:rsidRPr="0001655C">
              <w:rPr>
                <w:b/>
                <w:bCs/>
              </w:rPr>
              <w:t xml:space="preserve"> (RTRMPRESR</w:t>
            </w:r>
            <w:r w:rsidRPr="0001655C">
              <w:rPr>
                <w:b/>
                <w:bCs/>
                <w:i/>
                <w:vertAlign w:val="subscript"/>
              </w:rPr>
              <w:t xml:space="preserve"> b </w:t>
            </w:r>
            <w:r w:rsidRPr="0001655C">
              <w:rPr>
                <w:b/>
                <w:bCs/>
              </w:rPr>
              <w:t>* MEBR</w:t>
            </w:r>
            <w:r w:rsidRPr="0001655C">
              <w:rPr>
                <w:bCs/>
              </w:rPr>
              <w:t xml:space="preserve"> </w:t>
            </w:r>
            <w:r w:rsidRPr="0001655C">
              <w:rPr>
                <w:b/>
                <w:bCs/>
                <w:i/>
                <w:vertAlign w:val="subscript"/>
              </w:rPr>
              <w:t>q, r, b</w:t>
            </w:r>
            <w:r w:rsidRPr="0001655C">
              <w:rPr>
                <w:b/>
                <w:bCs/>
              </w:rPr>
              <w:t>)</w:t>
            </w:r>
          </w:p>
          <w:p w14:paraId="47D9DB3E" w14:textId="77777777" w:rsidR="0001655C" w:rsidRPr="0001655C" w:rsidRDefault="0001655C" w:rsidP="0001655C">
            <w:pPr>
              <w:tabs>
                <w:tab w:val="left" w:pos="2340"/>
                <w:tab w:val="left" w:pos="2880"/>
              </w:tabs>
              <w:spacing w:after="240"/>
              <w:ind w:left="2880" w:hanging="2160"/>
              <w:rPr>
                <w:b/>
                <w:bCs/>
              </w:rPr>
            </w:pPr>
            <w:r w:rsidRPr="0001655C">
              <w:rPr>
                <w:b/>
                <w:bCs/>
              </w:rPr>
              <w:t xml:space="preserve">Where: </w:t>
            </w:r>
          </w:p>
          <w:p w14:paraId="0BBCAF2C" w14:textId="77777777" w:rsidR="0001655C" w:rsidRPr="0001655C" w:rsidRDefault="0001655C" w:rsidP="0001655C">
            <w:pPr>
              <w:tabs>
                <w:tab w:val="left" w:pos="1230"/>
                <w:tab w:val="left" w:pos="2340"/>
              </w:tabs>
              <w:spacing w:before="240" w:after="240"/>
              <w:ind w:left="3600" w:hanging="2430"/>
            </w:pPr>
            <w:r w:rsidRPr="0001655C">
              <w:t>MEBR</w:t>
            </w:r>
            <w:r w:rsidRPr="0001655C">
              <w:rPr>
                <w:vertAlign w:val="subscript"/>
              </w:rPr>
              <w:t xml:space="preserve"> </w:t>
            </w:r>
            <w:r w:rsidRPr="0001655C">
              <w:rPr>
                <w:i/>
                <w:iCs/>
                <w:vertAlign w:val="subscript"/>
              </w:rPr>
              <w:t>q, r, b</w:t>
            </w:r>
            <w:r w:rsidRPr="0001655C">
              <w:tab/>
              <w:t>=</w:t>
            </w:r>
            <w:r w:rsidRPr="0001655C">
              <w:tab/>
              <w:t>MEBRFG</w:t>
            </w:r>
            <w:r w:rsidRPr="0001655C">
              <w:rPr>
                <w:vertAlign w:val="subscript"/>
              </w:rPr>
              <w:t xml:space="preserve"> </w:t>
            </w:r>
            <w:r w:rsidRPr="0001655C">
              <w:rPr>
                <w:i/>
                <w:iCs/>
                <w:vertAlign w:val="subscript"/>
              </w:rPr>
              <w:t>q, r, b</w:t>
            </w:r>
            <w:r w:rsidRPr="0001655C">
              <w:t xml:space="preserve"> + MEBRSG</w:t>
            </w:r>
            <w:r w:rsidRPr="0001655C">
              <w:rPr>
                <w:vertAlign w:val="subscript"/>
              </w:rPr>
              <w:t xml:space="preserve"> </w:t>
            </w:r>
            <w:r w:rsidRPr="0001655C">
              <w:rPr>
                <w:i/>
                <w:iCs/>
                <w:vertAlign w:val="subscript"/>
              </w:rPr>
              <w:t>q, r, b</w:t>
            </w:r>
            <w:r w:rsidRPr="0001655C">
              <w:rPr>
                <w:vertAlign w:val="subscript"/>
              </w:rPr>
              <w:t xml:space="preserve"> </w:t>
            </w:r>
            <w:r w:rsidRPr="0001655C">
              <w:t xml:space="preserve"> </w:t>
            </w:r>
          </w:p>
          <w:p w14:paraId="6098CFB3" w14:textId="77777777" w:rsidR="0001655C" w:rsidRPr="0001655C" w:rsidRDefault="0001655C" w:rsidP="0001655C">
            <w:pPr>
              <w:tabs>
                <w:tab w:val="left" w:pos="1230"/>
                <w:tab w:val="left" w:pos="2340"/>
              </w:tabs>
              <w:spacing w:before="240" w:after="240"/>
              <w:ind w:left="720"/>
            </w:pPr>
            <w:r w:rsidRPr="0001655C">
              <w:t>The total Non-WSL ESR Charging Load is included in the Real-Time Adjusted Meter Load (AML) per QSE.</w:t>
            </w:r>
          </w:p>
          <w:p w14:paraId="6164E004" w14:textId="77777777" w:rsidR="0001655C" w:rsidRPr="0001655C" w:rsidRDefault="0001655C" w:rsidP="0001655C">
            <w:pPr>
              <w:tabs>
                <w:tab w:val="left" w:pos="2340"/>
                <w:tab w:val="left" w:pos="3420"/>
              </w:tabs>
              <w:spacing w:after="240"/>
              <w:ind w:left="3420" w:hanging="2700"/>
              <w:rPr>
                <w:b/>
                <w:bCs/>
              </w:rPr>
            </w:pPr>
            <w:r w:rsidRPr="0001655C">
              <w:rPr>
                <w:bCs/>
              </w:rPr>
              <w:t>Where</w:t>
            </w:r>
            <w:r w:rsidRPr="0001655C">
              <w:rPr>
                <w:bCs/>
                <w:iCs/>
              </w:rPr>
              <w:t xml:space="preserve"> the price for Settlement Meter is determined as follows:</w:t>
            </w:r>
          </w:p>
          <w:p w14:paraId="75F2D90F" w14:textId="77777777" w:rsidR="0001655C" w:rsidRPr="0001655C" w:rsidRDefault="0001655C" w:rsidP="0001655C">
            <w:pPr>
              <w:spacing w:after="240"/>
              <w:ind w:left="2880" w:hanging="2160"/>
              <w:rPr>
                <w:b/>
                <w:lang w:val="es-ES"/>
              </w:rPr>
            </w:pPr>
            <w:r w:rsidRPr="0001655C">
              <w:rPr>
                <w:b/>
                <w:lang w:val="es-ES"/>
              </w:rPr>
              <w:t>RTRMPRESR</w:t>
            </w:r>
            <w:r w:rsidRPr="0001655C">
              <w:rPr>
                <w:b/>
                <w:i/>
                <w:iCs/>
                <w:vertAlign w:val="subscript"/>
                <w:lang w:val="es-ES"/>
              </w:rPr>
              <w:t xml:space="preserve"> b</w:t>
            </w:r>
            <w:r w:rsidRPr="0001655C">
              <w:rPr>
                <w:b/>
                <w:lang w:val="es-ES"/>
              </w:rPr>
              <w:t xml:space="preserve"> </w:t>
            </w:r>
            <w:r w:rsidRPr="0001655C">
              <w:rPr>
                <w:b/>
                <w:lang w:val="es-ES"/>
              </w:rPr>
              <w:tab/>
              <w:t xml:space="preserve">= </w:t>
            </w:r>
            <w:r w:rsidRPr="0001655C">
              <w:rPr>
                <w:b/>
              </w:rPr>
              <w:t>Max [-$251, (</w:t>
            </w:r>
            <w:r w:rsidRPr="0001655C">
              <w:rPr>
                <w:rFonts w:ascii="Times New Roman Bold" w:hAnsi="Times New Roman Bold"/>
                <w:b/>
                <w:noProof/>
                <w:position w:val="-18"/>
              </w:rPr>
              <w:drawing>
                <wp:inline distT="0" distB="0" distL="0" distR="0" wp14:anchorId="2E4BA5AA" wp14:editId="271F2760">
                  <wp:extent cx="142875" cy="294005"/>
                  <wp:effectExtent l="0" t="0" r="9525" b="0"/>
                  <wp:docPr id="163493162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1655C">
              <w:rPr>
                <w:b/>
                <w:lang w:val="es-ES"/>
              </w:rPr>
              <w:t xml:space="preserve">(RNWFL </w:t>
            </w:r>
            <w:r w:rsidRPr="0001655C">
              <w:rPr>
                <w:b/>
                <w:i/>
                <w:iCs/>
                <w:vertAlign w:val="subscript"/>
                <w:lang w:val="es-ES"/>
              </w:rPr>
              <w:t xml:space="preserve">b, y </w:t>
            </w:r>
            <w:r w:rsidRPr="0001655C">
              <w:rPr>
                <w:b/>
                <w:lang w:val="es-ES"/>
              </w:rPr>
              <w:t xml:space="preserve">* </w:t>
            </w:r>
            <w:ins w:id="468" w:author="ERCOT 012825" w:date="2025-01-27T14:20:00Z">
              <w:r w:rsidRPr="0001655C">
                <w:rPr>
                  <w:b/>
                  <w:lang w:val="es-ES"/>
                </w:rPr>
                <w:t>(</w:t>
              </w:r>
            </w:ins>
            <w:r w:rsidRPr="0001655C">
              <w:rPr>
                <w:b/>
                <w:lang w:val="es-ES"/>
              </w:rPr>
              <w:t xml:space="preserve">RTLMP </w:t>
            </w:r>
            <w:r w:rsidRPr="0001655C">
              <w:rPr>
                <w:b/>
                <w:i/>
                <w:vertAlign w:val="subscript"/>
                <w:lang w:val="es-ES"/>
              </w:rPr>
              <w:t>b</w:t>
            </w:r>
            <w:r w:rsidRPr="0001655C">
              <w:rPr>
                <w:b/>
                <w:i/>
                <w:iCs/>
                <w:vertAlign w:val="subscript"/>
                <w:lang w:val="es-ES"/>
              </w:rPr>
              <w:t>, y</w:t>
            </w:r>
            <w:ins w:id="469" w:author="ERCOT 012825" w:date="2025-01-27T14:20:00Z">
              <w:r w:rsidRPr="0001655C">
                <w:rPr>
                  <w:b/>
                  <w:i/>
                  <w:iCs/>
                  <w:vertAlign w:val="subscript"/>
                  <w:lang w:val="es-ES"/>
                </w:rPr>
                <w:t xml:space="preserve"> </w:t>
              </w:r>
              <w:r w:rsidRPr="0001655C">
                <w:rPr>
                  <w:b/>
                  <w:i/>
                  <w:iCs/>
                  <w:lang w:val="es-ES"/>
                </w:rPr>
                <w:t>+</w:t>
              </w:r>
              <w:r w:rsidRPr="0001655C">
                <w:rPr>
                  <w:b/>
                  <w:i/>
                  <w:iCs/>
                  <w:vertAlign w:val="subscript"/>
                  <w:lang w:val="es-ES"/>
                </w:rPr>
                <w:t xml:space="preserve"> </w:t>
              </w:r>
              <w:r w:rsidRPr="0001655C">
                <w:rPr>
                  <w:b/>
                </w:rPr>
                <w:t>RTRDMPA</w:t>
              </w:r>
              <w:r w:rsidRPr="0001655C">
                <w:rPr>
                  <w:b/>
                  <w:lang w:val="es-ES"/>
                </w:rPr>
                <w:t xml:space="preserve"> </w:t>
              </w:r>
              <w:r w:rsidRPr="0001655C">
                <w:rPr>
                  <w:b/>
                  <w:i/>
                  <w:vertAlign w:val="subscript"/>
                  <w:lang w:val="es-ES"/>
                </w:rPr>
                <w:t>b</w:t>
              </w:r>
              <w:r w:rsidRPr="0001655C">
                <w:rPr>
                  <w:b/>
                  <w:i/>
                  <w:iCs/>
                  <w:vertAlign w:val="subscript"/>
                  <w:lang w:val="es-ES"/>
                </w:rPr>
                <w:t>, y</w:t>
              </w:r>
              <w:r w:rsidRPr="0001655C">
                <w:rPr>
                  <w:b/>
                  <w:lang w:val="es-ES"/>
                </w:rPr>
                <w:t>)</w:t>
              </w:r>
            </w:ins>
            <w:r w:rsidRPr="0001655C">
              <w:rPr>
                <w:b/>
                <w:lang w:val="es-ES"/>
              </w:rPr>
              <w:t>)</w:t>
            </w:r>
            <w:del w:id="470" w:author="ERCOT 012825" w:date="2025-01-27T14:21:00Z">
              <w:r w:rsidRPr="0001655C" w:rsidDel="007F5F1B">
                <w:rPr>
                  <w:b/>
                </w:rPr>
                <w:delText xml:space="preserve"> + RTRDP</w:delText>
              </w:r>
            </w:del>
            <w:del w:id="471" w:author="ERCOT 012825" w:date="2025-01-27T14:20:00Z">
              <w:r w:rsidRPr="0001655C" w:rsidDel="007F5F1B">
                <w:rPr>
                  <w:b/>
                </w:rPr>
                <w:delText>)</w:delText>
              </w:r>
            </w:del>
            <w:r w:rsidRPr="0001655C">
              <w:rPr>
                <w:b/>
              </w:rPr>
              <w:t>]</w:t>
            </w:r>
          </w:p>
          <w:p w14:paraId="007E0BF7" w14:textId="77777777" w:rsidR="0001655C" w:rsidRPr="0001655C" w:rsidRDefault="0001655C" w:rsidP="0001655C">
            <w:pPr>
              <w:spacing w:after="240"/>
              <w:ind w:left="720"/>
              <w:rPr>
                <w:iCs/>
              </w:rPr>
            </w:pPr>
            <w:r w:rsidRPr="0001655C">
              <w:rPr>
                <w:iCs/>
              </w:rPr>
              <w:t xml:space="preserve">The </w:t>
            </w:r>
            <w:r w:rsidRPr="0001655C">
              <w:t>CLR Load</w:t>
            </w:r>
            <w:r w:rsidRPr="0001655C">
              <w:rPr>
                <w:iCs/>
              </w:rPr>
              <w:t xml:space="preserve"> is settled as follows: </w:t>
            </w:r>
          </w:p>
          <w:p w14:paraId="7E9DAB6A" w14:textId="77777777" w:rsidR="0001655C" w:rsidRPr="0001655C" w:rsidRDefault="0001655C" w:rsidP="0001655C">
            <w:pPr>
              <w:tabs>
                <w:tab w:val="left" w:pos="2340"/>
                <w:tab w:val="left" w:pos="2880"/>
              </w:tabs>
              <w:spacing w:after="240"/>
              <w:ind w:left="2880" w:hanging="2160"/>
              <w:rPr>
                <w:b/>
                <w:bCs/>
              </w:rPr>
            </w:pPr>
            <w:r w:rsidRPr="0001655C">
              <w:rPr>
                <w:b/>
                <w:bCs/>
              </w:rPr>
              <w:t xml:space="preserve">CLRAMTTOT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noProof/>
                <w:position w:val="-20"/>
              </w:rPr>
              <w:drawing>
                <wp:inline distT="0" distB="0" distL="0" distR="0" wp14:anchorId="713665B0" wp14:editId="4EE80CA5">
                  <wp:extent cx="180975" cy="2590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01655C">
              <w:rPr>
                <w:b/>
                <w:bCs/>
              </w:rPr>
              <w:t xml:space="preserve"> (RTRMPRCLR</w:t>
            </w:r>
            <w:r w:rsidRPr="0001655C">
              <w:rPr>
                <w:b/>
                <w:bCs/>
                <w:i/>
                <w:vertAlign w:val="subscript"/>
              </w:rPr>
              <w:t xml:space="preserve"> b </w:t>
            </w:r>
            <w:r w:rsidRPr="0001655C">
              <w:rPr>
                <w:b/>
                <w:bCs/>
              </w:rPr>
              <w:t>* MEBCL</w:t>
            </w:r>
            <w:r w:rsidRPr="0001655C">
              <w:rPr>
                <w:bCs/>
              </w:rPr>
              <w:t xml:space="preserve"> </w:t>
            </w:r>
            <w:r w:rsidRPr="0001655C">
              <w:rPr>
                <w:b/>
                <w:bCs/>
                <w:i/>
                <w:vertAlign w:val="subscript"/>
              </w:rPr>
              <w:t>q, r, b</w:t>
            </w:r>
            <w:r w:rsidRPr="0001655C">
              <w:rPr>
                <w:b/>
                <w:bCs/>
              </w:rPr>
              <w:t>)</w:t>
            </w:r>
          </w:p>
          <w:p w14:paraId="01C5F38E" w14:textId="77777777" w:rsidR="0001655C" w:rsidRPr="0001655C" w:rsidRDefault="0001655C" w:rsidP="0001655C">
            <w:pPr>
              <w:tabs>
                <w:tab w:val="left" w:pos="2340"/>
                <w:tab w:val="left" w:pos="2880"/>
              </w:tabs>
              <w:spacing w:after="240"/>
              <w:ind w:left="2880" w:hanging="2160"/>
              <w:rPr>
                <w:b/>
                <w:bCs/>
              </w:rPr>
            </w:pPr>
            <w:r w:rsidRPr="0001655C">
              <w:rPr>
                <w:b/>
                <w:bCs/>
              </w:rPr>
              <w:t xml:space="preserve">Where: </w:t>
            </w:r>
          </w:p>
          <w:p w14:paraId="221D38C6" w14:textId="77777777" w:rsidR="0001655C" w:rsidRPr="0001655C" w:rsidRDefault="0001655C" w:rsidP="0001655C">
            <w:pPr>
              <w:tabs>
                <w:tab w:val="left" w:pos="1230"/>
                <w:tab w:val="left" w:pos="2340"/>
              </w:tabs>
              <w:spacing w:before="240" w:after="240"/>
              <w:ind w:left="3600" w:hanging="2430"/>
            </w:pPr>
            <w:r w:rsidRPr="0001655C">
              <w:t>MEBCL</w:t>
            </w:r>
            <w:r w:rsidRPr="0001655C">
              <w:rPr>
                <w:vertAlign w:val="subscript"/>
              </w:rPr>
              <w:t xml:space="preserve"> </w:t>
            </w:r>
            <w:r w:rsidRPr="0001655C">
              <w:rPr>
                <w:i/>
                <w:iCs/>
                <w:vertAlign w:val="subscript"/>
              </w:rPr>
              <w:t>q, r, b</w:t>
            </w:r>
            <w:r w:rsidRPr="0001655C">
              <w:tab/>
              <w:t>=</w:t>
            </w:r>
            <w:r w:rsidRPr="0001655C">
              <w:tab/>
              <w:t>MEBCLFG</w:t>
            </w:r>
            <w:r w:rsidRPr="0001655C">
              <w:rPr>
                <w:vertAlign w:val="subscript"/>
              </w:rPr>
              <w:t xml:space="preserve"> </w:t>
            </w:r>
            <w:r w:rsidRPr="0001655C">
              <w:rPr>
                <w:i/>
                <w:iCs/>
                <w:vertAlign w:val="subscript"/>
              </w:rPr>
              <w:t>q, r, b</w:t>
            </w:r>
            <w:r w:rsidRPr="0001655C">
              <w:t xml:space="preserve"> + MEBCLSG</w:t>
            </w:r>
            <w:r w:rsidRPr="0001655C">
              <w:rPr>
                <w:vertAlign w:val="subscript"/>
              </w:rPr>
              <w:t xml:space="preserve"> </w:t>
            </w:r>
            <w:r w:rsidRPr="0001655C">
              <w:rPr>
                <w:i/>
                <w:iCs/>
                <w:vertAlign w:val="subscript"/>
              </w:rPr>
              <w:t>q, r, b</w:t>
            </w:r>
            <w:r w:rsidRPr="0001655C">
              <w:rPr>
                <w:vertAlign w:val="subscript"/>
              </w:rPr>
              <w:t xml:space="preserve"> </w:t>
            </w:r>
            <w:r w:rsidRPr="0001655C">
              <w:t xml:space="preserve"> </w:t>
            </w:r>
          </w:p>
          <w:p w14:paraId="5617C186" w14:textId="77777777" w:rsidR="0001655C" w:rsidRPr="0001655C" w:rsidRDefault="0001655C" w:rsidP="0001655C">
            <w:pPr>
              <w:tabs>
                <w:tab w:val="left" w:pos="2340"/>
                <w:tab w:val="left" w:pos="3420"/>
              </w:tabs>
              <w:spacing w:after="240"/>
              <w:ind w:left="3420" w:hanging="2700"/>
              <w:rPr>
                <w:bCs/>
              </w:rPr>
            </w:pPr>
            <w:r w:rsidRPr="0001655C">
              <w:t>The total CLR Load is included in the Real-Time AML per QSE.</w:t>
            </w:r>
          </w:p>
          <w:p w14:paraId="686807FF" w14:textId="77777777" w:rsidR="0001655C" w:rsidRPr="0001655C" w:rsidRDefault="0001655C" w:rsidP="0001655C">
            <w:pPr>
              <w:tabs>
                <w:tab w:val="left" w:pos="2340"/>
                <w:tab w:val="left" w:pos="3420"/>
              </w:tabs>
              <w:spacing w:after="240"/>
              <w:ind w:left="3420" w:hanging="2700"/>
              <w:rPr>
                <w:b/>
                <w:bCs/>
              </w:rPr>
            </w:pPr>
            <w:r w:rsidRPr="0001655C">
              <w:rPr>
                <w:bCs/>
              </w:rPr>
              <w:t>Where</w:t>
            </w:r>
            <w:r w:rsidRPr="0001655C">
              <w:rPr>
                <w:bCs/>
                <w:iCs/>
              </w:rPr>
              <w:t xml:space="preserve"> the price for Settlement Meter is determined as follows:</w:t>
            </w:r>
          </w:p>
          <w:p w14:paraId="7A07A510" w14:textId="77777777" w:rsidR="0001655C" w:rsidRPr="0001655C" w:rsidRDefault="0001655C" w:rsidP="0001655C">
            <w:pPr>
              <w:spacing w:after="240"/>
              <w:ind w:left="2880" w:hanging="2160"/>
              <w:rPr>
                <w:b/>
                <w:lang w:val="es-ES"/>
              </w:rPr>
            </w:pPr>
            <w:r w:rsidRPr="0001655C">
              <w:rPr>
                <w:b/>
                <w:lang w:val="es-ES"/>
              </w:rPr>
              <w:lastRenderedPageBreak/>
              <w:t>RTRMPRCLR</w:t>
            </w:r>
            <w:r w:rsidRPr="0001655C">
              <w:rPr>
                <w:b/>
                <w:i/>
                <w:iCs/>
                <w:vertAlign w:val="subscript"/>
                <w:lang w:val="es-ES"/>
              </w:rPr>
              <w:t xml:space="preserve"> b</w:t>
            </w:r>
            <w:r w:rsidRPr="0001655C">
              <w:rPr>
                <w:b/>
                <w:lang w:val="es-ES"/>
              </w:rPr>
              <w:t xml:space="preserve"> </w:t>
            </w:r>
            <w:r w:rsidRPr="0001655C">
              <w:rPr>
                <w:b/>
                <w:lang w:val="es-ES"/>
              </w:rPr>
              <w:tab/>
              <w:t xml:space="preserve">= </w:t>
            </w:r>
            <w:r w:rsidRPr="0001655C">
              <w:rPr>
                <w:b/>
              </w:rPr>
              <w:t>Max [-$251, (</w:t>
            </w:r>
            <w:r w:rsidRPr="0001655C">
              <w:rPr>
                <w:rFonts w:ascii="Times New Roman Bold" w:hAnsi="Times New Roman Bold"/>
                <w:b/>
                <w:noProof/>
                <w:position w:val="-18"/>
              </w:rPr>
              <w:drawing>
                <wp:inline distT="0" distB="0" distL="0" distR="0" wp14:anchorId="3739EB96" wp14:editId="440FA492">
                  <wp:extent cx="146685" cy="293370"/>
                  <wp:effectExtent l="0" t="0" r="0" b="0"/>
                  <wp:docPr id="90"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lang w:val="es-ES"/>
              </w:rPr>
              <w:t xml:space="preserve">(RNWFL </w:t>
            </w:r>
            <w:r w:rsidRPr="0001655C">
              <w:rPr>
                <w:b/>
                <w:i/>
                <w:iCs/>
                <w:vertAlign w:val="subscript"/>
                <w:lang w:val="es-ES"/>
              </w:rPr>
              <w:t xml:space="preserve">b, y </w:t>
            </w:r>
            <w:r w:rsidRPr="0001655C">
              <w:rPr>
                <w:b/>
                <w:lang w:val="es-ES"/>
              </w:rPr>
              <w:t xml:space="preserve">* </w:t>
            </w:r>
            <w:ins w:id="472" w:author="ERCOT 012825" w:date="2025-01-28T14:23:00Z">
              <w:r w:rsidRPr="0001655C">
                <w:rPr>
                  <w:b/>
                  <w:lang w:val="es-ES"/>
                </w:rPr>
                <w:t>(</w:t>
              </w:r>
            </w:ins>
            <w:r w:rsidRPr="0001655C">
              <w:rPr>
                <w:b/>
                <w:lang w:val="es-ES"/>
              </w:rPr>
              <w:t xml:space="preserve">RTLMP </w:t>
            </w:r>
            <w:r w:rsidRPr="0001655C">
              <w:rPr>
                <w:b/>
                <w:i/>
                <w:vertAlign w:val="subscript"/>
                <w:lang w:val="es-ES"/>
              </w:rPr>
              <w:t>b</w:t>
            </w:r>
            <w:r w:rsidRPr="0001655C">
              <w:rPr>
                <w:b/>
                <w:i/>
                <w:iCs/>
                <w:vertAlign w:val="subscript"/>
                <w:lang w:val="es-ES"/>
              </w:rPr>
              <w:t>, y</w:t>
            </w:r>
            <w:del w:id="473" w:author="ERCOT 012825" w:date="2025-01-28T14:23:00Z">
              <w:r w:rsidRPr="0001655C" w:rsidDel="00016EBB">
                <w:rPr>
                  <w:b/>
                  <w:lang w:val="es-ES"/>
                </w:rPr>
                <w:delText>)</w:delText>
              </w:r>
            </w:del>
            <w:r w:rsidRPr="0001655C">
              <w:rPr>
                <w:b/>
                <w:lang w:val="es-ES"/>
              </w:rPr>
              <w:t xml:space="preserve"> </w:t>
            </w:r>
            <w:r w:rsidRPr="0001655C">
              <w:rPr>
                <w:b/>
              </w:rPr>
              <w:t>+ RTRD</w:t>
            </w:r>
            <w:ins w:id="474" w:author="ERCOT 012825" w:date="2025-01-28T14:22:00Z">
              <w:r w:rsidRPr="0001655C">
                <w:rPr>
                  <w:b/>
                </w:rPr>
                <w:t>M</w:t>
              </w:r>
            </w:ins>
            <w:r w:rsidRPr="0001655C">
              <w:rPr>
                <w:b/>
              </w:rPr>
              <w:t>P</w:t>
            </w:r>
            <w:ins w:id="475" w:author="ERCOT 012825" w:date="2025-01-28T14:22:00Z">
              <w:r w:rsidRPr="0001655C">
                <w:rPr>
                  <w:b/>
                </w:rPr>
                <w:t>A</w:t>
              </w:r>
            </w:ins>
            <w:ins w:id="476" w:author="ERCOT 012825" w:date="2025-01-28T14:23:00Z">
              <w:r w:rsidRPr="0001655C">
                <w:rPr>
                  <w:b/>
                  <w:i/>
                  <w:vertAlign w:val="subscript"/>
                  <w:lang w:val="es-ES"/>
                </w:rPr>
                <w:t xml:space="preserve"> b</w:t>
              </w:r>
              <w:r w:rsidRPr="0001655C">
                <w:rPr>
                  <w:b/>
                  <w:i/>
                  <w:iCs/>
                  <w:vertAlign w:val="subscript"/>
                  <w:lang w:val="es-ES"/>
                </w:rPr>
                <w:t>, y</w:t>
              </w:r>
            </w:ins>
            <w:r w:rsidRPr="0001655C">
              <w:rPr>
                <w:b/>
              </w:rPr>
              <w:t>)</w:t>
            </w:r>
            <w:ins w:id="477" w:author="ERCOT 012825" w:date="2025-01-28T14:23:00Z">
              <w:r w:rsidRPr="0001655C">
                <w:rPr>
                  <w:b/>
                </w:rPr>
                <w:t>))</w:t>
              </w:r>
            </w:ins>
            <w:r w:rsidRPr="0001655C">
              <w:rPr>
                <w:b/>
              </w:rPr>
              <w:t>]</w:t>
            </w:r>
          </w:p>
          <w:p w14:paraId="12545871" w14:textId="77777777" w:rsidR="0001655C" w:rsidRPr="0001655C" w:rsidRDefault="0001655C" w:rsidP="0001655C">
            <w:pPr>
              <w:spacing w:after="240"/>
              <w:ind w:firstLine="720"/>
            </w:pPr>
            <w:r w:rsidRPr="0001655C">
              <w:t>Where the weighting factor for the Electrical Bus associated with the meter is:</w:t>
            </w:r>
          </w:p>
          <w:p w14:paraId="48D1A3D1" w14:textId="77777777" w:rsidR="0001655C" w:rsidRPr="0001655C" w:rsidRDefault="0001655C" w:rsidP="0001655C">
            <w:pPr>
              <w:spacing w:after="240"/>
              <w:ind w:firstLine="720"/>
              <w:rPr>
                <w:b/>
                <w:lang w:val="es-ES"/>
              </w:rPr>
            </w:pPr>
            <w:r w:rsidRPr="0001655C">
              <w:rPr>
                <w:b/>
                <w:lang w:val="es-ES"/>
              </w:rPr>
              <w:t xml:space="preserve">RNWFL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ABS( </w:t>
            </w:r>
            <w:r w:rsidRPr="0001655C">
              <w:rPr>
                <w:noProof/>
                <w:position w:val="-18"/>
              </w:rPr>
              <w:drawing>
                <wp:inline distT="0" distB="0" distL="0" distR="0" wp14:anchorId="27294F08" wp14:editId="76C99F26">
                  <wp:extent cx="142875" cy="270510"/>
                  <wp:effectExtent l="0" t="0" r="9525" b="0"/>
                  <wp:docPr id="47642699"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1655C">
              <w:rPr>
                <w:b/>
                <w:lang w:val="es-ES"/>
              </w:rPr>
              <w:t>Min(0, BP</w:t>
            </w:r>
            <w:r w:rsidRPr="0001655C">
              <w:rPr>
                <w:b/>
                <w:bCs/>
                <w:i/>
                <w:iCs/>
                <w:vertAlign w:val="subscript"/>
                <w:lang w:val="es-ES"/>
              </w:rPr>
              <w:t xml:space="preserve"> 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 xml:space="preserve">] / </w:t>
            </w:r>
          </w:p>
          <w:p w14:paraId="2D866EAE" w14:textId="77777777" w:rsidR="0001655C" w:rsidRPr="0001655C" w:rsidRDefault="0001655C" w:rsidP="0001655C">
            <w:pPr>
              <w:spacing w:after="240"/>
              <w:ind w:firstLine="720"/>
              <w:rPr>
                <w:b/>
                <w:lang w:val="es-ES"/>
              </w:rPr>
            </w:pPr>
            <w:r w:rsidRPr="0001655C">
              <w:rPr>
                <w:b/>
                <w:lang w:val="es-ES"/>
              </w:rPr>
              <w:tab/>
            </w: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2FEB6C51" wp14:editId="75A72E79">
                  <wp:extent cx="142875" cy="294005"/>
                  <wp:effectExtent l="0" t="0" r="9525" b="0"/>
                  <wp:docPr id="31119976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1655C">
              <w:rPr>
                <w:b/>
                <w:lang w:val="es-ES"/>
              </w:rPr>
              <w:t xml:space="preserve">Max (0.001, ABS( </w:t>
            </w:r>
            <w:r w:rsidRPr="0001655C">
              <w:rPr>
                <w:noProof/>
                <w:position w:val="-18"/>
              </w:rPr>
              <w:drawing>
                <wp:inline distT="0" distB="0" distL="0" distR="0" wp14:anchorId="29AECA00" wp14:editId="31882729">
                  <wp:extent cx="142875" cy="270510"/>
                  <wp:effectExtent l="0" t="0" r="9525" b="0"/>
                  <wp:docPr id="544485957"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1655C">
              <w:rPr>
                <w:b/>
                <w:lang w:val="es-ES"/>
              </w:rPr>
              <w:t xml:space="preserve"> Min(0, BP</w:t>
            </w:r>
            <w:r w:rsidRPr="0001655C">
              <w:rPr>
                <w:b/>
                <w:i/>
                <w:iCs/>
                <w:vertAlign w:val="subscript"/>
                <w:lang w:val="es-ES"/>
              </w:rPr>
              <w:t xml:space="preserve"> </w:t>
            </w:r>
            <w:r w:rsidRPr="0001655C">
              <w:rPr>
                <w:b/>
                <w:bCs/>
                <w:i/>
                <w:iCs/>
                <w:vertAlign w:val="subscript"/>
                <w:lang w:val="es-ES"/>
              </w:rPr>
              <w:t>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w:t>
            </w:r>
          </w:p>
          <w:p w14:paraId="1950D651" w14:textId="77777777" w:rsidR="0001655C" w:rsidRPr="0001655C" w:rsidDel="007F5F1B" w:rsidRDefault="0001655C" w:rsidP="0001655C">
            <w:pPr>
              <w:spacing w:after="240"/>
              <w:rPr>
                <w:del w:id="478" w:author="ERCOT 012825" w:date="2025-01-27T14:19:00Z"/>
              </w:rPr>
            </w:pPr>
            <w:del w:id="479" w:author="ERCOT 012825" w:date="2025-01-27T14:19:00Z">
              <w:r w:rsidRPr="0001655C" w:rsidDel="007F5F1B">
                <w:delText>Where:</w:delText>
              </w:r>
            </w:del>
          </w:p>
          <w:p w14:paraId="4D3A9161" w14:textId="77777777" w:rsidR="0001655C" w:rsidRPr="0001655C" w:rsidDel="007F5F1B" w:rsidRDefault="0001655C" w:rsidP="0001655C">
            <w:pPr>
              <w:spacing w:after="240"/>
              <w:ind w:left="720"/>
              <w:rPr>
                <w:del w:id="480" w:author="ERCOT 012825" w:date="2025-01-27T14:19:00Z"/>
              </w:rPr>
            </w:pPr>
            <w:del w:id="481" w:author="ERCOT 012825" w:date="2025-01-27T14:19:00Z">
              <w:r w:rsidRPr="0001655C" w:rsidDel="007F5F1B">
                <w:delText>RTRDP =</w:delText>
              </w:r>
              <w:r w:rsidRPr="0001655C" w:rsidDel="007F5F1B">
                <w:tab/>
              </w:r>
              <w:r w:rsidRPr="0001655C" w:rsidDel="007F5F1B">
                <w:tab/>
              </w:r>
              <w:r w:rsidRPr="0001655C" w:rsidDel="007F5F1B">
                <w:rPr>
                  <w:position w:val="-22"/>
                </w:rPr>
                <w:object w:dxaOrig="225" w:dyaOrig="465" w14:anchorId="0E3A0D32">
                  <v:shape id="_x0000_i1155" type="#_x0000_t75" style="width:12pt;height:17.4pt" o:ole="">
                    <v:imagedata r:id="rId32" o:title=""/>
                  </v:shape>
                  <o:OLEObject Type="Embed" ProgID="Equation.3" ShapeID="_x0000_i1155" DrawAspect="Content" ObjectID="_1808977562" r:id="rId169"/>
                </w:object>
              </w:r>
              <w:r w:rsidRPr="0001655C" w:rsidDel="007F5F1B">
                <w:delText xml:space="preserve">(RNWF </w:delText>
              </w:r>
              <w:r w:rsidRPr="0001655C" w:rsidDel="007F5F1B">
                <w:rPr>
                  <w:i/>
                  <w:iCs/>
                  <w:vertAlign w:val="subscript"/>
                </w:rPr>
                <w:delText xml:space="preserve"> y </w:delText>
              </w:r>
              <w:r w:rsidRPr="0001655C" w:rsidDel="007F5F1B">
                <w:delText>* RTRDPA</w:delText>
              </w:r>
              <w:r w:rsidRPr="0001655C" w:rsidDel="007F5F1B">
                <w:rPr>
                  <w:i/>
                  <w:iCs/>
                  <w:vertAlign w:val="subscript"/>
                </w:rPr>
                <w:delText xml:space="preserve"> y</w:delText>
              </w:r>
              <w:r w:rsidRPr="0001655C" w:rsidDel="007F5F1B">
                <w:delText>)</w:delText>
              </w:r>
            </w:del>
          </w:p>
          <w:p w14:paraId="5AE819AB" w14:textId="77777777" w:rsidR="0001655C" w:rsidRPr="0001655C" w:rsidDel="007F5F1B" w:rsidRDefault="0001655C" w:rsidP="0001655C">
            <w:pPr>
              <w:spacing w:after="240"/>
              <w:ind w:firstLine="720"/>
              <w:rPr>
                <w:del w:id="482" w:author="ERCOT 012825" w:date="2025-01-27T14:19:00Z"/>
              </w:rPr>
            </w:pPr>
            <w:del w:id="483" w:author="ERCOT 012825" w:date="2025-01-27T14:19:00Z">
              <w:r w:rsidRPr="0001655C" w:rsidDel="007F5F1B">
                <w:delText xml:space="preserve">RNWF </w:delText>
              </w:r>
              <w:r w:rsidRPr="0001655C" w:rsidDel="007F5F1B">
                <w:rPr>
                  <w:i/>
                  <w:vertAlign w:val="subscript"/>
                </w:rPr>
                <w:delText xml:space="preserve">y </w:delText>
              </w:r>
              <w:r w:rsidRPr="0001655C" w:rsidDel="007F5F1B">
                <w:delText>=</w:delText>
              </w:r>
              <w:r w:rsidRPr="0001655C" w:rsidDel="007F5F1B">
                <w:tab/>
              </w:r>
              <w:r w:rsidRPr="0001655C" w:rsidDel="007F5F1B">
                <w:tab/>
                <w:delText xml:space="preserve">TLMP </w:delText>
              </w:r>
              <w:r w:rsidRPr="0001655C" w:rsidDel="007F5F1B">
                <w:rPr>
                  <w:i/>
                  <w:vertAlign w:val="subscript"/>
                </w:rPr>
                <w:delText>y</w:delText>
              </w:r>
              <w:r w:rsidRPr="0001655C" w:rsidDel="007F5F1B">
                <w:delText xml:space="preserve"> </w:delText>
              </w:r>
              <w:r w:rsidRPr="0001655C" w:rsidDel="007F5F1B">
                <w:rPr>
                  <w:color w:val="000000"/>
                  <w:sz w:val="32"/>
                  <w:szCs w:val="32"/>
                </w:rPr>
                <w:delText>/</w:delText>
              </w:r>
              <w:r w:rsidRPr="0001655C" w:rsidDel="007F5F1B">
                <w:rPr>
                  <w:color w:val="000000"/>
                </w:rPr>
                <w:delText xml:space="preserve"> </w:delText>
              </w:r>
              <w:r w:rsidRPr="0001655C" w:rsidDel="007F5F1B">
                <w:rPr>
                  <w:position w:val="-22"/>
                </w:rPr>
                <w:object w:dxaOrig="225" w:dyaOrig="465" w14:anchorId="6418F6ED">
                  <v:shape id="_x0000_i1156" type="#_x0000_t75" style="width:12pt;height:17.4pt" o:ole="">
                    <v:imagedata r:id="rId32" o:title=""/>
                  </v:shape>
                  <o:OLEObject Type="Embed" ProgID="Equation.3" ShapeID="_x0000_i1156" DrawAspect="Content" ObjectID="_1808977563" r:id="rId170"/>
                </w:object>
              </w:r>
              <w:r w:rsidRPr="0001655C" w:rsidDel="007F5F1B">
                <w:delText xml:space="preserve">TLMP </w:delText>
              </w:r>
              <w:r w:rsidRPr="0001655C" w:rsidDel="007F5F1B">
                <w:rPr>
                  <w:i/>
                  <w:vertAlign w:val="subscript"/>
                </w:rPr>
                <w:delText>y</w:delText>
              </w:r>
            </w:del>
          </w:p>
          <w:p w14:paraId="152D9063" w14:textId="77777777" w:rsidR="0001655C" w:rsidRPr="0001655C" w:rsidRDefault="0001655C" w:rsidP="0001655C">
            <w:pPr>
              <w:spacing w:before="120" w:after="240"/>
              <w:ind w:left="720"/>
              <w:rPr>
                <w:szCs w:val="20"/>
              </w:rPr>
            </w:pPr>
            <w:r w:rsidRPr="0001655C">
              <w:rPr>
                <w:szCs w:val="20"/>
              </w:rPr>
              <w:t xml:space="preserve">The summation is over all CLR (that is not an ALR) or ESR Load </w:t>
            </w:r>
            <w:r w:rsidRPr="0001655C">
              <w:rPr>
                <w:i/>
                <w:iCs/>
                <w:szCs w:val="20"/>
              </w:rPr>
              <w:t>r</w:t>
            </w:r>
            <w:r w:rsidRPr="0001655C">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01655C">
              <w:rPr>
                <w:i/>
                <w:szCs w:val="20"/>
              </w:rPr>
              <w:t>gsc</w:t>
            </w:r>
            <w:proofErr w:type="spellEnd"/>
            <w:r w:rsidRPr="0001655C">
              <w:rPr>
                <w:szCs w:val="20"/>
              </w:rPr>
              <w:t>.</w:t>
            </w:r>
          </w:p>
          <w:p w14:paraId="1008E296"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01655C" w:rsidRPr="0001655C" w14:paraId="6E50EE1E" w14:textId="77777777" w:rsidTr="003B71DB">
              <w:trPr>
                <w:cantSplit/>
                <w:tblHeader/>
              </w:trPr>
              <w:tc>
                <w:tcPr>
                  <w:tcW w:w="1145" w:type="pct"/>
                </w:tcPr>
                <w:p w14:paraId="3FE945F2" w14:textId="77777777" w:rsidR="0001655C" w:rsidRPr="0001655C" w:rsidRDefault="0001655C" w:rsidP="0001655C">
                  <w:pPr>
                    <w:spacing w:after="240"/>
                    <w:rPr>
                      <w:b/>
                      <w:iCs/>
                      <w:sz w:val="20"/>
                      <w:szCs w:val="20"/>
                    </w:rPr>
                  </w:pPr>
                  <w:r w:rsidRPr="0001655C">
                    <w:rPr>
                      <w:b/>
                      <w:iCs/>
                      <w:sz w:val="20"/>
                      <w:szCs w:val="20"/>
                    </w:rPr>
                    <w:t>Variable</w:t>
                  </w:r>
                </w:p>
              </w:tc>
              <w:tc>
                <w:tcPr>
                  <w:tcW w:w="676" w:type="pct"/>
                </w:tcPr>
                <w:p w14:paraId="732D2A41" w14:textId="77777777" w:rsidR="0001655C" w:rsidRPr="0001655C" w:rsidRDefault="0001655C" w:rsidP="0001655C">
                  <w:pPr>
                    <w:spacing w:after="240"/>
                    <w:rPr>
                      <w:b/>
                      <w:iCs/>
                      <w:sz w:val="20"/>
                      <w:szCs w:val="20"/>
                    </w:rPr>
                  </w:pPr>
                  <w:r w:rsidRPr="0001655C">
                    <w:rPr>
                      <w:b/>
                      <w:iCs/>
                      <w:sz w:val="20"/>
                      <w:szCs w:val="20"/>
                    </w:rPr>
                    <w:t>Unit</w:t>
                  </w:r>
                </w:p>
              </w:tc>
              <w:tc>
                <w:tcPr>
                  <w:tcW w:w="3179" w:type="pct"/>
                </w:tcPr>
                <w:p w14:paraId="26BAFB8C"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486FE27F" w14:textId="77777777" w:rsidTr="003B71DB">
              <w:trPr>
                <w:cantSplit/>
              </w:trPr>
              <w:tc>
                <w:tcPr>
                  <w:tcW w:w="1145" w:type="pct"/>
                </w:tcPr>
                <w:p w14:paraId="31CBE0F2" w14:textId="77777777" w:rsidR="0001655C" w:rsidRPr="0001655C" w:rsidRDefault="0001655C" w:rsidP="0001655C">
                  <w:pPr>
                    <w:spacing w:after="60"/>
                    <w:rPr>
                      <w:sz w:val="20"/>
                      <w:szCs w:val="20"/>
                    </w:rPr>
                  </w:pPr>
                  <w:r w:rsidRPr="0001655C">
                    <w:rPr>
                      <w:sz w:val="20"/>
                      <w:szCs w:val="20"/>
                    </w:rPr>
                    <w:t xml:space="preserve">RTLMP </w:t>
                  </w:r>
                  <w:r w:rsidRPr="0001655C">
                    <w:rPr>
                      <w:i/>
                      <w:sz w:val="20"/>
                      <w:szCs w:val="20"/>
                      <w:vertAlign w:val="subscript"/>
                    </w:rPr>
                    <w:t>b, y</w:t>
                  </w:r>
                </w:p>
              </w:tc>
              <w:tc>
                <w:tcPr>
                  <w:tcW w:w="676" w:type="pct"/>
                </w:tcPr>
                <w:p w14:paraId="75817B0D" w14:textId="77777777" w:rsidR="0001655C" w:rsidRPr="0001655C" w:rsidRDefault="0001655C" w:rsidP="0001655C">
                  <w:pPr>
                    <w:spacing w:after="60"/>
                    <w:rPr>
                      <w:sz w:val="20"/>
                      <w:szCs w:val="20"/>
                    </w:rPr>
                  </w:pPr>
                  <w:r w:rsidRPr="0001655C">
                    <w:rPr>
                      <w:sz w:val="20"/>
                      <w:szCs w:val="20"/>
                    </w:rPr>
                    <w:t>$/MWh</w:t>
                  </w:r>
                </w:p>
              </w:tc>
              <w:tc>
                <w:tcPr>
                  <w:tcW w:w="3179" w:type="pct"/>
                </w:tcPr>
                <w:p w14:paraId="035AAB72" w14:textId="77777777" w:rsidR="0001655C" w:rsidRPr="0001655C" w:rsidRDefault="0001655C" w:rsidP="0001655C">
                  <w:pPr>
                    <w:spacing w:after="60"/>
                    <w:rPr>
                      <w:sz w:val="20"/>
                      <w:szCs w:val="20"/>
                    </w:rPr>
                  </w:pPr>
                  <w:r w:rsidRPr="0001655C">
                    <w:rPr>
                      <w:i/>
                      <w:sz w:val="20"/>
                      <w:szCs w:val="20"/>
                    </w:rPr>
                    <w:t>Real-Time Locational Marginal Price at bus per interval</w:t>
                  </w:r>
                  <w:r w:rsidRPr="0001655C">
                    <w:rPr>
                      <w:sz w:val="20"/>
                      <w:szCs w:val="20"/>
                    </w:rPr>
                    <w:sym w:font="Symbol" w:char="F0BE"/>
                  </w:r>
                  <w:r w:rsidRPr="0001655C">
                    <w:rPr>
                      <w:sz w:val="20"/>
                      <w:szCs w:val="20"/>
                    </w:rPr>
                    <w:t xml:space="preserve">The Real-Time LMP for the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3B40C945" w14:textId="77777777" w:rsidTr="003B71DB">
              <w:trPr>
                <w:cantSplit/>
              </w:trPr>
              <w:tc>
                <w:tcPr>
                  <w:tcW w:w="1145" w:type="pct"/>
                </w:tcPr>
                <w:p w14:paraId="0750F0D1" w14:textId="77777777" w:rsidR="0001655C" w:rsidRPr="0001655C" w:rsidRDefault="0001655C" w:rsidP="0001655C">
                  <w:pPr>
                    <w:spacing w:after="60"/>
                    <w:rPr>
                      <w:sz w:val="20"/>
                      <w:szCs w:val="20"/>
                    </w:rPr>
                  </w:pPr>
                  <w:r w:rsidRPr="0001655C">
                    <w:rPr>
                      <w:sz w:val="20"/>
                      <w:szCs w:val="20"/>
                    </w:rPr>
                    <w:t xml:space="preserve">TLMP </w:t>
                  </w:r>
                  <w:r w:rsidRPr="0001655C">
                    <w:rPr>
                      <w:i/>
                      <w:sz w:val="20"/>
                      <w:szCs w:val="20"/>
                      <w:vertAlign w:val="subscript"/>
                    </w:rPr>
                    <w:t>y</w:t>
                  </w:r>
                </w:p>
              </w:tc>
              <w:tc>
                <w:tcPr>
                  <w:tcW w:w="676" w:type="pct"/>
                </w:tcPr>
                <w:p w14:paraId="47332AC3" w14:textId="77777777" w:rsidR="0001655C" w:rsidRPr="0001655C" w:rsidRDefault="0001655C" w:rsidP="0001655C">
                  <w:pPr>
                    <w:spacing w:after="60"/>
                    <w:rPr>
                      <w:iCs/>
                      <w:sz w:val="20"/>
                      <w:szCs w:val="20"/>
                    </w:rPr>
                  </w:pPr>
                  <w:r w:rsidRPr="0001655C">
                    <w:rPr>
                      <w:sz w:val="20"/>
                      <w:szCs w:val="20"/>
                    </w:rPr>
                    <w:t>second</w:t>
                  </w:r>
                </w:p>
              </w:tc>
              <w:tc>
                <w:tcPr>
                  <w:tcW w:w="3179" w:type="pct"/>
                </w:tcPr>
                <w:p w14:paraId="10FC5475" w14:textId="77777777" w:rsidR="0001655C" w:rsidRPr="0001655C" w:rsidRDefault="0001655C" w:rsidP="0001655C">
                  <w:pPr>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14:paraId="4837595F" w14:textId="77777777" w:rsidTr="003B71DB">
              <w:trPr>
                <w:cantSplit/>
                <w:ins w:id="484" w:author="ERCOT 012825" w:date="2025-01-27T14:18:00Z"/>
              </w:trPr>
              <w:tc>
                <w:tcPr>
                  <w:tcW w:w="1145" w:type="pct"/>
                </w:tcPr>
                <w:p w14:paraId="3F7641D2" w14:textId="77777777" w:rsidR="0001655C" w:rsidRPr="0001655C" w:rsidRDefault="0001655C" w:rsidP="0001655C">
                  <w:pPr>
                    <w:spacing w:after="60"/>
                    <w:rPr>
                      <w:ins w:id="485" w:author="ERCOT 012825" w:date="2025-01-27T14:18:00Z"/>
                      <w:sz w:val="20"/>
                      <w:szCs w:val="20"/>
                    </w:rPr>
                  </w:pPr>
                  <w:ins w:id="486" w:author="ERCOT 012825" w:date="2025-01-27T14:18:00Z">
                    <w:r w:rsidRPr="0001655C">
                      <w:rPr>
                        <w:sz w:val="20"/>
                        <w:szCs w:val="20"/>
                      </w:rPr>
                      <w:t>RTRDMPA</w:t>
                    </w:r>
                    <w:r w:rsidRPr="0001655C">
                      <w:rPr>
                        <w:b/>
                        <w:sz w:val="20"/>
                        <w:szCs w:val="20"/>
                        <w:lang w:val="es-ES"/>
                      </w:rPr>
                      <w:t xml:space="preserve"> </w:t>
                    </w:r>
                    <w:r w:rsidRPr="0001655C">
                      <w:rPr>
                        <w:b/>
                        <w:i/>
                        <w:sz w:val="20"/>
                        <w:szCs w:val="20"/>
                        <w:vertAlign w:val="subscript"/>
                        <w:lang w:val="es-ES"/>
                      </w:rPr>
                      <w:t>b</w:t>
                    </w:r>
                    <w:r w:rsidRPr="0001655C">
                      <w:rPr>
                        <w:b/>
                        <w:i/>
                        <w:iCs/>
                        <w:sz w:val="20"/>
                        <w:szCs w:val="20"/>
                        <w:vertAlign w:val="subscript"/>
                        <w:lang w:val="es-ES"/>
                      </w:rPr>
                      <w:t>, y</w:t>
                    </w:r>
                  </w:ins>
                </w:p>
              </w:tc>
              <w:tc>
                <w:tcPr>
                  <w:tcW w:w="676" w:type="pct"/>
                </w:tcPr>
                <w:p w14:paraId="36C7E264" w14:textId="77777777" w:rsidR="0001655C" w:rsidRPr="0001655C" w:rsidRDefault="0001655C" w:rsidP="0001655C">
                  <w:pPr>
                    <w:spacing w:after="60"/>
                    <w:rPr>
                      <w:ins w:id="487" w:author="ERCOT 012825" w:date="2025-01-27T14:18:00Z"/>
                      <w:sz w:val="20"/>
                      <w:szCs w:val="20"/>
                    </w:rPr>
                  </w:pPr>
                  <w:ins w:id="488" w:author="ERCOT 012825" w:date="2025-01-27T14:18:00Z">
                    <w:r w:rsidRPr="0001655C">
                      <w:rPr>
                        <w:sz w:val="20"/>
                        <w:szCs w:val="20"/>
                      </w:rPr>
                      <w:t>$/MWh</w:t>
                    </w:r>
                  </w:ins>
                </w:p>
              </w:tc>
              <w:tc>
                <w:tcPr>
                  <w:tcW w:w="3179" w:type="pct"/>
                </w:tcPr>
                <w:p w14:paraId="2D44ECA6" w14:textId="77777777" w:rsidR="0001655C" w:rsidRPr="0001655C" w:rsidRDefault="0001655C" w:rsidP="0001655C">
                  <w:pPr>
                    <w:spacing w:after="60"/>
                    <w:rPr>
                      <w:ins w:id="489" w:author="ERCOT 012825" w:date="2025-01-27T14:18:00Z"/>
                      <w:i/>
                      <w:iCs/>
                      <w:sz w:val="20"/>
                      <w:szCs w:val="20"/>
                    </w:rPr>
                  </w:pPr>
                  <w:ins w:id="490" w:author="ERCOT 012825" w:date="2025-01-27T14:18:00Z">
                    <w:r w:rsidRPr="0001655C">
                      <w:rPr>
                        <w:i/>
                        <w:sz w:val="20"/>
                        <w:szCs w:val="20"/>
                      </w:rPr>
                      <w:t>Real-Time Reliability Deployment Price Adder for the Energy Metered</w:t>
                    </w:r>
                    <w:r w:rsidRPr="0001655C">
                      <w:rPr>
                        <w:sz w:val="20"/>
                        <w:szCs w:val="20"/>
                      </w:rPr>
                      <w:t xml:space="preserve"> </w:t>
                    </w:r>
                    <w:r w:rsidRPr="0001655C">
                      <w:rPr>
                        <w:sz w:val="20"/>
                        <w:szCs w:val="20"/>
                      </w:rPr>
                      <w:sym w:font="Symbol" w:char="F0BE"/>
                    </w:r>
                    <w:r w:rsidRPr="0001655C">
                      <w:rPr>
                        <w:sz w:val="20"/>
                        <w:szCs w:val="20"/>
                      </w:rPr>
                      <w:t xml:space="preserve">The Real-Time price adder that captures the impact of reliability deployments for the Settlement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ins>
                </w:p>
              </w:tc>
            </w:tr>
            <w:tr w:rsidR="0001655C" w:rsidRPr="0001655C" w:rsidDel="007F5F1B" w14:paraId="44019836" w14:textId="77777777" w:rsidTr="003B71DB">
              <w:trPr>
                <w:cantSplit/>
                <w:del w:id="491" w:author="ERCOT 012825" w:date="2025-01-27T14:18:00Z"/>
              </w:trPr>
              <w:tc>
                <w:tcPr>
                  <w:tcW w:w="1145" w:type="pct"/>
                </w:tcPr>
                <w:p w14:paraId="0E6C6CC7" w14:textId="77777777" w:rsidR="0001655C" w:rsidRPr="0001655C" w:rsidDel="007F5F1B" w:rsidRDefault="0001655C" w:rsidP="0001655C">
                  <w:pPr>
                    <w:spacing w:after="60"/>
                    <w:rPr>
                      <w:del w:id="492" w:author="ERCOT 012825" w:date="2025-01-27T14:18:00Z"/>
                      <w:sz w:val="20"/>
                      <w:szCs w:val="20"/>
                    </w:rPr>
                  </w:pPr>
                  <w:del w:id="493" w:author="ERCOT 012825" w:date="2025-01-27T14:18:00Z">
                    <w:r w:rsidRPr="0001655C" w:rsidDel="007F5F1B">
                      <w:rPr>
                        <w:sz w:val="20"/>
                        <w:szCs w:val="20"/>
                      </w:rPr>
                      <w:delText>RTRDP</w:delText>
                    </w:r>
                  </w:del>
                </w:p>
              </w:tc>
              <w:tc>
                <w:tcPr>
                  <w:tcW w:w="676" w:type="pct"/>
                </w:tcPr>
                <w:p w14:paraId="7095CAE8" w14:textId="77777777" w:rsidR="0001655C" w:rsidRPr="0001655C" w:rsidDel="007F5F1B" w:rsidRDefault="0001655C" w:rsidP="0001655C">
                  <w:pPr>
                    <w:spacing w:after="60"/>
                    <w:rPr>
                      <w:del w:id="494" w:author="ERCOT 012825" w:date="2025-01-27T14:18:00Z"/>
                      <w:sz w:val="20"/>
                      <w:szCs w:val="20"/>
                    </w:rPr>
                  </w:pPr>
                  <w:del w:id="495" w:author="ERCOT 012825" w:date="2025-01-27T14:18:00Z">
                    <w:r w:rsidRPr="0001655C" w:rsidDel="007F5F1B">
                      <w:rPr>
                        <w:sz w:val="20"/>
                        <w:szCs w:val="20"/>
                      </w:rPr>
                      <w:delText>$/MWh</w:delText>
                    </w:r>
                  </w:del>
                </w:p>
              </w:tc>
              <w:tc>
                <w:tcPr>
                  <w:tcW w:w="3179" w:type="pct"/>
                </w:tcPr>
                <w:p w14:paraId="3D962476" w14:textId="77777777" w:rsidR="0001655C" w:rsidRPr="0001655C" w:rsidDel="007F5F1B" w:rsidRDefault="0001655C" w:rsidP="0001655C">
                  <w:pPr>
                    <w:spacing w:after="60"/>
                    <w:rPr>
                      <w:del w:id="496" w:author="ERCOT 012825" w:date="2025-01-27T14:18:00Z"/>
                      <w:i/>
                      <w:sz w:val="20"/>
                      <w:szCs w:val="20"/>
                    </w:rPr>
                  </w:pPr>
                  <w:del w:id="497" w:author="ERCOT 012825" w:date="2025-01-27T14:18:00Z">
                    <w:r w:rsidRPr="0001655C" w:rsidDel="007F5F1B">
                      <w:rPr>
                        <w:i/>
                        <w:sz w:val="20"/>
                        <w:szCs w:val="20"/>
                      </w:rPr>
                      <w:delText xml:space="preserve">Real-Time Reliability Deployment Price for Energy </w:delText>
                    </w:r>
                    <w:r w:rsidRPr="0001655C" w:rsidDel="007F5F1B">
                      <w:rPr>
                        <w:sz w:val="20"/>
                        <w:szCs w:val="20"/>
                      </w:rPr>
                      <w:sym w:font="Symbol" w:char="F0BE"/>
                    </w:r>
                    <w:r w:rsidRPr="0001655C" w:rsidDel="007F5F1B">
                      <w:rPr>
                        <w:sz w:val="20"/>
                        <w:szCs w:val="20"/>
                      </w:rPr>
                      <w:delText xml:space="preserve">The Real-Time price for the 15-minute Settlement Interval, reflecting the impact of reliability deployments on energy prices that is calculated </w:delText>
                    </w:r>
                    <w:r w:rsidRPr="0001655C" w:rsidDel="007F5F1B">
                      <w:rPr>
                        <w:bCs/>
                        <w:sz w:val="20"/>
                        <w:szCs w:val="20"/>
                      </w:rPr>
                      <w:delText>from the Real-Time Reliability Deployment Price Adder for Energy</w:delText>
                    </w:r>
                    <w:r w:rsidRPr="0001655C" w:rsidDel="007F5F1B">
                      <w:rPr>
                        <w:sz w:val="20"/>
                        <w:szCs w:val="20"/>
                      </w:rPr>
                      <w:delText>.</w:delText>
                    </w:r>
                  </w:del>
                </w:p>
              </w:tc>
            </w:tr>
            <w:tr w:rsidR="0001655C" w:rsidRPr="0001655C" w:rsidDel="007F5F1B" w14:paraId="271F9754" w14:textId="77777777" w:rsidTr="003B71DB">
              <w:trPr>
                <w:cantSplit/>
                <w:del w:id="498" w:author="ERCOT 012825" w:date="2025-01-27T14:18:00Z"/>
              </w:trPr>
              <w:tc>
                <w:tcPr>
                  <w:tcW w:w="1145" w:type="pct"/>
                </w:tcPr>
                <w:p w14:paraId="0C392530" w14:textId="77777777" w:rsidR="0001655C" w:rsidRPr="0001655C" w:rsidDel="007F5F1B" w:rsidRDefault="0001655C" w:rsidP="0001655C">
                  <w:pPr>
                    <w:spacing w:after="60"/>
                    <w:rPr>
                      <w:del w:id="499" w:author="ERCOT 012825" w:date="2025-01-27T14:18:00Z"/>
                      <w:sz w:val="20"/>
                      <w:szCs w:val="20"/>
                    </w:rPr>
                  </w:pPr>
                  <w:del w:id="500" w:author="ERCOT 012825" w:date="2025-01-27T14:18:00Z">
                    <w:r w:rsidRPr="0001655C" w:rsidDel="007F5F1B">
                      <w:rPr>
                        <w:sz w:val="20"/>
                        <w:szCs w:val="20"/>
                      </w:rPr>
                      <w:delText>RTRDPA</w:delText>
                    </w:r>
                    <w:r w:rsidRPr="0001655C" w:rsidDel="007F5F1B">
                      <w:rPr>
                        <w:sz w:val="20"/>
                        <w:szCs w:val="20"/>
                        <w:vertAlign w:val="subscript"/>
                      </w:rPr>
                      <w:delText xml:space="preserve"> </w:delText>
                    </w:r>
                    <w:r w:rsidRPr="0001655C" w:rsidDel="007F5F1B">
                      <w:rPr>
                        <w:i/>
                        <w:sz w:val="20"/>
                        <w:szCs w:val="20"/>
                        <w:vertAlign w:val="subscript"/>
                      </w:rPr>
                      <w:delText>y</w:delText>
                    </w:r>
                  </w:del>
                </w:p>
              </w:tc>
              <w:tc>
                <w:tcPr>
                  <w:tcW w:w="676" w:type="pct"/>
                </w:tcPr>
                <w:p w14:paraId="0754668D" w14:textId="77777777" w:rsidR="0001655C" w:rsidRPr="0001655C" w:rsidDel="007F5F1B" w:rsidRDefault="0001655C" w:rsidP="0001655C">
                  <w:pPr>
                    <w:spacing w:after="60"/>
                    <w:rPr>
                      <w:del w:id="501" w:author="ERCOT 012825" w:date="2025-01-27T14:18:00Z"/>
                      <w:sz w:val="20"/>
                      <w:szCs w:val="20"/>
                    </w:rPr>
                  </w:pPr>
                  <w:del w:id="502" w:author="ERCOT 012825" w:date="2025-01-27T14:18:00Z">
                    <w:r w:rsidRPr="0001655C" w:rsidDel="007F5F1B">
                      <w:rPr>
                        <w:sz w:val="20"/>
                        <w:szCs w:val="20"/>
                      </w:rPr>
                      <w:delText>$/MWh</w:delText>
                    </w:r>
                  </w:del>
                </w:p>
              </w:tc>
              <w:tc>
                <w:tcPr>
                  <w:tcW w:w="3179" w:type="pct"/>
                </w:tcPr>
                <w:p w14:paraId="4BEEE6F8" w14:textId="77777777" w:rsidR="0001655C" w:rsidRPr="0001655C" w:rsidDel="007F5F1B" w:rsidRDefault="0001655C" w:rsidP="0001655C">
                  <w:pPr>
                    <w:spacing w:after="60"/>
                    <w:rPr>
                      <w:del w:id="503" w:author="ERCOT 012825" w:date="2025-01-27T14:18:00Z"/>
                      <w:i/>
                      <w:sz w:val="20"/>
                      <w:szCs w:val="20"/>
                    </w:rPr>
                  </w:pPr>
                  <w:del w:id="504" w:author="ERCOT 012825" w:date="2025-01-27T14:18:00Z">
                    <w:r w:rsidRPr="0001655C" w:rsidDel="007F5F1B">
                      <w:rPr>
                        <w:i/>
                        <w:sz w:val="20"/>
                        <w:szCs w:val="20"/>
                      </w:rPr>
                      <w:delText xml:space="preserve">Real-Time Reliability Deployment Price Adder for Energy </w:delText>
                    </w:r>
                    <w:r w:rsidRPr="0001655C" w:rsidDel="007F5F1B">
                      <w:rPr>
                        <w:sz w:val="20"/>
                        <w:szCs w:val="20"/>
                      </w:rPr>
                      <w:sym w:font="Symbol" w:char="F0BE"/>
                    </w:r>
                    <w:r w:rsidRPr="0001655C" w:rsidDel="007F5F1B">
                      <w:rPr>
                        <w:sz w:val="20"/>
                        <w:szCs w:val="20"/>
                      </w:rPr>
                      <w:delText xml:space="preserve">The Real-Time price adder that captures the impact of reliability deployments on energy prices for the SCED interval </w:delText>
                    </w:r>
                    <w:r w:rsidRPr="0001655C" w:rsidDel="007F5F1B">
                      <w:rPr>
                        <w:i/>
                        <w:sz w:val="20"/>
                        <w:szCs w:val="20"/>
                      </w:rPr>
                      <w:delText>y</w:delText>
                    </w:r>
                    <w:r w:rsidRPr="0001655C" w:rsidDel="007F5F1B">
                      <w:rPr>
                        <w:sz w:val="20"/>
                        <w:szCs w:val="20"/>
                      </w:rPr>
                      <w:delText>.</w:delText>
                    </w:r>
                  </w:del>
                </w:p>
              </w:tc>
            </w:tr>
            <w:tr w:rsidR="0001655C" w:rsidRPr="0001655C" w:rsidDel="007F5F1B" w14:paraId="3F6E4577" w14:textId="77777777" w:rsidTr="003B71DB">
              <w:trPr>
                <w:cantSplit/>
                <w:del w:id="505" w:author="ERCOT 012825" w:date="2025-01-27T14:18:00Z"/>
              </w:trPr>
              <w:tc>
                <w:tcPr>
                  <w:tcW w:w="1145" w:type="pct"/>
                </w:tcPr>
                <w:p w14:paraId="01FD4630" w14:textId="77777777" w:rsidR="0001655C" w:rsidRPr="0001655C" w:rsidDel="007F5F1B" w:rsidRDefault="0001655C" w:rsidP="0001655C">
                  <w:pPr>
                    <w:spacing w:after="60"/>
                    <w:rPr>
                      <w:del w:id="506" w:author="ERCOT 012825" w:date="2025-01-27T14:18:00Z"/>
                      <w:sz w:val="20"/>
                      <w:szCs w:val="20"/>
                    </w:rPr>
                  </w:pPr>
                  <w:del w:id="507" w:author="ERCOT 012825" w:date="2025-01-27T14:18:00Z">
                    <w:r w:rsidRPr="0001655C" w:rsidDel="007F5F1B">
                      <w:rPr>
                        <w:sz w:val="20"/>
                        <w:szCs w:val="20"/>
                      </w:rPr>
                      <w:delText xml:space="preserve">RNWF </w:delText>
                    </w:r>
                    <w:r w:rsidRPr="0001655C" w:rsidDel="007F5F1B">
                      <w:rPr>
                        <w:i/>
                        <w:sz w:val="20"/>
                        <w:szCs w:val="20"/>
                        <w:vertAlign w:val="subscript"/>
                      </w:rPr>
                      <w:delText>y</w:delText>
                    </w:r>
                  </w:del>
                </w:p>
              </w:tc>
              <w:tc>
                <w:tcPr>
                  <w:tcW w:w="676" w:type="pct"/>
                </w:tcPr>
                <w:p w14:paraId="6C7A5CA7" w14:textId="77777777" w:rsidR="0001655C" w:rsidRPr="0001655C" w:rsidDel="007F5F1B" w:rsidRDefault="0001655C" w:rsidP="0001655C">
                  <w:pPr>
                    <w:spacing w:after="60"/>
                    <w:rPr>
                      <w:del w:id="508" w:author="ERCOT 012825" w:date="2025-01-27T14:18:00Z"/>
                      <w:sz w:val="20"/>
                      <w:szCs w:val="20"/>
                    </w:rPr>
                  </w:pPr>
                  <w:del w:id="509" w:author="ERCOT 012825" w:date="2025-01-27T14:18:00Z">
                    <w:r w:rsidRPr="0001655C" w:rsidDel="007F5F1B">
                      <w:rPr>
                        <w:sz w:val="20"/>
                        <w:szCs w:val="20"/>
                      </w:rPr>
                      <w:delText>none</w:delText>
                    </w:r>
                  </w:del>
                </w:p>
              </w:tc>
              <w:tc>
                <w:tcPr>
                  <w:tcW w:w="3179" w:type="pct"/>
                </w:tcPr>
                <w:p w14:paraId="2D415BDF" w14:textId="77777777" w:rsidR="0001655C" w:rsidRPr="0001655C" w:rsidDel="007F5F1B" w:rsidRDefault="0001655C" w:rsidP="0001655C">
                  <w:pPr>
                    <w:spacing w:after="60"/>
                    <w:rPr>
                      <w:del w:id="510" w:author="ERCOT 012825" w:date="2025-01-27T14:18:00Z"/>
                      <w:i/>
                      <w:sz w:val="20"/>
                      <w:szCs w:val="20"/>
                    </w:rPr>
                  </w:pPr>
                  <w:del w:id="511" w:author="ERCOT 012825" w:date="2025-01-27T14:18:00Z">
                    <w:r w:rsidRPr="0001655C" w:rsidDel="007F5F1B">
                      <w:rPr>
                        <w:i/>
                        <w:sz w:val="20"/>
                        <w:szCs w:val="20"/>
                      </w:rPr>
                      <w:delText>Resource Node Weighting Factor per interval</w:delText>
                    </w:r>
                    <w:r w:rsidRPr="0001655C" w:rsidDel="007F5F1B">
                      <w:rPr>
                        <w:sz w:val="20"/>
                        <w:szCs w:val="20"/>
                      </w:rPr>
                      <w:sym w:font="Symbol" w:char="F0BE"/>
                    </w:r>
                    <w:r w:rsidRPr="0001655C" w:rsidDel="007F5F1B">
                      <w:rPr>
                        <w:sz w:val="20"/>
                        <w:szCs w:val="20"/>
                      </w:rPr>
                      <w:delText xml:space="preserve">The weight used in the Real-Time Reliability Deployment price calculation for the portion of the SCED interval </w:delText>
                    </w:r>
                    <w:r w:rsidRPr="0001655C" w:rsidDel="007F5F1B">
                      <w:rPr>
                        <w:i/>
                        <w:sz w:val="20"/>
                        <w:szCs w:val="20"/>
                      </w:rPr>
                      <w:delText>y</w:delText>
                    </w:r>
                    <w:r w:rsidRPr="0001655C" w:rsidDel="007F5F1B">
                      <w:rPr>
                        <w:sz w:val="20"/>
                        <w:szCs w:val="20"/>
                      </w:rPr>
                      <w:delText xml:space="preserve"> within the Settlement Interval.</w:delText>
                    </w:r>
                  </w:del>
                </w:p>
              </w:tc>
            </w:tr>
            <w:tr w:rsidR="0001655C" w:rsidRPr="0001655C" w14:paraId="2CC1F2D4" w14:textId="77777777" w:rsidTr="003B71DB">
              <w:trPr>
                <w:cantSplit/>
              </w:trPr>
              <w:tc>
                <w:tcPr>
                  <w:tcW w:w="1145" w:type="pct"/>
                </w:tcPr>
                <w:p w14:paraId="046BBCB4" w14:textId="77777777" w:rsidR="0001655C" w:rsidRPr="0001655C" w:rsidRDefault="0001655C" w:rsidP="0001655C">
                  <w:pPr>
                    <w:spacing w:after="60"/>
                    <w:rPr>
                      <w:sz w:val="20"/>
                      <w:szCs w:val="20"/>
                    </w:rPr>
                  </w:pPr>
                  <w:r w:rsidRPr="0001655C">
                    <w:rPr>
                      <w:sz w:val="20"/>
                      <w:szCs w:val="20"/>
                    </w:rPr>
                    <w:t>MEBL</w:t>
                  </w:r>
                  <w:r w:rsidRPr="0001655C">
                    <w:rPr>
                      <w:sz w:val="20"/>
                      <w:szCs w:val="20"/>
                      <w:vertAlign w:val="subscript"/>
                    </w:rPr>
                    <w:t xml:space="preserve"> </w:t>
                  </w:r>
                  <w:proofErr w:type="spellStart"/>
                  <w:r w:rsidRPr="0001655C">
                    <w:rPr>
                      <w:i/>
                      <w:sz w:val="20"/>
                      <w:szCs w:val="20"/>
                      <w:vertAlign w:val="subscript"/>
                    </w:rPr>
                    <w:t>q,r,b</w:t>
                  </w:r>
                  <w:proofErr w:type="spellEnd"/>
                </w:p>
              </w:tc>
              <w:tc>
                <w:tcPr>
                  <w:tcW w:w="676" w:type="pct"/>
                </w:tcPr>
                <w:p w14:paraId="3432EA08" w14:textId="77777777" w:rsidR="0001655C" w:rsidRPr="0001655C" w:rsidRDefault="0001655C" w:rsidP="0001655C">
                  <w:pPr>
                    <w:spacing w:after="60"/>
                    <w:rPr>
                      <w:sz w:val="20"/>
                      <w:szCs w:val="20"/>
                    </w:rPr>
                  </w:pPr>
                  <w:r w:rsidRPr="0001655C">
                    <w:rPr>
                      <w:sz w:val="20"/>
                      <w:szCs w:val="20"/>
                    </w:rPr>
                    <w:t>MWh</w:t>
                  </w:r>
                </w:p>
              </w:tc>
              <w:tc>
                <w:tcPr>
                  <w:tcW w:w="3179" w:type="pct"/>
                </w:tcPr>
                <w:p w14:paraId="204907EE" w14:textId="77777777" w:rsidR="0001655C" w:rsidRPr="0001655C" w:rsidRDefault="0001655C" w:rsidP="0001655C">
                  <w:pPr>
                    <w:spacing w:after="60"/>
                    <w:rPr>
                      <w:i/>
                      <w:iCs/>
                      <w:sz w:val="20"/>
                      <w:szCs w:val="20"/>
                    </w:rPr>
                  </w:pPr>
                  <w:r w:rsidRPr="0001655C">
                    <w:rPr>
                      <w:i/>
                      <w:sz w:val="20"/>
                      <w:szCs w:val="20"/>
                    </w:rPr>
                    <w:t>Metered Energy for Wholesale Storage Load at Bus</w:t>
                  </w:r>
                  <w:r w:rsidRPr="0001655C">
                    <w:rPr>
                      <w:sz w:val="20"/>
                      <w:szCs w:val="20"/>
                    </w:rPr>
                    <w:sym w:font="Symbol" w:char="F0BE"/>
                  </w:r>
                  <w:r w:rsidRPr="0001655C">
                    <w:rPr>
                      <w:sz w:val="20"/>
                      <w:szCs w:val="20"/>
                    </w:rPr>
                    <w:t xml:space="preserve">The WSL energy metered by the Settlement Meter which measures WSL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p>
              </w:tc>
            </w:tr>
            <w:tr w:rsidR="0001655C" w:rsidRPr="0001655C" w14:paraId="304B1758" w14:textId="77777777" w:rsidTr="003B71DB">
              <w:trPr>
                <w:cantSplit/>
              </w:trPr>
              <w:tc>
                <w:tcPr>
                  <w:tcW w:w="1145" w:type="pct"/>
                </w:tcPr>
                <w:p w14:paraId="278D7FCA" w14:textId="77777777" w:rsidR="0001655C" w:rsidRPr="0001655C" w:rsidRDefault="0001655C" w:rsidP="0001655C">
                  <w:pPr>
                    <w:spacing w:after="60"/>
                    <w:rPr>
                      <w:sz w:val="20"/>
                      <w:szCs w:val="20"/>
                    </w:rPr>
                  </w:pPr>
                  <w:r w:rsidRPr="0001655C">
                    <w:rPr>
                      <w:sz w:val="20"/>
                      <w:szCs w:val="20"/>
                    </w:rPr>
                    <w:lastRenderedPageBreak/>
                    <w:t xml:space="preserve">MEBCL </w:t>
                  </w:r>
                  <w:r w:rsidRPr="0001655C">
                    <w:rPr>
                      <w:i/>
                      <w:sz w:val="20"/>
                      <w:szCs w:val="20"/>
                      <w:vertAlign w:val="subscript"/>
                    </w:rPr>
                    <w:t>q, r, b</w:t>
                  </w:r>
                </w:p>
              </w:tc>
              <w:tc>
                <w:tcPr>
                  <w:tcW w:w="676" w:type="pct"/>
                </w:tcPr>
                <w:p w14:paraId="7A6C3AE0" w14:textId="77777777" w:rsidR="0001655C" w:rsidRPr="0001655C" w:rsidRDefault="0001655C" w:rsidP="0001655C">
                  <w:pPr>
                    <w:spacing w:after="60"/>
                    <w:rPr>
                      <w:sz w:val="20"/>
                      <w:szCs w:val="20"/>
                    </w:rPr>
                  </w:pPr>
                  <w:r w:rsidRPr="0001655C">
                    <w:rPr>
                      <w:sz w:val="20"/>
                      <w:szCs w:val="20"/>
                    </w:rPr>
                    <w:t>MWh</w:t>
                  </w:r>
                </w:p>
              </w:tc>
              <w:tc>
                <w:tcPr>
                  <w:tcW w:w="3179" w:type="pct"/>
                </w:tcPr>
                <w:p w14:paraId="251BA30E" w14:textId="77777777" w:rsidR="0001655C" w:rsidRPr="0001655C" w:rsidRDefault="0001655C" w:rsidP="0001655C">
                  <w:pPr>
                    <w:spacing w:after="60"/>
                    <w:rPr>
                      <w:i/>
                      <w:sz w:val="20"/>
                      <w:szCs w:val="20"/>
                    </w:rPr>
                  </w:pPr>
                  <w:r w:rsidRPr="0001655C">
                    <w:rPr>
                      <w:i/>
                      <w:sz w:val="20"/>
                      <w:szCs w:val="20"/>
                    </w:rPr>
                    <w:t xml:space="preserve">Calculated Metered Energy for CLR Load at Bus </w:t>
                  </w:r>
                  <w:r w:rsidRPr="0001655C">
                    <w:rPr>
                      <w:sz w:val="20"/>
                      <w:szCs w:val="20"/>
                    </w:rPr>
                    <w:t xml:space="preserve">- The calculated CLR Load, adjusted for UFE,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r w:rsidRPr="0001655C">
                    <w:rPr>
                      <w:i/>
                      <w:sz w:val="20"/>
                      <w:szCs w:val="20"/>
                    </w:rPr>
                    <w:t xml:space="preserve"> </w:t>
                  </w:r>
                </w:p>
              </w:tc>
            </w:tr>
            <w:tr w:rsidR="0001655C" w:rsidRPr="0001655C" w14:paraId="4BDF40AD" w14:textId="77777777" w:rsidTr="003B71DB">
              <w:trPr>
                <w:cantSplit/>
              </w:trPr>
              <w:tc>
                <w:tcPr>
                  <w:tcW w:w="1145" w:type="pct"/>
                </w:tcPr>
                <w:p w14:paraId="4BCB5AD8" w14:textId="77777777" w:rsidR="0001655C" w:rsidRPr="0001655C" w:rsidRDefault="0001655C" w:rsidP="0001655C">
                  <w:pPr>
                    <w:spacing w:after="60"/>
                    <w:rPr>
                      <w:sz w:val="20"/>
                      <w:szCs w:val="20"/>
                    </w:rPr>
                  </w:pPr>
                  <w:r w:rsidRPr="0001655C">
                    <w:rPr>
                      <w:sz w:val="20"/>
                      <w:szCs w:val="20"/>
                    </w:rPr>
                    <w:t xml:space="preserve">MEBCLFG </w:t>
                  </w:r>
                  <w:r w:rsidRPr="0001655C">
                    <w:rPr>
                      <w:i/>
                      <w:sz w:val="20"/>
                      <w:szCs w:val="20"/>
                      <w:vertAlign w:val="subscript"/>
                    </w:rPr>
                    <w:t>q, r, b</w:t>
                  </w:r>
                </w:p>
              </w:tc>
              <w:tc>
                <w:tcPr>
                  <w:tcW w:w="676" w:type="pct"/>
                </w:tcPr>
                <w:p w14:paraId="5368DC12" w14:textId="77777777" w:rsidR="0001655C" w:rsidRPr="0001655C" w:rsidRDefault="0001655C" w:rsidP="0001655C">
                  <w:pPr>
                    <w:spacing w:after="60"/>
                    <w:rPr>
                      <w:sz w:val="20"/>
                      <w:szCs w:val="20"/>
                    </w:rPr>
                  </w:pPr>
                  <w:r w:rsidRPr="0001655C">
                    <w:rPr>
                      <w:sz w:val="20"/>
                      <w:szCs w:val="20"/>
                    </w:rPr>
                    <w:t>MWh</w:t>
                  </w:r>
                </w:p>
              </w:tc>
              <w:tc>
                <w:tcPr>
                  <w:tcW w:w="3179" w:type="pct"/>
                </w:tcPr>
                <w:p w14:paraId="78CF82F1" w14:textId="77777777" w:rsidR="0001655C" w:rsidRPr="0001655C" w:rsidRDefault="0001655C" w:rsidP="0001655C">
                  <w:pPr>
                    <w:spacing w:after="60"/>
                    <w:rPr>
                      <w:i/>
                      <w:sz w:val="20"/>
                      <w:szCs w:val="20"/>
                    </w:rPr>
                  </w:pPr>
                  <w:r w:rsidRPr="0001655C">
                    <w:rPr>
                      <w:i/>
                      <w:sz w:val="20"/>
                      <w:szCs w:val="20"/>
                    </w:rPr>
                    <w:t>Adjusted Metered Energy for CLR Load supplied from the grid at Bus (Calculated)</w:t>
                  </w:r>
                  <w:r w:rsidRPr="0001655C">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6862CCD0" w14:textId="77777777" w:rsidTr="003B71DB">
              <w:trPr>
                <w:cantSplit/>
              </w:trPr>
              <w:tc>
                <w:tcPr>
                  <w:tcW w:w="1145" w:type="pct"/>
                </w:tcPr>
                <w:p w14:paraId="4EC100B1" w14:textId="77777777" w:rsidR="0001655C" w:rsidRPr="0001655C" w:rsidRDefault="0001655C" w:rsidP="0001655C">
                  <w:pPr>
                    <w:spacing w:after="60"/>
                    <w:rPr>
                      <w:sz w:val="20"/>
                      <w:szCs w:val="20"/>
                    </w:rPr>
                  </w:pPr>
                  <w:r w:rsidRPr="0001655C">
                    <w:rPr>
                      <w:sz w:val="20"/>
                      <w:szCs w:val="20"/>
                    </w:rPr>
                    <w:t xml:space="preserve">MEBCLSG </w:t>
                  </w:r>
                  <w:r w:rsidRPr="0001655C">
                    <w:rPr>
                      <w:i/>
                      <w:sz w:val="20"/>
                      <w:szCs w:val="20"/>
                      <w:vertAlign w:val="subscript"/>
                    </w:rPr>
                    <w:t>q, r, b</w:t>
                  </w:r>
                </w:p>
              </w:tc>
              <w:tc>
                <w:tcPr>
                  <w:tcW w:w="676" w:type="pct"/>
                </w:tcPr>
                <w:p w14:paraId="5D4469F4" w14:textId="77777777" w:rsidR="0001655C" w:rsidRPr="0001655C" w:rsidRDefault="0001655C" w:rsidP="0001655C">
                  <w:pPr>
                    <w:spacing w:after="60"/>
                    <w:rPr>
                      <w:sz w:val="20"/>
                      <w:szCs w:val="20"/>
                    </w:rPr>
                  </w:pPr>
                  <w:r w:rsidRPr="0001655C">
                    <w:rPr>
                      <w:sz w:val="20"/>
                      <w:szCs w:val="20"/>
                    </w:rPr>
                    <w:t>MWh</w:t>
                  </w:r>
                </w:p>
              </w:tc>
              <w:tc>
                <w:tcPr>
                  <w:tcW w:w="3179" w:type="pct"/>
                </w:tcPr>
                <w:p w14:paraId="24A1A5CF" w14:textId="77777777" w:rsidR="0001655C" w:rsidRPr="0001655C" w:rsidRDefault="0001655C" w:rsidP="0001655C">
                  <w:pPr>
                    <w:spacing w:after="60"/>
                    <w:rPr>
                      <w:i/>
                      <w:sz w:val="20"/>
                      <w:szCs w:val="20"/>
                    </w:rPr>
                  </w:pPr>
                  <w:r w:rsidRPr="0001655C">
                    <w:rPr>
                      <w:i/>
                      <w:sz w:val="20"/>
                      <w:szCs w:val="20"/>
                    </w:rPr>
                    <w:t xml:space="preserve">Metered Energy for CLR Load supplied from co-located generation with Net Metering arrangement, at Bus (Calculated) </w:t>
                  </w:r>
                  <w:r w:rsidRPr="0001655C">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73EFFFFE" w14:textId="77777777" w:rsidTr="003B71DB">
              <w:trPr>
                <w:cantSplit/>
              </w:trPr>
              <w:tc>
                <w:tcPr>
                  <w:tcW w:w="1145" w:type="pct"/>
                </w:tcPr>
                <w:p w14:paraId="315846DE" w14:textId="77777777" w:rsidR="0001655C" w:rsidRPr="0001655C" w:rsidRDefault="0001655C" w:rsidP="0001655C">
                  <w:pPr>
                    <w:spacing w:after="60"/>
                    <w:rPr>
                      <w:sz w:val="20"/>
                      <w:szCs w:val="20"/>
                    </w:rPr>
                  </w:pPr>
                  <w:r w:rsidRPr="0001655C">
                    <w:rPr>
                      <w:sz w:val="20"/>
                      <w:szCs w:val="20"/>
                    </w:rPr>
                    <w:t xml:space="preserve">MEBR </w:t>
                  </w:r>
                  <w:r w:rsidRPr="0001655C">
                    <w:rPr>
                      <w:i/>
                      <w:sz w:val="20"/>
                      <w:szCs w:val="20"/>
                      <w:vertAlign w:val="subscript"/>
                    </w:rPr>
                    <w:t>q, r, b</w:t>
                  </w:r>
                </w:p>
              </w:tc>
              <w:tc>
                <w:tcPr>
                  <w:tcW w:w="676" w:type="pct"/>
                </w:tcPr>
                <w:p w14:paraId="22A37D6E" w14:textId="77777777" w:rsidR="0001655C" w:rsidRPr="0001655C" w:rsidRDefault="0001655C" w:rsidP="0001655C">
                  <w:pPr>
                    <w:spacing w:after="60"/>
                    <w:rPr>
                      <w:sz w:val="20"/>
                      <w:szCs w:val="20"/>
                    </w:rPr>
                  </w:pPr>
                  <w:r w:rsidRPr="0001655C">
                    <w:rPr>
                      <w:sz w:val="20"/>
                      <w:szCs w:val="20"/>
                    </w:rPr>
                    <w:t>MWh</w:t>
                  </w:r>
                </w:p>
              </w:tc>
              <w:tc>
                <w:tcPr>
                  <w:tcW w:w="3179" w:type="pct"/>
                </w:tcPr>
                <w:p w14:paraId="750FA313" w14:textId="77777777" w:rsidR="0001655C" w:rsidRPr="0001655C" w:rsidRDefault="0001655C" w:rsidP="0001655C">
                  <w:pPr>
                    <w:spacing w:after="60"/>
                    <w:rPr>
                      <w:i/>
                      <w:sz w:val="20"/>
                      <w:szCs w:val="20"/>
                    </w:rPr>
                  </w:pPr>
                  <w:r w:rsidRPr="0001655C">
                    <w:rPr>
                      <w:i/>
                      <w:sz w:val="20"/>
                      <w:szCs w:val="20"/>
                    </w:rPr>
                    <w:t xml:space="preserve">Calculated Metered Energy for Energy Storage Resource Load at Bus </w:t>
                  </w:r>
                  <w:r w:rsidRPr="0001655C">
                    <w:rPr>
                      <w:sz w:val="20"/>
                      <w:szCs w:val="20"/>
                    </w:rPr>
                    <w:t xml:space="preserve">- The calculated Non-WSL ESR Charging Load, adjusted for UFE,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r w:rsidRPr="0001655C">
                    <w:rPr>
                      <w:i/>
                      <w:sz w:val="20"/>
                      <w:szCs w:val="20"/>
                    </w:rPr>
                    <w:t xml:space="preserve"> </w:t>
                  </w:r>
                </w:p>
              </w:tc>
            </w:tr>
            <w:tr w:rsidR="0001655C" w:rsidRPr="0001655C" w14:paraId="53DDDB4C" w14:textId="77777777" w:rsidTr="003B71DB">
              <w:trPr>
                <w:cantSplit/>
              </w:trPr>
              <w:tc>
                <w:tcPr>
                  <w:tcW w:w="1145" w:type="pct"/>
                </w:tcPr>
                <w:p w14:paraId="593CA949" w14:textId="77777777" w:rsidR="0001655C" w:rsidRPr="0001655C" w:rsidRDefault="0001655C" w:rsidP="0001655C">
                  <w:pPr>
                    <w:spacing w:after="60"/>
                    <w:rPr>
                      <w:sz w:val="20"/>
                      <w:szCs w:val="20"/>
                    </w:rPr>
                  </w:pPr>
                  <w:r w:rsidRPr="0001655C">
                    <w:rPr>
                      <w:sz w:val="20"/>
                      <w:szCs w:val="20"/>
                    </w:rPr>
                    <w:t xml:space="preserve">MEBRFG </w:t>
                  </w:r>
                  <w:r w:rsidRPr="0001655C">
                    <w:rPr>
                      <w:i/>
                      <w:sz w:val="20"/>
                      <w:szCs w:val="20"/>
                      <w:vertAlign w:val="subscript"/>
                    </w:rPr>
                    <w:t>q, r, b</w:t>
                  </w:r>
                </w:p>
              </w:tc>
              <w:tc>
                <w:tcPr>
                  <w:tcW w:w="676" w:type="pct"/>
                </w:tcPr>
                <w:p w14:paraId="073732A9" w14:textId="77777777" w:rsidR="0001655C" w:rsidRPr="0001655C" w:rsidRDefault="0001655C" w:rsidP="0001655C">
                  <w:pPr>
                    <w:spacing w:after="60"/>
                    <w:rPr>
                      <w:sz w:val="20"/>
                      <w:szCs w:val="20"/>
                    </w:rPr>
                  </w:pPr>
                  <w:r w:rsidRPr="0001655C">
                    <w:rPr>
                      <w:sz w:val="20"/>
                      <w:szCs w:val="20"/>
                    </w:rPr>
                    <w:t>MWh</w:t>
                  </w:r>
                </w:p>
              </w:tc>
              <w:tc>
                <w:tcPr>
                  <w:tcW w:w="3179" w:type="pct"/>
                </w:tcPr>
                <w:p w14:paraId="6B9F2867" w14:textId="77777777" w:rsidR="0001655C" w:rsidRPr="0001655C" w:rsidRDefault="0001655C" w:rsidP="0001655C">
                  <w:pPr>
                    <w:spacing w:after="60"/>
                    <w:rPr>
                      <w:i/>
                      <w:sz w:val="20"/>
                      <w:szCs w:val="20"/>
                    </w:rPr>
                  </w:pPr>
                  <w:r w:rsidRPr="0001655C">
                    <w:rPr>
                      <w:i/>
                      <w:sz w:val="20"/>
                      <w:szCs w:val="20"/>
                    </w:rPr>
                    <w:t xml:space="preserve">Adjusted Metered Energy for Energy Storage Resource Load supplied from the grid at Bus (Calculated) </w:t>
                  </w:r>
                  <w:r w:rsidRPr="0001655C">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4C5ACABB" w14:textId="77777777" w:rsidTr="003B71DB">
              <w:trPr>
                <w:cantSplit/>
              </w:trPr>
              <w:tc>
                <w:tcPr>
                  <w:tcW w:w="1145" w:type="pct"/>
                </w:tcPr>
                <w:p w14:paraId="0132D166" w14:textId="77777777" w:rsidR="0001655C" w:rsidRPr="0001655C" w:rsidRDefault="0001655C" w:rsidP="0001655C">
                  <w:pPr>
                    <w:spacing w:after="60"/>
                    <w:rPr>
                      <w:sz w:val="20"/>
                      <w:szCs w:val="20"/>
                    </w:rPr>
                  </w:pPr>
                  <w:r w:rsidRPr="0001655C">
                    <w:rPr>
                      <w:sz w:val="20"/>
                      <w:szCs w:val="20"/>
                    </w:rPr>
                    <w:t xml:space="preserve">MEBRSG </w:t>
                  </w:r>
                  <w:r w:rsidRPr="0001655C">
                    <w:rPr>
                      <w:i/>
                      <w:sz w:val="20"/>
                      <w:szCs w:val="20"/>
                      <w:vertAlign w:val="subscript"/>
                    </w:rPr>
                    <w:t>q, r, b</w:t>
                  </w:r>
                </w:p>
              </w:tc>
              <w:tc>
                <w:tcPr>
                  <w:tcW w:w="676" w:type="pct"/>
                </w:tcPr>
                <w:p w14:paraId="1597E0EB" w14:textId="77777777" w:rsidR="0001655C" w:rsidRPr="0001655C" w:rsidRDefault="0001655C" w:rsidP="0001655C">
                  <w:pPr>
                    <w:spacing w:after="60"/>
                    <w:rPr>
                      <w:sz w:val="20"/>
                      <w:szCs w:val="20"/>
                    </w:rPr>
                  </w:pPr>
                  <w:r w:rsidRPr="0001655C">
                    <w:rPr>
                      <w:sz w:val="20"/>
                      <w:szCs w:val="20"/>
                    </w:rPr>
                    <w:t>MWh</w:t>
                  </w:r>
                </w:p>
              </w:tc>
              <w:tc>
                <w:tcPr>
                  <w:tcW w:w="3179" w:type="pct"/>
                </w:tcPr>
                <w:p w14:paraId="7E9C46F3" w14:textId="77777777" w:rsidR="0001655C" w:rsidRPr="0001655C" w:rsidRDefault="0001655C" w:rsidP="0001655C">
                  <w:pPr>
                    <w:spacing w:after="60"/>
                    <w:rPr>
                      <w:i/>
                      <w:sz w:val="20"/>
                      <w:szCs w:val="20"/>
                    </w:rPr>
                  </w:pPr>
                  <w:r w:rsidRPr="0001655C">
                    <w:rPr>
                      <w:i/>
                      <w:sz w:val="20"/>
                      <w:szCs w:val="20"/>
                    </w:rPr>
                    <w:t xml:space="preserve">Metered Energy for Energy Storage Resource Load supplied from co-located generation with Net Metering arrangement, at Bus (Calculated) </w:t>
                  </w:r>
                  <w:r w:rsidRPr="0001655C">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59D45001" w14:textId="77777777" w:rsidTr="003B71DB">
              <w:trPr>
                <w:cantSplit/>
              </w:trPr>
              <w:tc>
                <w:tcPr>
                  <w:tcW w:w="1145" w:type="pct"/>
                </w:tcPr>
                <w:p w14:paraId="52204020" w14:textId="77777777" w:rsidR="0001655C" w:rsidRPr="0001655C" w:rsidRDefault="0001655C" w:rsidP="0001655C">
                  <w:pPr>
                    <w:spacing w:after="60"/>
                    <w:rPr>
                      <w:i/>
                      <w:sz w:val="20"/>
                      <w:szCs w:val="20"/>
                    </w:rPr>
                  </w:pPr>
                  <w:r w:rsidRPr="0001655C">
                    <w:rPr>
                      <w:sz w:val="20"/>
                      <w:szCs w:val="20"/>
                    </w:rPr>
                    <w:t>WSLAMTTOT</w:t>
                  </w:r>
                  <w:r w:rsidRPr="0001655C">
                    <w:rPr>
                      <w:sz w:val="20"/>
                      <w:szCs w:val="20"/>
                      <w:vertAlign w:val="subscript"/>
                    </w:rPr>
                    <w:t xml:space="preserve"> </w:t>
                  </w:r>
                  <w:r w:rsidRPr="0001655C">
                    <w:rPr>
                      <w:i/>
                      <w:sz w:val="20"/>
                      <w:szCs w:val="20"/>
                      <w:vertAlign w:val="subscript"/>
                    </w:rPr>
                    <w:t>q, r, p</w:t>
                  </w:r>
                </w:p>
              </w:tc>
              <w:tc>
                <w:tcPr>
                  <w:tcW w:w="676" w:type="pct"/>
                </w:tcPr>
                <w:p w14:paraId="3A48DD73" w14:textId="77777777" w:rsidR="0001655C" w:rsidRPr="0001655C" w:rsidRDefault="0001655C" w:rsidP="0001655C">
                  <w:pPr>
                    <w:spacing w:after="60"/>
                    <w:rPr>
                      <w:sz w:val="20"/>
                      <w:szCs w:val="20"/>
                    </w:rPr>
                  </w:pPr>
                  <w:r w:rsidRPr="0001655C">
                    <w:rPr>
                      <w:sz w:val="20"/>
                      <w:szCs w:val="20"/>
                    </w:rPr>
                    <w:t>$</w:t>
                  </w:r>
                </w:p>
              </w:tc>
              <w:tc>
                <w:tcPr>
                  <w:tcW w:w="3179" w:type="pct"/>
                </w:tcPr>
                <w:p w14:paraId="186445BE" w14:textId="77777777" w:rsidR="0001655C" w:rsidRPr="0001655C" w:rsidRDefault="0001655C" w:rsidP="0001655C">
                  <w:pPr>
                    <w:spacing w:after="60"/>
                    <w:rPr>
                      <w:sz w:val="20"/>
                      <w:szCs w:val="20"/>
                    </w:rPr>
                  </w:pPr>
                  <w:r w:rsidRPr="0001655C">
                    <w:rPr>
                      <w:i/>
                      <w:sz w:val="20"/>
                      <w:szCs w:val="20"/>
                    </w:rPr>
                    <w:t>Wholesale Storage Load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WSL </w:t>
                  </w:r>
                  <w:r w:rsidRPr="0001655C">
                    <w:rPr>
                      <w:iCs/>
                      <w:sz w:val="20"/>
                      <w:szCs w:val="20"/>
                    </w:rPr>
                    <w:t>for each 15-minute Settlement Interval.</w:t>
                  </w:r>
                </w:p>
              </w:tc>
            </w:tr>
            <w:tr w:rsidR="0001655C" w:rsidRPr="0001655C" w14:paraId="3088D057" w14:textId="77777777" w:rsidTr="003B71DB">
              <w:trPr>
                <w:cantSplit/>
              </w:trPr>
              <w:tc>
                <w:tcPr>
                  <w:tcW w:w="1145" w:type="pct"/>
                </w:tcPr>
                <w:p w14:paraId="410E293B" w14:textId="77777777" w:rsidR="0001655C" w:rsidRPr="0001655C" w:rsidRDefault="0001655C" w:rsidP="0001655C">
                  <w:pPr>
                    <w:spacing w:after="60"/>
                    <w:rPr>
                      <w:sz w:val="20"/>
                      <w:szCs w:val="20"/>
                    </w:rPr>
                  </w:pPr>
                  <w:r w:rsidRPr="0001655C">
                    <w:rPr>
                      <w:sz w:val="20"/>
                      <w:szCs w:val="20"/>
                    </w:rPr>
                    <w:t>CLRAMTTOT</w:t>
                  </w:r>
                  <w:r w:rsidRPr="0001655C">
                    <w:rPr>
                      <w:sz w:val="20"/>
                      <w:szCs w:val="20"/>
                      <w:vertAlign w:val="subscript"/>
                    </w:rPr>
                    <w:t xml:space="preserve"> </w:t>
                  </w:r>
                  <w:r w:rsidRPr="0001655C">
                    <w:rPr>
                      <w:i/>
                      <w:sz w:val="20"/>
                      <w:szCs w:val="20"/>
                      <w:vertAlign w:val="subscript"/>
                    </w:rPr>
                    <w:t>q, r, p</w:t>
                  </w:r>
                </w:p>
              </w:tc>
              <w:tc>
                <w:tcPr>
                  <w:tcW w:w="676" w:type="pct"/>
                </w:tcPr>
                <w:p w14:paraId="5750815E" w14:textId="77777777" w:rsidR="0001655C" w:rsidRPr="0001655C" w:rsidRDefault="0001655C" w:rsidP="0001655C">
                  <w:pPr>
                    <w:spacing w:after="60"/>
                    <w:rPr>
                      <w:sz w:val="20"/>
                      <w:szCs w:val="20"/>
                    </w:rPr>
                  </w:pPr>
                  <w:r w:rsidRPr="0001655C">
                    <w:rPr>
                      <w:sz w:val="20"/>
                      <w:szCs w:val="20"/>
                    </w:rPr>
                    <w:t>$</w:t>
                  </w:r>
                </w:p>
              </w:tc>
              <w:tc>
                <w:tcPr>
                  <w:tcW w:w="3179" w:type="pct"/>
                </w:tcPr>
                <w:p w14:paraId="467FD12F" w14:textId="77777777" w:rsidR="0001655C" w:rsidRPr="0001655C" w:rsidRDefault="0001655C" w:rsidP="0001655C">
                  <w:pPr>
                    <w:spacing w:after="60"/>
                    <w:rPr>
                      <w:i/>
                      <w:sz w:val="20"/>
                      <w:szCs w:val="20"/>
                    </w:rPr>
                  </w:pPr>
                  <w:r w:rsidRPr="0001655C">
                    <w:rPr>
                      <w:i/>
                      <w:sz w:val="20"/>
                      <w:szCs w:val="20"/>
                    </w:rPr>
                    <w:t>CLR Load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CLR Load </w:t>
                  </w:r>
                  <w:r w:rsidRPr="0001655C">
                    <w:rPr>
                      <w:iCs/>
                      <w:sz w:val="20"/>
                      <w:szCs w:val="20"/>
                    </w:rPr>
                    <w:t>for each 15-minute Settlement Interval.</w:t>
                  </w:r>
                </w:p>
              </w:tc>
            </w:tr>
            <w:tr w:rsidR="0001655C" w:rsidRPr="0001655C" w14:paraId="638B29FC" w14:textId="77777777" w:rsidTr="003B71DB">
              <w:trPr>
                <w:cantSplit/>
              </w:trPr>
              <w:tc>
                <w:tcPr>
                  <w:tcW w:w="1145" w:type="pct"/>
                </w:tcPr>
                <w:p w14:paraId="0BAD7266" w14:textId="77777777" w:rsidR="0001655C" w:rsidRPr="0001655C" w:rsidRDefault="0001655C" w:rsidP="0001655C">
                  <w:pPr>
                    <w:spacing w:after="60"/>
                    <w:rPr>
                      <w:sz w:val="20"/>
                      <w:szCs w:val="20"/>
                    </w:rPr>
                  </w:pPr>
                  <w:r w:rsidRPr="0001655C">
                    <w:rPr>
                      <w:sz w:val="20"/>
                      <w:szCs w:val="20"/>
                    </w:rPr>
                    <w:t>ESRNWSLAMTTOT</w:t>
                  </w:r>
                  <w:r w:rsidRPr="0001655C">
                    <w:rPr>
                      <w:sz w:val="20"/>
                      <w:szCs w:val="20"/>
                      <w:vertAlign w:val="subscript"/>
                    </w:rPr>
                    <w:t xml:space="preserve"> </w:t>
                  </w:r>
                  <w:r w:rsidRPr="0001655C">
                    <w:rPr>
                      <w:i/>
                      <w:sz w:val="20"/>
                      <w:szCs w:val="20"/>
                      <w:vertAlign w:val="subscript"/>
                    </w:rPr>
                    <w:t>q, r, p</w:t>
                  </w:r>
                </w:p>
              </w:tc>
              <w:tc>
                <w:tcPr>
                  <w:tcW w:w="676" w:type="pct"/>
                </w:tcPr>
                <w:p w14:paraId="180A6FE6" w14:textId="77777777" w:rsidR="0001655C" w:rsidRPr="0001655C" w:rsidRDefault="0001655C" w:rsidP="0001655C">
                  <w:pPr>
                    <w:spacing w:after="60"/>
                    <w:rPr>
                      <w:sz w:val="20"/>
                      <w:szCs w:val="20"/>
                    </w:rPr>
                  </w:pPr>
                  <w:r w:rsidRPr="0001655C">
                    <w:rPr>
                      <w:sz w:val="20"/>
                      <w:szCs w:val="20"/>
                    </w:rPr>
                    <w:t>$</w:t>
                  </w:r>
                </w:p>
              </w:tc>
              <w:tc>
                <w:tcPr>
                  <w:tcW w:w="3179" w:type="pct"/>
                </w:tcPr>
                <w:p w14:paraId="637390E9" w14:textId="77777777" w:rsidR="0001655C" w:rsidRPr="0001655C" w:rsidRDefault="0001655C" w:rsidP="0001655C">
                  <w:pPr>
                    <w:spacing w:after="60"/>
                    <w:rPr>
                      <w:i/>
                      <w:sz w:val="20"/>
                      <w:szCs w:val="20"/>
                    </w:rPr>
                  </w:pPr>
                  <w:r w:rsidRPr="0001655C">
                    <w:rPr>
                      <w:i/>
                      <w:sz w:val="20"/>
                      <w:szCs w:val="20"/>
                    </w:rPr>
                    <w:t>Energy Storage Resource Non-WSL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Non-WSL ESR Charging Load </w:t>
                  </w:r>
                  <w:r w:rsidRPr="0001655C">
                    <w:rPr>
                      <w:iCs/>
                      <w:sz w:val="20"/>
                      <w:szCs w:val="20"/>
                    </w:rPr>
                    <w:t>for each 15-minute Settlement Interval.</w:t>
                  </w:r>
                </w:p>
              </w:tc>
            </w:tr>
            <w:tr w:rsidR="0001655C" w:rsidRPr="0001655C" w14:paraId="35EF5ED6" w14:textId="77777777" w:rsidTr="003B71DB">
              <w:trPr>
                <w:cantSplit/>
              </w:trPr>
              <w:tc>
                <w:tcPr>
                  <w:tcW w:w="1145" w:type="pct"/>
                </w:tcPr>
                <w:p w14:paraId="6CD6A59A" w14:textId="77777777" w:rsidR="0001655C" w:rsidRPr="0001655C" w:rsidRDefault="0001655C" w:rsidP="0001655C">
                  <w:pPr>
                    <w:spacing w:after="60"/>
                    <w:rPr>
                      <w:i/>
                      <w:sz w:val="20"/>
                      <w:szCs w:val="20"/>
                    </w:rPr>
                  </w:pPr>
                  <w:r w:rsidRPr="0001655C">
                    <w:rPr>
                      <w:sz w:val="20"/>
                      <w:szCs w:val="20"/>
                      <w:lang w:val="es-ES"/>
                    </w:rPr>
                    <w:t>RNWFL</w:t>
                  </w:r>
                  <w:r w:rsidRPr="0001655C">
                    <w:rPr>
                      <w:sz w:val="20"/>
                      <w:szCs w:val="20"/>
                      <w:vertAlign w:val="subscript"/>
                    </w:rPr>
                    <w:t xml:space="preserve"> </w:t>
                  </w:r>
                  <w:r w:rsidRPr="0001655C">
                    <w:rPr>
                      <w:i/>
                      <w:iCs/>
                      <w:sz w:val="20"/>
                      <w:szCs w:val="20"/>
                      <w:vertAlign w:val="subscript"/>
                      <w:lang w:val="es-ES"/>
                    </w:rPr>
                    <w:t>b, y</w:t>
                  </w:r>
                </w:p>
              </w:tc>
              <w:tc>
                <w:tcPr>
                  <w:tcW w:w="676" w:type="pct"/>
                </w:tcPr>
                <w:p w14:paraId="019BE4DC" w14:textId="77777777" w:rsidR="0001655C" w:rsidRPr="0001655C" w:rsidRDefault="0001655C" w:rsidP="0001655C">
                  <w:pPr>
                    <w:spacing w:after="60"/>
                    <w:rPr>
                      <w:sz w:val="20"/>
                      <w:szCs w:val="20"/>
                    </w:rPr>
                  </w:pPr>
                  <w:r w:rsidRPr="0001655C">
                    <w:rPr>
                      <w:sz w:val="20"/>
                      <w:szCs w:val="20"/>
                    </w:rPr>
                    <w:t>none</w:t>
                  </w:r>
                </w:p>
              </w:tc>
              <w:tc>
                <w:tcPr>
                  <w:tcW w:w="3179" w:type="pct"/>
                </w:tcPr>
                <w:p w14:paraId="54A76C37" w14:textId="77777777" w:rsidR="0001655C" w:rsidRPr="0001655C" w:rsidRDefault="0001655C" w:rsidP="0001655C">
                  <w:pPr>
                    <w:spacing w:after="60"/>
                    <w:rPr>
                      <w:sz w:val="20"/>
                      <w:szCs w:val="20"/>
                    </w:rPr>
                  </w:pPr>
                  <w:r w:rsidRPr="0001655C">
                    <w:rPr>
                      <w:i/>
                      <w:iCs/>
                      <w:sz w:val="20"/>
                      <w:szCs w:val="20"/>
                    </w:rPr>
                    <w:t xml:space="preserve">Net meter Weighting Factor per interval </w:t>
                  </w:r>
                  <w:r w:rsidRPr="0001655C">
                    <w:rPr>
                      <w:i/>
                      <w:sz w:val="20"/>
                      <w:szCs w:val="20"/>
                    </w:rPr>
                    <w:t>for the Energy Metered as Energy Storage Resource Load or CLR Load</w:t>
                  </w:r>
                  <w:r w:rsidRPr="0001655C">
                    <w:rPr>
                      <w:rFonts w:ascii="Symbol" w:hAnsi="Symbol"/>
                      <w:sz w:val="20"/>
                      <w:szCs w:val="20"/>
                    </w:rPr>
                    <w:t></w:t>
                  </w:r>
                  <w:r w:rsidRPr="0001655C">
                    <w:rPr>
                      <w:rFonts w:ascii="Symbol" w:hAnsi="Symbol"/>
                      <w:sz w:val="20"/>
                      <w:szCs w:val="20"/>
                    </w:rPr>
                    <w:t></w:t>
                  </w:r>
                  <w:r w:rsidRPr="0001655C">
                    <w:rPr>
                      <w:sz w:val="20"/>
                      <w:szCs w:val="20"/>
                    </w:rPr>
                    <w:t xml:space="preserve">The weight factor used in net meter price calculation for meters in Electrical Bus </w:t>
                  </w:r>
                  <w:r w:rsidRPr="0001655C">
                    <w:rPr>
                      <w:i/>
                      <w:sz w:val="20"/>
                      <w:szCs w:val="20"/>
                    </w:rPr>
                    <w:t>b</w:t>
                  </w:r>
                  <w:r w:rsidRPr="0001655C">
                    <w:rPr>
                      <w:sz w:val="20"/>
                      <w:szCs w:val="20"/>
                    </w:rPr>
                    <w:t xml:space="preserve">, for the SCED interval </w:t>
                  </w:r>
                  <w:r w:rsidRPr="0001655C">
                    <w:rPr>
                      <w:i/>
                      <w:iCs/>
                      <w:sz w:val="20"/>
                      <w:szCs w:val="20"/>
                    </w:rPr>
                    <w:t>y</w:t>
                  </w:r>
                  <w:r w:rsidRPr="0001655C">
                    <w:rPr>
                      <w:sz w:val="20"/>
                      <w:szCs w:val="20"/>
                    </w:rPr>
                    <w:t>, for the ESR Load associated with an ESR or for the CLR Load associated with a CLR that is not an ALR.  The weighting factor used in the net meter price calculation shall not be recalculated after the fact due to revisions in the association of Resources to Settlement Meters.</w:t>
                  </w:r>
                </w:p>
              </w:tc>
            </w:tr>
            <w:tr w:rsidR="0001655C" w:rsidRPr="0001655C" w14:paraId="4DA8D569" w14:textId="77777777" w:rsidTr="003B71DB">
              <w:trPr>
                <w:cantSplit/>
              </w:trPr>
              <w:tc>
                <w:tcPr>
                  <w:tcW w:w="1145" w:type="pct"/>
                </w:tcPr>
                <w:p w14:paraId="3B16096A" w14:textId="77777777" w:rsidR="0001655C" w:rsidRPr="0001655C" w:rsidRDefault="0001655C" w:rsidP="0001655C">
                  <w:pPr>
                    <w:spacing w:after="60"/>
                    <w:rPr>
                      <w:i/>
                      <w:sz w:val="20"/>
                      <w:szCs w:val="20"/>
                    </w:rPr>
                  </w:pPr>
                  <w:r w:rsidRPr="0001655C">
                    <w:rPr>
                      <w:sz w:val="20"/>
                      <w:szCs w:val="20"/>
                    </w:rPr>
                    <w:lastRenderedPageBreak/>
                    <w:t>RTRMPRESR</w:t>
                  </w:r>
                  <w:r w:rsidRPr="0001655C">
                    <w:rPr>
                      <w:sz w:val="20"/>
                      <w:szCs w:val="20"/>
                      <w:vertAlign w:val="subscript"/>
                    </w:rPr>
                    <w:t xml:space="preserve"> </w:t>
                  </w:r>
                  <w:r w:rsidRPr="0001655C">
                    <w:rPr>
                      <w:i/>
                      <w:sz w:val="20"/>
                      <w:szCs w:val="20"/>
                      <w:vertAlign w:val="subscript"/>
                    </w:rPr>
                    <w:t>b</w:t>
                  </w:r>
                </w:p>
              </w:tc>
              <w:tc>
                <w:tcPr>
                  <w:tcW w:w="676" w:type="pct"/>
                </w:tcPr>
                <w:p w14:paraId="577400E5" w14:textId="77777777" w:rsidR="0001655C" w:rsidRPr="0001655C" w:rsidRDefault="0001655C" w:rsidP="0001655C">
                  <w:pPr>
                    <w:spacing w:after="60"/>
                    <w:rPr>
                      <w:sz w:val="20"/>
                      <w:szCs w:val="20"/>
                    </w:rPr>
                  </w:pPr>
                  <w:r w:rsidRPr="0001655C">
                    <w:rPr>
                      <w:sz w:val="20"/>
                      <w:szCs w:val="20"/>
                    </w:rPr>
                    <w:t>$/MWh</w:t>
                  </w:r>
                </w:p>
              </w:tc>
              <w:tc>
                <w:tcPr>
                  <w:tcW w:w="3179" w:type="pct"/>
                </w:tcPr>
                <w:p w14:paraId="185345C8" w14:textId="77777777" w:rsidR="0001655C" w:rsidRPr="0001655C" w:rsidRDefault="0001655C" w:rsidP="0001655C">
                  <w:pPr>
                    <w:spacing w:after="60"/>
                    <w:rPr>
                      <w:sz w:val="20"/>
                      <w:szCs w:val="20"/>
                    </w:rPr>
                  </w:pPr>
                  <w:r w:rsidRPr="0001655C">
                    <w:rPr>
                      <w:i/>
                      <w:sz w:val="20"/>
                      <w:szCs w:val="20"/>
                    </w:rPr>
                    <w:t>Real-Time Price for the Energy Metered as Energy Storage Resource Load at bus</w:t>
                  </w:r>
                  <w:r w:rsidRPr="0001655C">
                    <w:rPr>
                      <w:sz w:val="20"/>
                      <w:szCs w:val="20"/>
                    </w:rPr>
                    <w:sym w:font="Symbol" w:char="F0BE"/>
                  </w:r>
                  <w:r w:rsidRPr="0001655C">
                    <w:rPr>
                      <w:sz w:val="20"/>
                      <w:szCs w:val="20"/>
                    </w:rPr>
                    <w:t xml:space="preserve">The Real-Time price for the Settlement Meter which measures ESR Load at Electrical Bus </w:t>
                  </w:r>
                  <w:r w:rsidRPr="0001655C">
                    <w:rPr>
                      <w:i/>
                      <w:sz w:val="20"/>
                      <w:szCs w:val="20"/>
                    </w:rPr>
                    <w:t>b</w:t>
                  </w:r>
                  <w:r w:rsidRPr="0001655C">
                    <w:rPr>
                      <w:sz w:val="20"/>
                      <w:szCs w:val="20"/>
                    </w:rPr>
                    <w:t>, for the 15-minute Settlement Interval.</w:t>
                  </w:r>
                </w:p>
              </w:tc>
            </w:tr>
            <w:tr w:rsidR="0001655C" w:rsidRPr="0001655C" w14:paraId="33FFF903" w14:textId="77777777" w:rsidTr="003B71DB">
              <w:trPr>
                <w:cantSplit/>
              </w:trPr>
              <w:tc>
                <w:tcPr>
                  <w:tcW w:w="1145" w:type="pct"/>
                </w:tcPr>
                <w:p w14:paraId="610FE91F" w14:textId="77777777" w:rsidR="0001655C" w:rsidRPr="0001655C" w:rsidRDefault="0001655C" w:rsidP="0001655C">
                  <w:pPr>
                    <w:spacing w:after="60"/>
                    <w:rPr>
                      <w:sz w:val="20"/>
                      <w:szCs w:val="20"/>
                    </w:rPr>
                  </w:pPr>
                  <w:r w:rsidRPr="0001655C">
                    <w:rPr>
                      <w:sz w:val="20"/>
                      <w:szCs w:val="20"/>
                    </w:rPr>
                    <w:t>RTRMPRCLR</w:t>
                  </w:r>
                  <w:r w:rsidRPr="0001655C">
                    <w:rPr>
                      <w:sz w:val="20"/>
                      <w:szCs w:val="20"/>
                      <w:vertAlign w:val="subscript"/>
                    </w:rPr>
                    <w:t xml:space="preserve"> </w:t>
                  </w:r>
                  <w:r w:rsidRPr="0001655C">
                    <w:rPr>
                      <w:i/>
                      <w:sz w:val="20"/>
                      <w:szCs w:val="20"/>
                      <w:vertAlign w:val="subscript"/>
                    </w:rPr>
                    <w:t>b</w:t>
                  </w:r>
                </w:p>
              </w:tc>
              <w:tc>
                <w:tcPr>
                  <w:tcW w:w="676" w:type="pct"/>
                </w:tcPr>
                <w:p w14:paraId="3A6F2B25" w14:textId="77777777" w:rsidR="0001655C" w:rsidRPr="0001655C" w:rsidRDefault="0001655C" w:rsidP="0001655C">
                  <w:pPr>
                    <w:spacing w:after="60"/>
                    <w:rPr>
                      <w:sz w:val="20"/>
                      <w:szCs w:val="20"/>
                    </w:rPr>
                  </w:pPr>
                  <w:r w:rsidRPr="0001655C">
                    <w:rPr>
                      <w:sz w:val="20"/>
                      <w:szCs w:val="20"/>
                    </w:rPr>
                    <w:t>$/MWh</w:t>
                  </w:r>
                </w:p>
              </w:tc>
              <w:tc>
                <w:tcPr>
                  <w:tcW w:w="3179" w:type="pct"/>
                </w:tcPr>
                <w:p w14:paraId="55D6FEF6" w14:textId="77777777" w:rsidR="0001655C" w:rsidRPr="0001655C" w:rsidRDefault="0001655C" w:rsidP="0001655C">
                  <w:pPr>
                    <w:spacing w:after="60"/>
                    <w:rPr>
                      <w:i/>
                      <w:sz w:val="20"/>
                      <w:szCs w:val="20"/>
                    </w:rPr>
                  </w:pPr>
                  <w:r w:rsidRPr="0001655C">
                    <w:rPr>
                      <w:i/>
                      <w:sz w:val="20"/>
                      <w:szCs w:val="20"/>
                    </w:rPr>
                    <w:t>Real-Time Price for the CLR Energy Metered at bus</w:t>
                  </w:r>
                  <w:r w:rsidRPr="0001655C">
                    <w:rPr>
                      <w:sz w:val="20"/>
                      <w:szCs w:val="20"/>
                    </w:rPr>
                    <w:sym w:font="Symbol" w:char="F0BE"/>
                  </w:r>
                  <w:r w:rsidRPr="0001655C">
                    <w:rPr>
                      <w:sz w:val="20"/>
                      <w:szCs w:val="20"/>
                    </w:rPr>
                    <w:t xml:space="preserve">The Real-Time price for the Settlement Meter which measures CLR Load at Electrical Bus </w:t>
                  </w:r>
                  <w:r w:rsidRPr="0001655C">
                    <w:rPr>
                      <w:i/>
                      <w:sz w:val="20"/>
                      <w:szCs w:val="20"/>
                    </w:rPr>
                    <w:t>b</w:t>
                  </w:r>
                  <w:r w:rsidRPr="0001655C">
                    <w:rPr>
                      <w:sz w:val="20"/>
                      <w:szCs w:val="20"/>
                    </w:rPr>
                    <w:t>, for the 15-minute Settlement Interval.</w:t>
                  </w:r>
                </w:p>
              </w:tc>
            </w:tr>
            <w:tr w:rsidR="0001655C" w:rsidRPr="0001655C" w14:paraId="59261D3F" w14:textId="77777777" w:rsidTr="003B71DB">
              <w:trPr>
                <w:cantSplit/>
              </w:trPr>
              <w:tc>
                <w:tcPr>
                  <w:tcW w:w="1145" w:type="pct"/>
                </w:tcPr>
                <w:p w14:paraId="7E00B32A" w14:textId="77777777" w:rsidR="0001655C" w:rsidRPr="0001655C" w:rsidRDefault="0001655C" w:rsidP="0001655C">
                  <w:pPr>
                    <w:spacing w:after="60"/>
                    <w:rPr>
                      <w:sz w:val="20"/>
                      <w:szCs w:val="20"/>
                      <w:lang w:val="es-ES"/>
                    </w:rPr>
                  </w:pPr>
                  <w:r w:rsidRPr="0001655C">
                    <w:rPr>
                      <w:sz w:val="20"/>
                      <w:szCs w:val="20"/>
                    </w:rPr>
                    <w:t xml:space="preserve">BP </w:t>
                  </w:r>
                  <w:r w:rsidRPr="0001655C">
                    <w:rPr>
                      <w:i/>
                      <w:sz w:val="20"/>
                      <w:szCs w:val="20"/>
                      <w:vertAlign w:val="subscript"/>
                    </w:rPr>
                    <w:t>r, y</w:t>
                  </w:r>
                </w:p>
              </w:tc>
              <w:tc>
                <w:tcPr>
                  <w:tcW w:w="676" w:type="pct"/>
                </w:tcPr>
                <w:p w14:paraId="7BE6529B" w14:textId="77777777" w:rsidR="0001655C" w:rsidRPr="0001655C" w:rsidRDefault="0001655C" w:rsidP="0001655C">
                  <w:pPr>
                    <w:spacing w:after="60"/>
                    <w:rPr>
                      <w:sz w:val="20"/>
                      <w:szCs w:val="20"/>
                    </w:rPr>
                  </w:pPr>
                  <w:r w:rsidRPr="0001655C">
                    <w:rPr>
                      <w:sz w:val="20"/>
                      <w:szCs w:val="20"/>
                    </w:rPr>
                    <w:t>MW</w:t>
                  </w:r>
                </w:p>
              </w:tc>
              <w:tc>
                <w:tcPr>
                  <w:tcW w:w="3179" w:type="pct"/>
                </w:tcPr>
                <w:p w14:paraId="4DFC0A5B" w14:textId="77777777" w:rsidR="0001655C" w:rsidRPr="0001655C" w:rsidRDefault="0001655C" w:rsidP="0001655C">
                  <w:pPr>
                    <w:spacing w:after="60"/>
                    <w:rPr>
                      <w:i/>
                      <w:sz w:val="20"/>
                      <w:szCs w:val="20"/>
                    </w:rPr>
                  </w:pPr>
                  <w:r w:rsidRPr="0001655C">
                    <w:rPr>
                      <w:i/>
                      <w:sz w:val="20"/>
                      <w:szCs w:val="20"/>
                    </w:rPr>
                    <w:t>Base Point per Resource per interval</w:t>
                  </w:r>
                  <w:r w:rsidRPr="0001655C">
                    <w:rPr>
                      <w:sz w:val="20"/>
                      <w:szCs w:val="20"/>
                    </w:rPr>
                    <w:t xml:space="preserve"> - The Base Point of Resource </w:t>
                  </w:r>
                  <w:r w:rsidRPr="0001655C">
                    <w:rPr>
                      <w:i/>
                      <w:sz w:val="20"/>
                      <w:szCs w:val="20"/>
                    </w:rPr>
                    <w:t>r</w:t>
                  </w:r>
                  <w:r w:rsidRPr="0001655C">
                    <w:rPr>
                      <w:sz w:val="20"/>
                      <w:szCs w:val="20"/>
                    </w:rPr>
                    <w:t xml:space="preserve">, for the SCED interval </w:t>
                  </w:r>
                  <w:r w:rsidRPr="0001655C">
                    <w:rPr>
                      <w:i/>
                      <w:sz w:val="20"/>
                      <w:szCs w:val="20"/>
                    </w:rPr>
                    <w:t>y</w:t>
                  </w:r>
                  <w:r w:rsidRPr="0001655C">
                    <w:rPr>
                      <w:sz w:val="20"/>
                      <w:szCs w:val="20"/>
                    </w:rPr>
                    <w:t xml:space="preserve">.  </w:t>
                  </w:r>
                </w:p>
              </w:tc>
            </w:tr>
            <w:tr w:rsidR="0001655C" w:rsidRPr="0001655C" w14:paraId="0CCF905B" w14:textId="77777777" w:rsidTr="003B71DB">
              <w:trPr>
                <w:cantSplit/>
              </w:trPr>
              <w:tc>
                <w:tcPr>
                  <w:tcW w:w="1145" w:type="pct"/>
                </w:tcPr>
                <w:p w14:paraId="263CF213" w14:textId="77777777" w:rsidR="0001655C" w:rsidRPr="0001655C" w:rsidRDefault="0001655C" w:rsidP="0001655C">
                  <w:pPr>
                    <w:spacing w:after="60"/>
                    <w:rPr>
                      <w:i/>
                      <w:sz w:val="20"/>
                      <w:szCs w:val="20"/>
                    </w:rPr>
                  </w:pPr>
                  <w:r w:rsidRPr="0001655C">
                    <w:rPr>
                      <w:i/>
                      <w:sz w:val="20"/>
                      <w:szCs w:val="20"/>
                    </w:rPr>
                    <w:t>q</w:t>
                  </w:r>
                </w:p>
              </w:tc>
              <w:tc>
                <w:tcPr>
                  <w:tcW w:w="676" w:type="pct"/>
                </w:tcPr>
                <w:p w14:paraId="0B1F83DE" w14:textId="77777777" w:rsidR="0001655C" w:rsidRPr="0001655C" w:rsidRDefault="0001655C" w:rsidP="0001655C">
                  <w:pPr>
                    <w:spacing w:after="60"/>
                    <w:rPr>
                      <w:sz w:val="20"/>
                      <w:szCs w:val="20"/>
                    </w:rPr>
                  </w:pPr>
                  <w:r w:rsidRPr="0001655C">
                    <w:rPr>
                      <w:sz w:val="20"/>
                      <w:szCs w:val="20"/>
                    </w:rPr>
                    <w:t>none</w:t>
                  </w:r>
                </w:p>
              </w:tc>
              <w:tc>
                <w:tcPr>
                  <w:tcW w:w="3179" w:type="pct"/>
                </w:tcPr>
                <w:p w14:paraId="5312A1A1" w14:textId="77777777" w:rsidR="0001655C" w:rsidRPr="0001655C" w:rsidRDefault="0001655C" w:rsidP="0001655C">
                  <w:pPr>
                    <w:spacing w:after="60"/>
                    <w:rPr>
                      <w:sz w:val="20"/>
                      <w:szCs w:val="20"/>
                    </w:rPr>
                  </w:pPr>
                  <w:r w:rsidRPr="0001655C">
                    <w:rPr>
                      <w:sz w:val="20"/>
                      <w:szCs w:val="20"/>
                    </w:rPr>
                    <w:t>A QSE.</w:t>
                  </w:r>
                </w:p>
              </w:tc>
            </w:tr>
            <w:tr w:rsidR="0001655C" w:rsidRPr="0001655C" w14:paraId="29108386" w14:textId="77777777" w:rsidTr="003B71DB">
              <w:trPr>
                <w:cantSplit/>
              </w:trPr>
              <w:tc>
                <w:tcPr>
                  <w:tcW w:w="1145" w:type="pct"/>
                </w:tcPr>
                <w:p w14:paraId="11E1B7FF" w14:textId="77777777" w:rsidR="0001655C" w:rsidRPr="0001655C" w:rsidRDefault="0001655C" w:rsidP="0001655C">
                  <w:pPr>
                    <w:spacing w:after="60"/>
                    <w:rPr>
                      <w:i/>
                      <w:sz w:val="20"/>
                      <w:szCs w:val="20"/>
                    </w:rPr>
                  </w:pPr>
                  <w:proofErr w:type="spellStart"/>
                  <w:r w:rsidRPr="0001655C">
                    <w:rPr>
                      <w:i/>
                      <w:sz w:val="20"/>
                      <w:szCs w:val="20"/>
                    </w:rPr>
                    <w:t>gsc</w:t>
                  </w:r>
                  <w:proofErr w:type="spellEnd"/>
                </w:p>
              </w:tc>
              <w:tc>
                <w:tcPr>
                  <w:tcW w:w="676" w:type="pct"/>
                </w:tcPr>
                <w:p w14:paraId="1B5C6950" w14:textId="77777777" w:rsidR="0001655C" w:rsidRPr="0001655C" w:rsidRDefault="0001655C" w:rsidP="0001655C">
                  <w:pPr>
                    <w:spacing w:after="60"/>
                    <w:rPr>
                      <w:sz w:val="20"/>
                      <w:szCs w:val="20"/>
                    </w:rPr>
                  </w:pPr>
                  <w:r w:rsidRPr="0001655C">
                    <w:rPr>
                      <w:sz w:val="20"/>
                      <w:szCs w:val="20"/>
                    </w:rPr>
                    <w:t>none</w:t>
                  </w:r>
                </w:p>
              </w:tc>
              <w:tc>
                <w:tcPr>
                  <w:tcW w:w="3179" w:type="pct"/>
                </w:tcPr>
                <w:p w14:paraId="4340D3F7" w14:textId="77777777" w:rsidR="0001655C" w:rsidRPr="0001655C" w:rsidRDefault="0001655C" w:rsidP="0001655C">
                  <w:pPr>
                    <w:spacing w:after="60"/>
                    <w:rPr>
                      <w:sz w:val="20"/>
                      <w:szCs w:val="20"/>
                    </w:rPr>
                  </w:pPr>
                  <w:r w:rsidRPr="0001655C">
                    <w:rPr>
                      <w:sz w:val="20"/>
                      <w:szCs w:val="20"/>
                    </w:rPr>
                    <w:t>A generation site code.</w:t>
                  </w:r>
                </w:p>
              </w:tc>
            </w:tr>
            <w:tr w:rsidR="0001655C" w:rsidRPr="0001655C" w14:paraId="7A9E6099" w14:textId="77777777" w:rsidTr="003B71DB">
              <w:trPr>
                <w:cantSplit/>
              </w:trPr>
              <w:tc>
                <w:tcPr>
                  <w:tcW w:w="1145" w:type="pct"/>
                </w:tcPr>
                <w:p w14:paraId="79926885" w14:textId="77777777" w:rsidR="0001655C" w:rsidRPr="0001655C" w:rsidRDefault="0001655C" w:rsidP="0001655C">
                  <w:pPr>
                    <w:spacing w:after="60"/>
                    <w:rPr>
                      <w:i/>
                      <w:sz w:val="20"/>
                      <w:szCs w:val="20"/>
                    </w:rPr>
                  </w:pPr>
                  <w:r w:rsidRPr="0001655C">
                    <w:rPr>
                      <w:i/>
                      <w:sz w:val="20"/>
                      <w:szCs w:val="20"/>
                    </w:rPr>
                    <w:t>r</w:t>
                  </w:r>
                </w:p>
              </w:tc>
              <w:tc>
                <w:tcPr>
                  <w:tcW w:w="676" w:type="pct"/>
                </w:tcPr>
                <w:p w14:paraId="00C0A30B" w14:textId="77777777" w:rsidR="0001655C" w:rsidRPr="0001655C" w:rsidRDefault="0001655C" w:rsidP="0001655C">
                  <w:pPr>
                    <w:spacing w:after="60"/>
                    <w:rPr>
                      <w:sz w:val="20"/>
                      <w:szCs w:val="20"/>
                    </w:rPr>
                  </w:pPr>
                  <w:r w:rsidRPr="0001655C">
                    <w:rPr>
                      <w:sz w:val="20"/>
                      <w:szCs w:val="20"/>
                    </w:rPr>
                    <w:t>none</w:t>
                  </w:r>
                </w:p>
              </w:tc>
              <w:tc>
                <w:tcPr>
                  <w:tcW w:w="3179" w:type="pct"/>
                </w:tcPr>
                <w:p w14:paraId="793B7FAF" w14:textId="77777777" w:rsidR="0001655C" w:rsidRPr="0001655C" w:rsidRDefault="0001655C" w:rsidP="0001655C">
                  <w:pPr>
                    <w:spacing w:after="60"/>
                    <w:rPr>
                      <w:sz w:val="20"/>
                      <w:szCs w:val="20"/>
                    </w:rPr>
                  </w:pPr>
                  <w:r w:rsidRPr="0001655C">
                    <w:rPr>
                      <w:sz w:val="20"/>
                      <w:szCs w:val="20"/>
                    </w:rPr>
                    <w:t xml:space="preserve">A CLR (that is not an ALR) or an ESR.  </w:t>
                  </w:r>
                </w:p>
              </w:tc>
            </w:tr>
            <w:tr w:rsidR="0001655C" w:rsidRPr="0001655C" w14:paraId="538BAF19" w14:textId="77777777" w:rsidTr="003B71DB">
              <w:trPr>
                <w:cantSplit/>
              </w:trPr>
              <w:tc>
                <w:tcPr>
                  <w:tcW w:w="1145" w:type="pct"/>
                </w:tcPr>
                <w:p w14:paraId="28ECB4E9" w14:textId="77777777" w:rsidR="0001655C" w:rsidRPr="0001655C" w:rsidRDefault="0001655C" w:rsidP="0001655C">
                  <w:pPr>
                    <w:spacing w:after="60"/>
                    <w:rPr>
                      <w:i/>
                      <w:sz w:val="20"/>
                      <w:szCs w:val="20"/>
                    </w:rPr>
                  </w:pPr>
                  <w:r w:rsidRPr="0001655C">
                    <w:rPr>
                      <w:i/>
                      <w:sz w:val="20"/>
                      <w:szCs w:val="20"/>
                    </w:rPr>
                    <w:t>p</w:t>
                  </w:r>
                </w:p>
              </w:tc>
              <w:tc>
                <w:tcPr>
                  <w:tcW w:w="676" w:type="pct"/>
                </w:tcPr>
                <w:p w14:paraId="1BE514B4" w14:textId="77777777" w:rsidR="0001655C" w:rsidRPr="0001655C" w:rsidRDefault="0001655C" w:rsidP="0001655C">
                  <w:pPr>
                    <w:spacing w:after="60"/>
                    <w:rPr>
                      <w:sz w:val="20"/>
                      <w:szCs w:val="20"/>
                    </w:rPr>
                  </w:pPr>
                  <w:r w:rsidRPr="0001655C">
                    <w:rPr>
                      <w:sz w:val="20"/>
                      <w:szCs w:val="20"/>
                    </w:rPr>
                    <w:t>none</w:t>
                  </w:r>
                </w:p>
              </w:tc>
              <w:tc>
                <w:tcPr>
                  <w:tcW w:w="3179" w:type="pct"/>
                </w:tcPr>
                <w:p w14:paraId="3E5810DC" w14:textId="77777777" w:rsidR="0001655C" w:rsidRPr="0001655C" w:rsidRDefault="0001655C" w:rsidP="0001655C">
                  <w:pPr>
                    <w:spacing w:after="60"/>
                    <w:rPr>
                      <w:sz w:val="20"/>
                      <w:szCs w:val="20"/>
                    </w:rPr>
                  </w:pPr>
                  <w:r w:rsidRPr="0001655C">
                    <w:rPr>
                      <w:sz w:val="20"/>
                      <w:szCs w:val="20"/>
                    </w:rPr>
                    <w:t>A Resource Node Settlement Point.</w:t>
                  </w:r>
                </w:p>
              </w:tc>
            </w:tr>
            <w:tr w:rsidR="0001655C" w:rsidRPr="0001655C" w14:paraId="011E9395" w14:textId="77777777" w:rsidTr="003B71DB">
              <w:trPr>
                <w:cantSplit/>
              </w:trPr>
              <w:tc>
                <w:tcPr>
                  <w:tcW w:w="1145" w:type="pct"/>
                </w:tcPr>
                <w:p w14:paraId="30C9307E" w14:textId="77777777" w:rsidR="0001655C" w:rsidRPr="0001655C" w:rsidRDefault="0001655C" w:rsidP="0001655C">
                  <w:pPr>
                    <w:spacing w:after="60"/>
                    <w:rPr>
                      <w:i/>
                      <w:sz w:val="20"/>
                      <w:szCs w:val="20"/>
                    </w:rPr>
                  </w:pPr>
                  <w:r w:rsidRPr="0001655C">
                    <w:rPr>
                      <w:i/>
                      <w:sz w:val="20"/>
                      <w:szCs w:val="20"/>
                    </w:rPr>
                    <w:t>y</w:t>
                  </w:r>
                </w:p>
              </w:tc>
              <w:tc>
                <w:tcPr>
                  <w:tcW w:w="676" w:type="pct"/>
                </w:tcPr>
                <w:p w14:paraId="31562685" w14:textId="77777777" w:rsidR="0001655C" w:rsidRPr="0001655C" w:rsidRDefault="0001655C" w:rsidP="0001655C">
                  <w:pPr>
                    <w:spacing w:after="60"/>
                    <w:rPr>
                      <w:sz w:val="20"/>
                      <w:szCs w:val="20"/>
                    </w:rPr>
                  </w:pPr>
                  <w:r w:rsidRPr="0001655C">
                    <w:rPr>
                      <w:sz w:val="20"/>
                      <w:szCs w:val="20"/>
                    </w:rPr>
                    <w:t>none</w:t>
                  </w:r>
                </w:p>
              </w:tc>
              <w:tc>
                <w:tcPr>
                  <w:tcW w:w="3179" w:type="pct"/>
                </w:tcPr>
                <w:p w14:paraId="51108080" w14:textId="77777777" w:rsidR="0001655C" w:rsidRPr="0001655C" w:rsidRDefault="0001655C" w:rsidP="0001655C">
                  <w:pPr>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15740C30" w14:textId="77777777" w:rsidTr="003B71DB">
              <w:trPr>
                <w:cantSplit/>
              </w:trPr>
              <w:tc>
                <w:tcPr>
                  <w:tcW w:w="1145" w:type="pct"/>
                </w:tcPr>
                <w:p w14:paraId="0D106FE2" w14:textId="77777777" w:rsidR="0001655C" w:rsidRPr="0001655C" w:rsidRDefault="0001655C" w:rsidP="0001655C">
                  <w:pPr>
                    <w:spacing w:after="60"/>
                    <w:rPr>
                      <w:i/>
                      <w:sz w:val="20"/>
                      <w:szCs w:val="20"/>
                    </w:rPr>
                  </w:pPr>
                  <w:r w:rsidRPr="0001655C">
                    <w:rPr>
                      <w:i/>
                      <w:sz w:val="20"/>
                      <w:szCs w:val="20"/>
                    </w:rPr>
                    <w:t>b</w:t>
                  </w:r>
                </w:p>
              </w:tc>
              <w:tc>
                <w:tcPr>
                  <w:tcW w:w="676" w:type="pct"/>
                </w:tcPr>
                <w:p w14:paraId="4AA0DFC8" w14:textId="77777777" w:rsidR="0001655C" w:rsidRPr="0001655C" w:rsidRDefault="0001655C" w:rsidP="0001655C">
                  <w:pPr>
                    <w:spacing w:after="60"/>
                    <w:rPr>
                      <w:sz w:val="20"/>
                      <w:szCs w:val="20"/>
                    </w:rPr>
                  </w:pPr>
                  <w:r w:rsidRPr="0001655C">
                    <w:rPr>
                      <w:sz w:val="20"/>
                      <w:szCs w:val="20"/>
                    </w:rPr>
                    <w:t>none</w:t>
                  </w:r>
                </w:p>
              </w:tc>
              <w:tc>
                <w:tcPr>
                  <w:tcW w:w="3179" w:type="pct"/>
                </w:tcPr>
                <w:p w14:paraId="18B5E738" w14:textId="77777777" w:rsidR="0001655C" w:rsidRPr="0001655C" w:rsidRDefault="0001655C" w:rsidP="0001655C">
                  <w:pPr>
                    <w:spacing w:after="60"/>
                    <w:rPr>
                      <w:sz w:val="20"/>
                      <w:szCs w:val="20"/>
                    </w:rPr>
                  </w:pPr>
                  <w:r w:rsidRPr="0001655C">
                    <w:rPr>
                      <w:sz w:val="20"/>
                      <w:szCs w:val="20"/>
                    </w:rPr>
                    <w:t>An Electrical Bus.</w:t>
                  </w:r>
                </w:p>
              </w:tc>
            </w:tr>
          </w:tbl>
          <w:p w14:paraId="200453CC" w14:textId="77777777" w:rsidR="0001655C" w:rsidRPr="0001655C" w:rsidRDefault="0001655C" w:rsidP="0001655C">
            <w:pPr>
              <w:tabs>
                <w:tab w:val="left" w:pos="2340"/>
                <w:tab w:val="left" w:pos="3420"/>
              </w:tabs>
              <w:spacing w:after="240"/>
            </w:pPr>
          </w:p>
        </w:tc>
      </w:tr>
    </w:tbl>
    <w:p w14:paraId="2AFE830D" w14:textId="77777777" w:rsidR="0001655C" w:rsidRPr="0001655C" w:rsidRDefault="0001655C" w:rsidP="0001655C">
      <w:pPr>
        <w:widowControl w:val="0"/>
        <w:spacing w:before="240" w:after="240"/>
        <w:ind w:left="720" w:hanging="720"/>
        <w:rPr>
          <w:szCs w:val="20"/>
        </w:rPr>
      </w:pPr>
      <w:r w:rsidRPr="0001655C">
        <w:rPr>
          <w:szCs w:val="20"/>
        </w:rPr>
        <w:lastRenderedPageBreak/>
        <w:t xml:space="preserve"> (4)</w:t>
      </w:r>
      <w:r w:rsidRPr="0001655C">
        <w:rPr>
          <w:szCs w:val="20"/>
        </w:rPr>
        <w:tab/>
        <w:t>The total payment or charge to a Facility with a net metering arrangement for each 15-minute Settlement Interval shall be calculated as follows:</w:t>
      </w:r>
    </w:p>
    <w:p w14:paraId="00F64346" w14:textId="77777777" w:rsidR="0001655C" w:rsidRPr="0001655C" w:rsidRDefault="0001655C" w:rsidP="0001655C">
      <w:pPr>
        <w:widowControl w:val="0"/>
        <w:spacing w:after="240"/>
        <w:ind w:left="720"/>
        <w:rPr>
          <w:b/>
          <w:szCs w:val="20"/>
        </w:rPr>
      </w:pPr>
      <w:r w:rsidRPr="0001655C">
        <w:rPr>
          <w:b/>
          <w:szCs w:val="20"/>
        </w:rPr>
        <w:t>NMRTETOT</w:t>
      </w:r>
      <w:r w:rsidRPr="0001655C">
        <w:rPr>
          <w:b/>
          <w:i/>
          <w:szCs w:val="20"/>
          <w:vertAlign w:val="subscript"/>
        </w:rPr>
        <w:t xml:space="preserve"> </w:t>
      </w:r>
      <w:proofErr w:type="spellStart"/>
      <w:r w:rsidRPr="0001655C">
        <w:rPr>
          <w:b/>
          <w:i/>
          <w:szCs w:val="20"/>
          <w:vertAlign w:val="subscript"/>
        </w:rPr>
        <w:t>gsc</w:t>
      </w:r>
      <w:proofErr w:type="spellEnd"/>
      <w:r w:rsidRPr="0001655C">
        <w:rPr>
          <w:b/>
          <w:szCs w:val="20"/>
        </w:rPr>
        <w:t xml:space="preserve"> </w:t>
      </w:r>
      <w:r w:rsidRPr="0001655C">
        <w:rPr>
          <w:b/>
          <w:szCs w:val="20"/>
        </w:rPr>
        <w:tab/>
        <w:t xml:space="preserve">= </w:t>
      </w:r>
      <w:r w:rsidRPr="0001655C">
        <w:rPr>
          <w:b/>
          <w:szCs w:val="20"/>
        </w:rPr>
        <w:tab/>
        <w:t>Max (0, (</w:t>
      </w:r>
      <w:r w:rsidRPr="0001655C">
        <w:rPr>
          <w:b/>
          <w:position w:val="-20"/>
          <w:szCs w:val="20"/>
        </w:rPr>
        <w:object w:dxaOrig="225" w:dyaOrig="435" w14:anchorId="2CC5D20B">
          <v:shape id="_x0000_i1157" type="#_x0000_t75" style="width:13.2pt;height:21pt" o:ole="">
            <v:imagedata r:id="rId171" o:title=""/>
          </v:shape>
          <o:OLEObject Type="Embed" ProgID="Equation.3" ShapeID="_x0000_i1157" DrawAspect="Content" ObjectID="_1808977564" r:id="rId172"/>
        </w:object>
      </w:r>
      <w:r w:rsidRPr="0001655C">
        <w:rPr>
          <w:b/>
          <w:position w:val="-20"/>
          <w:szCs w:val="20"/>
        </w:rPr>
        <w:t xml:space="preserve"> </w:t>
      </w:r>
      <w:r w:rsidRPr="0001655C">
        <w:rPr>
          <w:b/>
          <w:szCs w:val="20"/>
        </w:rPr>
        <w:t xml:space="preserve">(MEB </w:t>
      </w:r>
      <w:proofErr w:type="spellStart"/>
      <w:r w:rsidRPr="0001655C">
        <w:rPr>
          <w:b/>
          <w:i/>
          <w:szCs w:val="20"/>
          <w:vertAlign w:val="subscript"/>
        </w:rPr>
        <w:t>gsc</w:t>
      </w:r>
      <w:proofErr w:type="spellEnd"/>
      <w:r w:rsidRPr="0001655C">
        <w:rPr>
          <w:b/>
          <w:i/>
          <w:szCs w:val="20"/>
          <w:vertAlign w:val="subscript"/>
        </w:rPr>
        <w:t xml:space="preserve">, b </w:t>
      </w:r>
      <w:r w:rsidRPr="0001655C">
        <w:rPr>
          <w:b/>
          <w:i/>
          <w:szCs w:val="20"/>
        </w:rPr>
        <w:t>+</w:t>
      </w:r>
      <w:r w:rsidRPr="0001655C">
        <w:rPr>
          <w:b/>
          <w:szCs w:val="20"/>
        </w:rPr>
        <w:t xml:space="preserve"> MEBC </w:t>
      </w:r>
      <w:proofErr w:type="spellStart"/>
      <w:r w:rsidRPr="0001655C">
        <w:rPr>
          <w:b/>
          <w:i/>
          <w:szCs w:val="20"/>
          <w:vertAlign w:val="subscript"/>
        </w:rPr>
        <w:t>gsc</w:t>
      </w:r>
      <w:proofErr w:type="spellEnd"/>
      <w:r w:rsidRPr="0001655C">
        <w:rPr>
          <w:b/>
          <w:i/>
          <w:szCs w:val="20"/>
          <w:vertAlign w:val="subscript"/>
        </w:rPr>
        <w:t>, b</w:t>
      </w:r>
      <w:r w:rsidRPr="0001655C">
        <w:rPr>
          <w:b/>
          <w:szCs w:val="20"/>
        </w:rPr>
        <w:t>)))</w:t>
      </w:r>
    </w:p>
    <w:p w14:paraId="027F74BA" w14:textId="77777777" w:rsidR="0001655C" w:rsidRPr="0001655C" w:rsidRDefault="0001655C" w:rsidP="0001655C">
      <w:pPr>
        <w:widowControl w:val="0"/>
        <w:spacing w:after="240"/>
        <w:ind w:left="720"/>
        <w:rPr>
          <w:szCs w:val="20"/>
        </w:rPr>
      </w:pPr>
      <w:r w:rsidRPr="0001655C">
        <w:rPr>
          <w:szCs w:val="20"/>
        </w:rPr>
        <w:t>If NMRTETOT</w:t>
      </w:r>
      <w:r w:rsidRPr="0001655C">
        <w:rPr>
          <w:i/>
          <w:szCs w:val="20"/>
          <w:vertAlign w:val="subscript"/>
        </w:rPr>
        <w:t xml:space="preserve"> </w:t>
      </w:r>
      <w:proofErr w:type="spellStart"/>
      <w:r w:rsidRPr="0001655C">
        <w:rPr>
          <w:i/>
          <w:szCs w:val="20"/>
          <w:vertAlign w:val="subscript"/>
        </w:rPr>
        <w:t>gsc</w:t>
      </w:r>
      <w:proofErr w:type="spellEnd"/>
      <w:r w:rsidRPr="0001655C">
        <w:rPr>
          <w:szCs w:val="20"/>
        </w:rPr>
        <w:t xml:space="preserve"> = 0 for a 15-minute Settlement Interval, then</w:t>
      </w:r>
    </w:p>
    <w:p w14:paraId="6EADC20F" w14:textId="77777777" w:rsidR="0001655C" w:rsidRPr="0001655C" w:rsidRDefault="0001655C" w:rsidP="0001655C">
      <w:pPr>
        <w:widowControl w:val="0"/>
        <w:spacing w:after="240"/>
        <w:ind w:left="720"/>
        <w:rPr>
          <w:szCs w:val="20"/>
        </w:rPr>
      </w:pPr>
      <w:r w:rsidRPr="0001655C">
        <w:rPr>
          <w:szCs w:val="20"/>
        </w:rPr>
        <w:t>The Load that is not WSL is included in the Real-Time AML per QSE.</w:t>
      </w:r>
    </w:p>
    <w:p w14:paraId="1AFAB186" w14:textId="77777777" w:rsidR="0001655C" w:rsidRPr="0001655C" w:rsidRDefault="0001655C" w:rsidP="0001655C">
      <w:pPr>
        <w:widowControl w:val="0"/>
        <w:spacing w:after="240"/>
        <w:ind w:left="720"/>
        <w:rPr>
          <w:szCs w:val="20"/>
        </w:rPr>
      </w:pPr>
      <w:r w:rsidRPr="0001655C">
        <w:rPr>
          <w:szCs w:val="20"/>
        </w:rPr>
        <w:t>Otherwise, when NMRTETOT</w:t>
      </w:r>
      <w:r w:rsidRPr="0001655C">
        <w:rPr>
          <w:i/>
          <w:szCs w:val="20"/>
          <w:vertAlign w:val="subscript"/>
        </w:rPr>
        <w:t xml:space="preserve"> </w:t>
      </w:r>
      <w:proofErr w:type="spellStart"/>
      <w:r w:rsidRPr="0001655C">
        <w:rPr>
          <w:i/>
          <w:szCs w:val="20"/>
          <w:vertAlign w:val="subscript"/>
        </w:rPr>
        <w:t>gsc</w:t>
      </w:r>
      <w:proofErr w:type="spellEnd"/>
      <w:r w:rsidRPr="0001655C">
        <w:rPr>
          <w:i/>
          <w:szCs w:val="20"/>
          <w:vertAlign w:val="subscript"/>
        </w:rPr>
        <w:t xml:space="preserve"> </w:t>
      </w:r>
      <w:r w:rsidRPr="0001655C">
        <w:rPr>
          <w:b/>
          <w:szCs w:val="20"/>
        </w:rPr>
        <w:t>&gt;</w:t>
      </w:r>
      <w:r w:rsidRPr="0001655C">
        <w:rPr>
          <w:szCs w:val="20"/>
        </w:rPr>
        <w:t xml:space="preserve"> 0 for a 15-minute Settlement Interval, then</w:t>
      </w:r>
    </w:p>
    <w:p w14:paraId="1E791469" w14:textId="77777777" w:rsidR="0001655C" w:rsidRPr="0001655C" w:rsidRDefault="0001655C" w:rsidP="0001655C">
      <w:pPr>
        <w:widowControl w:val="0"/>
        <w:tabs>
          <w:tab w:val="left" w:pos="2340"/>
          <w:tab w:val="left" w:pos="3420"/>
        </w:tabs>
        <w:spacing w:after="240"/>
        <w:ind w:left="3420" w:hanging="2700"/>
      </w:pPr>
      <w:r w:rsidRPr="0001655C">
        <w:t xml:space="preserve">NMSAMTTOT </w:t>
      </w:r>
      <w:proofErr w:type="spellStart"/>
      <w:r w:rsidRPr="0001655C">
        <w:rPr>
          <w:i/>
          <w:sz w:val="28"/>
          <w:szCs w:val="28"/>
          <w:vertAlign w:val="subscript"/>
        </w:rPr>
        <w:t>gsc</w:t>
      </w:r>
      <w:proofErr w:type="spellEnd"/>
      <w:r w:rsidRPr="0001655C">
        <w:tab/>
        <w:t>=</w:t>
      </w:r>
      <w:r w:rsidRPr="0001655C">
        <w:tab/>
      </w:r>
      <w:r w:rsidRPr="0001655C">
        <w:rPr>
          <w:position w:val="-20"/>
        </w:rPr>
        <w:object w:dxaOrig="225" w:dyaOrig="435" w14:anchorId="3C17B1B5">
          <v:shape id="_x0000_i1158" type="#_x0000_t75" style="width:13.2pt;height:21pt" o:ole="">
            <v:imagedata r:id="rId160" o:title=""/>
          </v:shape>
          <o:OLEObject Type="Embed" ProgID="Equation.3" ShapeID="_x0000_i1158" DrawAspect="Content" ObjectID="_1808977565" r:id="rId173"/>
        </w:object>
      </w:r>
      <w:r w:rsidRPr="0001655C">
        <w:t xml:space="preserve"> [(RTRMPR</w:t>
      </w:r>
      <w:r w:rsidRPr="0001655C">
        <w:rPr>
          <w:i/>
          <w:vertAlign w:val="subscript"/>
        </w:rPr>
        <w:t xml:space="preserve"> b</w:t>
      </w:r>
      <w:r w:rsidRPr="0001655C">
        <w:t xml:space="preserve"> * MEB </w:t>
      </w:r>
      <w:proofErr w:type="spellStart"/>
      <w:r w:rsidRPr="0001655C">
        <w:rPr>
          <w:i/>
          <w:vertAlign w:val="subscript"/>
        </w:rPr>
        <w:t>gsc</w:t>
      </w:r>
      <w:proofErr w:type="spellEnd"/>
      <w:r w:rsidRPr="0001655C">
        <w:rPr>
          <w:i/>
          <w:vertAlign w:val="subscript"/>
        </w:rPr>
        <w:t>, b</w:t>
      </w:r>
      <w:r w:rsidRPr="0001655C">
        <w:t xml:space="preserve">) + (RTRMPR </w:t>
      </w:r>
      <w:r w:rsidRPr="0001655C">
        <w:rPr>
          <w:i/>
          <w:vertAlign w:val="subscript"/>
        </w:rPr>
        <w:t>b</w:t>
      </w:r>
      <w:r w:rsidRPr="0001655C">
        <w:t xml:space="preserve"> * MEBC </w:t>
      </w:r>
      <w:proofErr w:type="spellStart"/>
      <w:r w:rsidRPr="0001655C">
        <w:rPr>
          <w:i/>
          <w:vertAlign w:val="subscript"/>
        </w:rPr>
        <w:t>gsc</w:t>
      </w:r>
      <w:proofErr w:type="spellEnd"/>
      <w:r w:rsidRPr="0001655C">
        <w:rPr>
          <w:i/>
          <w:vertAlign w:val="subscript"/>
        </w:rPr>
        <w:t>, b</w:t>
      </w:r>
      <w:r w:rsidRPr="0001655C">
        <w:rPr>
          <w:lang w:val="es-ES"/>
        </w:rPr>
        <w:t>)]</w:t>
      </w:r>
      <w:r w:rsidRPr="0001655C">
        <w:t xml:space="preserve">  </w:t>
      </w:r>
    </w:p>
    <w:p w14:paraId="2610B280" w14:textId="77777777" w:rsidR="0001655C" w:rsidRPr="0001655C" w:rsidRDefault="0001655C" w:rsidP="0001655C">
      <w:pPr>
        <w:widowControl w:val="0"/>
        <w:tabs>
          <w:tab w:val="left" w:pos="2340"/>
          <w:tab w:val="left" w:pos="3420"/>
        </w:tabs>
        <w:spacing w:after="240"/>
        <w:ind w:left="2882" w:hanging="2162"/>
        <w:rPr>
          <w:b/>
          <w:iCs/>
        </w:rPr>
      </w:pPr>
      <w:r w:rsidRPr="0001655C">
        <w:rPr>
          <w:iCs/>
          <w:szCs w:val="20"/>
        </w:rPr>
        <w:t>Where</w:t>
      </w:r>
      <w:r w:rsidRPr="0001655C">
        <w:rPr>
          <w:szCs w:val="20"/>
        </w:rPr>
        <w:t xml:space="preserve"> the price for Settlement Meter is determined as follows:</w:t>
      </w:r>
    </w:p>
    <w:p w14:paraId="699C8E5F" w14:textId="77777777" w:rsidR="0001655C" w:rsidRPr="0001655C" w:rsidRDefault="0001655C" w:rsidP="0001655C">
      <w:pPr>
        <w:tabs>
          <w:tab w:val="left" w:pos="2340"/>
          <w:tab w:val="left" w:pos="3420"/>
        </w:tabs>
        <w:spacing w:after="240"/>
        <w:ind w:left="3420" w:hanging="2700"/>
        <w:rPr>
          <w:b/>
        </w:rPr>
      </w:pPr>
      <w:r w:rsidRPr="0001655C">
        <w:rPr>
          <w:lang w:val="es-ES"/>
        </w:rPr>
        <w:t>RTRMPR</w:t>
      </w:r>
      <w:r w:rsidRPr="0001655C">
        <w:rPr>
          <w:i/>
          <w:iCs/>
          <w:vertAlign w:val="subscript"/>
          <w:lang w:val="es-ES"/>
        </w:rPr>
        <w:t xml:space="preserve"> b</w:t>
      </w:r>
      <w:r w:rsidRPr="0001655C">
        <w:rPr>
          <w:lang w:val="es-ES"/>
        </w:rPr>
        <w:t xml:space="preserve"> </w:t>
      </w:r>
      <w:r w:rsidRPr="0001655C">
        <w:rPr>
          <w:lang w:val="es-ES"/>
        </w:rPr>
        <w:tab/>
      </w:r>
      <w:r w:rsidRPr="0001655C">
        <w:rPr>
          <w:lang w:val="es-ES"/>
        </w:rPr>
        <w:tab/>
        <w:t>=</w:t>
      </w:r>
      <w:r w:rsidRPr="0001655C">
        <w:rPr>
          <w:lang w:val="es-ES"/>
        </w:rPr>
        <w:tab/>
      </w:r>
      <w:r w:rsidRPr="0001655C">
        <w:t>Max [-$251, (</w:t>
      </w:r>
      <w:r w:rsidRPr="0001655C">
        <w:rPr>
          <w:rFonts w:ascii="Times New Roman Bold" w:hAnsi="Times New Roman Bold"/>
          <w:noProof/>
          <w:position w:val="-18"/>
        </w:rPr>
        <w:drawing>
          <wp:inline distT="0" distB="0" distL="0" distR="0" wp14:anchorId="4F531C78" wp14:editId="427819DC">
            <wp:extent cx="142875" cy="295275"/>
            <wp:effectExtent l="0" t="0" r="9525" b="9525"/>
            <wp:docPr id="57"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lang w:val="es-ES"/>
        </w:rPr>
        <w:t xml:space="preserve">(RNWF </w:t>
      </w:r>
      <w:r w:rsidRPr="0001655C">
        <w:rPr>
          <w:i/>
          <w:iCs/>
          <w:vertAlign w:val="subscript"/>
          <w:lang w:val="es-ES"/>
        </w:rPr>
        <w:t xml:space="preserve">b, y </w:t>
      </w:r>
      <w:r w:rsidRPr="0001655C">
        <w:rPr>
          <w:lang w:val="es-ES"/>
        </w:rPr>
        <w:t xml:space="preserve">* RTLMP </w:t>
      </w:r>
      <w:r w:rsidRPr="0001655C">
        <w:rPr>
          <w:i/>
          <w:iCs/>
          <w:vertAlign w:val="subscript"/>
          <w:lang w:val="es-ES"/>
        </w:rPr>
        <w:t>b, y</w:t>
      </w:r>
      <w:r w:rsidRPr="0001655C">
        <w:rPr>
          <w:lang w:val="es-ES"/>
        </w:rPr>
        <w:t xml:space="preserve">) </w:t>
      </w:r>
      <w:r w:rsidRPr="0001655C">
        <w:t>+ RTRSVPOR + RTRDP)]</w:t>
      </w:r>
    </w:p>
    <w:p w14:paraId="360EC35B" w14:textId="77777777" w:rsidR="0001655C" w:rsidRPr="0001655C" w:rsidRDefault="0001655C" w:rsidP="0001655C">
      <w:pPr>
        <w:widowControl w:val="0"/>
        <w:spacing w:after="240"/>
        <w:ind w:firstLine="720"/>
      </w:pPr>
      <w:r w:rsidRPr="0001655C">
        <w:t>Where the weighting factor for the Electrical Bus associated with the meter is:</w:t>
      </w:r>
    </w:p>
    <w:p w14:paraId="6F6942A9" w14:textId="77777777" w:rsidR="0001655C" w:rsidRPr="0001655C" w:rsidRDefault="0001655C" w:rsidP="0001655C">
      <w:pPr>
        <w:widowControl w:val="0"/>
        <w:spacing w:after="240"/>
        <w:ind w:left="720"/>
        <w:rPr>
          <w:b/>
          <w:shd w:val="clear" w:color="auto" w:fill="FFFF00"/>
          <w:lang w:val="es-ES"/>
        </w:rPr>
      </w:pPr>
      <w:r w:rsidRPr="0001655C">
        <w:rPr>
          <w:b/>
          <w:lang w:val="es-ES"/>
        </w:rPr>
        <w:t xml:space="preserve">RNWF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w:t>
      </w:r>
      <w:r w:rsidRPr="0001655C">
        <w:rPr>
          <w:position w:val="-18"/>
        </w:rPr>
        <w:object w:dxaOrig="225" w:dyaOrig="420" w14:anchorId="7409520E">
          <v:shape id="_x0000_i1159" type="#_x0000_t75" style="width:13.2pt;height:21pt" o:ole="">
            <v:imagedata r:id="rId174" o:title=""/>
          </v:shape>
          <o:OLEObject Type="Embed" ProgID="Equation.3" ShapeID="_x0000_i1159" DrawAspect="Content" ObjectID="_1808977566" r:id="rId175"/>
        </w:objec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 /</w:t>
      </w:r>
      <w:r w:rsidRPr="0001655C">
        <w:rPr>
          <w:b/>
          <w:shd w:val="clear" w:color="auto" w:fill="FFFF00"/>
          <w:lang w:val="es-ES"/>
        </w:rPr>
        <w:t xml:space="preserve"> </w:t>
      </w:r>
    </w:p>
    <w:p w14:paraId="342F4DF9" w14:textId="77777777" w:rsidR="0001655C" w:rsidRPr="0001655C" w:rsidRDefault="0001655C" w:rsidP="0001655C">
      <w:pPr>
        <w:widowControl w:val="0"/>
        <w:spacing w:after="240"/>
        <w:ind w:left="2700"/>
        <w:rPr>
          <w:b/>
          <w:lang w:val="es-ES"/>
        </w:rPr>
      </w:pP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1484E6D7" wp14:editId="49987862">
            <wp:extent cx="142875" cy="295275"/>
            <wp:effectExtent l="0" t="0" r="9525" b="9525"/>
            <wp:docPr id="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Max (0.001, </w:t>
      </w:r>
      <w:r w:rsidRPr="0001655C">
        <w:rPr>
          <w:position w:val="-18"/>
        </w:rPr>
        <w:object w:dxaOrig="225" w:dyaOrig="420" w14:anchorId="249DD31B">
          <v:shape id="_x0000_i1160" type="#_x0000_t75" style="width:13.2pt;height:21pt" o:ole="">
            <v:imagedata r:id="rId174" o:title=""/>
          </v:shape>
          <o:OLEObject Type="Embed" ProgID="Equation.3" ShapeID="_x0000_i1160" DrawAspect="Content" ObjectID="_1808977567" r:id="rId176"/>
        </w:objec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w:t>
      </w:r>
    </w:p>
    <w:p w14:paraId="15CF179C" w14:textId="77777777" w:rsidR="0001655C" w:rsidRPr="0001655C" w:rsidRDefault="0001655C" w:rsidP="0001655C">
      <w:pPr>
        <w:widowControl w:val="0"/>
        <w:spacing w:after="160" w:line="240" w:lineRule="exact"/>
        <w:rPr>
          <w:rFonts w:ascii="Verdana" w:hAnsi="Verdana"/>
          <w:sz w:val="16"/>
        </w:rPr>
      </w:pPr>
      <w:r w:rsidRPr="0001655C">
        <w:t>Where:</w:t>
      </w:r>
    </w:p>
    <w:p w14:paraId="44C98075" w14:textId="77777777" w:rsidR="0001655C" w:rsidRPr="0001655C" w:rsidRDefault="0001655C" w:rsidP="0001655C">
      <w:pPr>
        <w:spacing w:after="240"/>
        <w:ind w:left="720"/>
      </w:pPr>
      <w:r w:rsidRPr="0001655C">
        <w:lastRenderedPageBreak/>
        <w:tab/>
        <w:t xml:space="preserve">RTRSVPOR </w:t>
      </w:r>
      <w:r w:rsidRPr="0001655C">
        <w:tab/>
      </w:r>
      <w:r w:rsidRPr="0001655C">
        <w:tab/>
        <w:t>=</w:t>
      </w:r>
      <w:r w:rsidRPr="0001655C">
        <w:tab/>
      </w:r>
      <w:r w:rsidRPr="0001655C">
        <w:tab/>
      </w:r>
      <w:r w:rsidRPr="0001655C">
        <w:rPr>
          <w:rFonts w:ascii="Times New Roman Bold" w:hAnsi="Times New Roman Bold"/>
          <w:noProof/>
          <w:position w:val="-18"/>
        </w:rPr>
        <w:drawing>
          <wp:inline distT="0" distB="0" distL="0" distR="0" wp14:anchorId="794F1CDE" wp14:editId="6B13659C">
            <wp:extent cx="142875" cy="295275"/>
            <wp:effectExtent l="0" t="0" r="9525" b="9525"/>
            <wp:docPr id="61"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 y </w:t>
      </w:r>
      <w:r w:rsidRPr="0001655C">
        <w:t>* RTORPA</w:t>
      </w:r>
      <w:r w:rsidRPr="0001655C">
        <w:rPr>
          <w:i/>
          <w:iCs/>
          <w:vertAlign w:val="subscript"/>
        </w:rPr>
        <w:t xml:space="preserve"> y</w:t>
      </w:r>
      <w:r w:rsidRPr="0001655C">
        <w:t>)</w:t>
      </w:r>
    </w:p>
    <w:p w14:paraId="0151D89B" w14:textId="77777777" w:rsidR="0001655C" w:rsidRPr="0001655C" w:rsidRDefault="0001655C" w:rsidP="0001655C">
      <w:pPr>
        <w:spacing w:after="240"/>
        <w:ind w:left="1440"/>
      </w:pPr>
      <w:r w:rsidRPr="0001655C">
        <w:t xml:space="preserve">RTRDP </w:t>
      </w:r>
      <w:r w:rsidRPr="0001655C">
        <w:tab/>
      </w:r>
      <w:r w:rsidRPr="0001655C">
        <w:tab/>
        <w:t>=</w:t>
      </w:r>
      <w:r w:rsidRPr="0001655C">
        <w:tab/>
      </w:r>
      <w:r w:rsidRPr="0001655C">
        <w:tab/>
      </w:r>
      <w:r w:rsidRPr="0001655C">
        <w:rPr>
          <w:position w:val="-22"/>
        </w:rPr>
        <w:object w:dxaOrig="225" w:dyaOrig="465" w14:anchorId="55B87B90">
          <v:shape id="_x0000_i1161" type="#_x0000_t75" style="width:13.2pt;height:13.2pt" o:ole="">
            <v:imagedata r:id="rId32" o:title=""/>
          </v:shape>
          <o:OLEObject Type="Embed" ProgID="Equation.3" ShapeID="_x0000_i1161" DrawAspect="Content" ObjectID="_1808977568" r:id="rId177"/>
        </w:object>
      </w:r>
      <w:r w:rsidRPr="0001655C">
        <w:t xml:space="preserve">(RNWF </w:t>
      </w:r>
      <w:r w:rsidRPr="0001655C">
        <w:rPr>
          <w:i/>
          <w:iCs/>
          <w:vertAlign w:val="subscript"/>
        </w:rPr>
        <w:t xml:space="preserve"> y </w:t>
      </w:r>
      <w:r w:rsidRPr="0001655C">
        <w:t>* RTORDPA</w:t>
      </w:r>
      <w:r w:rsidRPr="0001655C">
        <w:rPr>
          <w:i/>
          <w:iCs/>
          <w:vertAlign w:val="subscript"/>
        </w:rPr>
        <w:t xml:space="preserve"> y</w:t>
      </w:r>
      <w:r w:rsidRPr="0001655C">
        <w:t>)</w:t>
      </w:r>
    </w:p>
    <w:p w14:paraId="3BEF6C74" w14:textId="77777777" w:rsidR="0001655C" w:rsidRPr="0001655C" w:rsidRDefault="0001655C" w:rsidP="0001655C">
      <w:pPr>
        <w:widowControl w:val="0"/>
        <w:spacing w:after="240"/>
        <w:ind w:left="720"/>
        <w:rPr>
          <w:lang w:val="es-ES"/>
        </w:rPr>
      </w:pPr>
      <w:r w:rsidRPr="0001655C">
        <w:tab/>
        <w:t xml:space="preserve">RNWF </w:t>
      </w:r>
      <w:r w:rsidRPr="0001655C">
        <w:rPr>
          <w:i/>
          <w:vertAlign w:val="subscript"/>
        </w:rPr>
        <w:t>y</w:t>
      </w:r>
      <w:r w:rsidRPr="0001655C">
        <w:rPr>
          <w:i/>
          <w:vertAlign w:val="subscript"/>
        </w:rPr>
        <w:tab/>
      </w:r>
      <w:r w:rsidRPr="0001655C">
        <w:rPr>
          <w:i/>
          <w:vertAlign w:val="subscript"/>
        </w:rPr>
        <w:tab/>
      </w:r>
      <w:r w:rsidRPr="0001655C">
        <w:t>=</w:t>
      </w:r>
      <w:r w:rsidRPr="0001655C">
        <w:tab/>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21692B77">
          <v:shape id="_x0000_i1162" type="#_x0000_t75" style="width:13.2pt;height:13.2pt" o:ole="">
            <v:imagedata r:id="rId32" o:title=""/>
          </v:shape>
          <o:OLEObject Type="Embed" ProgID="Equation.3" ShapeID="_x0000_i1162" DrawAspect="Content" ObjectID="_1808977569" r:id="rId178"/>
        </w:object>
      </w:r>
      <w:r w:rsidRPr="0001655C">
        <w:t xml:space="preserve">TLMP </w:t>
      </w:r>
      <w:r w:rsidRPr="0001655C">
        <w:rPr>
          <w:i/>
          <w:vertAlign w:val="subscript"/>
        </w:rPr>
        <w:t>y</w:t>
      </w:r>
    </w:p>
    <w:p w14:paraId="6B20762E" w14:textId="77777777" w:rsidR="0001655C" w:rsidRPr="0001655C" w:rsidRDefault="0001655C" w:rsidP="0001655C">
      <w:pPr>
        <w:widowControl w:val="0"/>
        <w:spacing w:after="240"/>
        <w:ind w:left="720"/>
        <w:rPr>
          <w:i/>
          <w:iCs/>
          <w:shd w:val="clear" w:color="auto" w:fill="FFFF00"/>
          <w:vertAlign w:val="subscript"/>
        </w:rPr>
      </w:pPr>
      <w:r w:rsidRPr="0001655C">
        <w:t xml:space="preserve">The summation is over all Resources </w:t>
      </w:r>
      <w:r w:rsidRPr="0001655C">
        <w:rPr>
          <w:i/>
        </w:rPr>
        <w:t>r</w:t>
      </w:r>
      <w:r w:rsidRPr="0001655C">
        <w:t xml:space="preserve"> associated to the individual meter.  The determination of which Resources are associated to an individual meter is static and based on the normal system configuration of the generation site code, </w:t>
      </w:r>
      <w:proofErr w:type="spellStart"/>
      <w:r w:rsidRPr="0001655C">
        <w:rPr>
          <w:i/>
        </w:rPr>
        <w:t>gsc</w:t>
      </w:r>
      <w:proofErr w:type="spellEnd"/>
      <w:r w:rsidRPr="0001655C">
        <w:t>.</w:t>
      </w:r>
    </w:p>
    <w:p w14:paraId="5762B86C" w14:textId="77777777" w:rsidR="0001655C" w:rsidRPr="0001655C" w:rsidRDefault="0001655C" w:rsidP="0001655C">
      <w:pPr>
        <w:widowControl w:val="0"/>
      </w:pPr>
      <w:r w:rsidRPr="0001655C">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01655C" w:rsidRPr="0001655C" w14:paraId="59F829C8" w14:textId="77777777" w:rsidTr="003B71DB">
        <w:trPr>
          <w:cantSplit/>
          <w:tblHeader/>
        </w:trPr>
        <w:tc>
          <w:tcPr>
            <w:tcW w:w="1155" w:type="pct"/>
          </w:tcPr>
          <w:p w14:paraId="0149EEDD" w14:textId="77777777" w:rsidR="0001655C" w:rsidRPr="0001655C" w:rsidRDefault="0001655C" w:rsidP="0001655C">
            <w:pPr>
              <w:widowControl w:val="0"/>
              <w:spacing w:after="240"/>
              <w:rPr>
                <w:b/>
                <w:iCs/>
                <w:sz w:val="20"/>
                <w:szCs w:val="20"/>
              </w:rPr>
            </w:pPr>
            <w:r w:rsidRPr="0001655C">
              <w:rPr>
                <w:b/>
                <w:iCs/>
                <w:sz w:val="20"/>
                <w:szCs w:val="20"/>
              </w:rPr>
              <w:t>Variable</w:t>
            </w:r>
          </w:p>
        </w:tc>
        <w:tc>
          <w:tcPr>
            <w:tcW w:w="681" w:type="pct"/>
          </w:tcPr>
          <w:p w14:paraId="0C5D4FC8" w14:textId="77777777" w:rsidR="0001655C" w:rsidRPr="0001655C" w:rsidRDefault="0001655C" w:rsidP="0001655C">
            <w:pPr>
              <w:widowControl w:val="0"/>
              <w:spacing w:after="240"/>
              <w:rPr>
                <w:b/>
                <w:iCs/>
                <w:sz w:val="20"/>
                <w:szCs w:val="20"/>
              </w:rPr>
            </w:pPr>
            <w:r w:rsidRPr="0001655C">
              <w:rPr>
                <w:b/>
                <w:iCs/>
                <w:sz w:val="20"/>
                <w:szCs w:val="20"/>
              </w:rPr>
              <w:t>Unit</w:t>
            </w:r>
          </w:p>
        </w:tc>
        <w:tc>
          <w:tcPr>
            <w:tcW w:w="3164" w:type="pct"/>
          </w:tcPr>
          <w:p w14:paraId="72CA67AC" w14:textId="77777777" w:rsidR="0001655C" w:rsidRPr="0001655C" w:rsidRDefault="0001655C" w:rsidP="0001655C">
            <w:pPr>
              <w:widowControl w:val="0"/>
              <w:spacing w:after="240"/>
              <w:rPr>
                <w:b/>
                <w:iCs/>
                <w:sz w:val="20"/>
                <w:szCs w:val="20"/>
              </w:rPr>
            </w:pPr>
            <w:r w:rsidRPr="0001655C">
              <w:rPr>
                <w:b/>
                <w:iCs/>
                <w:sz w:val="20"/>
                <w:szCs w:val="20"/>
              </w:rPr>
              <w:t>Description</w:t>
            </w:r>
          </w:p>
        </w:tc>
      </w:tr>
      <w:tr w:rsidR="0001655C" w:rsidRPr="0001655C" w14:paraId="04501610" w14:textId="77777777" w:rsidTr="003B71DB">
        <w:trPr>
          <w:cantSplit/>
        </w:trPr>
        <w:tc>
          <w:tcPr>
            <w:tcW w:w="1155" w:type="pct"/>
          </w:tcPr>
          <w:p w14:paraId="2067BC4B" w14:textId="77777777" w:rsidR="0001655C" w:rsidRPr="0001655C" w:rsidRDefault="0001655C" w:rsidP="0001655C">
            <w:pPr>
              <w:widowControl w:val="0"/>
              <w:spacing w:after="60"/>
              <w:rPr>
                <w:i/>
                <w:sz w:val="20"/>
                <w:szCs w:val="20"/>
              </w:rPr>
            </w:pPr>
            <w:r w:rsidRPr="0001655C">
              <w:rPr>
                <w:sz w:val="20"/>
                <w:szCs w:val="20"/>
              </w:rPr>
              <w:t xml:space="preserve">NMRTETOT </w:t>
            </w:r>
            <w:proofErr w:type="spellStart"/>
            <w:r w:rsidRPr="0001655C">
              <w:rPr>
                <w:i/>
                <w:sz w:val="20"/>
                <w:szCs w:val="20"/>
                <w:vertAlign w:val="subscript"/>
              </w:rPr>
              <w:t>gsc</w:t>
            </w:r>
            <w:proofErr w:type="spellEnd"/>
          </w:p>
        </w:tc>
        <w:tc>
          <w:tcPr>
            <w:tcW w:w="681" w:type="pct"/>
          </w:tcPr>
          <w:p w14:paraId="46AF4C88"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4E17DB97" w14:textId="77777777" w:rsidR="0001655C" w:rsidRPr="0001655C" w:rsidRDefault="0001655C" w:rsidP="0001655C">
            <w:pPr>
              <w:widowControl w:val="0"/>
              <w:spacing w:after="60"/>
              <w:rPr>
                <w:sz w:val="20"/>
                <w:szCs w:val="20"/>
              </w:rPr>
            </w:pPr>
            <w:r w:rsidRPr="0001655C">
              <w:rPr>
                <w:i/>
                <w:sz w:val="20"/>
                <w:szCs w:val="20"/>
              </w:rPr>
              <w:t>Net Meter Real-Time Energy Total</w:t>
            </w:r>
            <w:r w:rsidRPr="0001655C">
              <w:rPr>
                <w:sz w:val="20"/>
                <w:szCs w:val="20"/>
              </w:rPr>
              <w:t xml:space="preserve">—The net sum for all Settlement Meters included in generation site code </w:t>
            </w:r>
            <w:proofErr w:type="spellStart"/>
            <w:r w:rsidRPr="0001655C">
              <w:rPr>
                <w:i/>
                <w:sz w:val="20"/>
                <w:szCs w:val="20"/>
              </w:rPr>
              <w:t>gsc</w:t>
            </w:r>
            <w:proofErr w:type="spellEnd"/>
            <w:r w:rsidRPr="0001655C">
              <w:rPr>
                <w:sz w:val="20"/>
                <w:szCs w:val="20"/>
              </w:rPr>
              <w:t xml:space="preserve">.  A positive value indicates an injection of power to the ERCOT System. </w:t>
            </w:r>
          </w:p>
        </w:tc>
      </w:tr>
      <w:tr w:rsidR="0001655C" w:rsidRPr="0001655C" w14:paraId="5E7DA6E7" w14:textId="77777777" w:rsidTr="003B71DB">
        <w:trPr>
          <w:cantSplit/>
        </w:trPr>
        <w:tc>
          <w:tcPr>
            <w:tcW w:w="1155" w:type="pct"/>
          </w:tcPr>
          <w:p w14:paraId="0F6B0E00" w14:textId="77777777" w:rsidR="0001655C" w:rsidRPr="0001655C" w:rsidRDefault="0001655C" w:rsidP="0001655C">
            <w:pPr>
              <w:widowControl w:val="0"/>
              <w:spacing w:after="60"/>
              <w:rPr>
                <w:sz w:val="20"/>
                <w:szCs w:val="20"/>
              </w:rPr>
            </w:pPr>
            <w:r w:rsidRPr="0001655C">
              <w:rPr>
                <w:sz w:val="20"/>
                <w:szCs w:val="20"/>
              </w:rPr>
              <w:t>NMSAMTTOT</w:t>
            </w:r>
            <w:r w:rsidRPr="0001655C">
              <w:rPr>
                <w:sz w:val="20"/>
                <w:szCs w:val="20"/>
                <w:vertAlign w:val="subscript"/>
              </w:rPr>
              <w:t xml:space="preserve"> </w:t>
            </w:r>
            <w:proofErr w:type="spellStart"/>
            <w:r w:rsidRPr="0001655C">
              <w:rPr>
                <w:i/>
                <w:sz w:val="20"/>
                <w:szCs w:val="20"/>
                <w:vertAlign w:val="subscript"/>
              </w:rPr>
              <w:t>gsc</w:t>
            </w:r>
            <w:proofErr w:type="spellEnd"/>
          </w:p>
        </w:tc>
        <w:tc>
          <w:tcPr>
            <w:tcW w:w="681" w:type="pct"/>
          </w:tcPr>
          <w:p w14:paraId="1904D398" w14:textId="77777777" w:rsidR="0001655C" w:rsidRPr="0001655C" w:rsidRDefault="0001655C" w:rsidP="0001655C">
            <w:pPr>
              <w:widowControl w:val="0"/>
              <w:spacing w:after="60"/>
              <w:rPr>
                <w:sz w:val="20"/>
                <w:szCs w:val="20"/>
              </w:rPr>
            </w:pPr>
            <w:r w:rsidRPr="0001655C">
              <w:rPr>
                <w:sz w:val="20"/>
                <w:szCs w:val="20"/>
              </w:rPr>
              <w:t>$</w:t>
            </w:r>
          </w:p>
        </w:tc>
        <w:tc>
          <w:tcPr>
            <w:tcW w:w="3164" w:type="pct"/>
          </w:tcPr>
          <w:p w14:paraId="69362D88" w14:textId="77777777" w:rsidR="0001655C" w:rsidRPr="0001655C" w:rsidRDefault="0001655C" w:rsidP="0001655C">
            <w:pPr>
              <w:widowControl w:val="0"/>
              <w:spacing w:after="60"/>
              <w:rPr>
                <w:i/>
                <w:sz w:val="20"/>
                <w:szCs w:val="20"/>
              </w:rPr>
            </w:pPr>
            <w:r w:rsidRPr="0001655C">
              <w:rPr>
                <w:i/>
                <w:sz w:val="20"/>
                <w:szCs w:val="20"/>
              </w:rPr>
              <w:t>Net Metering Settlement</w:t>
            </w:r>
            <w:r w:rsidRPr="0001655C">
              <w:rPr>
                <w:sz w:val="20"/>
                <w:szCs w:val="20"/>
              </w:rPr>
              <w:t>—The total payment or charge to a generation site with a net metering arrangement.</w:t>
            </w:r>
          </w:p>
        </w:tc>
      </w:tr>
      <w:tr w:rsidR="0001655C" w:rsidRPr="0001655C" w14:paraId="4D512A03" w14:textId="77777777" w:rsidTr="003B71DB">
        <w:trPr>
          <w:cantSplit/>
        </w:trPr>
        <w:tc>
          <w:tcPr>
            <w:tcW w:w="1155" w:type="pct"/>
          </w:tcPr>
          <w:p w14:paraId="1578C65C" w14:textId="77777777" w:rsidR="0001655C" w:rsidRPr="0001655C" w:rsidRDefault="0001655C" w:rsidP="0001655C">
            <w:pPr>
              <w:widowControl w:val="0"/>
              <w:spacing w:after="60"/>
              <w:rPr>
                <w:sz w:val="20"/>
                <w:szCs w:val="20"/>
              </w:rPr>
            </w:pPr>
            <w:r w:rsidRPr="0001655C">
              <w:rPr>
                <w:sz w:val="20"/>
                <w:szCs w:val="20"/>
              </w:rPr>
              <w:t xml:space="preserve">RTRMPR </w:t>
            </w:r>
            <w:r w:rsidRPr="0001655C">
              <w:rPr>
                <w:sz w:val="20"/>
                <w:szCs w:val="20"/>
                <w:vertAlign w:val="subscript"/>
              </w:rPr>
              <w:t xml:space="preserve"> </w:t>
            </w:r>
            <w:r w:rsidRPr="0001655C">
              <w:rPr>
                <w:i/>
                <w:sz w:val="20"/>
                <w:szCs w:val="20"/>
                <w:vertAlign w:val="subscript"/>
              </w:rPr>
              <w:t>b</w:t>
            </w:r>
          </w:p>
        </w:tc>
        <w:tc>
          <w:tcPr>
            <w:tcW w:w="681" w:type="pct"/>
          </w:tcPr>
          <w:p w14:paraId="555E741D" w14:textId="77777777" w:rsidR="0001655C" w:rsidRPr="0001655C" w:rsidRDefault="0001655C" w:rsidP="0001655C">
            <w:pPr>
              <w:widowControl w:val="0"/>
              <w:spacing w:after="60"/>
              <w:rPr>
                <w:i/>
                <w:sz w:val="20"/>
                <w:szCs w:val="20"/>
              </w:rPr>
            </w:pPr>
            <w:r w:rsidRPr="0001655C">
              <w:rPr>
                <w:sz w:val="20"/>
                <w:szCs w:val="20"/>
              </w:rPr>
              <w:t>$/MWh</w:t>
            </w:r>
          </w:p>
        </w:tc>
        <w:tc>
          <w:tcPr>
            <w:tcW w:w="3164" w:type="pct"/>
          </w:tcPr>
          <w:p w14:paraId="23995B52" w14:textId="77777777" w:rsidR="0001655C" w:rsidRPr="0001655C" w:rsidRDefault="0001655C" w:rsidP="0001655C">
            <w:pPr>
              <w:widowControl w:val="0"/>
              <w:spacing w:after="60"/>
              <w:rPr>
                <w:sz w:val="20"/>
                <w:szCs w:val="20"/>
              </w:rPr>
            </w:pPr>
            <w:r w:rsidRPr="0001655C">
              <w:rPr>
                <w:i/>
                <w:sz w:val="20"/>
                <w:szCs w:val="20"/>
              </w:rPr>
              <w:t>Real-Time Price for the Energy Metered for each Resource meter at bus</w:t>
            </w:r>
            <w:r w:rsidRPr="0001655C">
              <w:rPr>
                <w:sz w:val="20"/>
                <w:szCs w:val="20"/>
              </w:rPr>
              <w:sym w:font="Symbol" w:char="F0BE"/>
            </w:r>
            <w:r w:rsidRPr="0001655C">
              <w:rPr>
                <w:sz w:val="20"/>
                <w:szCs w:val="20"/>
              </w:rPr>
              <w:t xml:space="preserve">The Real-Time price for the Settlement Meter at Electrical Bus </w:t>
            </w:r>
            <w:r w:rsidRPr="0001655C">
              <w:rPr>
                <w:i/>
                <w:sz w:val="20"/>
                <w:szCs w:val="20"/>
              </w:rPr>
              <w:t>b</w:t>
            </w:r>
            <w:r w:rsidRPr="0001655C">
              <w:rPr>
                <w:sz w:val="20"/>
                <w:szCs w:val="20"/>
              </w:rPr>
              <w:t>, for the 15-minute Settlement Interval.</w:t>
            </w:r>
          </w:p>
        </w:tc>
      </w:tr>
      <w:tr w:rsidR="0001655C" w:rsidRPr="0001655C" w14:paraId="2D5CABB5" w14:textId="77777777" w:rsidTr="003B71DB">
        <w:trPr>
          <w:cantSplit/>
        </w:trPr>
        <w:tc>
          <w:tcPr>
            <w:tcW w:w="1155" w:type="pct"/>
          </w:tcPr>
          <w:p w14:paraId="3DC58B08" w14:textId="77777777" w:rsidR="0001655C" w:rsidRPr="0001655C" w:rsidRDefault="0001655C" w:rsidP="0001655C">
            <w:pPr>
              <w:widowControl w:val="0"/>
              <w:spacing w:after="60"/>
              <w:rPr>
                <w:sz w:val="20"/>
                <w:szCs w:val="20"/>
              </w:rPr>
            </w:pPr>
            <w:r w:rsidRPr="0001655C">
              <w:rPr>
                <w:sz w:val="20"/>
                <w:szCs w:val="20"/>
              </w:rPr>
              <w:t xml:space="preserve">MEB </w:t>
            </w:r>
            <w:proofErr w:type="spellStart"/>
            <w:r w:rsidRPr="0001655C">
              <w:rPr>
                <w:i/>
                <w:sz w:val="20"/>
                <w:szCs w:val="20"/>
                <w:vertAlign w:val="subscript"/>
              </w:rPr>
              <w:t>gsc</w:t>
            </w:r>
            <w:proofErr w:type="spellEnd"/>
            <w:r w:rsidRPr="0001655C">
              <w:rPr>
                <w:i/>
                <w:sz w:val="20"/>
                <w:szCs w:val="20"/>
                <w:vertAlign w:val="subscript"/>
              </w:rPr>
              <w:t>, b</w:t>
            </w:r>
          </w:p>
        </w:tc>
        <w:tc>
          <w:tcPr>
            <w:tcW w:w="681" w:type="pct"/>
          </w:tcPr>
          <w:p w14:paraId="5E7398DB"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13BBF96E" w14:textId="77777777" w:rsidR="0001655C" w:rsidRPr="0001655C" w:rsidRDefault="0001655C" w:rsidP="0001655C">
            <w:pPr>
              <w:widowControl w:val="0"/>
              <w:spacing w:after="60"/>
              <w:rPr>
                <w:i/>
                <w:sz w:val="20"/>
                <w:szCs w:val="20"/>
              </w:rPr>
            </w:pPr>
            <w:r w:rsidRPr="0001655C">
              <w:rPr>
                <w:i/>
                <w:sz w:val="20"/>
                <w:szCs w:val="20"/>
              </w:rPr>
              <w:t>Metered Energy at bus</w:t>
            </w:r>
            <w:r w:rsidRPr="0001655C">
              <w:rPr>
                <w:sz w:val="20"/>
                <w:szCs w:val="20"/>
              </w:rPr>
              <w:sym w:font="Symbol" w:char="F0BE"/>
            </w:r>
            <w:r w:rsidRPr="0001655C">
              <w:rPr>
                <w:sz w:val="20"/>
                <w:szCs w:val="20"/>
              </w:rPr>
              <w:t xml:space="preserve"> The metered energy by the Settlement Meter which is not upstream from another Settlement Meter which measures ESR Load for the 15-minute Settlement Interval.  A positive value represents energy produced, and a negative value represents energy withdrawn.</w:t>
            </w:r>
            <w:r w:rsidRPr="0001655C" w:rsidDel="003963CD">
              <w:rPr>
                <w:sz w:val="20"/>
                <w:szCs w:val="20"/>
              </w:rPr>
              <w:t xml:space="preserve"> </w:t>
            </w:r>
          </w:p>
        </w:tc>
      </w:tr>
      <w:tr w:rsidR="0001655C" w:rsidRPr="0001655C" w14:paraId="381138EE" w14:textId="77777777" w:rsidTr="003B71DB">
        <w:trPr>
          <w:cantSplit/>
        </w:trPr>
        <w:tc>
          <w:tcPr>
            <w:tcW w:w="1155" w:type="pct"/>
          </w:tcPr>
          <w:p w14:paraId="573401D0" w14:textId="77777777" w:rsidR="0001655C" w:rsidRPr="0001655C" w:rsidRDefault="0001655C" w:rsidP="0001655C">
            <w:pPr>
              <w:widowControl w:val="0"/>
              <w:spacing w:after="60"/>
              <w:rPr>
                <w:sz w:val="20"/>
                <w:szCs w:val="20"/>
              </w:rPr>
            </w:pPr>
            <w:r w:rsidRPr="0001655C">
              <w:rPr>
                <w:sz w:val="20"/>
                <w:szCs w:val="20"/>
              </w:rPr>
              <w:t>RTRSVPOR</w:t>
            </w:r>
          </w:p>
        </w:tc>
        <w:tc>
          <w:tcPr>
            <w:tcW w:w="681" w:type="pct"/>
          </w:tcPr>
          <w:p w14:paraId="01367836"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21AE5575" w14:textId="77777777" w:rsidR="0001655C" w:rsidRPr="0001655C" w:rsidRDefault="0001655C" w:rsidP="0001655C">
            <w:pPr>
              <w:widowControl w:val="0"/>
              <w:spacing w:after="60"/>
              <w:rPr>
                <w:i/>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14:paraId="07950D53" w14:textId="77777777" w:rsidTr="003B71DB">
        <w:trPr>
          <w:cantSplit/>
        </w:trPr>
        <w:tc>
          <w:tcPr>
            <w:tcW w:w="1155" w:type="pct"/>
          </w:tcPr>
          <w:p w14:paraId="07C1D61F" w14:textId="77777777" w:rsidR="0001655C" w:rsidRPr="0001655C" w:rsidRDefault="0001655C" w:rsidP="0001655C">
            <w:pPr>
              <w:widowControl w:val="0"/>
              <w:spacing w:after="60"/>
              <w:rPr>
                <w:sz w:val="20"/>
                <w:szCs w:val="20"/>
              </w:rPr>
            </w:pPr>
            <w:r w:rsidRPr="0001655C">
              <w:rPr>
                <w:sz w:val="20"/>
                <w:szCs w:val="20"/>
              </w:rPr>
              <w:t>RTORPA</w:t>
            </w:r>
            <w:r w:rsidRPr="0001655C">
              <w:rPr>
                <w:sz w:val="20"/>
                <w:szCs w:val="20"/>
                <w:vertAlign w:val="subscript"/>
              </w:rPr>
              <w:t xml:space="preserve"> </w:t>
            </w:r>
            <w:r w:rsidRPr="0001655C">
              <w:rPr>
                <w:i/>
                <w:sz w:val="20"/>
                <w:szCs w:val="20"/>
                <w:vertAlign w:val="subscript"/>
              </w:rPr>
              <w:t>y</w:t>
            </w:r>
          </w:p>
        </w:tc>
        <w:tc>
          <w:tcPr>
            <w:tcW w:w="681" w:type="pct"/>
          </w:tcPr>
          <w:p w14:paraId="3240225A"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6172AE49" w14:textId="77777777" w:rsidR="0001655C" w:rsidRPr="0001655C" w:rsidRDefault="0001655C" w:rsidP="0001655C">
            <w:pPr>
              <w:widowControl w:val="0"/>
              <w:spacing w:after="60"/>
              <w:rPr>
                <w:i/>
                <w:sz w:val="20"/>
                <w:szCs w:val="20"/>
              </w:rPr>
            </w:pPr>
            <w:r w:rsidRPr="0001655C">
              <w:rPr>
                <w:i/>
                <w:sz w:val="20"/>
                <w:szCs w:val="20"/>
              </w:rPr>
              <w:t>Real-Time On-Line Reserve Price Adder per interval</w:t>
            </w:r>
            <w:r w:rsidRPr="0001655C">
              <w:rPr>
                <w:sz w:val="20"/>
                <w:szCs w:val="20"/>
              </w:rPr>
              <w:sym w:font="Symbol" w:char="F0BE"/>
            </w:r>
            <w:r w:rsidRPr="0001655C">
              <w:rPr>
                <w:sz w:val="20"/>
                <w:szCs w:val="20"/>
              </w:rPr>
              <w:t xml:space="preserve">The Real-Time On-Line Reserve Price Adder for the SCED interval </w:t>
            </w:r>
            <w:r w:rsidRPr="0001655C">
              <w:rPr>
                <w:i/>
                <w:sz w:val="20"/>
                <w:szCs w:val="20"/>
              </w:rPr>
              <w:t>y</w:t>
            </w:r>
            <w:r w:rsidRPr="0001655C">
              <w:rPr>
                <w:sz w:val="20"/>
                <w:szCs w:val="20"/>
              </w:rPr>
              <w:t>.</w:t>
            </w:r>
          </w:p>
        </w:tc>
      </w:tr>
      <w:tr w:rsidR="0001655C" w:rsidRPr="0001655C" w14:paraId="1855E863" w14:textId="77777777" w:rsidTr="003B71DB">
        <w:trPr>
          <w:cantSplit/>
        </w:trPr>
        <w:tc>
          <w:tcPr>
            <w:tcW w:w="1155" w:type="pct"/>
          </w:tcPr>
          <w:p w14:paraId="7C2CE4B8" w14:textId="77777777" w:rsidR="0001655C" w:rsidRPr="0001655C" w:rsidRDefault="0001655C" w:rsidP="0001655C">
            <w:pPr>
              <w:widowControl w:val="0"/>
              <w:spacing w:after="60"/>
              <w:rPr>
                <w:sz w:val="20"/>
                <w:szCs w:val="20"/>
              </w:rPr>
            </w:pPr>
            <w:r w:rsidRPr="0001655C">
              <w:rPr>
                <w:sz w:val="20"/>
                <w:szCs w:val="20"/>
              </w:rPr>
              <w:t>RTRDP</w:t>
            </w:r>
          </w:p>
        </w:tc>
        <w:tc>
          <w:tcPr>
            <w:tcW w:w="681" w:type="pct"/>
          </w:tcPr>
          <w:p w14:paraId="614F5031"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3AC450A0" w14:textId="77777777" w:rsidR="0001655C" w:rsidRPr="0001655C" w:rsidRDefault="0001655C" w:rsidP="0001655C">
            <w:pPr>
              <w:widowControl w:val="0"/>
              <w:spacing w:after="60"/>
              <w:rPr>
                <w:i/>
                <w:sz w:val="20"/>
                <w:szCs w:val="20"/>
              </w:rPr>
            </w:pPr>
            <w:r w:rsidRPr="0001655C">
              <w:rPr>
                <w:i/>
                <w:sz w:val="20"/>
                <w:szCs w:val="20"/>
              </w:rPr>
              <w:t xml:space="preserve">Real-Time On-Line Reliability Deployment Price </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from the Real-Time On-Line Reliability Deployment Price Adder</w:t>
            </w:r>
            <w:r w:rsidRPr="0001655C">
              <w:rPr>
                <w:sz w:val="20"/>
                <w:szCs w:val="20"/>
              </w:rPr>
              <w:t>.</w:t>
            </w:r>
          </w:p>
        </w:tc>
      </w:tr>
      <w:tr w:rsidR="0001655C" w:rsidRPr="0001655C" w14:paraId="369D6F1F" w14:textId="77777777" w:rsidTr="003B71DB">
        <w:trPr>
          <w:cantSplit/>
        </w:trPr>
        <w:tc>
          <w:tcPr>
            <w:tcW w:w="1155" w:type="pct"/>
          </w:tcPr>
          <w:p w14:paraId="32C0E4C6" w14:textId="77777777" w:rsidR="0001655C" w:rsidRPr="0001655C" w:rsidRDefault="0001655C" w:rsidP="0001655C">
            <w:pPr>
              <w:widowControl w:val="0"/>
              <w:spacing w:after="60"/>
              <w:rPr>
                <w:sz w:val="20"/>
                <w:szCs w:val="20"/>
              </w:rPr>
            </w:pPr>
            <w:r w:rsidRPr="0001655C">
              <w:rPr>
                <w:sz w:val="20"/>
                <w:szCs w:val="20"/>
              </w:rPr>
              <w:t>RTORDPA</w:t>
            </w:r>
            <w:r w:rsidRPr="0001655C">
              <w:rPr>
                <w:sz w:val="20"/>
                <w:szCs w:val="20"/>
                <w:vertAlign w:val="subscript"/>
              </w:rPr>
              <w:t xml:space="preserve"> </w:t>
            </w:r>
            <w:r w:rsidRPr="0001655C">
              <w:rPr>
                <w:i/>
                <w:sz w:val="20"/>
                <w:szCs w:val="20"/>
                <w:vertAlign w:val="subscript"/>
              </w:rPr>
              <w:t>y</w:t>
            </w:r>
          </w:p>
        </w:tc>
        <w:tc>
          <w:tcPr>
            <w:tcW w:w="681" w:type="pct"/>
          </w:tcPr>
          <w:p w14:paraId="2D154C5C"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251F2364" w14:textId="77777777" w:rsidR="0001655C" w:rsidRPr="0001655C" w:rsidRDefault="0001655C" w:rsidP="0001655C">
            <w:pPr>
              <w:widowControl w:val="0"/>
              <w:spacing w:after="60"/>
              <w:rPr>
                <w:i/>
                <w:sz w:val="20"/>
                <w:szCs w:val="20"/>
              </w:rPr>
            </w:pPr>
            <w:r w:rsidRPr="0001655C">
              <w:rPr>
                <w:i/>
                <w:sz w:val="20"/>
                <w:szCs w:val="20"/>
              </w:rPr>
              <w:t xml:space="preserve">Real-Time On-Line Reliability Deployment Price Adder </w:t>
            </w:r>
            <w:r w:rsidRPr="0001655C">
              <w:rPr>
                <w:sz w:val="20"/>
                <w:szCs w:val="20"/>
              </w:rPr>
              <w:sym w:font="Symbol" w:char="F0BE"/>
            </w:r>
            <w:r w:rsidRPr="0001655C">
              <w:rPr>
                <w:sz w:val="20"/>
                <w:szCs w:val="20"/>
              </w:rPr>
              <w:t xml:space="preserve">The Real-Time Price Adder that captures the impact of reliability deployments on energy prices for the SCED interval </w:t>
            </w:r>
            <w:r w:rsidRPr="0001655C">
              <w:rPr>
                <w:i/>
                <w:sz w:val="20"/>
                <w:szCs w:val="20"/>
              </w:rPr>
              <w:t>y</w:t>
            </w:r>
            <w:r w:rsidRPr="0001655C">
              <w:rPr>
                <w:sz w:val="20"/>
                <w:szCs w:val="20"/>
              </w:rPr>
              <w:t>.</w:t>
            </w:r>
          </w:p>
        </w:tc>
      </w:tr>
      <w:tr w:rsidR="0001655C" w:rsidRPr="0001655C" w14:paraId="7BAF80E8" w14:textId="77777777" w:rsidTr="003B71DB">
        <w:trPr>
          <w:cantSplit/>
        </w:trPr>
        <w:tc>
          <w:tcPr>
            <w:tcW w:w="1155" w:type="pct"/>
          </w:tcPr>
          <w:p w14:paraId="50BCD027" w14:textId="77777777" w:rsidR="0001655C" w:rsidRPr="0001655C" w:rsidRDefault="0001655C" w:rsidP="0001655C">
            <w:pPr>
              <w:widowControl w:val="0"/>
              <w:spacing w:after="60"/>
              <w:rPr>
                <w:sz w:val="20"/>
                <w:szCs w:val="20"/>
              </w:rPr>
            </w:pPr>
            <w:r w:rsidRPr="0001655C">
              <w:rPr>
                <w:sz w:val="20"/>
                <w:szCs w:val="20"/>
              </w:rPr>
              <w:t>RNWF</w:t>
            </w:r>
            <w:r w:rsidRPr="0001655C">
              <w:rPr>
                <w:i/>
                <w:sz w:val="20"/>
                <w:szCs w:val="20"/>
              </w:rPr>
              <w:t xml:space="preserve"> </w:t>
            </w:r>
            <w:r w:rsidRPr="0001655C">
              <w:rPr>
                <w:i/>
                <w:sz w:val="20"/>
                <w:szCs w:val="20"/>
                <w:vertAlign w:val="subscript"/>
              </w:rPr>
              <w:t>y</w:t>
            </w:r>
          </w:p>
        </w:tc>
        <w:tc>
          <w:tcPr>
            <w:tcW w:w="681" w:type="pct"/>
          </w:tcPr>
          <w:p w14:paraId="768A447A"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3171F422" w14:textId="77777777" w:rsidR="0001655C" w:rsidRPr="0001655C" w:rsidRDefault="0001655C" w:rsidP="0001655C">
            <w:pPr>
              <w:widowControl w:val="0"/>
              <w:spacing w:after="60"/>
              <w:rPr>
                <w:i/>
                <w:sz w:val="20"/>
                <w:szCs w:val="20"/>
              </w:rPr>
            </w:pPr>
            <w:r w:rsidRPr="0001655C">
              <w:rPr>
                <w:i/>
                <w:sz w:val="20"/>
                <w:szCs w:val="20"/>
              </w:rPr>
              <w:t>Resource Node Weighting Factor per interval</w:t>
            </w:r>
            <w:r w:rsidRPr="0001655C">
              <w:rPr>
                <w:sz w:val="20"/>
                <w:szCs w:val="20"/>
              </w:rPr>
              <w:sym w:font="Symbol" w:char="F0BE"/>
            </w:r>
            <w:r w:rsidRPr="0001655C">
              <w:rPr>
                <w:sz w:val="20"/>
                <w:szCs w:val="20"/>
              </w:rPr>
              <w:t xml:space="preserve">The weight used in the Resource Node Settlement Point Price calculation for the portion of the SCED interval </w:t>
            </w:r>
            <w:r w:rsidRPr="0001655C">
              <w:rPr>
                <w:i/>
                <w:sz w:val="20"/>
                <w:szCs w:val="20"/>
              </w:rPr>
              <w:t>y</w:t>
            </w:r>
            <w:r w:rsidRPr="0001655C">
              <w:rPr>
                <w:sz w:val="20"/>
                <w:szCs w:val="20"/>
              </w:rPr>
              <w:t xml:space="preserve"> within the Settlement Interval.</w:t>
            </w:r>
          </w:p>
        </w:tc>
      </w:tr>
      <w:tr w:rsidR="0001655C" w:rsidRPr="0001655C" w14:paraId="38D98AB0" w14:textId="77777777" w:rsidTr="003B71DB">
        <w:trPr>
          <w:cantSplit/>
        </w:trPr>
        <w:tc>
          <w:tcPr>
            <w:tcW w:w="1155" w:type="pct"/>
          </w:tcPr>
          <w:p w14:paraId="16F14C34" w14:textId="77777777" w:rsidR="0001655C" w:rsidRPr="0001655C" w:rsidRDefault="0001655C" w:rsidP="0001655C">
            <w:pPr>
              <w:widowControl w:val="0"/>
              <w:spacing w:after="60"/>
              <w:rPr>
                <w:sz w:val="20"/>
                <w:szCs w:val="20"/>
              </w:rPr>
            </w:pPr>
            <w:r w:rsidRPr="0001655C">
              <w:rPr>
                <w:sz w:val="20"/>
                <w:szCs w:val="20"/>
              </w:rPr>
              <w:t xml:space="preserve">RTLMP </w:t>
            </w:r>
            <w:r w:rsidRPr="0001655C">
              <w:rPr>
                <w:i/>
                <w:sz w:val="20"/>
                <w:szCs w:val="20"/>
                <w:vertAlign w:val="subscript"/>
              </w:rPr>
              <w:t>b, y</w:t>
            </w:r>
          </w:p>
        </w:tc>
        <w:tc>
          <w:tcPr>
            <w:tcW w:w="681" w:type="pct"/>
          </w:tcPr>
          <w:p w14:paraId="42052D8C"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5BB138B6" w14:textId="77777777" w:rsidR="0001655C" w:rsidRPr="0001655C" w:rsidRDefault="0001655C" w:rsidP="0001655C">
            <w:pPr>
              <w:widowControl w:val="0"/>
              <w:spacing w:after="60"/>
              <w:rPr>
                <w:sz w:val="20"/>
                <w:szCs w:val="20"/>
              </w:rPr>
            </w:pPr>
            <w:r w:rsidRPr="0001655C">
              <w:rPr>
                <w:i/>
                <w:sz w:val="20"/>
                <w:szCs w:val="20"/>
              </w:rPr>
              <w:t>Real-Time Locational Marginal Price at bus per interval</w:t>
            </w:r>
            <w:r w:rsidRPr="0001655C">
              <w:rPr>
                <w:sz w:val="20"/>
                <w:szCs w:val="20"/>
              </w:rPr>
              <w:sym w:font="Symbol" w:char="F0BE"/>
            </w:r>
            <w:r w:rsidRPr="0001655C">
              <w:rPr>
                <w:sz w:val="20"/>
                <w:szCs w:val="20"/>
              </w:rPr>
              <w:t xml:space="preserve">The Real-Time LMP for the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7355231D" w14:textId="77777777" w:rsidTr="003B71DB">
        <w:trPr>
          <w:cantSplit/>
        </w:trPr>
        <w:tc>
          <w:tcPr>
            <w:tcW w:w="1155" w:type="pct"/>
          </w:tcPr>
          <w:p w14:paraId="0CAA6359" w14:textId="77777777" w:rsidR="0001655C" w:rsidRPr="0001655C" w:rsidRDefault="0001655C" w:rsidP="0001655C">
            <w:pPr>
              <w:widowControl w:val="0"/>
              <w:spacing w:after="60"/>
              <w:rPr>
                <w:sz w:val="20"/>
                <w:szCs w:val="20"/>
              </w:rPr>
            </w:pPr>
            <w:r w:rsidRPr="0001655C">
              <w:rPr>
                <w:sz w:val="20"/>
                <w:szCs w:val="20"/>
              </w:rPr>
              <w:t xml:space="preserve">TLMP </w:t>
            </w:r>
            <w:r w:rsidRPr="0001655C">
              <w:rPr>
                <w:i/>
                <w:sz w:val="20"/>
                <w:szCs w:val="20"/>
                <w:vertAlign w:val="subscript"/>
              </w:rPr>
              <w:t>y</w:t>
            </w:r>
          </w:p>
        </w:tc>
        <w:tc>
          <w:tcPr>
            <w:tcW w:w="681" w:type="pct"/>
          </w:tcPr>
          <w:p w14:paraId="7FB205E6" w14:textId="77777777" w:rsidR="0001655C" w:rsidRPr="0001655C" w:rsidRDefault="0001655C" w:rsidP="0001655C">
            <w:pPr>
              <w:widowControl w:val="0"/>
              <w:spacing w:after="60"/>
              <w:rPr>
                <w:iCs/>
                <w:sz w:val="20"/>
                <w:szCs w:val="20"/>
              </w:rPr>
            </w:pPr>
            <w:r w:rsidRPr="0001655C">
              <w:rPr>
                <w:sz w:val="20"/>
                <w:szCs w:val="20"/>
              </w:rPr>
              <w:t>second</w:t>
            </w:r>
          </w:p>
        </w:tc>
        <w:tc>
          <w:tcPr>
            <w:tcW w:w="3164" w:type="pct"/>
          </w:tcPr>
          <w:p w14:paraId="6B994E13" w14:textId="77777777" w:rsidR="0001655C" w:rsidRPr="0001655C" w:rsidRDefault="0001655C" w:rsidP="0001655C">
            <w:pPr>
              <w:widowControl w:val="0"/>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14:paraId="54BFBFCB" w14:textId="77777777" w:rsidTr="003B71DB">
        <w:trPr>
          <w:cantSplit/>
        </w:trPr>
        <w:tc>
          <w:tcPr>
            <w:tcW w:w="1155" w:type="pct"/>
          </w:tcPr>
          <w:p w14:paraId="24310540" w14:textId="77777777" w:rsidR="0001655C" w:rsidRPr="0001655C" w:rsidRDefault="0001655C" w:rsidP="0001655C">
            <w:pPr>
              <w:widowControl w:val="0"/>
              <w:spacing w:after="60"/>
              <w:rPr>
                <w:sz w:val="20"/>
                <w:szCs w:val="20"/>
              </w:rPr>
            </w:pPr>
            <w:r w:rsidRPr="0001655C">
              <w:rPr>
                <w:sz w:val="20"/>
                <w:szCs w:val="20"/>
              </w:rPr>
              <w:lastRenderedPageBreak/>
              <w:t xml:space="preserve">RNWF </w:t>
            </w:r>
            <w:r w:rsidRPr="0001655C">
              <w:rPr>
                <w:i/>
                <w:sz w:val="20"/>
                <w:szCs w:val="20"/>
                <w:vertAlign w:val="subscript"/>
              </w:rPr>
              <w:t>b, y</w:t>
            </w:r>
          </w:p>
        </w:tc>
        <w:tc>
          <w:tcPr>
            <w:tcW w:w="681" w:type="pct"/>
          </w:tcPr>
          <w:p w14:paraId="07A32984"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197C6873" w14:textId="77777777" w:rsidR="0001655C" w:rsidRPr="0001655C" w:rsidRDefault="0001655C" w:rsidP="0001655C">
            <w:pPr>
              <w:widowControl w:val="0"/>
              <w:spacing w:after="60"/>
              <w:rPr>
                <w:i/>
                <w:iCs/>
                <w:sz w:val="20"/>
                <w:szCs w:val="20"/>
              </w:rPr>
            </w:pPr>
            <w:r w:rsidRPr="0001655C">
              <w:rPr>
                <w:i/>
                <w:iCs/>
                <w:sz w:val="20"/>
                <w:szCs w:val="20"/>
              </w:rPr>
              <w:t xml:space="preserve">Net meter Weighting Factor per </w:t>
            </w:r>
            <w:proofErr w:type="spellStart"/>
            <w:r w:rsidRPr="0001655C">
              <w:rPr>
                <w:i/>
                <w:iCs/>
                <w:sz w:val="20"/>
                <w:szCs w:val="20"/>
              </w:rPr>
              <w:t>interval</w:t>
            </w:r>
            <w:r w:rsidRPr="0001655C">
              <w:rPr>
                <w:rFonts w:ascii="Symbol" w:hAnsi="Symbol"/>
                <w:sz w:val="20"/>
                <w:szCs w:val="20"/>
              </w:rPr>
              <w:t></w:t>
            </w:r>
            <w:r w:rsidRPr="0001655C">
              <w:rPr>
                <w:sz w:val="20"/>
                <w:szCs w:val="20"/>
              </w:rPr>
              <w:t>The</w:t>
            </w:r>
            <w:proofErr w:type="spellEnd"/>
            <w:r w:rsidRPr="0001655C">
              <w:rPr>
                <w:sz w:val="20"/>
                <w:szCs w:val="20"/>
              </w:rPr>
              <w:t xml:space="preserve"> weight factor used in net meter price calculation for meters in Electrical Bus </w:t>
            </w:r>
            <w:r w:rsidRPr="0001655C">
              <w:rPr>
                <w:i/>
                <w:sz w:val="20"/>
                <w:szCs w:val="20"/>
              </w:rPr>
              <w:t>b</w:t>
            </w:r>
            <w:r w:rsidRPr="0001655C">
              <w:rPr>
                <w:sz w:val="20"/>
                <w:szCs w:val="20"/>
              </w:rPr>
              <w:t xml:space="preserve">, for the SCED interval </w:t>
            </w:r>
            <w:r w:rsidRPr="0001655C">
              <w:rPr>
                <w:i/>
                <w:iCs/>
                <w:sz w:val="20"/>
                <w:szCs w:val="20"/>
              </w:rPr>
              <w:t>y</w:t>
            </w:r>
            <w:r w:rsidRPr="0001655C">
              <w:rPr>
                <w:sz w:val="20"/>
                <w:szCs w:val="20"/>
              </w:rPr>
              <w:t>.  The weighting factor used in the net meter price calculation shall not be recalculated after the fact due to revisions in the association of Resources to Settlement Meters.</w:t>
            </w:r>
          </w:p>
        </w:tc>
      </w:tr>
      <w:tr w:rsidR="0001655C" w:rsidRPr="0001655C" w14:paraId="07D3F9D5" w14:textId="77777777" w:rsidTr="003B71DB">
        <w:trPr>
          <w:cantSplit/>
        </w:trPr>
        <w:tc>
          <w:tcPr>
            <w:tcW w:w="1155" w:type="pct"/>
          </w:tcPr>
          <w:p w14:paraId="5B2DBB8A" w14:textId="77777777" w:rsidR="0001655C" w:rsidRPr="0001655C" w:rsidRDefault="0001655C" w:rsidP="0001655C">
            <w:pPr>
              <w:widowControl w:val="0"/>
              <w:spacing w:after="60"/>
              <w:rPr>
                <w:sz w:val="20"/>
                <w:szCs w:val="20"/>
              </w:rPr>
            </w:pPr>
            <w:r w:rsidRPr="0001655C">
              <w:rPr>
                <w:sz w:val="20"/>
                <w:szCs w:val="20"/>
              </w:rPr>
              <w:t xml:space="preserve">BP </w:t>
            </w:r>
            <w:r w:rsidRPr="0001655C">
              <w:rPr>
                <w:i/>
                <w:sz w:val="20"/>
                <w:szCs w:val="20"/>
                <w:vertAlign w:val="subscript"/>
              </w:rPr>
              <w:t>r, y</w:t>
            </w:r>
          </w:p>
        </w:tc>
        <w:tc>
          <w:tcPr>
            <w:tcW w:w="681" w:type="pct"/>
          </w:tcPr>
          <w:p w14:paraId="04809373" w14:textId="77777777" w:rsidR="0001655C" w:rsidRPr="0001655C" w:rsidRDefault="0001655C" w:rsidP="0001655C">
            <w:pPr>
              <w:widowControl w:val="0"/>
              <w:spacing w:after="60"/>
              <w:rPr>
                <w:sz w:val="20"/>
                <w:szCs w:val="20"/>
              </w:rPr>
            </w:pPr>
            <w:r w:rsidRPr="0001655C">
              <w:rPr>
                <w:sz w:val="20"/>
                <w:szCs w:val="20"/>
              </w:rPr>
              <w:t>MW</w:t>
            </w:r>
          </w:p>
        </w:tc>
        <w:tc>
          <w:tcPr>
            <w:tcW w:w="3164" w:type="pct"/>
          </w:tcPr>
          <w:p w14:paraId="53A54EFC" w14:textId="77777777" w:rsidR="0001655C" w:rsidRPr="0001655C" w:rsidRDefault="0001655C" w:rsidP="0001655C">
            <w:pPr>
              <w:widowControl w:val="0"/>
              <w:spacing w:after="60"/>
              <w:rPr>
                <w:i/>
                <w:iCs/>
                <w:sz w:val="20"/>
                <w:szCs w:val="20"/>
              </w:rPr>
            </w:pPr>
            <w:r w:rsidRPr="0001655C">
              <w:rPr>
                <w:i/>
                <w:iCs/>
                <w:sz w:val="20"/>
                <w:szCs w:val="20"/>
              </w:rPr>
              <w:t xml:space="preserve">Base Point per Resource per </w:t>
            </w:r>
            <w:proofErr w:type="spellStart"/>
            <w:r w:rsidRPr="0001655C">
              <w:rPr>
                <w:i/>
                <w:iCs/>
                <w:sz w:val="20"/>
                <w:szCs w:val="20"/>
              </w:rPr>
              <w:t>interval</w:t>
            </w:r>
            <w:r w:rsidRPr="0001655C">
              <w:rPr>
                <w:rFonts w:ascii="Symbol" w:hAnsi="Symbol"/>
                <w:sz w:val="20"/>
                <w:szCs w:val="20"/>
              </w:rPr>
              <w:t></w:t>
            </w:r>
            <w:r w:rsidRPr="0001655C">
              <w:rPr>
                <w:sz w:val="20"/>
                <w:szCs w:val="20"/>
              </w:rPr>
              <w:t>The</w:t>
            </w:r>
            <w:proofErr w:type="spellEnd"/>
            <w:r w:rsidRPr="0001655C">
              <w:rPr>
                <w:sz w:val="20"/>
                <w:szCs w:val="20"/>
              </w:rPr>
              <w:t xml:space="preserve"> Base Point of Resource </w:t>
            </w:r>
            <w:r w:rsidRPr="0001655C">
              <w:rPr>
                <w:i/>
                <w:sz w:val="20"/>
                <w:szCs w:val="20"/>
              </w:rPr>
              <w:t>r,</w:t>
            </w:r>
            <w:r w:rsidRPr="0001655C">
              <w:rPr>
                <w:sz w:val="20"/>
                <w:szCs w:val="20"/>
              </w:rPr>
              <w:t xml:space="preserve"> for the SCED interval </w:t>
            </w:r>
            <w:r w:rsidRPr="0001655C">
              <w:rPr>
                <w:i/>
                <w:iCs/>
                <w:sz w:val="20"/>
                <w:szCs w:val="20"/>
              </w:rPr>
              <w:t>y</w:t>
            </w:r>
            <w:r w:rsidRPr="0001655C">
              <w:rPr>
                <w:sz w:val="20"/>
                <w:szCs w:val="20"/>
              </w:rPr>
              <w:t xml:space="preserve">.  Where for a Combined Cycle Train, the Resource </w:t>
            </w:r>
            <w:r w:rsidRPr="0001655C">
              <w:rPr>
                <w:i/>
                <w:sz w:val="20"/>
                <w:szCs w:val="20"/>
              </w:rPr>
              <w:t xml:space="preserve">r </w:t>
            </w:r>
            <w:r w:rsidRPr="0001655C">
              <w:rPr>
                <w:sz w:val="20"/>
                <w:szCs w:val="20"/>
              </w:rPr>
              <w:t>is a Combined Cycle Generation Resource within the Combined Cycle Train.</w:t>
            </w:r>
          </w:p>
        </w:tc>
      </w:tr>
      <w:tr w:rsidR="0001655C" w:rsidRPr="0001655C" w14:paraId="6B333141" w14:textId="77777777" w:rsidTr="003B71DB">
        <w:trPr>
          <w:cantSplit/>
        </w:trPr>
        <w:tc>
          <w:tcPr>
            <w:tcW w:w="1155" w:type="pct"/>
          </w:tcPr>
          <w:p w14:paraId="6A242383" w14:textId="77777777" w:rsidR="0001655C" w:rsidRPr="0001655C" w:rsidRDefault="0001655C" w:rsidP="0001655C">
            <w:pPr>
              <w:widowControl w:val="0"/>
              <w:spacing w:after="60"/>
              <w:rPr>
                <w:i/>
                <w:sz w:val="20"/>
                <w:szCs w:val="20"/>
              </w:rPr>
            </w:pPr>
            <w:r w:rsidRPr="0001655C">
              <w:rPr>
                <w:sz w:val="20"/>
                <w:szCs w:val="20"/>
              </w:rPr>
              <w:t>MEBC</w:t>
            </w:r>
            <w:r w:rsidRPr="0001655C">
              <w:rPr>
                <w:sz w:val="20"/>
                <w:szCs w:val="20"/>
                <w:vertAlign w:val="subscript"/>
              </w:rPr>
              <w:t xml:space="preserve"> </w:t>
            </w:r>
            <w:proofErr w:type="spellStart"/>
            <w:r w:rsidRPr="0001655C">
              <w:rPr>
                <w:i/>
                <w:sz w:val="20"/>
                <w:szCs w:val="20"/>
                <w:vertAlign w:val="subscript"/>
              </w:rPr>
              <w:t>gsc</w:t>
            </w:r>
            <w:proofErr w:type="spellEnd"/>
            <w:r w:rsidRPr="0001655C">
              <w:rPr>
                <w:i/>
                <w:sz w:val="20"/>
                <w:szCs w:val="20"/>
                <w:vertAlign w:val="subscript"/>
              </w:rPr>
              <w:t>, b</w:t>
            </w:r>
          </w:p>
        </w:tc>
        <w:tc>
          <w:tcPr>
            <w:tcW w:w="681" w:type="pct"/>
          </w:tcPr>
          <w:p w14:paraId="07734F35"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6DB245F8" w14:textId="77777777" w:rsidR="0001655C" w:rsidRPr="0001655C" w:rsidRDefault="0001655C" w:rsidP="0001655C">
            <w:pPr>
              <w:widowControl w:val="0"/>
              <w:spacing w:after="60"/>
              <w:rPr>
                <w:sz w:val="20"/>
                <w:szCs w:val="20"/>
              </w:rPr>
            </w:pPr>
            <w:r w:rsidRPr="0001655C">
              <w:rPr>
                <w:i/>
                <w:sz w:val="20"/>
                <w:szCs w:val="20"/>
              </w:rPr>
              <w:t>Metered Energy at bus (Calculated)</w:t>
            </w:r>
            <w:r w:rsidRPr="0001655C">
              <w:rPr>
                <w:sz w:val="20"/>
                <w:szCs w:val="20"/>
              </w:rPr>
              <w:sym w:font="Symbol" w:char="F0BE"/>
            </w:r>
            <w:r w:rsidRPr="0001655C">
              <w:rPr>
                <w:sz w:val="20"/>
                <w:szCs w:val="20"/>
              </w:rPr>
              <w:t xml:space="preserve"> The calculated energy for the 15-minute Settlement Interval for a Settlement Meter which is upstream from another Settlement Meter which measures ESR Load.  A positive value represents energy produced, and a negative value represents energy withdrawn.</w:t>
            </w:r>
            <w:r w:rsidRPr="0001655C" w:rsidDel="003963CD">
              <w:rPr>
                <w:sz w:val="20"/>
                <w:szCs w:val="20"/>
              </w:rPr>
              <w:t xml:space="preserve"> </w:t>
            </w:r>
          </w:p>
        </w:tc>
      </w:tr>
      <w:tr w:rsidR="0001655C" w:rsidRPr="0001655C" w14:paraId="6AE54A64" w14:textId="77777777" w:rsidTr="003B71DB">
        <w:trPr>
          <w:cantSplit/>
        </w:trPr>
        <w:tc>
          <w:tcPr>
            <w:tcW w:w="1155" w:type="pct"/>
          </w:tcPr>
          <w:p w14:paraId="25F575B0" w14:textId="77777777" w:rsidR="0001655C" w:rsidRPr="0001655C" w:rsidRDefault="0001655C" w:rsidP="0001655C">
            <w:pPr>
              <w:widowControl w:val="0"/>
              <w:spacing w:after="60"/>
              <w:rPr>
                <w:i/>
                <w:sz w:val="20"/>
                <w:szCs w:val="20"/>
              </w:rPr>
            </w:pPr>
            <w:proofErr w:type="spellStart"/>
            <w:r w:rsidRPr="0001655C">
              <w:rPr>
                <w:i/>
                <w:sz w:val="20"/>
                <w:szCs w:val="20"/>
              </w:rPr>
              <w:t>gsc</w:t>
            </w:r>
            <w:proofErr w:type="spellEnd"/>
          </w:p>
        </w:tc>
        <w:tc>
          <w:tcPr>
            <w:tcW w:w="681" w:type="pct"/>
          </w:tcPr>
          <w:p w14:paraId="54B0AA24"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187C12AE" w14:textId="77777777" w:rsidR="0001655C" w:rsidRPr="0001655C" w:rsidRDefault="0001655C" w:rsidP="0001655C">
            <w:pPr>
              <w:widowControl w:val="0"/>
              <w:spacing w:after="60"/>
              <w:rPr>
                <w:sz w:val="20"/>
                <w:szCs w:val="20"/>
              </w:rPr>
            </w:pPr>
            <w:r w:rsidRPr="0001655C">
              <w:rPr>
                <w:sz w:val="20"/>
                <w:szCs w:val="20"/>
              </w:rPr>
              <w:t>A generation site code.</w:t>
            </w:r>
          </w:p>
        </w:tc>
      </w:tr>
      <w:tr w:rsidR="0001655C" w:rsidRPr="0001655C" w14:paraId="46CB070B" w14:textId="77777777" w:rsidTr="003B71DB">
        <w:trPr>
          <w:cantSplit/>
        </w:trPr>
        <w:tc>
          <w:tcPr>
            <w:tcW w:w="1155" w:type="pct"/>
          </w:tcPr>
          <w:p w14:paraId="7963CC78" w14:textId="77777777" w:rsidR="0001655C" w:rsidRPr="0001655C" w:rsidRDefault="0001655C" w:rsidP="0001655C">
            <w:pPr>
              <w:widowControl w:val="0"/>
              <w:spacing w:after="60"/>
              <w:rPr>
                <w:i/>
                <w:sz w:val="20"/>
                <w:szCs w:val="20"/>
              </w:rPr>
            </w:pPr>
            <w:r w:rsidRPr="0001655C">
              <w:rPr>
                <w:i/>
                <w:sz w:val="20"/>
                <w:szCs w:val="20"/>
              </w:rPr>
              <w:t>r</w:t>
            </w:r>
          </w:p>
        </w:tc>
        <w:tc>
          <w:tcPr>
            <w:tcW w:w="681" w:type="pct"/>
          </w:tcPr>
          <w:p w14:paraId="04A81866"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3FBCBDD2" w14:textId="77777777" w:rsidR="0001655C" w:rsidRPr="0001655C" w:rsidRDefault="0001655C" w:rsidP="0001655C">
            <w:pPr>
              <w:widowControl w:val="0"/>
              <w:spacing w:after="60"/>
              <w:rPr>
                <w:sz w:val="20"/>
                <w:szCs w:val="20"/>
              </w:rPr>
            </w:pPr>
            <w:r w:rsidRPr="0001655C">
              <w:rPr>
                <w:sz w:val="20"/>
                <w:szCs w:val="20"/>
              </w:rPr>
              <w:t xml:space="preserve">A Generation Resource that is located at the Facility with net metering.  </w:t>
            </w:r>
          </w:p>
        </w:tc>
      </w:tr>
      <w:tr w:rsidR="0001655C" w:rsidRPr="0001655C" w14:paraId="419B5F4F" w14:textId="77777777" w:rsidTr="003B71DB">
        <w:trPr>
          <w:cantSplit/>
        </w:trPr>
        <w:tc>
          <w:tcPr>
            <w:tcW w:w="1155" w:type="pct"/>
          </w:tcPr>
          <w:p w14:paraId="75D9FE18" w14:textId="77777777" w:rsidR="0001655C" w:rsidRPr="0001655C" w:rsidRDefault="0001655C" w:rsidP="0001655C">
            <w:pPr>
              <w:widowControl w:val="0"/>
              <w:spacing w:after="60"/>
              <w:rPr>
                <w:i/>
                <w:sz w:val="20"/>
                <w:szCs w:val="20"/>
              </w:rPr>
            </w:pPr>
            <w:r w:rsidRPr="0001655C">
              <w:rPr>
                <w:i/>
                <w:sz w:val="20"/>
                <w:szCs w:val="20"/>
              </w:rPr>
              <w:t>y</w:t>
            </w:r>
          </w:p>
        </w:tc>
        <w:tc>
          <w:tcPr>
            <w:tcW w:w="681" w:type="pct"/>
          </w:tcPr>
          <w:p w14:paraId="46F5DB66"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60EEBB7C" w14:textId="77777777" w:rsidR="0001655C" w:rsidRPr="0001655C" w:rsidRDefault="0001655C" w:rsidP="0001655C">
            <w:pPr>
              <w:widowControl w:val="0"/>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26C25180" w14:textId="77777777" w:rsidTr="003B71DB">
        <w:trPr>
          <w:cantSplit/>
        </w:trPr>
        <w:tc>
          <w:tcPr>
            <w:tcW w:w="1155" w:type="pct"/>
          </w:tcPr>
          <w:p w14:paraId="00A43CAF" w14:textId="77777777" w:rsidR="0001655C" w:rsidRPr="0001655C" w:rsidRDefault="0001655C" w:rsidP="0001655C">
            <w:pPr>
              <w:widowControl w:val="0"/>
              <w:spacing w:after="60"/>
              <w:rPr>
                <w:i/>
                <w:sz w:val="20"/>
                <w:szCs w:val="20"/>
              </w:rPr>
            </w:pPr>
            <w:r w:rsidRPr="0001655C">
              <w:rPr>
                <w:i/>
                <w:sz w:val="20"/>
                <w:szCs w:val="20"/>
              </w:rPr>
              <w:t>b</w:t>
            </w:r>
          </w:p>
        </w:tc>
        <w:tc>
          <w:tcPr>
            <w:tcW w:w="681" w:type="pct"/>
          </w:tcPr>
          <w:p w14:paraId="37B8B707"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44525CE3" w14:textId="77777777" w:rsidR="0001655C" w:rsidRPr="0001655C" w:rsidRDefault="0001655C" w:rsidP="0001655C">
            <w:pPr>
              <w:widowControl w:val="0"/>
              <w:spacing w:after="60"/>
              <w:rPr>
                <w:sz w:val="20"/>
                <w:szCs w:val="20"/>
              </w:rPr>
            </w:pPr>
            <w:r w:rsidRPr="0001655C">
              <w:rPr>
                <w:sz w:val="20"/>
                <w:szCs w:val="20"/>
              </w:rPr>
              <w:t>An Electrical Bus.</w:t>
            </w:r>
          </w:p>
        </w:tc>
      </w:tr>
    </w:tbl>
    <w:p w14:paraId="07BD5799" w14:textId="77777777" w:rsidR="0001655C" w:rsidRPr="0001655C" w:rsidRDefault="0001655C" w:rsidP="0001655C">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2C62B911" w14:textId="77777777" w:rsidTr="003B71DB">
        <w:trPr>
          <w:trHeight w:val="206"/>
        </w:trPr>
        <w:tc>
          <w:tcPr>
            <w:tcW w:w="5000" w:type="pct"/>
            <w:shd w:val="pct12" w:color="auto" w:fill="auto"/>
          </w:tcPr>
          <w:p w14:paraId="05D62FA0" w14:textId="77777777" w:rsidR="0001655C" w:rsidRPr="0001655C" w:rsidRDefault="0001655C" w:rsidP="0001655C">
            <w:pPr>
              <w:spacing w:before="120" w:after="240"/>
              <w:rPr>
                <w:b/>
                <w:i/>
                <w:iCs/>
              </w:rPr>
            </w:pPr>
            <w:r w:rsidRPr="0001655C">
              <w:rPr>
                <w:b/>
                <w:i/>
                <w:iCs/>
              </w:rPr>
              <w:t>[NPRR1010, NPRR1014, and NPRR1188:  Replace applicable portions of paragraph (4) above with the following upon system implementation of the Real-Time Co-Optimization (RTC) project for NPRR1010; or upon system implementation for NPRR1014 or NPRR1188:]</w:t>
            </w:r>
          </w:p>
          <w:p w14:paraId="04EDB298" w14:textId="77777777" w:rsidR="0001655C" w:rsidRPr="0001655C" w:rsidRDefault="0001655C" w:rsidP="0001655C">
            <w:pPr>
              <w:widowControl w:val="0"/>
              <w:spacing w:before="240" w:after="120"/>
              <w:ind w:left="720" w:hanging="720"/>
            </w:pPr>
            <w:r w:rsidRPr="0001655C">
              <w:t>(4)</w:t>
            </w:r>
            <w:r w:rsidRPr="0001655C">
              <w:tab/>
              <w:t>The total payment or charge to a Facility with a net metering arrangement for each 15-minute Settlement Interval shall be calculated as follows:</w:t>
            </w:r>
          </w:p>
          <w:p w14:paraId="2DE91DCD" w14:textId="77777777" w:rsidR="0001655C" w:rsidRPr="0001655C" w:rsidRDefault="0001655C" w:rsidP="0001655C">
            <w:pPr>
              <w:widowControl w:val="0"/>
              <w:spacing w:after="240"/>
              <w:ind w:left="720"/>
              <w:rPr>
                <w:b/>
              </w:rPr>
            </w:pPr>
            <w:r w:rsidRPr="0001655C">
              <w:rPr>
                <w:b/>
              </w:rPr>
              <w:t>NMRTETOT</w:t>
            </w:r>
            <w:r w:rsidRPr="0001655C">
              <w:rPr>
                <w:b/>
                <w:i/>
                <w:vertAlign w:val="subscript"/>
              </w:rPr>
              <w:t xml:space="preserve"> </w:t>
            </w:r>
            <w:proofErr w:type="spellStart"/>
            <w:r w:rsidRPr="0001655C">
              <w:rPr>
                <w:b/>
                <w:i/>
                <w:vertAlign w:val="subscript"/>
              </w:rPr>
              <w:t>gsc</w:t>
            </w:r>
            <w:proofErr w:type="spellEnd"/>
            <w:r w:rsidRPr="0001655C">
              <w:rPr>
                <w:b/>
              </w:rPr>
              <w:t xml:space="preserve"> </w:t>
            </w:r>
            <w:r w:rsidRPr="0001655C">
              <w:rPr>
                <w:b/>
              </w:rPr>
              <w:tab/>
              <w:t xml:space="preserve">= </w:t>
            </w:r>
            <w:r w:rsidRPr="0001655C">
              <w:rPr>
                <w:b/>
              </w:rPr>
              <w:tab/>
              <w:t>Max (0, (</w:t>
            </w:r>
            <w:r w:rsidRPr="0001655C">
              <w:rPr>
                <w:b/>
                <w:position w:val="-20"/>
              </w:rPr>
              <w:object w:dxaOrig="225" w:dyaOrig="435" w14:anchorId="5AB53A23">
                <v:shape id="_x0000_i1163" type="#_x0000_t75" style="width:12pt;height:30pt" o:ole="">
                  <v:imagedata r:id="rId171" o:title=""/>
                </v:shape>
                <o:OLEObject Type="Embed" ProgID="Equation.3" ShapeID="_x0000_i1163" DrawAspect="Content" ObjectID="_1808977570" r:id="rId179"/>
              </w:object>
            </w:r>
            <w:r w:rsidRPr="0001655C">
              <w:rPr>
                <w:b/>
                <w:position w:val="-20"/>
              </w:rPr>
              <w:t xml:space="preserve"> </w:t>
            </w:r>
            <w:r w:rsidRPr="0001655C">
              <w:rPr>
                <w:b/>
              </w:rPr>
              <w:t xml:space="preserve">(MEB </w:t>
            </w:r>
            <w:proofErr w:type="spellStart"/>
            <w:r w:rsidRPr="0001655C">
              <w:rPr>
                <w:b/>
                <w:i/>
                <w:vertAlign w:val="subscript"/>
              </w:rPr>
              <w:t>gsc</w:t>
            </w:r>
            <w:proofErr w:type="spellEnd"/>
            <w:r w:rsidRPr="0001655C">
              <w:rPr>
                <w:b/>
                <w:i/>
                <w:vertAlign w:val="subscript"/>
              </w:rPr>
              <w:t xml:space="preserve">, b </w:t>
            </w:r>
            <w:r w:rsidRPr="0001655C">
              <w:rPr>
                <w:b/>
                <w:i/>
              </w:rPr>
              <w:t>+</w:t>
            </w:r>
            <w:r w:rsidRPr="0001655C">
              <w:rPr>
                <w:b/>
              </w:rPr>
              <w:t xml:space="preserve"> MEBC </w:t>
            </w:r>
            <w:proofErr w:type="spellStart"/>
            <w:r w:rsidRPr="0001655C">
              <w:rPr>
                <w:b/>
                <w:i/>
                <w:vertAlign w:val="subscript"/>
              </w:rPr>
              <w:t>gsc</w:t>
            </w:r>
            <w:proofErr w:type="spellEnd"/>
            <w:r w:rsidRPr="0001655C">
              <w:rPr>
                <w:b/>
                <w:i/>
                <w:vertAlign w:val="subscript"/>
              </w:rPr>
              <w:t>, b</w:t>
            </w:r>
            <w:r w:rsidRPr="0001655C">
              <w:rPr>
                <w:b/>
              </w:rPr>
              <w:t>)))</w:t>
            </w:r>
          </w:p>
          <w:p w14:paraId="63291E3B" w14:textId="77777777" w:rsidR="0001655C" w:rsidRPr="0001655C" w:rsidRDefault="0001655C" w:rsidP="0001655C">
            <w:pPr>
              <w:widowControl w:val="0"/>
              <w:spacing w:after="240"/>
              <w:ind w:left="720"/>
            </w:pPr>
            <w:r w:rsidRPr="0001655C">
              <w:t>If NMRTETOT</w:t>
            </w:r>
            <w:r w:rsidRPr="0001655C">
              <w:rPr>
                <w:i/>
                <w:vertAlign w:val="subscript"/>
              </w:rPr>
              <w:t xml:space="preserve"> </w:t>
            </w:r>
            <w:proofErr w:type="spellStart"/>
            <w:r w:rsidRPr="0001655C">
              <w:rPr>
                <w:i/>
                <w:vertAlign w:val="subscript"/>
              </w:rPr>
              <w:t>gsc</w:t>
            </w:r>
            <w:proofErr w:type="spellEnd"/>
            <w:r w:rsidRPr="0001655C">
              <w:t xml:space="preserve"> = 0 for a 15-minute Settlement Interval, then</w:t>
            </w:r>
          </w:p>
          <w:p w14:paraId="3B79B8B1" w14:textId="77777777" w:rsidR="0001655C" w:rsidRPr="0001655C" w:rsidRDefault="0001655C" w:rsidP="0001655C">
            <w:pPr>
              <w:widowControl w:val="0"/>
              <w:spacing w:after="240"/>
              <w:ind w:left="720"/>
            </w:pPr>
            <w:r w:rsidRPr="0001655C">
              <w:t>The Load that is not WSL is included in the Real-Time AML per QSE.</w:t>
            </w:r>
          </w:p>
          <w:p w14:paraId="47AF306C" w14:textId="77777777" w:rsidR="0001655C" w:rsidRPr="0001655C" w:rsidRDefault="0001655C" w:rsidP="0001655C">
            <w:pPr>
              <w:widowControl w:val="0"/>
              <w:spacing w:after="240"/>
              <w:ind w:left="720"/>
            </w:pPr>
            <w:r w:rsidRPr="0001655C">
              <w:t>Otherwise, when NMRTETOT</w:t>
            </w:r>
            <w:r w:rsidRPr="0001655C">
              <w:rPr>
                <w:i/>
                <w:vertAlign w:val="subscript"/>
              </w:rPr>
              <w:t xml:space="preserve"> </w:t>
            </w:r>
            <w:proofErr w:type="spellStart"/>
            <w:r w:rsidRPr="0001655C">
              <w:rPr>
                <w:i/>
                <w:vertAlign w:val="subscript"/>
              </w:rPr>
              <w:t>gsc</w:t>
            </w:r>
            <w:proofErr w:type="spellEnd"/>
            <w:r w:rsidRPr="0001655C">
              <w:rPr>
                <w:i/>
                <w:vertAlign w:val="subscript"/>
              </w:rPr>
              <w:t xml:space="preserve"> </w:t>
            </w:r>
            <w:r w:rsidRPr="0001655C">
              <w:rPr>
                <w:b/>
              </w:rPr>
              <w:t>&gt;</w:t>
            </w:r>
            <w:r w:rsidRPr="0001655C">
              <w:t xml:space="preserve"> 0 for a 15-minute Settlement Interval, then</w:t>
            </w:r>
          </w:p>
          <w:p w14:paraId="26E17C13" w14:textId="77777777" w:rsidR="0001655C" w:rsidRPr="0001655C" w:rsidRDefault="0001655C" w:rsidP="0001655C">
            <w:pPr>
              <w:widowControl w:val="0"/>
              <w:tabs>
                <w:tab w:val="left" w:pos="2250"/>
                <w:tab w:val="left" w:pos="3150"/>
                <w:tab w:val="left" w:pos="3960"/>
              </w:tabs>
              <w:spacing w:after="240"/>
              <w:ind w:left="3960" w:hanging="3240"/>
              <w:rPr>
                <w:b/>
                <w:bCs/>
              </w:rPr>
            </w:pPr>
            <w:r w:rsidRPr="0001655C">
              <w:rPr>
                <w:b/>
                <w:bCs/>
              </w:rPr>
              <w:t xml:space="preserve">NMSAMTTOT </w:t>
            </w:r>
            <w:proofErr w:type="spellStart"/>
            <w:r w:rsidRPr="0001655C">
              <w:rPr>
                <w:bCs/>
                <w:i/>
                <w:sz w:val="28"/>
                <w:szCs w:val="28"/>
                <w:vertAlign w:val="subscript"/>
              </w:rPr>
              <w:t>gsc</w:t>
            </w:r>
            <w:proofErr w:type="spellEnd"/>
            <w:r w:rsidRPr="0001655C">
              <w:rPr>
                <w:b/>
                <w:bCs/>
              </w:rPr>
              <w:tab/>
              <w:t>=</w:t>
            </w:r>
            <w:r w:rsidRPr="0001655C">
              <w:rPr>
                <w:b/>
                <w:bCs/>
              </w:rPr>
              <w:tab/>
            </w:r>
            <w:r w:rsidRPr="0001655C">
              <w:rPr>
                <w:b/>
                <w:bCs/>
                <w:position w:val="-20"/>
              </w:rPr>
              <w:object w:dxaOrig="225" w:dyaOrig="435" w14:anchorId="75843C9C">
                <v:shape id="_x0000_i1164" type="#_x0000_t75" style="width:12pt;height:30pt" o:ole="">
                  <v:imagedata r:id="rId160" o:title=""/>
                </v:shape>
                <o:OLEObject Type="Embed" ProgID="Equation.3" ShapeID="_x0000_i1164" DrawAspect="Content" ObjectID="_1808977571" r:id="rId180"/>
              </w:object>
            </w:r>
            <w:r w:rsidRPr="0001655C">
              <w:rPr>
                <w:b/>
                <w:bCs/>
              </w:rPr>
              <w:t xml:space="preserve"> [(RTRMPR</w:t>
            </w:r>
            <w:r w:rsidRPr="0001655C">
              <w:rPr>
                <w:b/>
                <w:bCs/>
                <w:i/>
                <w:vertAlign w:val="subscript"/>
              </w:rPr>
              <w:t xml:space="preserve"> b</w:t>
            </w:r>
            <w:r w:rsidRPr="0001655C">
              <w:rPr>
                <w:b/>
                <w:bCs/>
              </w:rPr>
              <w:t xml:space="preserve"> * MEB </w:t>
            </w:r>
            <w:proofErr w:type="spellStart"/>
            <w:r w:rsidRPr="0001655C">
              <w:rPr>
                <w:b/>
                <w:bCs/>
                <w:i/>
                <w:vertAlign w:val="subscript"/>
              </w:rPr>
              <w:t>gsc</w:t>
            </w:r>
            <w:proofErr w:type="spellEnd"/>
            <w:r w:rsidRPr="0001655C">
              <w:rPr>
                <w:b/>
                <w:bCs/>
                <w:i/>
                <w:vertAlign w:val="subscript"/>
              </w:rPr>
              <w:t>, b</w:t>
            </w:r>
            <w:r w:rsidRPr="0001655C">
              <w:rPr>
                <w:b/>
                <w:bCs/>
              </w:rPr>
              <w:t xml:space="preserve">) + (RTRMPR </w:t>
            </w:r>
            <w:r w:rsidRPr="0001655C">
              <w:rPr>
                <w:b/>
                <w:bCs/>
                <w:i/>
                <w:vertAlign w:val="subscript"/>
              </w:rPr>
              <w:t>b</w:t>
            </w:r>
            <w:r w:rsidRPr="0001655C">
              <w:rPr>
                <w:b/>
                <w:bCs/>
              </w:rPr>
              <w:t xml:space="preserve"> * MEBC </w:t>
            </w:r>
            <w:proofErr w:type="spellStart"/>
            <w:r w:rsidRPr="0001655C">
              <w:rPr>
                <w:b/>
                <w:bCs/>
                <w:i/>
                <w:vertAlign w:val="subscript"/>
              </w:rPr>
              <w:t>gsc</w:t>
            </w:r>
            <w:proofErr w:type="spellEnd"/>
            <w:r w:rsidRPr="0001655C">
              <w:rPr>
                <w:b/>
                <w:bCs/>
                <w:i/>
                <w:vertAlign w:val="subscript"/>
              </w:rPr>
              <w:t>, b</w:t>
            </w:r>
            <w:r w:rsidRPr="0001655C">
              <w:rPr>
                <w:b/>
                <w:bCs/>
                <w:lang w:val="es-ES"/>
              </w:rPr>
              <w:t>)]</w:t>
            </w:r>
            <w:r w:rsidRPr="0001655C">
              <w:rPr>
                <w:b/>
                <w:bCs/>
              </w:rPr>
              <w:t xml:space="preserve">  </w:t>
            </w:r>
          </w:p>
          <w:p w14:paraId="33619A67" w14:textId="77777777" w:rsidR="0001655C" w:rsidRPr="0001655C" w:rsidRDefault="0001655C" w:rsidP="0001655C">
            <w:pPr>
              <w:widowControl w:val="0"/>
              <w:tabs>
                <w:tab w:val="left" w:pos="2250"/>
                <w:tab w:val="left" w:pos="3150"/>
                <w:tab w:val="left" w:pos="3960"/>
              </w:tabs>
              <w:spacing w:after="240"/>
              <w:ind w:left="2882" w:hanging="2162"/>
              <w:rPr>
                <w:bCs/>
                <w:iCs/>
              </w:rPr>
            </w:pPr>
            <w:r w:rsidRPr="0001655C">
              <w:rPr>
                <w:bCs/>
                <w:iCs/>
              </w:rPr>
              <w:t>Where</w:t>
            </w:r>
            <w:r w:rsidRPr="0001655C">
              <w:rPr>
                <w:bCs/>
              </w:rPr>
              <w:t xml:space="preserve"> the price for Settlement Meter is determined as follows</w:t>
            </w:r>
            <w:r w:rsidRPr="0001655C">
              <w:rPr>
                <w:b/>
                <w:bCs/>
              </w:rPr>
              <w:t>:</w:t>
            </w:r>
          </w:p>
          <w:p w14:paraId="426D2F6B" w14:textId="77777777" w:rsidR="0001655C" w:rsidRPr="0001655C" w:rsidRDefault="0001655C" w:rsidP="0001655C">
            <w:pPr>
              <w:tabs>
                <w:tab w:val="left" w:pos="2250"/>
                <w:tab w:val="left" w:pos="3150"/>
                <w:tab w:val="left" w:pos="3960"/>
              </w:tabs>
              <w:spacing w:after="240"/>
              <w:ind w:left="3960" w:hanging="3240"/>
              <w:rPr>
                <w:bCs/>
              </w:rPr>
            </w:pPr>
            <w:r w:rsidRPr="0001655C">
              <w:rPr>
                <w:b/>
                <w:bCs/>
                <w:lang w:val="es-ES"/>
              </w:rPr>
              <w:lastRenderedPageBreak/>
              <w:t>RTRMPR</w:t>
            </w:r>
            <w:r w:rsidRPr="0001655C">
              <w:rPr>
                <w:b/>
                <w:bCs/>
                <w:i/>
                <w:iCs/>
                <w:vertAlign w:val="subscript"/>
                <w:lang w:val="es-ES"/>
              </w:rPr>
              <w:t xml:space="preserve"> b</w:t>
            </w:r>
            <w:r w:rsidRPr="0001655C">
              <w:rPr>
                <w:bCs/>
                <w:lang w:val="es-ES"/>
              </w:rPr>
              <w:t xml:space="preserve"> </w:t>
            </w:r>
            <w:r w:rsidRPr="0001655C">
              <w:rPr>
                <w:bCs/>
                <w:lang w:val="es-ES"/>
              </w:rPr>
              <w:tab/>
            </w:r>
            <w:r w:rsidRPr="0001655C">
              <w:rPr>
                <w:bCs/>
                <w:lang w:val="es-ES"/>
              </w:rPr>
              <w:tab/>
              <w:t>=</w:t>
            </w:r>
            <w:r w:rsidRPr="0001655C">
              <w:rPr>
                <w:bCs/>
                <w:lang w:val="es-ES"/>
              </w:rPr>
              <w:tab/>
            </w:r>
            <w:r w:rsidRPr="0001655C">
              <w:rPr>
                <w:b/>
                <w:bCs/>
              </w:rPr>
              <w:t>Max [-$251, (</w:t>
            </w:r>
            <w:r w:rsidRPr="0001655C">
              <w:rPr>
                <w:rFonts w:ascii="Times New Roman Bold" w:hAnsi="Times New Roman Bold"/>
                <w:b/>
                <w:bCs/>
                <w:noProof/>
                <w:position w:val="-18"/>
              </w:rPr>
              <w:drawing>
                <wp:inline distT="0" distB="0" distL="0" distR="0" wp14:anchorId="622E0057" wp14:editId="19CFEE63">
                  <wp:extent cx="142875" cy="295275"/>
                  <wp:effectExtent l="0" t="0" r="9525" b="9525"/>
                  <wp:docPr id="192195246"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bCs/>
                <w:lang w:val="es-ES"/>
              </w:rPr>
              <w:t xml:space="preserve">(RNWF </w:t>
            </w:r>
            <w:r w:rsidRPr="0001655C">
              <w:rPr>
                <w:b/>
                <w:bCs/>
                <w:i/>
                <w:iCs/>
                <w:vertAlign w:val="subscript"/>
                <w:lang w:val="es-ES"/>
              </w:rPr>
              <w:t xml:space="preserve">b, y </w:t>
            </w:r>
            <w:r w:rsidRPr="0001655C">
              <w:rPr>
                <w:b/>
                <w:bCs/>
                <w:lang w:val="es-ES"/>
              </w:rPr>
              <w:t xml:space="preserve">* </w:t>
            </w:r>
            <w:ins w:id="512" w:author="ERCOT 012825" w:date="2025-01-27T14:27:00Z">
              <w:r w:rsidRPr="0001655C">
                <w:rPr>
                  <w:b/>
                  <w:bCs/>
                  <w:lang w:val="es-ES"/>
                </w:rPr>
                <w:t>(</w:t>
              </w:r>
            </w:ins>
            <w:r w:rsidRPr="0001655C">
              <w:rPr>
                <w:b/>
                <w:bCs/>
                <w:lang w:val="es-ES"/>
              </w:rPr>
              <w:t xml:space="preserve">RTLMP </w:t>
            </w:r>
            <w:r w:rsidRPr="0001655C">
              <w:rPr>
                <w:b/>
                <w:bCs/>
                <w:i/>
                <w:iCs/>
                <w:vertAlign w:val="subscript"/>
                <w:lang w:val="es-ES"/>
              </w:rPr>
              <w:t>b, y</w:t>
            </w:r>
            <w:ins w:id="513" w:author="ERCOT 012825" w:date="2025-01-27T14:27:00Z">
              <w:r w:rsidRPr="0001655C">
                <w:rPr>
                  <w:b/>
                </w:rPr>
                <w:t xml:space="preserve"> </w:t>
              </w:r>
              <w:r w:rsidRPr="0001655C">
                <w:rPr>
                  <w:b/>
                  <w:bCs/>
                </w:rPr>
                <w:t xml:space="preserve">+ </w:t>
              </w:r>
              <w:r w:rsidRPr="0001655C">
                <w:rPr>
                  <w:b/>
                </w:rPr>
                <w:t>RTRDMPA</w:t>
              </w:r>
              <w:r w:rsidRPr="0001655C">
                <w:rPr>
                  <w:b/>
                  <w:lang w:val="es-ES"/>
                </w:rPr>
                <w:t xml:space="preserve"> </w:t>
              </w:r>
              <w:r w:rsidRPr="0001655C">
                <w:rPr>
                  <w:b/>
                  <w:i/>
                  <w:vertAlign w:val="subscript"/>
                  <w:lang w:val="es-ES"/>
                </w:rPr>
                <w:t>b</w:t>
              </w:r>
              <w:r w:rsidRPr="0001655C">
                <w:rPr>
                  <w:b/>
                  <w:i/>
                  <w:iCs/>
                  <w:vertAlign w:val="subscript"/>
                  <w:lang w:val="es-ES"/>
                </w:rPr>
                <w:t>, y</w:t>
              </w:r>
              <w:r w:rsidRPr="0001655C">
                <w:rPr>
                  <w:b/>
                  <w:lang w:val="es-ES"/>
                </w:rPr>
                <w:t>)</w:t>
              </w:r>
            </w:ins>
            <w:r w:rsidRPr="0001655C">
              <w:rPr>
                <w:b/>
                <w:bCs/>
                <w:lang w:val="es-ES"/>
              </w:rPr>
              <w:t>)</w:t>
            </w:r>
            <w:del w:id="514" w:author="ERCOT 012825" w:date="2025-01-27T14:27:00Z">
              <w:r w:rsidRPr="0001655C" w:rsidDel="00A478D6">
                <w:rPr>
                  <w:b/>
                  <w:bCs/>
                  <w:lang w:val="es-ES"/>
                </w:rPr>
                <w:delText xml:space="preserve"> </w:delText>
              </w:r>
              <w:r w:rsidRPr="0001655C" w:rsidDel="00A478D6">
                <w:rPr>
                  <w:b/>
                  <w:bCs/>
                </w:rPr>
                <w:delText>+ RTRDP</w:delText>
              </w:r>
            </w:del>
            <w:r w:rsidRPr="0001655C">
              <w:rPr>
                <w:b/>
                <w:bCs/>
              </w:rPr>
              <w:t>)]</w:t>
            </w:r>
          </w:p>
          <w:p w14:paraId="71C0F914" w14:textId="77777777" w:rsidR="0001655C" w:rsidRPr="0001655C" w:rsidRDefault="0001655C" w:rsidP="0001655C">
            <w:pPr>
              <w:widowControl w:val="0"/>
              <w:spacing w:after="240"/>
              <w:ind w:firstLine="720"/>
            </w:pPr>
            <w:r w:rsidRPr="0001655C">
              <w:t>Where the weighting factor for the Electrical Bus associated with the meter is:</w:t>
            </w:r>
          </w:p>
          <w:p w14:paraId="132072F9" w14:textId="77777777" w:rsidR="0001655C" w:rsidRPr="0001655C" w:rsidRDefault="0001655C" w:rsidP="0001655C">
            <w:pPr>
              <w:widowControl w:val="0"/>
              <w:spacing w:after="240"/>
              <w:ind w:left="720"/>
              <w:rPr>
                <w:b/>
                <w:shd w:val="clear" w:color="auto" w:fill="FFFF00"/>
                <w:lang w:val="es-ES"/>
              </w:rPr>
            </w:pPr>
            <w:r w:rsidRPr="0001655C">
              <w:rPr>
                <w:b/>
                <w:lang w:val="es-ES"/>
              </w:rPr>
              <w:t xml:space="preserve">RNWF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w:t>
            </w:r>
            <w:r w:rsidRPr="0001655C">
              <w:rPr>
                <w:position w:val="-18"/>
              </w:rPr>
              <w:object w:dxaOrig="225" w:dyaOrig="420" w14:anchorId="6D161C16">
                <v:shape id="_x0000_i1165" type="#_x0000_t75" style="width:12pt;height:30pt" o:ole="">
                  <v:imagedata r:id="rId174" o:title=""/>
                </v:shape>
                <o:OLEObject Type="Embed" ProgID="Equation.3" ShapeID="_x0000_i1165" DrawAspect="Content" ObjectID="_1808977572" r:id="rId181"/>
              </w:object>
            </w:r>
            <w:r w:rsidRPr="0001655C">
              <w:rPr>
                <w:b/>
              </w:rPr>
              <w:t>Max (0,</w:t>
            </w:r>
            <w:r w:rsidRPr="0001655C">
              <w:t xml:space="preserve"> </w: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 /</w:t>
            </w:r>
            <w:r w:rsidRPr="0001655C">
              <w:rPr>
                <w:b/>
                <w:shd w:val="clear" w:color="auto" w:fill="FFFF00"/>
                <w:lang w:val="es-ES"/>
              </w:rPr>
              <w:t xml:space="preserve"> </w:t>
            </w:r>
          </w:p>
          <w:p w14:paraId="5EE773ED" w14:textId="77777777" w:rsidR="0001655C" w:rsidRPr="0001655C" w:rsidRDefault="0001655C" w:rsidP="0001655C">
            <w:pPr>
              <w:widowControl w:val="0"/>
              <w:spacing w:after="240"/>
              <w:ind w:left="2700"/>
              <w:rPr>
                <w:b/>
                <w:lang w:val="es-ES"/>
              </w:rPr>
            </w:pP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58F90B34" wp14:editId="652FAF6B">
                  <wp:extent cx="142875" cy="295275"/>
                  <wp:effectExtent l="0" t="0" r="9525" b="9525"/>
                  <wp:docPr id="1026986718"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Max (0.001, </w:t>
            </w:r>
            <w:r w:rsidRPr="0001655C">
              <w:rPr>
                <w:position w:val="-18"/>
              </w:rPr>
              <w:object w:dxaOrig="225" w:dyaOrig="420" w14:anchorId="04407C18">
                <v:shape id="_x0000_i1166" type="#_x0000_t75" style="width:12pt;height:30pt" o:ole="">
                  <v:imagedata r:id="rId174" o:title=""/>
                </v:shape>
                <o:OLEObject Type="Embed" ProgID="Equation.3" ShapeID="_x0000_i1166" DrawAspect="Content" ObjectID="_1808977573" r:id="rId182"/>
              </w:object>
            </w:r>
            <w:r w:rsidRPr="0001655C">
              <w:rPr>
                <w:b/>
              </w:rPr>
              <w:t>Max (0,</w:t>
            </w:r>
            <w:r w:rsidRPr="0001655C">
              <w:t xml:space="preserve"> </w: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w:t>
            </w:r>
          </w:p>
          <w:p w14:paraId="70573126" w14:textId="77777777" w:rsidR="0001655C" w:rsidRPr="0001655C" w:rsidDel="00A478D6" w:rsidRDefault="0001655C" w:rsidP="0001655C">
            <w:pPr>
              <w:widowControl w:val="0"/>
              <w:spacing w:after="160" w:line="240" w:lineRule="exact"/>
              <w:rPr>
                <w:del w:id="515" w:author="ERCOT 012825" w:date="2025-01-27T14:27:00Z"/>
                <w:rFonts w:ascii="Verdana" w:hAnsi="Verdana"/>
                <w:sz w:val="16"/>
              </w:rPr>
            </w:pPr>
            <w:del w:id="516" w:author="ERCOT 012825" w:date="2025-01-27T14:27:00Z">
              <w:r w:rsidRPr="0001655C" w:rsidDel="00A478D6">
                <w:delText>Where:</w:delText>
              </w:r>
            </w:del>
          </w:p>
          <w:p w14:paraId="5C0567C7" w14:textId="77777777" w:rsidR="0001655C" w:rsidRPr="0001655C" w:rsidDel="00A478D6" w:rsidRDefault="0001655C" w:rsidP="0001655C">
            <w:pPr>
              <w:spacing w:after="240"/>
              <w:ind w:left="720"/>
              <w:rPr>
                <w:del w:id="517" w:author="ERCOT 012825" w:date="2025-01-27T14:27:00Z"/>
              </w:rPr>
            </w:pPr>
            <w:del w:id="518" w:author="ERCOT 012825" w:date="2025-01-27T14:27:00Z">
              <w:r w:rsidRPr="0001655C" w:rsidDel="00A478D6">
                <w:tab/>
                <w:delText xml:space="preserve">RTRDP </w:delText>
              </w:r>
              <w:r w:rsidRPr="0001655C" w:rsidDel="00A478D6">
                <w:tab/>
              </w:r>
              <w:r w:rsidRPr="0001655C" w:rsidDel="00A478D6">
                <w:tab/>
                <w:delText>=</w:delText>
              </w:r>
              <w:r w:rsidRPr="0001655C" w:rsidDel="00A478D6">
                <w:tab/>
              </w:r>
              <w:r w:rsidRPr="0001655C" w:rsidDel="00A478D6">
                <w:tab/>
              </w:r>
              <w:r w:rsidRPr="0001655C" w:rsidDel="00A478D6">
                <w:rPr>
                  <w:position w:val="-22"/>
                </w:rPr>
                <w:object w:dxaOrig="225" w:dyaOrig="465" w14:anchorId="38E56130">
                  <v:shape id="_x0000_i1167" type="#_x0000_t75" style="width:24pt;height:17.4pt" o:ole="">
                    <v:imagedata r:id="rId32" o:title=""/>
                  </v:shape>
                  <o:OLEObject Type="Embed" ProgID="Equation.3" ShapeID="_x0000_i1167" DrawAspect="Content" ObjectID="_1808977574" r:id="rId183"/>
                </w:object>
              </w:r>
              <w:r w:rsidRPr="0001655C" w:rsidDel="00A478D6">
                <w:delText xml:space="preserve">(RNWF </w:delText>
              </w:r>
              <w:r w:rsidRPr="0001655C" w:rsidDel="00A478D6">
                <w:rPr>
                  <w:i/>
                  <w:iCs/>
                  <w:vertAlign w:val="subscript"/>
                </w:rPr>
                <w:delText xml:space="preserve"> y </w:delText>
              </w:r>
              <w:r w:rsidRPr="0001655C" w:rsidDel="00A478D6">
                <w:delText>* RTRDPA</w:delText>
              </w:r>
              <w:r w:rsidRPr="0001655C" w:rsidDel="00A478D6">
                <w:rPr>
                  <w:i/>
                  <w:iCs/>
                  <w:vertAlign w:val="subscript"/>
                </w:rPr>
                <w:delText xml:space="preserve"> y</w:delText>
              </w:r>
              <w:r w:rsidRPr="0001655C" w:rsidDel="00A478D6">
                <w:delText>)</w:delText>
              </w:r>
            </w:del>
          </w:p>
          <w:p w14:paraId="566B2990" w14:textId="77777777" w:rsidR="0001655C" w:rsidRPr="0001655C" w:rsidDel="00A478D6" w:rsidRDefault="0001655C" w:rsidP="0001655C">
            <w:pPr>
              <w:widowControl w:val="0"/>
              <w:spacing w:after="240"/>
              <w:ind w:left="720"/>
              <w:rPr>
                <w:del w:id="519" w:author="ERCOT 012825" w:date="2025-01-27T14:27:00Z"/>
                <w:lang w:val="es-ES"/>
              </w:rPr>
            </w:pPr>
            <w:del w:id="520" w:author="ERCOT 012825" w:date="2025-01-27T14:27:00Z">
              <w:r w:rsidRPr="0001655C" w:rsidDel="00A478D6">
                <w:tab/>
                <w:delText xml:space="preserve">RNWF </w:delText>
              </w:r>
              <w:r w:rsidRPr="0001655C" w:rsidDel="00A478D6">
                <w:rPr>
                  <w:i/>
                  <w:vertAlign w:val="subscript"/>
                </w:rPr>
                <w:delText>y</w:delText>
              </w:r>
              <w:r w:rsidRPr="0001655C" w:rsidDel="00A478D6">
                <w:rPr>
                  <w:i/>
                  <w:vertAlign w:val="subscript"/>
                </w:rPr>
                <w:tab/>
              </w:r>
              <w:r w:rsidRPr="0001655C" w:rsidDel="00A478D6">
                <w:rPr>
                  <w:i/>
                  <w:vertAlign w:val="subscript"/>
                </w:rPr>
                <w:tab/>
              </w:r>
              <w:r w:rsidRPr="0001655C" w:rsidDel="00A478D6">
                <w:delText>=</w:delText>
              </w:r>
              <w:r w:rsidRPr="0001655C" w:rsidDel="00A478D6">
                <w:tab/>
              </w:r>
              <w:r w:rsidRPr="0001655C" w:rsidDel="00A478D6">
                <w:tab/>
                <w:delText xml:space="preserve">TLMP </w:delText>
              </w:r>
              <w:r w:rsidRPr="0001655C" w:rsidDel="00A478D6">
                <w:rPr>
                  <w:i/>
                  <w:vertAlign w:val="subscript"/>
                </w:rPr>
                <w:delText>y</w:delText>
              </w:r>
              <w:r w:rsidRPr="0001655C" w:rsidDel="00A478D6">
                <w:delText xml:space="preserve"> </w:delText>
              </w:r>
              <w:r w:rsidRPr="0001655C" w:rsidDel="00A478D6">
                <w:rPr>
                  <w:color w:val="000000"/>
                  <w:sz w:val="32"/>
                  <w:szCs w:val="32"/>
                </w:rPr>
                <w:delText>/</w:delText>
              </w:r>
              <w:r w:rsidRPr="0001655C" w:rsidDel="00A478D6">
                <w:rPr>
                  <w:color w:val="000000"/>
                </w:rPr>
                <w:delText xml:space="preserve"> </w:delText>
              </w:r>
              <w:r w:rsidRPr="0001655C" w:rsidDel="00A478D6">
                <w:rPr>
                  <w:position w:val="-22"/>
                </w:rPr>
                <w:object w:dxaOrig="225" w:dyaOrig="465" w14:anchorId="52CE3851">
                  <v:shape id="_x0000_i1168" type="#_x0000_t75" style="width:24pt;height:17.4pt" o:ole="">
                    <v:imagedata r:id="rId32" o:title=""/>
                  </v:shape>
                  <o:OLEObject Type="Embed" ProgID="Equation.3" ShapeID="_x0000_i1168" DrawAspect="Content" ObjectID="_1808977575" r:id="rId184"/>
                </w:object>
              </w:r>
              <w:r w:rsidRPr="0001655C" w:rsidDel="00A478D6">
                <w:delText xml:space="preserve">TLMP </w:delText>
              </w:r>
              <w:r w:rsidRPr="0001655C" w:rsidDel="00A478D6">
                <w:rPr>
                  <w:i/>
                  <w:vertAlign w:val="subscript"/>
                </w:rPr>
                <w:delText>y</w:delText>
              </w:r>
            </w:del>
          </w:p>
          <w:p w14:paraId="68266535" w14:textId="77777777" w:rsidR="0001655C" w:rsidRPr="0001655C" w:rsidRDefault="0001655C" w:rsidP="0001655C">
            <w:pPr>
              <w:widowControl w:val="0"/>
              <w:spacing w:after="240"/>
              <w:ind w:left="720"/>
              <w:rPr>
                <w:i/>
                <w:iCs/>
                <w:shd w:val="clear" w:color="auto" w:fill="FFFF00"/>
                <w:vertAlign w:val="subscript"/>
              </w:rPr>
            </w:pPr>
            <w:r w:rsidRPr="0001655C">
              <w:t xml:space="preserve">The summation is over all Resources </w:t>
            </w:r>
            <w:r w:rsidRPr="0001655C">
              <w:rPr>
                <w:i/>
              </w:rPr>
              <w:t>r</w:t>
            </w:r>
            <w:r w:rsidRPr="0001655C">
              <w:t xml:space="preserve"> associated to the individual meter.  The determination of which Resources are associated to an individual meter is static and based on the normal system configuration of the generation site code, </w:t>
            </w:r>
            <w:proofErr w:type="spellStart"/>
            <w:r w:rsidRPr="0001655C">
              <w:rPr>
                <w:i/>
              </w:rPr>
              <w:t>gsc</w:t>
            </w:r>
            <w:proofErr w:type="spellEnd"/>
            <w:r w:rsidRPr="0001655C">
              <w:t>.</w:t>
            </w:r>
          </w:p>
          <w:p w14:paraId="240591AD" w14:textId="77777777" w:rsidR="0001655C" w:rsidRPr="0001655C" w:rsidRDefault="0001655C" w:rsidP="0001655C">
            <w:pPr>
              <w:widowControl w:val="0"/>
            </w:pPr>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4"/>
              <w:gridCol w:w="1199"/>
              <w:gridCol w:w="5762"/>
              <w:gridCol w:w="93"/>
            </w:tblGrid>
            <w:tr w:rsidR="0001655C" w:rsidRPr="0001655C" w14:paraId="01AE9091" w14:textId="77777777" w:rsidTr="003B71DB">
              <w:trPr>
                <w:gridAfter w:val="1"/>
                <w:wAfter w:w="51" w:type="pct"/>
                <w:cantSplit/>
                <w:tblHeader/>
              </w:trPr>
              <w:tc>
                <w:tcPr>
                  <w:tcW w:w="1128" w:type="pct"/>
                </w:tcPr>
                <w:p w14:paraId="04B25126" w14:textId="77777777" w:rsidR="0001655C" w:rsidRPr="0001655C" w:rsidRDefault="0001655C" w:rsidP="0001655C">
                  <w:pPr>
                    <w:widowControl w:val="0"/>
                    <w:spacing w:after="120"/>
                    <w:rPr>
                      <w:b/>
                      <w:iCs/>
                      <w:sz w:val="20"/>
                    </w:rPr>
                  </w:pPr>
                  <w:r w:rsidRPr="0001655C">
                    <w:rPr>
                      <w:b/>
                      <w:iCs/>
                      <w:sz w:val="20"/>
                    </w:rPr>
                    <w:t>Variable</w:t>
                  </w:r>
                </w:p>
              </w:tc>
              <w:tc>
                <w:tcPr>
                  <w:tcW w:w="658" w:type="pct"/>
                </w:tcPr>
                <w:p w14:paraId="47DFD43A" w14:textId="77777777" w:rsidR="0001655C" w:rsidRPr="0001655C" w:rsidRDefault="0001655C" w:rsidP="0001655C">
                  <w:pPr>
                    <w:widowControl w:val="0"/>
                    <w:spacing w:after="120"/>
                    <w:rPr>
                      <w:b/>
                      <w:iCs/>
                      <w:sz w:val="20"/>
                    </w:rPr>
                  </w:pPr>
                  <w:r w:rsidRPr="0001655C">
                    <w:rPr>
                      <w:b/>
                      <w:iCs/>
                      <w:sz w:val="20"/>
                    </w:rPr>
                    <w:t>Unit</w:t>
                  </w:r>
                </w:p>
              </w:tc>
              <w:tc>
                <w:tcPr>
                  <w:tcW w:w="3163" w:type="pct"/>
                </w:tcPr>
                <w:p w14:paraId="70DDA277" w14:textId="77777777" w:rsidR="0001655C" w:rsidRPr="0001655C" w:rsidRDefault="0001655C" w:rsidP="0001655C">
                  <w:pPr>
                    <w:widowControl w:val="0"/>
                    <w:spacing w:after="120"/>
                    <w:rPr>
                      <w:b/>
                      <w:iCs/>
                      <w:sz w:val="20"/>
                    </w:rPr>
                  </w:pPr>
                  <w:r w:rsidRPr="0001655C">
                    <w:rPr>
                      <w:b/>
                      <w:iCs/>
                      <w:sz w:val="20"/>
                    </w:rPr>
                    <w:t>Description</w:t>
                  </w:r>
                </w:p>
              </w:tc>
            </w:tr>
            <w:tr w:rsidR="0001655C" w:rsidRPr="0001655C" w14:paraId="31CB5DCB" w14:textId="77777777" w:rsidTr="003B71DB">
              <w:trPr>
                <w:gridAfter w:val="1"/>
                <w:wAfter w:w="51" w:type="pct"/>
                <w:cantSplit/>
              </w:trPr>
              <w:tc>
                <w:tcPr>
                  <w:tcW w:w="1128" w:type="pct"/>
                </w:tcPr>
                <w:p w14:paraId="20ECBC5B" w14:textId="77777777" w:rsidR="0001655C" w:rsidRPr="0001655C" w:rsidRDefault="0001655C" w:rsidP="0001655C">
                  <w:pPr>
                    <w:widowControl w:val="0"/>
                    <w:spacing w:after="60"/>
                    <w:rPr>
                      <w:i/>
                      <w:sz w:val="20"/>
                    </w:rPr>
                  </w:pPr>
                  <w:r w:rsidRPr="0001655C">
                    <w:rPr>
                      <w:sz w:val="20"/>
                    </w:rPr>
                    <w:t xml:space="preserve">NMRTETOT </w:t>
                  </w:r>
                  <w:proofErr w:type="spellStart"/>
                  <w:r w:rsidRPr="0001655C">
                    <w:rPr>
                      <w:i/>
                      <w:sz w:val="20"/>
                      <w:vertAlign w:val="subscript"/>
                    </w:rPr>
                    <w:t>gsc</w:t>
                  </w:r>
                  <w:proofErr w:type="spellEnd"/>
                </w:p>
              </w:tc>
              <w:tc>
                <w:tcPr>
                  <w:tcW w:w="658" w:type="pct"/>
                </w:tcPr>
                <w:p w14:paraId="3502B2F2" w14:textId="77777777" w:rsidR="0001655C" w:rsidRPr="0001655C" w:rsidRDefault="0001655C" w:rsidP="0001655C">
                  <w:pPr>
                    <w:widowControl w:val="0"/>
                    <w:spacing w:after="60"/>
                    <w:rPr>
                      <w:sz w:val="20"/>
                    </w:rPr>
                  </w:pPr>
                  <w:r w:rsidRPr="0001655C">
                    <w:rPr>
                      <w:sz w:val="20"/>
                    </w:rPr>
                    <w:t>MWh</w:t>
                  </w:r>
                </w:p>
              </w:tc>
              <w:tc>
                <w:tcPr>
                  <w:tcW w:w="3163" w:type="pct"/>
                </w:tcPr>
                <w:p w14:paraId="4397CE1F" w14:textId="77777777" w:rsidR="0001655C" w:rsidRPr="0001655C" w:rsidRDefault="0001655C" w:rsidP="0001655C">
                  <w:pPr>
                    <w:widowControl w:val="0"/>
                    <w:spacing w:after="60"/>
                    <w:rPr>
                      <w:sz w:val="20"/>
                    </w:rPr>
                  </w:pPr>
                  <w:r w:rsidRPr="0001655C">
                    <w:rPr>
                      <w:i/>
                      <w:sz w:val="20"/>
                    </w:rPr>
                    <w:t>Net Meter Real-Time Energy Total</w:t>
                  </w:r>
                  <w:r w:rsidRPr="0001655C">
                    <w:rPr>
                      <w:sz w:val="20"/>
                    </w:rPr>
                    <w:t xml:space="preserve">—The net sum for all Settlement Meters included in generation site code </w:t>
                  </w:r>
                  <w:proofErr w:type="spellStart"/>
                  <w:r w:rsidRPr="0001655C">
                    <w:rPr>
                      <w:i/>
                      <w:sz w:val="20"/>
                    </w:rPr>
                    <w:t>gsc</w:t>
                  </w:r>
                  <w:proofErr w:type="spellEnd"/>
                  <w:r w:rsidRPr="0001655C">
                    <w:rPr>
                      <w:sz w:val="20"/>
                    </w:rPr>
                    <w:t xml:space="preserve">.  A positive value indicates an injection of power to the ERCOT System. </w:t>
                  </w:r>
                </w:p>
              </w:tc>
            </w:tr>
            <w:tr w:rsidR="0001655C" w:rsidRPr="0001655C" w14:paraId="37B3D5BB" w14:textId="77777777" w:rsidTr="003B71DB">
              <w:trPr>
                <w:gridAfter w:val="1"/>
                <w:wAfter w:w="51" w:type="pct"/>
                <w:cantSplit/>
              </w:trPr>
              <w:tc>
                <w:tcPr>
                  <w:tcW w:w="1128" w:type="pct"/>
                </w:tcPr>
                <w:p w14:paraId="61DA091D" w14:textId="77777777" w:rsidR="0001655C" w:rsidRPr="0001655C" w:rsidRDefault="0001655C" w:rsidP="0001655C">
                  <w:pPr>
                    <w:widowControl w:val="0"/>
                    <w:spacing w:after="60"/>
                    <w:rPr>
                      <w:sz w:val="20"/>
                    </w:rPr>
                  </w:pPr>
                  <w:r w:rsidRPr="0001655C">
                    <w:rPr>
                      <w:sz w:val="20"/>
                    </w:rPr>
                    <w:t>NMSAMTTOT</w:t>
                  </w:r>
                  <w:r w:rsidRPr="0001655C">
                    <w:rPr>
                      <w:sz w:val="20"/>
                      <w:vertAlign w:val="subscript"/>
                    </w:rPr>
                    <w:t xml:space="preserve"> </w:t>
                  </w:r>
                  <w:proofErr w:type="spellStart"/>
                  <w:r w:rsidRPr="0001655C">
                    <w:rPr>
                      <w:i/>
                      <w:sz w:val="20"/>
                      <w:vertAlign w:val="subscript"/>
                    </w:rPr>
                    <w:t>gsc</w:t>
                  </w:r>
                  <w:proofErr w:type="spellEnd"/>
                </w:p>
              </w:tc>
              <w:tc>
                <w:tcPr>
                  <w:tcW w:w="658" w:type="pct"/>
                </w:tcPr>
                <w:p w14:paraId="049C8B9C" w14:textId="77777777" w:rsidR="0001655C" w:rsidRPr="0001655C" w:rsidRDefault="0001655C" w:rsidP="0001655C">
                  <w:pPr>
                    <w:widowControl w:val="0"/>
                    <w:spacing w:after="60"/>
                    <w:rPr>
                      <w:sz w:val="20"/>
                    </w:rPr>
                  </w:pPr>
                  <w:r w:rsidRPr="0001655C">
                    <w:rPr>
                      <w:sz w:val="20"/>
                    </w:rPr>
                    <w:t>$</w:t>
                  </w:r>
                </w:p>
              </w:tc>
              <w:tc>
                <w:tcPr>
                  <w:tcW w:w="3163" w:type="pct"/>
                </w:tcPr>
                <w:p w14:paraId="04A48CA2" w14:textId="77777777" w:rsidR="0001655C" w:rsidRPr="0001655C" w:rsidRDefault="0001655C" w:rsidP="0001655C">
                  <w:pPr>
                    <w:widowControl w:val="0"/>
                    <w:spacing w:after="60"/>
                    <w:rPr>
                      <w:i/>
                      <w:sz w:val="20"/>
                    </w:rPr>
                  </w:pPr>
                  <w:r w:rsidRPr="0001655C">
                    <w:rPr>
                      <w:i/>
                      <w:sz w:val="20"/>
                    </w:rPr>
                    <w:t>Net Metering Settlement</w:t>
                  </w:r>
                  <w:r w:rsidRPr="0001655C">
                    <w:rPr>
                      <w:sz w:val="20"/>
                    </w:rPr>
                    <w:t>—The total payment or charge to a generation site with a net metering arrangement.</w:t>
                  </w:r>
                </w:p>
              </w:tc>
            </w:tr>
            <w:tr w:rsidR="0001655C" w:rsidRPr="0001655C" w14:paraId="14DB5A54" w14:textId="77777777" w:rsidTr="003B71DB">
              <w:trPr>
                <w:gridAfter w:val="1"/>
                <w:wAfter w:w="51" w:type="pct"/>
                <w:cantSplit/>
              </w:trPr>
              <w:tc>
                <w:tcPr>
                  <w:tcW w:w="1128" w:type="pct"/>
                </w:tcPr>
                <w:p w14:paraId="091B273A" w14:textId="77777777" w:rsidR="0001655C" w:rsidRPr="0001655C" w:rsidRDefault="0001655C" w:rsidP="0001655C">
                  <w:pPr>
                    <w:widowControl w:val="0"/>
                    <w:spacing w:after="60"/>
                    <w:rPr>
                      <w:sz w:val="20"/>
                    </w:rPr>
                  </w:pPr>
                  <w:r w:rsidRPr="0001655C">
                    <w:rPr>
                      <w:sz w:val="20"/>
                    </w:rPr>
                    <w:t xml:space="preserve">RTRMPR </w:t>
                  </w:r>
                  <w:r w:rsidRPr="0001655C">
                    <w:rPr>
                      <w:sz w:val="20"/>
                      <w:vertAlign w:val="subscript"/>
                    </w:rPr>
                    <w:t xml:space="preserve"> </w:t>
                  </w:r>
                  <w:r w:rsidRPr="0001655C">
                    <w:rPr>
                      <w:i/>
                      <w:sz w:val="20"/>
                      <w:vertAlign w:val="subscript"/>
                    </w:rPr>
                    <w:t>b</w:t>
                  </w:r>
                </w:p>
              </w:tc>
              <w:tc>
                <w:tcPr>
                  <w:tcW w:w="658" w:type="pct"/>
                </w:tcPr>
                <w:p w14:paraId="71BC89B3" w14:textId="77777777" w:rsidR="0001655C" w:rsidRPr="0001655C" w:rsidRDefault="0001655C" w:rsidP="0001655C">
                  <w:pPr>
                    <w:widowControl w:val="0"/>
                    <w:spacing w:after="60"/>
                    <w:rPr>
                      <w:i/>
                      <w:sz w:val="20"/>
                    </w:rPr>
                  </w:pPr>
                  <w:r w:rsidRPr="0001655C">
                    <w:rPr>
                      <w:sz w:val="20"/>
                    </w:rPr>
                    <w:t>$/MWh</w:t>
                  </w:r>
                </w:p>
              </w:tc>
              <w:tc>
                <w:tcPr>
                  <w:tcW w:w="3163" w:type="pct"/>
                </w:tcPr>
                <w:p w14:paraId="68FB899E" w14:textId="77777777" w:rsidR="0001655C" w:rsidRPr="0001655C" w:rsidRDefault="0001655C" w:rsidP="0001655C">
                  <w:pPr>
                    <w:widowControl w:val="0"/>
                    <w:spacing w:after="60"/>
                    <w:rPr>
                      <w:sz w:val="20"/>
                    </w:rPr>
                  </w:pPr>
                  <w:r w:rsidRPr="0001655C">
                    <w:rPr>
                      <w:i/>
                      <w:sz w:val="20"/>
                    </w:rPr>
                    <w:t>Real-Time Price for the Energy Metered for each Resource meter at bus</w:t>
                  </w:r>
                  <w:r w:rsidRPr="0001655C">
                    <w:rPr>
                      <w:sz w:val="20"/>
                    </w:rPr>
                    <w:sym w:font="Symbol" w:char="F0BE"/>
                  </w:r>
                  <w:r w:rsidRPr="0001655C">
                    <w:rPr>
                      <w:sz w:val="20"/>
                    </w:rPr>
                    <w:t xml:space="preserve">The Real-Time price for the Settlement Meter at Electrical Bus </w:t>
                  </w:r>
                  <w:r w:rsidRPr="0001655C">
                    <w:rPr>
                      <w:i/>
                      <w:sz w:val="20"/>
                    </w:rPr>
                    <w:t>b</w:t>
                  </w:r>
                  <w:r w:rsidRPr="0001655C">
                    <w:rPr>
                      <w:sz w:val="20"/>
                    </w:rPr>
                    <w:t>, for the 15-minute Settlement Interval.</w:t>
                  </w:r>
                </w:p>
              </w:tc>
            </w:tr>
            <w:tr w:rsidR="0001655C" w:rsidRPr="0001655C" w14:paraId="1F4840DF" w14:textId="77777777" w:rsidTr="003B71DB">
              <w:trPr>
                <w:gridAfter w:val="1"/>
                <w:wAfter w:w="51" w:type="pct"/>
                <w:cantSplit/>
              </w:trPr>
              <w:tc>
                <w:tcPr>
                  <w:tcW w:w="1128" w:type="pct"/>
                </w:tcPr>
                <w:p w14:paraId="3E24F985" w14:textId="77777777" w:rsidR="0001655C" w:rsidRPr="0001655C" w:rsidRDefault="0001655C" w:rsidP="0001655C">
                  <w:pPr>
                    <w:widowControl w:val="0"/>
                    <w:spacing w:after="60"/>
                    <w:rPr>
                      <w:sz w:val="20"/>
                    </w:rPr>
                  </w:pPr>
                  <w:r w:rsidRPr="0001655C">
                    <w:rPr>
                      <w:sz w:val="20"/>
                    </w:rPr>
                    <w:t xml:space="preserve">MEB </w:t>
                  </w:r>
                  <w:proofErr w:type="spellStart"/>
                  <w:r w:rsidRPr="0001655C">
                    <w:rPr>
                      <w:i/>
                      <w:sz w:val="20"/>
                      <w:vertAlign w:val="subscript"/>
                    </w:rPr>
                    <w:t>gsc</w:t>
                  </w:r>
                  <w:proofErr w:type="spellEnd"/>
                  <w:r w:rsidRPr="0001655C">
                    <w:rPr>
                      <w:i/>
                      <w:sz w:val="20"/>
                      <w:vertAlign w:val="subscript"/>
                    </w:rPr>
                    <w:t>, b</w:t>
                  </w:r>
                </w:p>
              </w:tc>
              <w:tc>
                <w:tcPr>
                  <w:tcW w:w="658" w:type="pct"/>
                </w:tcPr>
                <w:p w14:paraId="2B853537" w14:textId="77777777" w:rsidR="0001655C" w:rsidRPr="0001655C" w:rsidRDefault="0001655C" w:rsidP="0001655C">
                  <w:pPr>
                    <w:widowControl w:val="0"/>
                    <w:spacing w:after="60"/>
                    <w:rPr>
                      <w:sz w:val="20"/>
                    </w:rPr>
                  </w:pPr>
                  <w:r w:rsidRPr="0001655C">
                    <w:rPr>
                      <w:sz w:val="20"/>
                    </w:rPr>
                    <w:t>MWh</w:t>
                  </w:r>
                </w:p>
              </w:tc>
              <w:tc>
                <w:tcPr>
                  <w:tcW w:w="3163" w:type="pct"/>
                </w:tcPr>
                <w:p w14:paraId="305746EA" w14:textId="77777777" w:rsidR="0001655C" w:rsidRPr="0001655C" w:rsidRDefault="0001655C" w:rsidP="0001655C">
                  <w:pPr>
                    <w:widowControl w:val="0"/>
                    <w:spacing w:after="60"/>
                    <w:rPr>
                      <w:i/>
                      <w:sz w:val="16"/>
                    </w:rPr>
                  </w:pPr>
                  <w:r w:rsidRPr="0001655C">
                    <w:rPr>
                      <w:i/>
                      <w:sz w:val="20"/>
                    </w:rPr>
                    <w:t>Metered Energy at Bus</w:t>
                  </w:r>
                  <w:r w:rsidRPr="0001655C">
                    <w:rPr>
                      <w:sz w:val="20"/>
                    </w:rPr>
                    <w:sym w:font="Symbol" w:char="F0BE"/>
                  </w:r>
                  <w:r w:rsidRPr="0001655C">
                    <w:rPr>
                      <w:sz w:val="20"/>
                    </w:rPr>
                    <w:t>The metered energy by the Settlement Meter which is not upstream from another Settlement Meter which measures CLR (that is not an ALR) or ESR Load for the 15-minute Settlement Interval.  A positive value represents energy produced, and a negative value represents energy withdrawn.</w:t>
                  </w:r>
                </w:p>
              </w:tc>
            </w:tr>
            <w:tr w:rsidR="0001655C" w:rsidRPr="0001655C" w14:paraId="5CB6F0C7" w14:textId="77777777" w:rsidTr="003B71DB">
              <w:trPr>
                <w:cantSplit/>
                <w:ins w:id="521" w:author="ERCOT 012825" w:date="2025-01-27T14:26:00Z"/>
              </w:trPr>
              <w:tc>
                <w:tcPr>
                  <w:tcW w:w="1128" w:type="pct"/>
                </w:tcPr>
                <w:p w14:paraId="31ED77E4" w14:textId="77777777" w:rsidR="0001655C" w:rsidRPr="0001655C" w:rsidRDefault="0001655C" w:rsidP="0001655C">
                  <w:pPr>
                    <w:widowControl w:val="0"/>
                    <w:spacing w:after="60"/>
                    <w:rPr>
                      <w:ins w:id="522" w:author="ERCOT 012825" w:date="2025-01-27T14:26:00Z"/>
                      <w:sz w:val="20"/>
                    </w:rPr>
                  </w:pPr>
                  <w:ins w:id="523" w:author="ERCOT 012825" w:date="2025-01-27T14:26:00Z">
                    <w:r w:rsidRPr="0001655C">
                      <w:rPr>
                        <w:sz w:val="20"/>
                      </w:rPr>
                      <w:t>RTRDMPA</w:t>
                    </w:r>
                    <w:r w:rsidRPr="0001655C">
                      <w:rPr>
                        <w:i/>
                        <w:sz w:val="20"/>
                        <w:vertAlign w:val="subscript"/>
                      </w:rPr>
                      <w:t xml:space="preserve"> b, y</w:t>
                    </w:r>
                  </w:ins>
                </w:p>
              </w:tc>
              <w:tc>
                <w:tcPr>
                  <w:tcW w:w="658" w:type="pct"/>
                </w:tcPr>
                <w:p w14:paraId="7E1D273D" w14:textId="77777777" w:rsidR="0001655C" w:rsidRPr="0001655C" w:rsidRDefault="0001655C" w:rsidP="0001655C">
                  <w:pPr>
                    <w:widowControl w:val="0"/>
                    <w:spacing w:after="60"/>
                    <w:rPr>
                      <w:ins w:id="524" w:author="ERCOT 012825" w:date="2025-01-27T14:26:00Z"/>
                      <w:sz w:val="20"/>
                    </w:rPr>
                  </w:pPr>
                  <w:ins w:id="525" w:author="ERCOT 012825" w:date="2025-01-27T14:26:00Z">
                    <w:r w:rsidRPr="0001655C">
                      <w:rPr>
                        <w:sz w:val="20"/>
                      </w:rPr>
                      <w:t>$/MWh</w:t>
                    </w:r>
                  </w:ins>
                </w:p>
              </w:tc>
              <w:tc>
                <w:tcPr>
                  <w:tcW w:w="3214" w:type="pct"/>
                  <w:gridSpan w:val="2"/>
                </w:tcPr>
                <w:p w14:paraId="3F773EF4" w14:textId="77777777" w:rsidR="0001655C" w:rsidRPr="0001655C" w:rsidRDefault="0001655C" w:rsidP="0001655C">
                  <w:pPr>
                    <w:widowControl w:val="0"/>
                    <w:spacing w:after="60"/>
                    <w:rPr>
                      <w:ins w:id="526" w:author="ERCOT 012825" w:date="2025-01-27T14:26:00Z"/>
                      <w:i/>
                      <w:sz w:val="20"/>
                    </w:rPr>
                  </w:pPr>
                  <w:ins w:id="527" w:author="ERCOT 012825" w:date="2025-01-27T14:26:00Z">
                    <w:r w:rsidRPr="0001655C">
                      <w:rPr>
                        <w:i/>
                        <w:sz w:val="20"/>
                      </w:rPr>
                      <w:t xml:space="preserve">Real-Time Reliability Deployment Price Adder for the Energy Metered </w:t>
                    </w:r>
                    <w:r w:rsidRPr="0001655C">
                      <w:rPr>
                        <w:sz w:val="20"/>
                      </w:rPr>
                      <w:sym w:font="Symbol" w:char="F0BE"/>
                    </w:r>
                    <w:r w:rsidRPr="0001655C">
                      <w:rPr>
                        <w:sz w:val="20"/>
                      </w:rPr>
                      <w:t xml:space="preserve">The Real-Time price adder that captures the impact of reliability deployments for the Settlement Meter at Electrical Bus </w:t>
                    </w:r>
                    <w:r w:rsidRPr="0001655C">
                      <w:rPr>
                        <w:i/>
                        <w:iCs/>
                        <w:sz w:val="20"/>
                      </w:rPr>
                      <w:t>b</w:t>
                    </w:r>
                    <w:r w:rsidRPr="0001655C">
                      <w:rPr>
                        <w:sz w:val="20"/>
                      </w:rPr>
                      <w:t xml:space="preserve">, for the SCED interval </w:t>
                    </w:r>
                    <w:r w:rsidRPr="0001655C">
                      <w:rPr>
                        <w:i/>
                        <w:iCs/>
                        <w:sz w:val="20"/>
                      </w:rPr>
                      <w:t>y</w:t>
                    </w:r>
                    <w:r w:rsidRPr="0001655C">
                      <w:rPr>
                        <w:sz w:val="20"/>
                      </w:rPr>
                      <w:t>.</w:t>
                    </w:r>
                  </w:ins>
                </w:p>
              </w:tc>
            </w:tr>
            <w:tr w:rsidR="0001655C" w:rsidRPr="0001655C" w:rsidDel="00A478D6" w14:paraId="5BD65D76" w14:textId="77777777" w:rsidTr="003B71DB">
              <w:trPr>
                <w:cantSplit/>
                <w:del w:id="528" w:author="ERCOT 012825" w:date="2025-01-27T14:26:00Z"/>
              </w:trPr>
              <w:tc>
                <w:tcPr>
                  <w:tcW w:w="1128" w:type="pct"/>
                </w:tcPr>
                <w:p w14:paraId="713FEFD6" w14:textId="77777777" w:rsidR="0001655C" w:rsidRPr="0001655C" w:rsidDel="00A478D6" w:rsidRDefault="0001655C" w:rsidP="0001655C">
                  <w:pPr>
                    <w:widowControl w:val="0"/>
                    <w:spacing w:after="60"/>
                    <w:rPr>
                      <w:del w:id="529" w:author="ERCOT 012825" w:date="2025-01-27T14:26:00Z"/>
                      <w:sz w:val="20"/>
                    </w:rPr>
                  </w:pPr>
                  <w:del w:id="530" w:author="ERCOT 012825" w:date="2025-01-27T14:26:00Z">
                    <w:r w:rsidRPr="0001655C" w:rsidDel="00A478D6">
                      <w:rPr>
                        <w:sz w:val="20"/>
                      </w:rPr>
                      <w:delText>RTRDP</w:delText>
                    </w:r>
                  </w:del>
                </w:p>
              </w:tc>
              <w:tc>
                <w:tcPr>
                  <w:tcW w:w="658" w:type="pct"/>
                </w:tcPr>
                <w:p w14:paraId="3CE0D403" w14:textId="77777777" w:rsidR="0001655C" w:rsidRPr="0001655C" w:rsidDel="00A478D6" w:rsidRDefault="0001655C" w:rsidP="0001655C">
                  <w:pPr>
                    <w:widowControl w:val="0"/>
                    <w:spacing w:after="60"/>
                    <w:rPr>
                      <w:del w:id="531" w:author="ERCOT 012825" w:date="2025-01-27T14:26:00Z"/>
                      <w:sz w:val="20"/>
                    </w:rPr>
                  </w:pPr>
                  <w:del w:id="532" w:author="ERCOT 012825" w:date="2025-01-27T14:26:00Z">
                    <w:r w:rsidRPr="0001655C" w:rsidDel="00A478D6">
                      <w:rPr>
                        <w:sz w:val="20"/>
                      </w:rPr>
                      <w:delText>$/MWh</w:delText>
                    </w:r>
                  </w:del>
                </w:p>
              </w:tc>
              <w:tc>
                <w:tcPr>
                  <w:tcW w:w="3214" w:type="pct"/>
                  <w:gridSpan w:val="2"/>
                </w:tcPr>
                <w:p w14:paraId="183246E4" w14:textId="77777777" w:rsidR="0001655C" w:rsidRPr="0001655C" w:rsidDel="00A478D6" w:rsidRDefault="0001655C" w:rsidP="0001655C">
                  <w:pPr>
                    <w:widowControl w:val="0"/>
                    <w:spacing w:after="60"/>
                    <w:rPr>
                      <w:del w:id="533" w:author="ERCOT 012825" w:date="2025-01-27T14:26:00Z"/>
                      <w:i/>
                      <w:sz w:val="20"/>
                    </w:rPr>
                  </w:pPr>
                  <w:del w:id="534" w:author="ERCOT 012825" w:date="2025-01-27T14:26:00Z">
                    <w:r w:rsidRPr="0001655C" w:rsidDel="00A478D6">
                      <w:rPr>
                        <w:i/>
                        <w:sz w:val="20"/>
                      </w:rPr>
                      <w:delText>Real-Time Reliability Deployment Price for Energy</w:delText>
                    </w:r>
                    <w:r w:rsidRPr="0001655C" w:rsidDel="00A478D6">
                      <w:rPr>
                        <w:sz w:val="20"/>
                      </w:rPr>
                      <w:sym w:font="Symbol" w:char="F0BE"/>
                    </w:r>
                    <w:r w:rsidRPr="0001655C" w:rsidDel="00A478D6">
                      <w:rPr>
                        <w:sz w:val="20"/>
                      </w:rPr>
                      <w:delText xml:space="preserve">The Real-Time price for the 15-minute Settlement Interval, reflecting the impact of reliability deployments on energy prices that is calculated </w:delText>
                    </w:r>
                    <w:r w:rsidRPr="0001655C" w:rsidDel="00A478D6">
                      <w:rPr>
                        <w:bCs/>
                        <w:sz w:val="20"/>
                      </w:rPr>
                      <w:delText>from the Real-Time Reliability Deployment Price Adder for Energy</w:delText>
                    </w:r>
                    <w:r w:rsidRPr="0001655C" w:rsidDel="00A478D6">
                      <w:rPr>
                        <w:sz w:val="20"/>
                      </w:rPr>
                      <w:delText>.</w:delText>
                    </w:r>
                  </w:del>
                </w:p>
              </w:tc>
            </w:tr>
            <w:tr w:rsidR="0001655C" w:rsidRPr="0001655C" w:rsidDel="00A478D6" w14:paraId="419CA3E1" w14:textId="77777777" w:rsidTr="003B71DB">
              <w:trPr>
                <w:cantSplit/>
                <w:del w:id="535" w:author="ERCOT 012825" w:date="2025-01-27T14:26:00Z"/>
              </w:trPr>
              <w:tc>
                <w:tcPr>
                  <w:tcW w:w="1128" w:type="pct"/>
                </w:tcPr>
                <w:p w14:paraId="49CC6064" w14:textId="77777777" w:rsidR="0001655C" w:rsidRPr="0001655C" w:rsidDel="00A478D6" w:rsidRDefault="0001655C" w:rsidP="0001655C">
                  <w:pPr>
                    <w:widowControl w:val="0"/>
                    <w:spacing w:after="60"/>
                    <w:rPr>
                      <w:del w:id="536" w:author="ERCOT 012825" w:date="2025-01-27T14:26:00Z"/>
                      <w:sz w:val="20"/>
                    </w:rPr>
                  </w:pPr>
                  <w:del w:id="537" w:author="ERCOT 012825" w:date="2025-01-27T14:26:00Z">
                    <w:r w:rsidRPr="0001655C" w:rsidDel="00A478D6">
                      <w:rPr>
                        <w:sz w:val="20"/>
                      </w:rPr>
                      <w:lastRenderedPageBreak/>
                      <w:delText>RTRDPA</w:delText>
                    </w:r>
                    <w:r w:rsidRPr="0001655C" w:rsidDel="00A478D6">
                      <w:rPr>
                        <w:sz w:val="20"/>
                        <w:vertAlign w:val="subscript"/>
                      </w:rPr>
                      <w:delText xml:space="preserve"> </w:delText>
                    </w:r>
                    <w:r w:rsidRPr="0001655C" w:rsidDel="00A478D6">
                      <w:rPr>
                        <w:i/>
                        <w:sz w:val="20"/>
                        <w:vertAlign w:val="subscript"/>
                      </w:rPr>
                      <w:delText>y</w:delText>
                    </w:r>
                  </w:del>
                </w:p>
              </w:tc>
              <w:tc>
                <w:tcPr>
                  <w:tcW w:w="658" w:type="pct"/>
                </w:tcPr>
                <w:p w14:paraId="409AC514" w14:textId="77777777" w:rsidR="0001655C" w:rsidRPr="0001655C" w:rsidDel="00A478D6" w:rsidRDefault="0001655C" w:rsidP="0001655C">
                  <w:pPr>
                    <w:widowControl w:val="0"/>
                    <w:spacing w:after="60"/>
                    <w:rPr>
                      <w:del w:id="538" w:author="ERCOT 012825" w:date="2025-01-27T14:26:00Z"/>
                      <w:sz w:val="20"/>
                    </w:rPr>
                  </w:pPr>
                  <w:del w:id="539" w:author="ERCOT 012825" w:date="2025-01-27T14:26:00Z">
                    <w:r w:rsidRPr="0001655C" w:rsidDel="00A478D6">
                      <w:rPr>
                        <w:sz w:val="20"/>
                      </w:rPr>
                      <w:delText>$/MWh</w:delText>
                    </w:r>
                  </w:del>
                </w:p>
              </w:tc>
              <w:tc>
                <w:tcPr>
                  <w:tcW w:w="3214" w:type="pct"/>
                  <w:gridSpan w:val="2"/>
                </w:tcPr>
                <w:p w14:paraId="0C876790" w14:textId="77777777" w:rsidR="0001655C" w:rsidRPr="0001655C" w:rsidDel="00A478D6" w:rsidRDefault="0001655C" w:rsidP="0001655C">
                  <w:pPr>
                    <w:widowControl w:val="0"/>
                    <w:spacing w:after="60"/>
                    <w:rPr>
                      <w:del w:id="540" w:author="ERCOT 012825" w:date="2025-01-27T14:26:00Z"/>
                      <w:i/>
                      <w:sz w:val="20"/>
                    </w:rPr>
                  </w:pPr>
                  <w:del w:id="541" w:author="ERCOT 012825" w:date="2025-01-27T14:26:00Z">
                    <w:r w:rsidRPr="0001655C" w:rsidDel="00A478D6">
                      <w:rPr>
                        <w:i/>
                        <w:sz w:val="20"/>
                      </w:rPr>
                      <w:delText xml:space="preserve">Real-Time Reliability Deployment Price Adder for Energy </w:delText>
                    </w:r>
                    <w:r w:rsidRPr="0001655C" w:rsidDel="00A478D6">
                      <w:rPr>
                        <w:sz w:val="20"/>
                      </w:rPr>
                      <w:sym w:font="Symbol" w:char="F0BE"/>
                    </w:r>
                    <w:r w:rsidRPr="0001655C" w:rsidDel="00A478D6">
                      <w:rPr>
                        <w:sz w:val="20"/>
                      </w:rPr>
                      <w:delText xml:space="preserve">The Real-Time price adder that captures the impact of reliability deployments on energy prices for the SCED interval </w:delText>
                    </w:r>
                    <w:r w:rsidRPr="0001655C" w:rsidDel="00A478D6">
                      <w:rPr>
                        <w:i/>
                        <w:sz w:val="20"/>
                      </w:rPr>
                      <w:delText>y</w:delText>
                    </w:r>
                    <w:r w:rsidRPr="0001655C" w:rsidDel="00A478D6">
                      <w:rPr>
                        <w:sz w:val="20"/>
                      </w:rPr>
                      <w:delText>.</w:delText>
                    </w:r>
                  </w:del>
                </w:p>
              </w:tc>
            </w:tr>
            <w:tr w:rsidR="0001655C" w:rsidRPr="0001655C" w:rsidDel="00A478D6" w14:paraId="446A212F" w14:textId="77777777" w:rsidTr="003B71DB">
              <w:trPr>
                <w:cantSplit/>
                <w:del w:id="542" w:author="ERCOT 012825" w:date="2025-01-27T14:26:00Z"/>
              </w:trPr>
              <w:tc>
                <w:tcPr>
                  <w:tcW w:w="1128" w:type="pct"/>
                </w:tcPr>
                <w:p w14:paraId="3147BACB" w14:textId="77777777" w:rsidR="0001655C" w:rsidRPr="0001655C" w:rsidDel="00A478D6" w:rsidRDefault="0001655C" w:rsidP="0001655C">
                  <w:pPr>
                    <w:widowControl w:val="0"/>
                    <w:spacing w:after="60"/>
                    <w:rPr>
                      <w:del w:id="543" w:author="ERCOT 012825" w:date="2025-01-27T14:26:00Z"/>
                      <w:sz w:val="20"/>
                    </w:rPr>
                  </w:pPr>
                  <w:del w:id="544" w:author="ERCOT 012825" w:date="2025-01-27T14:26:00Z">
                    <w:r w:rsidRPr="0001655C" w:rsidDel="00A478D6">
                      <w:rPr>
                        <w:sz w:val="20"/>
                      </w:rPr>
                      <w:delText>RNWF</w:delText>
                    </w:r>
                    <w:r w:rsidRPr="0001655C" w:rsidDel="00A478D6">
                      <w:rPr>
                        <w:i/>
                        <w:sz w:val="20"/>
                      </w:rPr>
                      <w:delText xml:space="preserve"> </w:delText>
                    </w:r>
                    <w:r w:rsidRPr="0001655C" w:rsidDel="00A478D6">
                      <w:rPr>
                        <w:i/>
                        <w:sz w:val="20"/>
                        <w:vertAlign w:val="subscript"/>
                      </w:rPr>
                      <w:delText>y</w:delText>
                    </w:r>
                  </w:del>
                </w:p>
              </w:tc>
              <w:tc>
                <w:tcPr>
                  <w:tcW w:w="658" w:type="pct"/>
                </w:tcPr>
                <w:p w14:paraId="27D5BF3C" w14:textId="77777777" w:rsidR="0001655C" w:rsidRPr="0001655C" w:rsidDel="00A478D6" w:rsidRDefault="0001655C" w:rsidP="0001655C">
                  <w:pPr>
                    <w:widowControl w:val="0"/>
                    <w:spacing w:after="60"/>
                    <w:rPr>
                      <w:del w:id="545" w:author="ERCOT 012825" w:date="2025-01-27T14:26:00Z"/>
                      <w:sz w:val="20"/>
                    </w:rPr>
                  </w:pPr>
                  <w:del w:id="546" w:author="ERCOT 012825" w:date="2025-01-27T14:26:00Z">
                    <w:r w:rsidRPr="0001655C" w:rsidDel="00A478D6">
                      <w:rPr>
                        <w:sz w:val="20"/>
                      </w:rPr>
                      <w:delText>none</w:delText>
                    </w:r>
                  </w:del>
                </w:p>
              </w:tc>
              <w:tc>
                <w:tcPr>
                  <w:tcW w:w="3214" w:type="pct"/>
                  <w:gridSpan w:val="2"/>
                </w:tcPr>
                <w:p w14:paraId="4E163132" w14:textId="77777777" w:rsidR="0001655C" w:rsidRPr="0001655C" w:rsidDel="00A478D6" w:rsidRDefault="0001655C" w:rsidP="0001655C">
                  <w:pPr>
                    <w:widowControl w:val="0"/>
                    <w:spacing w:after="60"/>
                    <w:rPr>
                      <w:del w:id="547" w:author="ERCOT 012825" w:date="2025-01-27T14:26:00Z"/>
                      <w:i/>
                      <w:sz w:val="20"/>
                    </w:rPr>
                  </w:pPr>
                  <w:del w:id="548" w:author="ERCOT 012825" w:date="2025-01-27T14:26:00Z">
                    <w:r w:rsidRPr="0001655C" w:rsidDel="00A478D6">
                      <w:rPr>
                        <w:i/>
                        <w:sz w:val="20"/>
                      </w:rPr>
                      <w:delText>Resource Node Weighting Factor per interval</w:delText>
                    </w:r>
                    <w:r w:rsidRPr="0001655C" w:rsidDel="00A478D6">
                      <w:rPr>
                        <w:sz w:val="20"/>
                      </w:rPr>
                      <w:sym w:font="Symbol" w:char="F0BE"/>
                    </w:r>
                    <w:r w:rsidRPr="0001655C" w:rsidDel="00A478D6">
                      <w:rPr>
                        <w:sz w:val="20"/>
                      </w:rPr>
                      <w:delText xml:space="preserve">The weight used in the Resource Node Settlement Point Price calculation for the portion of the SCED interval </w:delText>
                    </w:r>
                    <w:r w:rsidRPr="0001655C" w:rsidDel="00A478D6">
                      <w:rPr>
                        <w:i/>
                        <w:sz w:val="20"/>
                      </w:rPr>
                      <w:delText>y</w:delText>
                    </w:r>
                    <w:r w:rsidRPr="0001655C" w:rsidDel="00A478D6">
                      <w:rPr>
                        <w:sz w:val="20"/>
                      </w:rPr>
                      <w:delText xml:space="preserve"> within the Settlement Interval.</w:delText>
                    </w:r>
                  </w:del>
                </w:p>
              </w:tc>
            </w:tr>
            <w:tr w:rsidR="0001655C" w:rsidRPr="0001655C" w14:paraId="167503B3" w14:textId="77777777" w:rsidTr="003B71DB">
              <w:trPr>
                <w:gridAfter w:val="1"/>
                <w:wAfter w:w="51" w:type="pct"/>
                <w:cantSplit/>
              </w:trPr>
              <w:tc>
                <w:tcPr>
                  <w:tcW w:w="1128" w:type="pct"/>
                </w:tcPr>
                <w:p w14:paraId="3687CFA2" w14:textId="77777777" w:rsidR="0001655C" w:rsidRPr="0001655C" w:rsidRDefault="0001655C" w:rsidP="0001655C">
                  <w:pPr>
                    <w:widowControl w:val="0"/>
                    <w:spacing w:after="60"/>
                    <w:rPr>
                      <w:sz w:val="20"/>
                    </w:rPr>
                  </w:pPr>
                  <w:r w:rsidRPr="0001655C">
                    <w:rPr>
                      <w:sz w:val="20"/>
                    </w:rPr>
                    <w:t xml:space="preserve">RTLMP </w:t>
                  </w:r>
                  <w:r w:rsidRPr="0001655C">
                    <w:rPr>
                      <w:i/>
                      <w:sz w:val="20"/>
                      <w:vertAlign w:val="subscript"/>
                    </w:rPr>
                    <w:t>b, y</w:t>
                  </w:r>
                </w:p>
              </w:tc>
              <w:tc>
                <w:tcPr>
                  <w:tcW w:w="658" w:type="pct"/>
                </w:tcPr>
                <w:p w14:paraId="13353F3D" w14:textId="77777777" w:rsidR="0001655C" w:rsidRPr="0001655C" w:rsidRDefault="0001655C" w:rsidP="0001655C">
                  <w:pPr>
                    <w:widowControl w:val="0"/>
                    <w:spacing w:after="60"/>
                    <w:rPr>
                      <w:sz w:val="20"/>
                    </w:rPr>
                  </w:pPr>
                  <w:r w:rsidRPr="0001655C">
                    <w:rPr>
                      <w:sz w:val="20"/>
                    </w:rPr>
                    <w:t>$/MWh</w:t>
                  </w:r>
                </w:p>
              </w:tc>
              <w:tc>
                <w:tcPr>
                  <w:tcW w:w="3163" w:type="pct"/>
                </w:tcPr>
                <w:p w14:paraId="7CC7C246" w14:textId="77777777" w:rsidR="0001655C" w:rsidRPr="0001655C" w:rsidRDefault="0001655C" w:rsidP="0001655C">
                  <w:pPr>
                    <w:widowControl w:val="0"/>
                    <w:spacing w:after="60"/>
                    <w:rPr>
                      <w:sz w:val="20"/>
                    </w:rPr>
                  </w:pPr>
                  <w:r w:rsidRPr="0001655C">
                    <w:rPr>
                      <w:i/>
                      <w:sz w:val="20"/>
                    </w:rPr>
                    <w:t>Real-Time Locational Marginal Price at bus per interval</w:t>
                  </w:r>
                  <w:r w:rsidRPr="0001655C">
                    <w:rPr>
                      <w:sz w:val="20"/>
                    </w:rPr>
                    <w:sym w:font="Symbol" w:char="F0BE"/>
                  </w:r>
                  <w:r w:rsidRPr="0001655C">
                    <w:rPr>
                      <w:sz w:val="20"/>
                    </w:rPr>
                    <w:t xml:space="preserve">The Real-Time LMP for the meter at Electrical Bus </w:t>
                  </w:r>
                  <w:r w:rsidRPr="0001655C">
                    <w:rPr>
                      <w:i/>
                      <w:sz w:val="20"/>
                    </w:rPr>
                    <w:t>b</w:t>
                  </w:r>
                  <w:r w:rsidRPr="0001655C">
                    <w:rPr>
                      <w:sz w:val="20"/>
                    </w:rPr>
                    <w:t xml:space="preserve">, for the SCED interval </w:t>
                  </w:r>
                  <w:r w:rsidRPr="0001655C">
                    <w:rPr>
                      <w:i/>
                      <w:sz w:val="20"/>
                    </w:rPr>
                    <w:t>y</w:t>
                  </w:r>
                  <w:r w:rsidRPr="0001655C">
                    <w:rPr>
                      <w:sz w:val="20"/>
                    </w:rPr>
                    <w:t>.</w:t>
                  </w:r>
                </w:p>
              </w:tc>
            </w:tr>
            <w:tr w:rsidR="0001655C" w:rsidRPr="0001655C" w14:paraId="25DC1A5E" w14:textId="77777777" w:rsidTr="003B71DB">
              <w:trPr>
                <w:gridAfter w:val="1"/>
                <w:wAfter w:w="51" w:type="pct"/>
                <w:cantSplit/>
              </w:trPr>
              <w:tc>
                <w:tcPr>
                  <w:tcW w:w="1128" w:type="pct"/>
                </w:tcPr>
                <w:p w14:paraId="221B9EB4" w14:textId="77777777" w:rsidR="0001655C" w:rsidRPr="0001655C" w:rsidRDefault="0001655C" w:rsidP="0001655C">
                  <w:pPr>
                    <w:widowControl w:val="0"/>
                    <w:spacing w:after="60"/>
                    <w:rPr>
                      <w:sz w:val="20"/>
                    </w:rPr>
                  </w:pPr>
                  <w:r w:rsidRPr="0001655C">
                    <w:rPr>
                      <w:sz w:val="20"/>
                    </w:rPr>
                    <w:t xml:space="preserve">TLMP </w:t>
                  </w:r>
                  <w:r w:rsidRPr="0001655C">
                    <w:rPr>
                      <w:i/>
                      <w:sz w:val="20"/>
                      <w:vertAlign w:val="subscript"/>
                    </w:rPr>
                    <w:t>y</w:t>
                  </w:r>
                </w:p>
              </w:tc>
              <w:tc>
                <w:tcPr>
                  <w:tcW w:w="658" w:type="pct"/>
                </w:tcPr>
                <w:p w14:paraId="18A42D78" w14:textId="77777777" w:rsidR="0001655C" w:rsidRPr="0001655C" w:rsidRDefault="0001655C" w:rsidP="0001655C">
                  <w:pPr>
                    <w:widowControl w:val="0"/>
                    <w:spacing w:after="60"/>
                    <w:rPr>
                      <w:iCs/>
                      <w:sz w:val="20"/>
                    </w:rPr>
                  </w:pPr>
                  <w:r w:rsidRPr="0001655C">
                    <w:rPr>
                      <w:sz w:val="20"/>
                    </w:rPr>
                    <w:t>second</w:t>
                  </w:r>
                </w:p>
              </w:tc>
              <w:tc>
                <w:tcPr>
                  <w:tcW w:w="3163" w:type="pct"/>
                </w:tcPr>
                <w:p w14:paraId="6D711268" w14:textId="77777777" w:rsidR="0001655C" w:rsidRPr="0001655C" w:rsidRDefault="0001655C" w:rsidP="0001655C">
                  <w:pPr>
                    <w:widowControl w:val="0"/>
                    <w:spacing w:after="60"/>
                    <w:rPr>
                      <w:sz w:val="20"/>
                    </w:rPr>
                  </w:pPr>
                  <w:r w:rsidRPr="0001655C">
                    <w:rPr>
                      <w:i/>
                      <w:iCs/>
                      <w:sz w:val="20"/>
                    </w:rPr>
                    <w:t xml:space="preserve">Duration of </w:t>
                  </w:r>
                  <w:r w:rsidRPr="0001655C">
                    <w:rPr>
                      <w:i/>
                      <w:sz w:val="20"/>
                    </w:rPr>
                    <w:t>SCED</w:t>
                  </w:r>
                  <w:r w:rsidRPr="0001655C">
                    <w:rPr>
                      <w:i/>
                      <w:iCs/>
                      <w:sz w:val="20"/>
                    </w:rPr>
                    <w:t xml:space="preserve"> interval per interval</w:t>
                  </w:r>
                  <w:r w:rsidRPr="0001655C">
                    <w:rPr>
                      <w:sz w:val="20"/>
                    </w:rPr>
                    <w:sym w:font="Symbol" w:char="F0BE"/>
                  </w:r>
                  <w:r w:rsidRPr="0001655C">
                    <w:rPr>
                      <w:sz w:val="20"/>
                    </w:rPr>
                    <w:t xml:space="preserve">The duration of the SCED interval </w:t>
                  </w:r>
                  <w:r w:rsidRPr="0001655C">
                    <w:rPr>
                      <w:i/>
                      <w:iCs/>
                      <w:sz w:val="20"/>
                    </w:rPr>
                    <w:t>y</w:t>
                  </w:r>
                  <w:r w:rsidRPr="0001655C">
                    <w:rPr>
                      <w:sz w:val="20"/>
                    </w:rPr>
                    <w:t>.</w:t>
                  </w:r>
                </w:p>
              </w:tc>
            </w:tr>
            <w:tr w:rsidR="0001655C" w:rsidRPr="0001655C" w14:paraId="4649B6C2" w14:textId="77777777" w:rsidTr="003B71DB">
              <w:trPr>
                <w:gridAfter w:val="1"/>
                <w:wAfter w:w="51" w:type="pct"/>
                <w:cantSplit/>
              </w:trPr>
              <w:tc>
                <w:tcPr>
                  <w:tcW w:w="1128" w:type="pct"/>
                </w:tcPr>
                <w:p w14:paraId="07EC41EC" w14:textId="77777777" w:rsidR="0001655C" w:rsidRPr="0001655C" w:rsidRDefault="0001655C" w:rsidP="0001655C">
                  <w:pPr>
                    <w:widowControl w:val="0"/>
                    <w:spacing w:after="60"/>
                    <w:rPr>
                      <w:sz w:val="20"/>
                    </w:rPr>
                  </w:pPr>
                  <w:r w:rsidRPr="0001655C">
                    <w:rPr>
                      <w:sz w:val="20"/>
                    </w:rPr>
                    <w:t xml:space="preserve">RNWF </w:t>
                  </w:r>
                  <w:r w:rsidRPr="0001655C">
                    <w:rPr>
                      <w:i/>
                      <w:sz w:val="20"/>
                      <w:vertAlign w:val="subscript"/>
                    </w:rPr>
                    <w:t>b, y</w:t>
                  </w:r>
                </w:p>
              </w:tc>
              <w:tc>
                <w:tcPr>
                  <w:tcW w:w="658" w:type="pct"/>
                </w:tcPr>
                <w:p w14:paraId="0DA9AFF0" w14:textId="77777777" w:rsidR="0001655C" w:rsidRPr="0001655C" w:rsidRDefault="0001655C" w:rsidP="0001655C">
                  <w:pPr>
                    <w:widowControl w:val="0"/>
                    <w:spacing w:after="60"/>
                    <w:rPr>
                      <w:sz w:val="20"/>
                    </w:rPr>
                  </w:pPr>
                  <w:r w:rsidRPr="0001655C">
                    <w:rPr>
                      <w:sz w:val="20"/>
                    </w:rPr>
                    <w:t>none</w:t>
                  </w:r>
                </w:p>
              </w:tc>
              <w:tc>
                <w:tcPr>
                  <w:tcW w:w="3163" w:type="pct"/>
                </w:tcPr>
                <w:p w14:paraId="41CF3C51" w14:textId="77777777" w:rsidR="0001655C" w:rsidRPr="0001655C" w:rsidRDefault="0001655C" w:rsidP="0001655C">
                  <w:pPr>
                    <w:widowControl w:val="0"/>
                    <w:spacing w:after="60"/>
                    <w:rPr>
                      <w:i/>
                      <w:iCs/>
                      <w:sz w:val="20"/>
                    </w:rPr>
                  </w:pPr>
                  <w:r w:rsidRPr="0001655C">
                    <w:rPr>
                      <w:i/>
                      <w:iCs/>
                      <w:sz w:val="20"/>
                    </w:rPr>
                    <w:t xml:space="preserve">Net meter Weighting Factor per </w:t>
                  </w:r>
                  <w:proofErr w:type="spellStart"/>
                  <w:r w:rsidRPr="0001655C">
                    <w:rPr>
                      <w:i/>
                      <w:iCs/>
                      <w:sz w:val="20"/>
                    </w:rPr>
                    <w:t>interval</w:t>
                  </w:r>
                  <w:r w:rsidRPr="0001655C">
                    <w:rPr>
                      <w:rFonts w:ascii="Symbol" w:hAnsi="Symbol"/>
                      <w:sz w:val="20"/>
                    </w:rPr>
                    <w:t></w:t>
                  </w:r>
                  <w:r w:rsidRPr="0001655C">
                    <w:rPr>
                      <w:sz w:val="20"/>
                    </w:rPr>
                    <w:t>The</w:t>
                  </w:r>
                  <w:proofErr w:type="spellEnd"/>
                  <w:r w:rsidRPr="0001655C">
                    <w:rPr>
                      <w:sz w:val="20"/>
                    </w:rPr>
                    <w:t xml:space="preserve"> weight factor used in net meter price calculation for meters in Electrical Bus </w:t>
                  </w:r>
                  <w:r w:rsidRPr="0001655C">
                    <w:rPr>
                      <w:i/>
                      <w:sz w:val="20"/>
                    </w:rPr>
                    <w:t>b</w:t>
                  </w:r>
                  <w:r w:rsidRPr="0001655C">
                    <w:rPr>
                      <w:sz w:val="20"/>
                    </w:rPr>
                    <w:t xml:space="preserve">, for the SCED interval </w:t>
                  </w:r>
                  <w:r w:rsidRPr="0001655C">
                    <w:rPr>
                      <w:i/>
                      <w:iCs/>
                      <w:sz w:val="20"/>
                    </w:rPr>
                    <w:t>y</w:t>
                  </w:r>
                  <w:r w:rsidRPr="0001655C">
                    <w:rPr>
                      <w:sz w:val="20"/>
                    </w:rPr>
                    <w:t>.  The weighting factor used in the net meter price calculation shall not be recalculated after the fact due to revisions in the association of Resources to Settlement Meters.</w:t>
                  </w:r>
                </w:p>
              </w:tc>
            </w:tr>
            <w:tr w:rsidR="0001655C" w:rsidRPr="0001655C" w14:paraId="77DC2F12" w14:textId="77777777" w:rsidTr="003B71DB">
              <w:trPr>
                <w:gridAfter w:val="1"/>
                <w:wAfter w:w="51" w:type="pct"/>
                <w:cantSplit/>
              </w:trPr>
              <w:tc>
                <w:tcPr>
                  <w:tcW w:w="1128" w:type="pct"/>
                </w:tcPr>
                <w:p w14:paraId="14F50752" w14:textId="77777777" w:rsidR="0001655C" w:rsidRPr="0001655C" w:rsidRDefault="0001655C" w:rsidP="0001655C">
                  <w:pPr>
                    <w:widowControl w:val="0"/>
                    <w:spacing w:after="60"/>
                    <w:rPr>
                      <w:sz w:val="20"/>
                    </w:rPr>
                  </w:pPr>
                  <w:r w:rsidRPr="0001655C">
                    <w:rPr>
                      <w:sz w:val="20"/>
                    </w:rPr>
                    <w:t xml:space="preserve">BP </w:t>
                  </w:r>
                  <w:r w:rsidRPr="0001655C">
                    <w:rPr>
                      <w:i/>
                      <w:sz w:val="20"/>
                      <w:vertAlign w:val="subscript"/>
                    </w:rPr>
                    <w:t>r, y</w:t>
                  </w:r>
                </w:p>
              </w:tc>
              <w:tc>
                <w:tcPr>
                  <w:tcW w:w="658" w:type="pct"/>
                </w:tcPr>
                <w:p w14:paraId="17269C46" w14:textId="77777777" w:rsidR="0001655C" w:rsidRPr="0001655C" w:rsidRDefault="0001655C" w:rsidP="0001655C">
                  <w:pPr>
                    <w:widowControl w:val="0"/>
                    <w:spacing w:after="60"/>
                    <w:rPr>
                      <w:sz w:val="20"/>
                    </w:rPr>
                  </w:pPr>
                  <w:r w:rsidRPr="0001655C">
                    <w:rPr>
                      <w:sz w:val="20"/>
                    </w:rPr>
                    <w:t>MW</w:t>
                  </w:r>
                </w:p>
              </w:tc>
              <w:tc>
                <w:tcPr>
                  <w:tcW w:w="3163" w:type="pct"/>
                </w:tcPr>
                <w:p w14:paraId="3F45E7D8" w14:textId="77777777" w:rsidR="0001655C" w:rsidRPr="0001655C" w:rsidRDefault="0001655C" w:rsidP="0001655C">
                  <w:pPr>
                    <w:widowControl w:val="0"/>
                    <w:spacing w:after="60"/>
                    <w:rPr>
                      <w:i/>
                      <w:iCs/>
                      <w:sz w:val="20"/>
                    </w:rPr>
                  </w:pPr>
                  <w:r w:rsidRPr="0001655C">
                    <w:rPr>
                      <w:i/>
                      <w:iCs/>
                      <w:sz w:val="20"/>
                    </w:rPr>
                    <w:t xml:space="preserve">Base Point per Resource per </w:t>
                  </w:r>
                  <w:proofErr w:type="spellStart"/>
                  <w:r w:rsidRPr="0001655C">
                    <w:rPr>
                      <w:i/>
                      <w:iCs/>
                      <w:sz w:val="20"/>
                    </w:rPr>
                    <w:t>interval</w:t>
                  </w:r>
                  <w:r w:rsidRPr="0001655C">
                    <w:rPr>
                      <w:rFonts w:ascii="Symbol" w:hAnsi="Symbol"/>
                      <w:sz w:val="20"/>
                    </w:rPr>
                    <w:t></w:t>
                  </w:r>
                  <w:r w:rsidRPr="0001655C">
                    <w:rPr>
                      <w:sz w:val="20"/>
                    </w:rPr>
                    <w:t>The</w:t>
                  </w:r>
                  <w:proofErr w:type="spellEnd"/>
                  <w:r w:rsidRPr="0001655C">
                    <w:rPr>
                      <w:sz w:val="20"/>
                    </w:rPr>
                    <w:t xml:space="preserve"> Base Point of Resource </w:t>
                  </w:r>
                  <w:r w:rsidRPr="0001655C">
                    <w:rPr>
                      <w:i/>
                      <w:sz w:val="20"/>
                    </w:rPr>
                    <w:t>r,</w:t>
                  </w:r>
                  <w:r w:rsidRPr="0001655C">
                    <w:rPr>
                      <w:sz w:val="20"/>
                    </w:rPr>
                    <w:t xml:space="preserve"> for the SCED interval </w:t>
                  </w:r>
                  <w:r w:rsidRPr="0001655C">
                    <w:rPr>
                      <w:i/>
                      <w:iCs/>
                      <w:sz w:val="20"/>
                    </w:rPr>
                    <w:t>y</w:t>
                  </w:r>
                  <w:r w:rsidRPr="0001655C">
                    <w:rPr>
                      <w:sz w:val="20"/>
                    </w:rPr>
                    <w:t xml:space="preserve">.  Where for a Combined Cycle Train, the Resource </w:t>
                  </w:r>
                  <w:r w:rsidRPr="0001655C">
                    <w:rPr>
                      <w:i/>
                      <w:sz w:val="20"/>
                    </w:rPr>
                    <w:t xml:space="preserve">r </w:t>
                  </w:r>
                  <w:r w:rsidRPr="0001655C">
                    <w:rPr>
                      <w:sz w:val="20"/>
                    </w:rPr>
                    <w:t>is a Combined Cycle Generation Resource within the Combined Cycle Train.</w:t>
                  </w:r>
                </w:p>
              </w:tc>
            </w:tr>
            <w:tr w:rsidR="0001655C" w:rsidRPr="0001655C" w14:paraId="058C6A2C" w14:textId="77777777" w:rsidTr="003B71DB">
              <w:trPr>
                <w:gridAfter w:val="1"/>
                <w:wAfter w:w="51" w:type="pct"/>
                <w:cantSplit/>
              </w:trPr>
              <w:tc>
                <w:tcPr>
                  <w:tcW w:w="1128" w:type="pct"/>
                </w:tcPr>
                <w:p w14:paraId="5506AB11" w14:textId="77777777" w:rsidR="0001655C" w:rsidRPr="0001655C" w:rsidRDefault="0001655C" w:rsidP="0001655C">
                  <w:pPr>
                    <w:widowControl w:val="0"/>
                    <w:spacing w:after="60"/>
                    <w:rPr>
                      <w:i/>
                      <w:sz w:val="20"/>
                    </w:rPr>
                  </w:pPr>
                  <w:r w:rsidRPr="0001655C">
                    <w:rPr>
                      <w:sz w:val="20"/>
                    </w:rPr>
                    <w:t>MEBC</w:t>
                  </w:r>
                  <w:r w:rsidRPr="0001655C">
                    <w:rPr>
                      <w:sz w:val="20"/>
                      <w:vertAlign w:val="subscript"/>
                    </w:rPr>
                    <w:t xml:space="preserve"> </w:t>
                  </w:r>
                  <w:proofErr w:type="spellStart"/>
                  <w:r w:rsidRPr="0001655C">
                    <w:rPr>
                      <w:i/>
                      <w:sz w:val="20"/>
                      <w:vertAlign w:val="subscript"/>
                    </w:rPr>
                    <w:t>gsc</w:t>
                  </w:r>
                  <w:proofErr w:type="spellEnd"/>
                  <w:r w:rsidRPr="0001655C">
                    <w:rPr>
                      <w:i/>
                      <w:sz w:val="20"/>
                      <w:vertAlign w:val="subscript"/>
                    </w:rPr>
                    <w:t>, b</w:t>
                  </w:r>
                </w:p>
              </w:tc>
              <w:tc>
                <w:tcPr>
                  <w:tcW w:w="658" w:type="pct"/>
                </w:tcPr>
                <w:p w14:paraId="7BDD89CF" w14:textId="77777777" w:rsidR="0001655C" w:rsidRPr="0001655C" w:rsidRDefault="0001655C" w:rsidP="0001655C">
                  <w:pPr>
                    <w:widowControl w:val="0"/>
                    <w:spacing w:after="60"/>
                    <w:rPr>
                      <w:sz w:val="20"/>
                    </w:rPr>
                  </w:pPr>
                  <w:r w:rsidRPr="0001655C">
                    <w:rPr>
                      <w:sz w:val="20"/>
                    </w:rPr>
                    <w:t>MWh</w:t>
                  </w:r>
                </w:p>
              </w:tc>
              <w:tc>
                <w:tcPr>
                  <w:tcW w:w="3163" w:type="pct"/>
                </w:tcPr>
                <w:p w14:paraId="7CFCB3D8" w14:textId="77777777" w:rsidR="0001655C" w:rsidRPr="0001655C" w:rsidRDefault="0001655C" w:rsidP="0001655C">
                  <w:pPr>
                    <w:widowControl w:val="0"/>
                    <w:spacing w:after="60"/>
                    <w:rPr>
                      <w:sz w:val="20"/>
                    </w:rPr>
                  </w:pPr>
                  <w:r w:rsidRPr="0001655C">
                    <w:rPr>
                      <w:i/>
                      <w:sz w:val="20"/>
                    </w:rPr>
                    <w:t xml:space="preserve">Metered Energy at Bus (Calculated) </w:t>
                  </w:r>
                  <w:r w:rsidRPr="0001655C">
                    <w:rPr>
                      <w:sz w:val="20"/>
                    </w:rPr>
                    <w:sym w:font="Symbol" w:char="F0BE"/>
                  </w:r>
                  <w:r w:rsidRPr="0001655C">
                    <w:rPr>
                      <w:sz w:val="20"/>
                    </w:rPr>
                    <w:t xml:space="preserve"> The calculated energy for the 15-minute Settlement Interval for a Settlement Meter which is upstream from another Settlement Meter which measures CLR (that is not an ALR) or ESR Load.  A positive value represents energy produced, and a negative value represents energy withdrawn.  This is not adjusted for losses and UFE.</w:t>
                  </w:r>
                </w:p>
              </w:tc>
            </w:tr>
            <w:tr w:rsidR="0001655C" w:rsidRPr="0001655C" w14:paraId="61600E34" w14:textId="77777777" w:rsidTr="003B71DB">
              <w:trPr>
                <w:gridAfter w:val="1"/>
                <w:wAfter w:w="51" w:type="pct"/>
                <w:cantSplit/>
              </w:trPr>
              <w:tc>
                <w:tcPr>
                  <w:tcW w:w="1128" w:type="pct"/>
                </w:tcPr>
                <w:p w14:paraId="76D1C178" w14:textId="77777777" w:rsidR="0001655C" w:rsidRPr="0001655C" w:rsidRDefault="0001655C" w:rsidP="0001655C">
                  <w:pPr>
                    <w:widowControl w:val="0"/>
                    <w:spacing w:after="60"/>
                    <w:rPr>
                      <w:i/>
                      <w:sz w:val="20"/>
                    </w:rPr>
                  </w:pPr>
                  <w:proofErr w:type="spellStart"/>
                  <w:r w:rsidRPr="0001655C">
                    <w:rPr>
                      <w:i/>
                      <w:sz w:val="20"/>
                    </w:rPr>
                    <w:t>gsc</w:t>
                  </w:r>
                  <w:proofErr w:type="spellEnd"/>
                </w:p>
              </w:tc>
              <w:tc>
                <w:tcPr>
                  <w:tcW w:w="658" w:type="pct"/>
                </w:tcPr>
                <w:p w14:paraId="67F80E3B" w14:textId="77777777" w:rsidR="0001655C" w:rsidRPr="0001655C" w:rsidRDefault="0001655C" w:rsidP="0001655C">
                  <w:pPr>
                    <w:widowControl w:val="0"/>
                    <w:spacing w:after="60"/>
                    <w:rPr>
                      <w:sz w:val="20"/>
                    </w:rPr>
                  </w:pPr>
                  <w:r w:rsidRPr="0001655C">
                    <w:rPr>
                      <w:sz w:val="20"/>
                    </w:rPr>
                    <w:t>none</w:t>
                  </w:r>
                </w:p>
              </w:tc>
              <w:tc>
                <w:tcPr>
                  <w:tcW w:w="3163" w:type="pct"/>
                </w:tcPr>
                <w:p w14:paraId="3246CE2B" w14:textId="77777777" w:rsidR="0001655C" w:rsidRPr="0001655C" w:rsidRDefault="0001655C" w:rsidP="0001655C">
                  <w:pPr>
                    <w:widowControl w:val="0"/>
                    <w:spacing w:after="60"/>
                    <w:rPr>
                      <w:sz w:val="20"/>
                    </w:rPr>
                  </w:pPr>
                  <w:r w:rsidRPr="0001655C">
                    <w:rPr>
                      <w:sz w:val="20"/>
                    </w:rPr>
                    <w:t>A generation site code.</w:t>
                  </w:r>
                </w:p>
              </w:tc>
            </w:tr>
            <w:tr w:rsidR="0001655C" w:rsidRPr="0001655C" w14:paraId="1F8DE434" w14:textId="77777777" w:rsidTr="003B71DB">
              <w:trPr>
                <w:gridAfter w:val="1"/>
                <w:wAfter w:w="51" w:type="pct"/>
                <w:cantSplit/>
              </w:trPr>
              <w:tc>
                <w:tcPr>
                  <w:tcW w:w="1128" w:type="pct"/>
                </w:tcPr>
                <w:p w14:paraId="3D0DBEC7" w14:textId="77777777" w:rsidR="0001655C" w:rsidRPr="0001655C" w:rsidRDefault="0001655C" w:rsidP="0001655C">
                  <w:pPr>
                    <w:widowControl w:val="0"/>
                    <w:spacing w:after="60"/>
                    <w:rPr>
                      <w:i/>
                      <w:sz w:val="20"/>
                    </w:rPr>
                  </w:pPr>
                  <w:r w:rsidRPr="0001655C">
                    <w:rPr>
                      <w:i/>
                      <w:sz w:val="20"/>
                    </w:rPr>
                    <w:t>r</w:t>
                  </w:r>
                </w:p>
              </w:tc>
              <w:tc>
                <w:tcPr>
                  <w:tcW w:w="658" w:type="pct"/>
                </w:tcPr>
                <w:p w14:paraId="535CA29F" w14:textId="77777777" w:rsidR="0001655C" w:rsidRPr="0001655C" w:rsidRDefault="0001655C" w:rsidP="0001655C">
                  <w:pPr>
                    <w:widowControl w:val="0"/>
                    <w:spacing w:after="60"/>
                    <w:rPr>
                      <w:sz w:val="20"/>
                    </w:rPr>
                  </w:pPr>
                  <w:r w:rsidRPr="0001655C">
                    <w:rPr>
                      <w:sz w:val="20"/>
                    </w:rPr>
                    <w:t>none</w:t>
                  </w:r>
                </w:p>
              </w:tc>
              <w:tc>
                <w:tcPr>
                  <w:tcW w:w="3163" w:type="pct"/>
                </w:tcPr>
                <w:p w14:paraId="23D78ECC" w14:textId="77777777" w:rsidR="0001655C" w:rsidRPr="0001655C" w:rsidRDefault="0001655C" w:rsidP="0001655C">
                  <w:pPr>
                    <w:widowControl w:val="0"/>
                    <w:spacing w:after="60"/>
                    <w:rPr>
                      <w:sz w:val="20"/>
                    </w:rPr>
                  </w:pPr>
                  <w:r w:rsidRPr="0001655C">
                    <w:rPr>
                      <w:sz w:val="20"/>
                    </w:rPr>
                    <w:t xml:space="preserve">A Generation Resource or ESR that is located at the Facility with net metering.  </w:t>
                  </w:r>
                </w:p>
              </w:tc>
            </w:tr>
            <w:tr w:rsidR="0001655C" w:rsidRPr="0001655C" w14:paraId="3E7EAD98" w14:textId="77777777" w:rsidTr="003B71DB">
              <w:trPr>
                <w:gridAfter w:val="1"/>
                <w:wAfter w:w="51" w:type="pct"/>
                <w:cantSplit/>
              </w:trPr>
              <w:tc>
                <w:tcPr>
                  <w:tcW w:w="1128" w:type="pct"/>
                </w:tcPr>
                <w:p w14:paraId="21786C4B" w14:textId="77777777" w:rsidR="0001655C" w:rsidRPr="0001655C" w:rsidRDefault="0001655C" w:rsidP="0001655C">
                  <w:pPr>
                    <w:widowControl w:val="0"/>
                    <w:spacing w:after="60"/>
                    <w:rPr>
                      <w:i/>
                      <w:sz w:val="20"/>
                    </w:rPr>
                  </w:pPr>
                  <w:r w:rsidRPr="0001655C">
                    <w:rPr>
                      <w:i/>
                      <w:sz w:val="20"/>
                    </w:rPr>
                    <w:t>y</w:t>
                  </w:r>
                </w:p>
              </w:tc>
              <w:tc>
                <w:tcPr>
                  <w:tcW w:w="658" w:type="pct"/>
                </w:tcPr>
                <w:p w14:paraId="23DF4513" w14:textId="77777777" w:rsidR="0001655C" w:rsidRPr="0001655C" w:rsidRDefault="0001655C" w:rsidP="0001655C">
                  <w:pPr>
                    <w:widowControl w:val="0"/>
                    <w:spacing w:after="60"/>
                    <w:rPr>
                      <w:sz w:val="20"/>
                    </w:rPr>
                  </w:pPr>
                  <w:r w:rsidRPr="0001655C">
                    <w:rPr>
                      <w:sz w:val="20"/>
                    </w:rPr>
                    <w:t>none</w:t>
                  </w:r>
                </w:p>
              </w:tc>
              <w:tc>
                <w:tcPr>
                  <w:tcW w:w="3163" w:type="pct"/>
                </w:tcPr>
                <w:p w14:paraId="4769BCD9" w14:textId="77777777" w:rsidR="0001655C" w:rsidRPr="0001655C" w:rsidRDefault="0001655C" w:rsidP="0001655C">
                  <w:pPr>
                    <w:widowControl w:val="0"/>
                    <w:spacing w:after="60"/>
                    <w:rPr>
                      <w:sz w:val="20"/>
                    </w:rPr>
                  </w:pPr>
                  <w:r w:rsidRPr="0001655C">
                    <w:rPr>
                      <w:sz w:val="20"/>
                    </w:rPr>
                    <w:t>A SCED interval in the 15-minute Settlement Interval.  The summation is over the total number of SCED runs that cover the 15-minute Settlement Interval.</w:t>
                  </w:r>
                </w:p>
              </w:tc>
            </w:tr>
            <w:tr w:rsidR="0001655C" w:rsidRPr="0001655C" w14:paraId="6A69A882" w14:textId="77777777" w:rsidTr="003B71DB">
              <w:trPr>
                <w:gridAfter w:val="1"/>
                <w:wAfter w:w="51" w:type="pct"/>
                <w:cantSplit/>
              </w:trPr>
              <w:tc>
                <w:tcPr>
                  <w:tcW w:w="1128" w:type="pct"/>
                </w:tcPr>
                <w:p w14:paraId="1CD6751D" w14:textId="77777777" w:rsidR="0001655C" w:rsidRPr="0001655C" w:rsidRDefault="0001655C" w:rsidP="0001655C">
                  <w:pPr>
                    <w:widowControl w:val="0"/>
                    <w:spacing w:after="60"/>
                    <w:rPr>
                      <w:i/>
                      <w:sz w:val="20"/>
                    </w:rPr>
                  </w:pPr>
                  <w:r w:rsidRPr="0001655C">
                    <w:rPr>
                      <w:i/>
                      <w:sz w:val="20"/>
                    </w:rPr>
                    <w:t>b</w:t>
                  </w:r>
                </w:p>
              </w:tc>
              <w:tc>
                <w:tcPr>
                  <w:tcW w:w="658" w:type="pct"/>
                </w:tcPr>
                <w:p w14:paraId="6A57ABA8" w14:textId="77777777" w:rsidR="0001655C" w:rsidRPr="0001655C" w:rsidRDefault="0001655C" w:rsidP="0001655C">
                  <w:pPr>
                    <w:widowControl w:val="0"/>
                    <w:spacing w:after="60"/>
                    <w:rPr>
                      <w:sz w:val="20"/>
                    </w:rPr>
                  </w:pPr>
                  <w:r w:rsidRPr="0001655C">
                    <w:rPr>
                      <w:sz w:val="20"/>
                    </w:rPr>
                    <w:t>none</w:t>
                  </w:r>
                </w:p>
              </w:tc>
              <w:tc>
                <w:tcPr>
                  <w:tcW w:w="3163" w:type="pct"/>
                </w:tcPr>
                <w:p w14:paraId="406128DE" w14:textId="77777777" w:rsidR="0001655C" w:rsidRPr="0001655C" w:rsidRDefault="0001655C" w:rsidP="0001655C">
                  <w:pPr>
                    <w:widowControl w:val="0"/>
                    <w:spacing w:after="60"/>
                    <w:rPr>
                      <w:sz w:val="20"/>
                    </w:rPr>
                  </w:pPr>
                  <w:r w:rsidRPr="0001655C">
                    <w:rPr>
                      <w:sz w:val="20"/>
                    </w:rPr>
                    <w:t>An Electrical Bus.</w:t>
                  </w:r>
                </w:p>
              </w:tc>
            </w:tr>
          </w:tbl>
          <w:p w14:paraId="72727796" w14:textId="77777777" w:rsidR="0001655C" w:rsidRPr="0001655C" w:rsidRDefault="0001655C" w:rsidP="0001655C">
            <w:pPr>
              <w:spacing w:before="240" w:after="240"/>
              <w:ind w:left="720" w:hanging="720"/>
            </w:pPr>
          </w:p>
        </w:tc>
      </w:tr>
    </w:tbl>
    <w:p w14:paraId="62629984" w14:textId="77777777" w:rsidR="0001655C" w:rsidRPr="0001655C" w:rsidRDefault="0001655C" w:rsidP="0001655C">
      <w:pPr>
        <w:widowControl w:val="0"/>
        <w:spacing w:before="240" w:after="240"/>
        <w:ind w:left="720" w:hanging="720"/>
        <w:rPr>
          <w:szCs w:val="20"/>
        </w:rPr>
      </w:pPr>
      <w:r w:rsidRPr="0001655C">
        <w:rPr>
          <w:szCs w:val="20"/>
        </w:rPr>
        <w:lastRenderedPageBreak/>
        <w:t xml:space="preserve"> (5)</w:t>
      </w:r>
      <w:r w:rsidRPr="0001655C">
        <w:rPr>
          <w:szCs w:val="20"/>
        </w:rPr>
        <w:tab/>
        <w:t>The Generation Resource SCADA Splitting Percentage for each Resource within a net metering arrangement for the 15-minute Settlement Interval is calculated as follows:</w:t>
      </w:r>
    </w:p>
    <w:p w14:paraId="7BA83CB5" w14:textId="77777777" w:rsidR="0001655C" w:rsidRPr="0001655C" w:rsidRDefault="0001655C" w:rsidP="0001655C">
      <w:pPr>
        <w:spacing w:before="120" w:after="120"/>
        <w:ind w:firstLine="720"/>
        <w:jc w:val="both"/>
        <w:rPr>
          <w:b/>
          <w:vertAlign w:val="subscript"/>
          <w:lang w:val="pt-BR"/>
        </w:rPr>
      </w:pPr>
      <w:r w:rsidRPr="0001655C">
        <w:rPr>
          <w:b/>
          <w:lang w:val="pt-BR"/>
        </w:rPr>
        <w:t xml:space="preserve">GSPLITPER </w:t>
      </w:r>
      <w:r w:rsidRPr="0001655C">
        <w:rPr>
          <w:b/>
          <w:i/>
          <w:vertAlign w:val="subscript"/>
          <w:lang w:val="pt-BR"/>
        </w:rPr>
        <w:t>q</w:t>
      </w:r>
      <w:r w:rsidRPr="0001655C">
        <w:rPr>
          <w:rFonts w:ascii="Times New Roman Bold" w:hAnsi="Times New Roman Bold"/>
          <w:b/>
          <w:i/>
          <w:vertAlign w:val="subscript"/>
          <w:lang w:val="pt-BR"/>
        </w:rPr>
        <w:t xml:space="preserve">,  </w:t>
      </w:r>
      <w:r w:rsidRPr="0001655C">
        <w:rPr>
          <w:b/>
          <w:i/>
          <w:vertAlign w:val="subscript"/>
          <w:lang w:val="pt-BR"/>
        </w:rPr>
        <w:t>r, gsc, p</w:t>
      </w:r>
      <w:r w:rsidRPr="0001655C">
        <w:rPr>
          <w:b/>
          <w:lang w:val="pt-BR"/>
        </w:rPr>
        <w:t xml:space="preserve"> </w:t>
      </w:r>
      <w:r w:rsidRPr="0001655C">
        <w:rPr>
          <w:b/>
          <w:lang w:val="pt-BR"/>
        </w:rPr>
        <w:tab/>
        <w:t xml:space="preserve">= GSSPLITSCA </w:t>
      </w:r>
      <w:r w:rsidRPr="0001655C">
        <w:rPr>
          <w:b/>
          <w:i/>
          <w:vertAlign w:val="subscript"/>
          <w:lang w:val="pt-BR"/>
        </w:rPr>
        <w:t>r</w:t>
      </w:r>
      <w:r w:rsidRPr="0001655C">
        <w:rPr>
          <w:b/>
          <w:lang w:val="pt-BR"/>
        </w:rPr>
        <w:t xml:space="preserve"> / </w:t>
      </w:r>
      <w:r w:rsidRPr="0001655C">
        <w:rPr>
          <w:position w:val="-18"/>
        </w:rPr>
        <w:object w:dxaOrig="225" w:dyaOrig="420" w14:anchorId="4C535903">
          <v:shape id="_x0000_i1169" type="#_x0000_t75" style="width:13.2pt;height:21pt" o:ole="">
            <v:imagedata r:id="rId137" o:title=""/>
          </v:shape>
          <o:OLEObject Type="Embed" ProgID="Equation.3" ShapeID="_x0000_i1169" DrawAspect="Content" ObjectID="_1808977576" r:id="rId185"/>
        </w:object>
      </w:r>
      <w:r w:rsidRPr="0001655C">
        <w:rPr>
          <w:b/>
          <w:lang w:val="pt-BR"/>
        </w:rPr>
        <w:t xml:space="preserve">GSSPLITSCA </w:t>
      </w:r>
      <w:r w:rsidRPr="0001655C">
        <w:rPr>
          <w:b/>
          <w:i/>
          <w:vertAlign w:val="subscript"/>
          <w:lang w:val="pt-BR"/>
        </w:rPr>
        <w:t>r</w:t>
      </w:r>
    </w:p>
    <w:p w14:paraId="002DF135" w14:textId="77777777" w:rsidR="0001655C" w:rsidRPr="0001655C" w:rsidRDefault="0001655C" w:rsidP="0001655C">
      <w:pPr>
        <w:spacing w:before="120"/>
      </w:pPr>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01655C" w:rsidRPr="0001655C" w14:paraId="06509FEC" w14:textId="77777777" w:rsidTr="003B71DB">
        <w:trPr>
          <w:cantSplit/>
          <w:tblHeader/>
        </w:trPr>
        <w:tc>
          <w:tcPr>
            <w:tcW w:w="2361" w:type="dxa"/>
          </w:tcPr>
          <w:p w14:paraId="7D8B1EB2" w14:textId="77777777" w:rsidR="0001655C" w:rsidRPr="0001655C" w:rsidRDefault="0001655C" w:rsidP="0001655C">
            <w:pPr>
              <w:spacing w:after="240"/>
              <w:rPr>
                <w:b/>
                <w:iCs/>
                <w:sz w:val="20"/>
                <w:szCs w:val="20"/>
              </w:rPr>
            </w:pPr>
            <w:r w:rsidRPr="0001655C">
              <w:rPr>
                <w:b/>
                <w:iCs/>
                <w:sz w:val="20"/>
                <w:szCs w:val="20"/>
              </w:rPr>
              <w:lastRenderedPageBreak/>
              <w:t>Variable</w:t>
            </w:r>
          </w:p>
        </w:tc>
        <w:tc>
          <w:tcPr>
            <w:tcW w:w="826" w:type="dxa"/>
          </w:tcPr>
          <w:p w14:paraId="5D258574" w14:textId="77777777" w:rsidR="0001655C" w:rsidRPr="0001655C" w:rsidRDefault="0001655C" w:rsidP="0001655C">
            <w:pPr>
              <w:spacing w:after="240"/>
              <w:rPr>
                <w:b/>
                <w:iCs/>
                <w:sz w:val="20"/>
                <w:szCs w:val="20"/>
              </w:rPr>
            </w:pPr>
            <w:r w:rsidRPr="0001655C">
              <w:rPr>
                <w:b/>
                <w:iCs/>
                <w:sz w:val="20"/>
                <w:szCs w:val="20"/>
              </w:rPr>
              <w:t>Unit</w:t>
            </w:r>
          </w:p>
        </w:tc>
        <w:tc>
          <w:tcPr>
            <w:tcW w:w="5884" w:type="dxa"/>
          </w:tcPr>
          <w:p w14:paraId="037DA5DC"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3E589251" w14:textId="77777777" w:rsidTr="003B71DB">
        <w:trPr>
          <w:cantSplit/>
        </w:trPr>
        <w:tc>
          <w:tcPr>
            <w:tcW w:w="2361" w:type="dxa"/>
          </w:tcPr>
          <w:p w14:paraId="5E13E0A6" w14:textId="77777777" w:rsidR="0001655C" w:rsidRPr="0001655C" w:rsidRDefault="0001655C" w:rsidP="0001655C">
            <w:pPr>
              <w:spacing w:after="60"/>
              <w:rPr>
                <w:iCs/>
                <w:sz w:val="20"/>
                <w:szCs w:val="20"/>
              </w:rPr>
            </w:pPr>
            <w:r w:rsidRPr="0001655C">
              <w:rPr>
                <w:iCs/>
                <w:sz w:val="20"/>
                <w:szCs w:val="20"/>
              </w:rPr>
              <w:t xml:space="preserve">GSPLITPER </w:t>
            </w:r>
            <w:r w:rsidRPr="0001655C">
              <w:rPr>
                <w:i/>
                <w:iCs/>
                <w:sz w:val="20"/>
                <w:szCs w:val="20"/>
                <w:vertAlign w:val="subscript"/>
              </w:rPr>
              <w:t xml:space="preserve">q, r, </w:t>
            </w:r>
            <w:proofErr w:type="spellStart"/>
            <w:r w:rsidRPr="0001655C">
              <w:rPr>
                <w:i/>
                <w:iCs/>
                <w:sz w:val="20"/>
                <w:szCs w:val="20"/>
                <w:vertAlign w:val="subscript"/>
              </w:rPr>
              <w:t>gsc</w:t>
            </w:r>
            <w:proofErr w:type="spellEnd"/>
            <w:r w:rsidRPr="0001655C">
              <w:rPr>
                <w:i/>
                <w:iCs/>
                <w:sz w:val="20"/>
                <w:szCs w:val="20"/>
                <w:vertAlign w:val="subscript"/>
              </w:rPr>
              <w:t>, p</w:t>
            </w:r>
          </w:p>
        </w:tc>
        <w:tc>
          <w:tcPr>
            <w:tcW w:w="826" w:type="dxa"/>
          </w:tcPr>
          <w:p w14:paraId="3B9E17D2" w14:textId="77777777" w:rsidR="0001655C" w:rsidRPr="0001655C" w:rsidRDefault="0001655C" w:rsidP="0001655C">
            <w:pPr>
              <w:spacing w:after="60"/>
              <w:rPr>
                <w:iCs/>
                <w:sz w:val="20"/>
                <w:szCs w:val="20"/>
              </w:rPr>
            </w:pPr>
            <w:r w:rsidRPr="0001655C">
              <w:rPr>
                <w:iCs/>
                <w:sz w:val="20"/>
                <w:szCs w:val="20"/>
              </w:rPr>
              <w:t>none</w:t>
            </w:r>
          </w:p>
        </w:tc>
        <w:tc>
          <w:tcPr>
            <w:tcW w:w="5884" w:type="dxa"/>
          </w:tcPr>
          <w:p w14:paraId="3B04B31F" w14:textId="77777777" w:rsidR="0001655C" w:rsidRPr="0001655C" w:rsidRDefault="0001655C" w:rsidP="0001655C">
            <w:pPr>
              <w:spacing w:after="60"/>
              <w:rPr>
                <w:iCs/>
                <w:sz w:val="20"/>
                <w:szCs w:val="20"/>
              </w:rPr>
            </w:pPr>
            <w:r w:rsidRPr="0001655C">
              <w:rPr>
                <w:i/>
                <w:iCs/>
                <w:sz w:val="20"/>
                <w:szCs w:val="20"/>
              </w:rPr>
              <w:t>Generation Resource SCADA Splitting Percentage</w:t>
            </w:r>
            <w:r w:rsidRPr="0001655C">
              <w:rPr>
                <w:iCs/>
                <w:sz w:val="20"/>
                <w:szCs w:val="20"/>
              </w:rPr>
              <w:t xml:space="preserve">—The generation allocation percentage for Resource </w:t>
            </w:r>
            <w:r w:rsidRPr="0001655C">
              <w:rPr>
                <w:i/>
                <w:iCs/>
                <w:sz w:val="20"/>
                <w:szCs w:val="20"/>
              </w:rPr>
              <w:t>r</w:t>
            </w:r>
            <w:r w:rsidRPr="0001655C">
              <w:rPr>
                <w:iCs/>
                <w:sz w:val="20"/>
                <w:szCs w:val="20"/>
              </w:rPr>
              <w:t xml:space="preserve"> that is part of a generation site code </w:t>
            </w:r>
            <w:proofErr w:type="spellStart"/>
            <w:r w:rsidRPr="0001655C">
              <w:rPr>
                <w:i/>
                <w:iCs/>
                <w:sz w:val="20"/>
                <w:szCs w:val="20"/>
              </w:rPr>
              <w:t>gsc</w:t>
            </w:r>
            <w:proofErr w:type="spellEnd"/>
            <w:r w:rsidRPr="0001655C">
              <w:rPr>
                <w:iCs/>
                <w:sz w:val="20"/>
                <w:szCs w:val="20"/>
              </w:rPr>
              <w:t xml:space="preserve">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GSPLITPER is calculated by taking the SCADA values (GSSPLITSCA) for a particular Generation Resource </w:t>
            </w:r>
            <w:r w:rsidRPr="0001655C">
              <w:rPr>
                <w:i/>
                <w:iCs/>
                <w:sz w:val="20"/>
                <w:szCs w:val="20"/>
              </w:rPr>
              <w:t>r</w:t>
            </w:r>
            <w:r w:rsidRPr="0001655C">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szCs w:val="20"/>
              </w:rPr>
              <w:t xml:space="preserve">r </w:t>
            </w:r>
            <w:r w:rsidRPr="0001655C">
              <w:rPr>
                <w:iCs/>
                <w:sz w:val="20"/>
                <w:szCs w:val="20"/>
              </w:rPr>
              <w:t>is the Combined Cycle Train.</w:t>
            </w:r>
          </w:p>
        </w:tc>
      </w:tr>
      <w:tr w:rsidR="0001655C" w:rsidRPr="0001655C" w14:paraId="1D376113" w14:textId="77777777" w:rsidTr="003B71DB">
        <w:trPr>
          <w:cantSplit/>
        </w:trPr>
        <w:tc>
          <w:tcPr>
            <w:tcW w:w="2361" w:type="dxa"/>
          </w:tcPr>
          <w:p w14:paraId="66F1F009" w14:textId="77777777" w:rsidR="0001655C" w:rsidRPr="0001655C" w:rsidRDefault="0001655C" w:rsidP="0001655C">
            <w:pPr>
              <w:spacing w:after="60"/>
              <w:rPr>
                <w:iCs/>
                <w:sz w:val="20"/>
                <w:szCs w:val="20"/>
              </w:rPr>
            </w:pPr>
            <w:r w:rsidRPr="0001655C">
              <w:rPr>
                <w:iCs/>
                <w:sz w:val="20"/>
                <w:szCs w:val="20"/>
              </w:rPr>
              <w:t xml:space="preserve">GSSPLITSCA </w:t>
            </w:r>
            <w:r w:rsidRPr="0001655C">
              <w:rPr>
                <w:i/>
                <w:iCs/>
                <w:sz w:val="20"/>
                <w:szCs w:val="20"/>
                <w:vertAlign w:val="subscript"/>
              </w:rPr>
              <w:t>r</w:t>
            </w:r>
          </w:p>
        </w:tc>
        <w:tc>
          <w:tcPr>
            <w:tcW w:w="826" w:type="dxa"/>
          </w:tcPr>
          <w:p w14:paraId="6A927577" w14:textId="77777777" w:rsidR="0001655C" w:rsidRPr="0001655C" w:rsidRDefault="0001655C" w:rsidP="0001655C">
            <w:pPr>
              <w:spacing w:after="60"/>
              <w:rPr>
                <w:iCs/>
                <w:sz w:val="20"/>
                <w:szCs w:val="20"/>
              </w:rPr>
            </w:pPr>
            <w:r w:rsidRPr="0001655C">
              <w:rPr>
                <w:iCs/>
                <w:sz w:val="20"/>
                <w:szCs w:val="20"/>
              </w:rPr>
              <w:t>MWh</w:t>
            </w:r>
          </w:p>
        </w:tc>
        <w:tc>
          <w:tcPr>
            <w:tcW w:w="5884" w:type="dxa"/>
          </w:tcPr>
          <w:p w14:paraId="0FB13B2A" w14:textId="77777777" w:rsidR="0001655C" w:rsidRPr="0001655C" w:rsidRDefault="0001655C" w:rsidP="0001655C">
            <w:pPr>
              <w:spacing w:after="60"/>
              <w:rPr>
                <w:iCs/>
                <w:sz w:val="20"/>
                <w:szCs w:val="20"/>
              </w:rPr>
            </w:pPr>
            <w:r w:rsidRPr="0001655C">
              <w:rPr>
                <w:i/>
                <w:iCs/>
                <w:sz w:val="20"/>
                <w:szCs w:val="20"/>
              </w:rPr>
              <w:t>Generation Resource SCADA Net Real Power provided via Telemetry</w:t>
            </w:r>
            <w:r w:rsidRPr="0001655C">
              <w:rPr>
                <w:iCs/>
                <w:sz w:val="20"/>
                <w:szCs w:val="20"/>
              </w:rPr>
              <w:t xml:space="preserve">—The net real power provided via telemetry per Resource within the net metering arrangement, integrated for the 15-minute Settlement Interval.  Where for a Combined Cycle Train, the Resource </w:t>
            </w:r>
            <w:r w:rsidRPr="0001655C">
              <w:rPr>
                <w:i/>
                <w:iCs/>
                <w:sz w:val="20"/>
                <w:szCs w:val="20"/>
              </w:rPr>
              <w:t>r</w:t>
            </w:r>
            <w:r w:rsidRPr="0001655C">
              <w:rPr>
                <w:iCs/>
                <w:sz w:val="20"/>
                <w:szCs w:val="20"/>
              </w:rPr>
              <w:t xml:space="preserve"> is the Combined Cycle Train.</w:t>
            </w:r>
          </w:p>
        </w:tc>
      </w:tr>
      <w:tr w:rsidR="0001655C" w:rsidRPr="0001655C" w14:paraId="1D0D5BE6"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7093CCD2" w14:textId="77777777" w:rsidR="0001655C" w:rsidRPr="0001655C" w:rsidRDefault="0001655C" w:rsidP="0001655C">
            <w:pPr>
              <w:spacing w:after="60"/>
              <w:rPr>
                <w:i/>
                <w:iCs/>
                <w:sz w:val="20"/>
                <w:szCs w:val="20"/>
              </w:rPr>
            </w:pPr>
            <w:proofErr w:type="spellStart"/>
            <w:r w:rsidRPr="0001655C">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tcPr>
          <w:p w14:paraId="712599F5"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4A904E01" w14:textId="77777777" w:rsidR="0001655C" w:rsidRPr="0001655C" w:rsidRDefault="0001655C" w:rsidP="0001655C">
            <w:pPr>
              <w:spacing w:after="60"/>
              <w:rPr>
                <w:iCs/>
                <w:sz w:val="20"/>
                <w:szCs w:val="20"/>
              </w:rPr>
            </w:pPr>
            <w:r w:rsidRPr="0001655C">
              <w:rPr>
                <w:iCs/>
                <w:sz w:val="20"/>
                <w:szCs w:val="20"/>
              </w:rPr>
              <w:t>A generation site code.</w:t>
            </w:r>
          </w:p>
        </w:tc>
      </w:tr>
      <w:tr w:rsidR="0001655C" w:rsidRPr="0001655C" w14:paraId="6E268B31"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248B50BC" w14:textId="77777777" w:rsidR="0001655C" w:rsidRPr="0001655C" w:rsidRDefault="0001655C" w:rsidP="0001655C">
            <w:pPr>
              <w:spacing w:after="60"/>
              <w:rPr>
                <w:i/>
                <w:iCs/>
                <w:sz w:val="20"/>
                <w:szCs w:val="20"/>
              </w:rPr>
            </w:pPr>
            <w:r w:rsidRPr="0001655C">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0FA50F65"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4A4C5A07" w14:textId="77777777" w:rsidR="0001655C" w:rsidRPr="0001655C" w:rsidRDefault="0001655C" w:rsidP="0001655C">
            <w:pPr>
              <w:spacing w:after="60"/>
              <w:rPr>
                <w:iCs/>
                <w:sz w:val="20"/>
                <w:szCs w:val="20"/>
              </w:rPr>
            </w:pPr>
            <w:r w:rsidRPr="0001655C">
              <w:rPr>
                <w:iCs/>
                <w:sz w:val="20"/>
                <w:szCs w:val="20"/>
              </w:rPr>
              <w:t xml:space="preserve">A Generation Resource that is located at the Facility with net metering.  </w:t>
            </w:r>
          </w:p>
        </w:tc>
      </w:tr>
      <w:tr w:rsidR="0001655C" w:rsidRPr="0001655C" w14:paraId="505EE78B"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57B6D009" w14:textId="77777777" w:rsidR="0001655C" w:rsidRPr="0001655C" w:rsidRDefault="0001655C" w:rsidP="0001655C">
            <w:pPr>
              <w:spacing w:after="60"/>
              <w:rPr>
                <w:i/>
                <w:iCs/>
                <w:sz w:val="20"/>
                <w:szCs w:val="20"/>
              </w:rPr>
            </w:pPr>
            <w:r w:rsidRPr="0001655C">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1B57BF37"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104F6192"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5340CE19"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63E5A09A" w14:textId="77777777" w:rsidR="0001655C" w:rsidRPr="0001655C" w:rsidRDefault="0001655C" w:rsidP="0001655C">
            <w:pPr>
              <w:spacing w:after="60"/>
              <w:rPr>
                <w:i/>
                <w:iCs/>
                <w:sz w:val="20"/>
                <w:szCs w:val="20"/>
              </w:rPr>
            </w:pPr>
            <w:r w:rsidRPr="0001655C">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7B4F1D5E"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25268ECB" w14:textId="77777777" w:rsidR="0001655C" w:rsidRPr="0001655C" w:rsidRDefault="0001655C" w:rsidP="0001655C">
            <w:pPr>
              <w:spacing w:after="60"/>
              <w:rPr>
                <w:iCs/>
                <w:sz w:val="20"/>
                <w:szCs w:val="20"/>
              </w:rPr>
            </w:pPr>
            <w:r w:rsidRPr="0001655C">
              <w:rPr>
                <w:iCs/>
                <w:sz w:val="20"/>
                <w:szCs w:val="20"/>
              </w:rPr>
              <w:t>A Resource Node Settlement Point.</w:t>
            </w:r>
          </w:p>
        </w:tc>
      </w:tr>
    </w:tbl>
    <w:p w14:paraId="782F7271" w14:textId="77777777" w:rsidR="0001655C" w:rsidRPr="0001655C" w:rsidRDefault="0001655C" w:rsidP="0001655C">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72C2E820" w14:textId="77777777" w:rsidTr="003B71DB">
        <w:trPr>
          <w:trHeight w:val="206"/>
        </w:trPr>
        <w:tc>
          <w:tcPr>
            <w:tcW w:w="5000" w:type="pct"/>
            <w:shd w:val="pct12" w:color="auto" w:fill="auto"/>
          </w:tcPr>
          <w:p w14:paraId="4F463F54" w14:textId="77777777" w:rsidR="0001655C" w:rsidRPr="0001655C" w:rsidRDefault="0001655C" w:rsidP="0001655C">
            <w:pPr>
              <w:spacing w:before="120" w:after="240"/>
              <w:rPr>
                <w:b/>
                <w:i/>
                <w:iCs/>
              </w:rPr>
            </w:pPr>
            <w:r w:rsidRPr="0001655C">
              <w:rPr>
                <w:b/>
                <w:i/>
                <w:iCs/>
              </w:rPr>
              <w:t>[NPRR1014:  Replace paragraph (5) above with the following upon system implementation:]</w:t>
            </w:r>
          </w:p>
          <w:p w14:paraId="54F8511B" w14:textId="77777777" w:rsidR="0001655C" w:rsidRPr="0001655C" w:rsidRDefault="0001655C" w:rsidP="0001655C">
            <w:pPr>
              <w:widowControl w:val="0"/>
              <w:spacing w:before="240" w:after="120"/>
              <w:ind w:left="720" w:hanging="720"/>
            </w:pPr>
            <w:r w:rsidRPr="0001655C">
              <w:t>(5)</w:t>
            </w:r>
            <w:r w:rsidRPr="0001655C">
              <w:tab/>
              <w:t>The Generation Resource or ESR SCADA Splitting Percentage for each Resource within a net metering arrangement for the 15-minute Settlement Interval is calculated as follows:</w:t>
            </w:r>
          </w:p>
          <w:p w14:paraId="554C5F9C" w14:textId="77777777" w:rsidR="0001655C" w:rsidRPr="0001655C" w:rsidRDefault="0001655C" w:rsidP="0001655C">
            <w:pPr>
              <w:spacing w:before="120" w:after="120"/>
              <w:ind w:firstLine="720"/>
              <w:jc w:val="both"/>
              <w:rPr>
                <w:b/>
                <w:vertAlign w:val="subscript"/>
                <w:lang w:val="pt-BR"/>
              </w:rPr>
            </w:pPr>
            <w:r w:rsidRPr="0001655C">
              <w:rPr>
                <w:b/>
                <w:lang w:val="pt-BR"/>
              </w:rPr>
              <w:t xml:space="preserve">GSPLITPER </w:t>
            </w:r>
            <w:r w:rsidRPr="0001655C">
              <w:rPr>
                <w:b/>
                <w:i/>
                <w:vertAlign w:val="subscript"/>
                <w:lang w:val="pt-BR"/>
              </w:rPr>
              <w:t>q</w:t>
            </w:r>
            <w:r w:rsidRPr="0001655C">
              <w:rPr>
                <w:rFonts w:ascii="Times New Roman Bold" w:hAnsi="Times New Roman Bold"/>
                <w:b/>
                <w:i/>
                <w:vertAlign w:val="subscript"/>
                <w:lang w:val="pt-BR"/>
              </w:rPr>
              <w:t xml:space="preserve">,  </w:t>
            </w:r>
            <w:r w:rsidRPr="0001655C">
              <w:rPr>
                <w:b/>
                <w:i/>
                <w:vertAlign w:val="subscript"/>
                <w:lang w:val="pt-BR"/>
              </w:rPr>
              <w:t>r, gsc, p</w:t>
            </w:r>
            <w:r w:rsidRPr="0001655C">
              <w:rPr>
                <w:b/>
                <w:lang w:val="pt-BR"/>
              </w:rPr>
              <w:t xml:space="preserve"> </w:t>
            </w:r>
            <w:r w:rsidRPr="0001655C">
              <w:rPr>
                <w:b/>
                <w:lang w:val="pt-BR"/>
              </w:rPr>
              <w:tab/>
              <w:t xml:space="preserve">= GSSPLITSCA </w:t>
            </w:r>
            <w:r w:rsidRPr="0001655C">
              <w:rPr>
                <w:b/>
                <w:i/>
                <w:vertAlign w:val="subscript"/>
                <w:lang w:val="pt-BR"/>
              </w:rPr>
              <w:t>r</w:t>
            </w:r>
            <w:r w:rsidRPr="0001655C">
              <w:rPr>
                <w:b/>
                <w:lang w:val="pt-BR"/>
              </w:rPr>
              <w:t xml:space="preserve"> / </w:t>
            </w:r>
            <w:r w:rsidRPr="0001655C">
              <w:rPr>
                <w:position w:val="-18"/>
              </w:rPr>
              <w:object w:dxaOrig="255" w:dyaOrig="495" w14:anchorId="348A9CE9">
                <v:shape id="_x0000_i1170" type="#_x0000_t75" style="width:13.2pt;height:28.8pt" o:ole="">
                  <v:imagedata r:id="rId137" o:title=""/>
                </v:shape>
                <o:OLEObject Type="Embed" ProgID="Equation.3" ShapeID="_x0000_i1170" DrawAspect="Content" ObjectID="_1808977577" r:id="rId186"/>
              </w:object>
            </w:r>
            <w:r w:rsidRPr="0001655C">
              <w:rPr>
                <w:b/>
                <w:lang w:val="pt-BR"/>
              </w:rPr>
              <w:t xml:space="preserve">GSSPLITSCA </w:t>
            </w:r>
            <w:r w:rsidRPr="0001655C">
              <w:rPr>
                <w:b/>
                <w:i/>
                <w:vertAlign w:val="subscript"/>
                <w:lang w:val="pt-BR"/>
              </w:rPr>
              <w:t>r</w:t>
            </w:r>
          </w:p>
          <w:p w14:paraId="6DFCC59A" w14:textId="77777777" w:rsidR="0001655C" w:rsidRPr="0001655C" w:rsidRDefault="0001655C" w:rsidP="0001655C">
            <w:pPr>
              <w:spacing w:before="120"/>
            </w:pPr>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01655C" w:rsidRPr="0001655C" w14:paraId="7E326B47" w14:textId="77777777" w:rsidTr="003B71DB">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15358E4C" w14:textId="77777777" w:rsidR="0001655C" w:rsidRPr="0001655C" w:rsidRDefault="0001655C" w:rsidP="0001655C">
                  <w:pPr>
                    <w:spacing w:after="120"/>
                    <w:rPr>
                      <w:b/>
                      <w:iCs/>
                      <w:sz w:val="20"/>
                    </w:rPr>
                  </w:pPr>
                  <w:r w:rsidRPr="0001655C">
                    <w:rPr>
                      <w:b/>
                      <w:iCs/>
                      <w:sz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42A0BC12" w14:textId="77777777" w:rsidR="0001655C" w:rsidRPr="0001655C" w:rsidRDefault="0001655C" w:rsidP="0001655C">
                  <w:pPr>
                    <w:spacing w:after="120"/>
                    <w:rPr>
                      <w:b/>
                      <w:iCs/>
                      <w:sz w:val="20"/>
                    </w:rPr>
                  </w:pPr>
                  <w:r w:rsidRPr="0001655C">
                    <w:rPr>
                      <w:b/>
                      <w:iCs/>
                      <w:sz w:val="20"/>
                    </w:rPr>
                    <w:t>Unit</w:t>
                  </w:r>
                </w:p>
              </w:tc>
              <w:tc>
                <w:tcPr>
                  <w:tcW w:w="5884" w:type="dxa"/>
                  <w:tcBorders>
                    <w:top w:val="single" w:sz="4" w:space="0" w:color="auto"/>
                    <w:left w:val="single" w:sz="4" w:space="0" w:color="auto"/>
                    <w:bottom w:val="single" w:sz="4" w:space="0" w:color="auto"/>
                    <w:right w:val="single" w:sz="4" w:space="0" w:color="auto"/>
                  </w:tcBorders>
                  <w:hideMark/>
                </w:tcPr>
                <w:p w14:paraId="2B5BDCCD" w14:textId="77777777" w:rsidR="0001655C" w:rsidRPr="0001655C" w:rsidRDefault="0001655C" w:rsidP="0001655C">
                  <w:pPr>
                    <w:spacing w:after="120"/>
                    <w:rPr>
                      <w:b/>
                      <w:iCs/>
                      <w:sz w:val="20"/>
                    </w:rPr>
                  </w:pPr>
                  <w:r w:rsidRPr="0001655C">
                    <w:rPr>
                      <w:b/>
                      <w:iCs/>
                      <w:sz w:val="20"/>
                    </w:rPr>
                    <w:t>Definition</w:t>
                  </w:r>
                </w:p>
              </w:tc>
            </w:tr>
            <w:tr w:rsidR="0001655C" w:rsidRPr="0001655C" w14:paraId="56CCCE28"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6F4A7595" w14:textId="77777777" w:rsidR="0001655C" w:rsidRPr="0001655C" w:rsidRDefault="0001655C" w:rsidP="0001655C">
                  <w:pPr>
                    <w:spacing w:after="60"/>
                    <w:rPr>
                      <w:iCs/>
                      <w:sz w:val="20"/>
                    </w:rPr>
                  </w:pPr>
                  <w:r w:rsidRPr="0001655C">
                    <w:rPr>
                      <w:iCs/>
                      <w:sz w:val="20"/>
                    </w:rPr>
                    <w:t xml:space="preserve">GSPLITPER </w:t>
                  </w:r>
                  <w:r w:rsidRPr="0001655C">
                    <w:rPr>
                      <w:i/>
                      <w:iCs/>
                      <w:sz w:val="20"/>
                      <w:vertAlign w:val="subscript"/>
                    </w:rPr>
                    <w:t xml:space="preserve">q, r, </w:t>
                  </w:r>
                  <w:proofErr w:type="spellStart"/>
                  <w:r w:rsidRPr="0001655C">
                    <w:rPr>
                      <w:i/>
                      <w:iCs/>
                      <w:sz w:val="20"/>
                      <w:vertAlign w:val="subscript"/>
                    </w:rPr>
                    <w:t>gsc</w:t>
                  </w:r>
                  <w:proofErr w:type="spellEnd"/>
                  <w:r w:rsidRPr="0001655C">
                    <w:rPr>
                      <w:i/>
                      <w:iCs/>
                      <w:sz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168DB976"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6109FBC" w14:textId="77777777" w:rsidR="0001655C" w:rsidRPr="0001655C" w:rsidRDefault="0001655C" w:rsidP="0001655C">
                  <w:pPr>
                    <w:spacing w:after="60"/>
                    <w:rPr>
                      <w:iCs/>
                      <w:sz w:val="20"/>
                    </w:rPr>
                  </w:pPr>
                  <w:r w:rsidRPr="0001655C">
                    <w:rPr>
                      <w:i/>
                      <w:iCs/>
                      <w:sz w:val="20"/>
                    </w:rPr>
                    <w:t>Generation Resource SCADA Splitting Percentage</w:t>
                  </w:r>
                  <w:r w:rsidRPr="0001655C">
                    <w:rPr>
                      <w:iCs/>
                      <w:sz w:val="20"/>
                    </w:rPr>
                    <w:t xml:space="preserve">—The generation allocation percentage for Resource </w:t>
                  </w:r>
                  <w:r w:rsidRPr="0001655C">
                    <w:rPr>
                      <w:i/>
                      <w:iCs/>
                      <w:sz w:val="20"/>
                    </w:rPr>
                    <w:t>r</w:t>
                  </w:r>
                  <w:r w:rsidRPr="0001655C">
                    <w:rPr>
                      <w:iCs/>
                      <w:sz w:val="20"/>
                    </w:rPr>
                    <w:t xml:space="preserve"> that is part of a generation site code </w:t>
                  </w:r>
                  <w:proofErr w:type="spellStart"/>
                  <w:r w:rsidRPr="0001655C">
                    <w:rPr>
                      <w:i/>
                      <w:iCs/>
                      <w:sz w:val="20"/>
                    </w:rPr>
                    <w:t>gsc</w:t>
                  </w:r>
                  <w:proofErr w:type="spellEnd"/>
                  <w:r w:rsidRPr="0001655C">
                    <w:rPr>
                      <w:iCs/>
                      <w:sz w:val="20"/>
                    </w:rPr>
                    <w:t xml:space="preserve"> for the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GSPLITPER is calculated by taking the SCADA values (GSSPLITSCA) for a particular Generation Resource or ESR </w:t>
                  </w:r>
                  <w:r w:rsidRPr="0001655C">
                    <w:rPr>
                      <w:i/>
                      <w:iCs/>
                      <w:sz w:val="20"/>
                    </w:rPr>
                    <w:t>r</w:t>
                  </w:r>
                  <w:r w:rsidRPr="0001655C">
                    <w:rPr>
                      <w:iCs/>
                      <w:sz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rPr>
                    <w:t xml:space="preserve">r </w:t>
                  </w:r>
                  <w:r w:rsidRPr="0001655C">
                    <w:rPr>
                      <w:iCs/>
                      <w:sz w:val="20"/>
                    </w:rPr>
                    <w:t>is the Combined Cycle Train.</w:t>
                  </w:r>
                </w:p>
              </w:tc>
            </w:tr>
            <w:tr w:rsidR="0001655C" w:rsidRPr="0001655C" w14:paraId="1C69F6FF"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0A0DACBA" w14:textId="77777777" w:rsidR="0001655C" w:rsidRPr="0001655C" w:rsidRDefault="0001655C" w:rsidP="0001655C">
                  <w:pPr>
                    <w:spacing w:after="60"/>
                    <w:rPr>
                      <w:iCs/>
                      <w:sz w:val="20"/>
                    </w:rPr>
                  </w:pPr>
                  <w:r w:rsidRPr="0001655C">
                    <w:rPr>
                      <w:iCs/>
                      <w:sz w:val="20"/>
                    </w:rPr>
                    <w:t xml:space="preserve">GSSPLITSCA </w:t>
                  </w:r>
                  <w:r w:rsidRPr="0001655C">
                    <w:rPr>
                      <w:i/>
                      <w:iCs/>
                      <w:sz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49A80707" w14:textId="77777777" w:rsidR="0001655C" w:rsidRPr="0001655C" w:rsidRDefault="0001655C" w:rsidP="0001655C">
                  <w:pPr>
                    <w:spacing w:after="60"/>
                    <w:rPr>
                      <w:iCs/>
                      <w:sz w:val="20"/>
                    </w:rPr>
                  </w:pPr>
                  <w:r w:rsidRPr="0001655C">
                    <w:rPr>
                      <w:iCs/>
                      <w:sz w:val="20"/>
                    </w:rPr>
                    <w:t>MWh</w:t>
                  </w:r>
                </w:p>
              </w:tc>
              <w:tc>
                <w:tcPr>
                  <w:tcW w:w="5884" w:type="dxa"/>
                  <w:tcBorders>
                    <w:top w:val="single" w:sz="4" w:space="0" w:color="auto"/>
                    <w:left w:val="single" w:sz="4" w:space="0" w:color="auto"/>
                    <w:bottom w:val="single" w:sz="4" w:space="0" w:color="auto"/>
                    <w:right w:val="single" w:sz="4" w:space="0" w:color="auto"/>
                  </w:tcBorders>
                  <w:hideMark/>
                </w:tcPr>
                <w:p w14:paraId="4E227EDE" w14:textId="77777777" w:rsidR="0001655C" w:rsidRPr="0001655C" w:rsidRDefault="0001655C" w:rsidP="0001655C">
                  <w:pPr>
                    <w:spacing w:after="60"/>
                    <w:rPr>
                      <w:iCs/>
                      <w:sz w:val="20"/>
                    </w:rPr>
                  </w:pPr>
                  <w:r w:rsidRPr="0001655C">
                    <w:rPr>
                      <w:i/>
                      <w:iCs/>
                      <w:sz w:val="20"/>
                    </w:rPr>
                    <w:t>Generation Resource SCADA Net Real Power provided via Telemetry</w:t>
                  </w:r>
                  <w:r w:rsidRPr="0001655C">
                    <w:rPr>
                      <w:iCs/>
                      <w:sz w:val="20"/>
                    </w:rPr>
                    <w:t xml:space="preserve">—The net real power provided via telemetry per Resource within the net metering arrangement, integrated for the 15-minute Settlement Interval.  Where for a Combined Cycle Train, the Resource </w:t>
                  </w:r>
                  <w:r w:rsidRPr="0001655C">
                    <w:rPr>
                      <w:i/>
                      <w:iCs/>
                      <w:sz w:val="20"/>
                    </w:rPr>
                    <w:t>r</w:t>
                  </w:r>
                  <w:r w:rsidRPr="0001655C">
                    <w:rPr>
                      <w:iCs/>
                      <w:sz w:val="20"/>
                    </w:rPr>
                    <w:t xml:space="preserve"> is the Combined Cycle Train.</w:t>
                  </w:r>
                </w:p>
              </w:tc>
            </w:tr>
            <w:tr w:rsidR="0001655C" w:rsidRPr="0001655C" w14:paraId="5905EFE4"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28356124" w14:textId="77777777" w:rsidR="0001655C" w:rsidRPr="0001655C" w:rsidRDefault="0001655C" w:rsidP="0001655C">
                  <w:pPr>
                    <w:spacing w:after="60"/>
                    <w:rPr>
                      <w:i/>
                      <w:iCs/>
                      <w:sz w:val="20"/>
                    </w:rPr>
                  </w:pPr>
                  <w:proofErr w:type="spellStart"/>
                  <w:r w:rsidRPr="0001655C">
                    <w:rPr>
                      <w:i/>
                      <w:iCs/>
                      <w:sz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22DC6704"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C68BC1F" w14:textId="77777777" w:rsidR="0001655C" w:rsidRPr="0001655C" w:rsidRDefault="0001655C" w:rsidP="0001655C">
                  <w:pPr>
                    <w:spacing w:after="60"/>
                    <w:rPr>
                      <w:iCs/>
                      <w:sz w:val="20"/>
                    </w:rPr>
                  </w:pPr>
                  <w:r w:rsidRPr="0001655C">
                    <w:rPr>
                      <w:iCs/>
                      <w:sz w:val="20"/>
                    </w:rPr>
                    <w:t>A generation site code.</w:t>
                  </w:r>
                </w:p>
              </w:tc>
            </w:tr>
            <w:tr w:rsidR="0001655C" w:rsidRPr="0001655C" w14:paraId="401C4782"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53D0D6C4" w14:textId="77777777" w:rsidR="0001655C" w:rsidRPr="0001655C" w:rsidRDefault="0001655C" w:rsidP="0001655C">
                  <w:pPr>
                    <w:spacing w:after="60"/>
                    <w:rPr>
                      <w:i/>
                      <w:iCs/>
                      <w:sz w:val="20"/>
                    </w:rPr>
                  </w:pPr>
                  <w:r w:rsidRPr="0001655C">
                    <w:rPr>
                      <w:i/>
                      <w:iCs/>
                      <w:sz w:val="20"/>
                    </w:rPr>
                    <w:lastRenderedPageBreak/>
                    <w:t>r</w:t>
                  </w:r>
                </w:p>
              </w:tc>
              <w:tc>
                <w:tcPr>
                  <w:tcW w:w="826" w:type="dxa"/>
                  <w:tcBorders>
                    <w:top w:val="single" w:sz="4" w:space="0" w:color="auto"/>
                    <w:left w:val="single" w:sz="4" w:space="0" w:color="auto"/>
                    <w:bottom w:val="single" w:sz="4" w:space="0" w:color="auto"/>
                    <w:right w:val="single" w:sz="4" w:space="0" w:color="auto"/>
                  </w:tcBorders>
                  <w:hideMark/>
                </w:tcPr>
                <w:p w14:paraId="0DCC0E59"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84F2A72" w14:textId="77777777" w:rsidR="0001655C" w:rsidRPr="0001655C" w:rsidRDefault="0001655C" w:rsidP="0001655C">
                  <w:pPr>
                    <w:spacing w:after="60"/>
                    <w:rPr>
                      <w:iCs/>
                      <w:sz w:val="20"/>
                    </w:rPr>
                  </w:pPr>
                  <w:r w:rsidRPr="0001655C">
                    <w:rPr>
                      <w:iCs/>
                      <w:sz w:val="20"/>
                    </w:rPr>
                    <w:t xml:space="preserve">A Generation Resource or ESR that is located at the Facility with net metering.  </w:t>
                  </w:r>
                </w:p>
              </w:tc>
            </w:tr>
            <w:tr w:rsidR="0001655C" w:rsidRPr="0001655C" w14:paraId="6063886E"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17F015E1" w14:textId="77777777" w:rsidR="0001655C" w:rsidRPr="0001655C" w:rsidRDefault="0001655C" w:rsidP="0001655C">
                  <w:pPr>
                    <w:spacing w:after="60"/>
                    <w:rPr>
                      <w:i/>
                      <w:iCs/>
                      <w:sz w:val="20"/>
                    </w:rPr>
                  </w:pPr>
                  <w:r w:rsidRPr="0001655C">
                    <w:rPr>
                      <w:i/>
                      <w:iCs/>
                      <w:sz w:val="20"/>
                    </w:rPr>
                    <w:t>q</w:t>
                  </w:r>
                </w:p>
              </w:tc>
              <w:tc>
                <w:tcPr>
                  <w:tcW w:w="826" w:type="dxa"/>
                  <w:tcBorders>
                    <w:top w:val="single" w:sz="4" w:space="0" w:color="auto"/>
                    <w:left w:val="single" w:sz="4" w:space="0" w:color="auto"/>
                    <w:bottom w:val="single" w:sz="4" w:space="0" w:color="auto"/>
                    <w:right w:val="single" w:sz="4" w:space="0" w:color="auto"/>
                  </w:tcBorders>
                  <w:hideMark/>
                </w:tcPr>
                <w:p w14:paraId="70840F6F"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15510618" w14:textId="77777777" w:rsidR="0001655C" w:rsidRPr="0001655C" w:rsidRDefault="0001655C" w:rsidP="0001655C">
                  <w:pPr>
                    <w:spacing w:after="60"/>
                    <w:rPr>
                      <w:iCs/>
                      <w:sz w:val="20"/>
                    </w:rPr>
                  </w:pPr>
                  <w:r w:rsidRPr="0001655C">
                    <w:rPr>
                      <w:iCs/>
                      <w:sz w:val="20"/>
                    </w:rPr>
                    <w:t>A QSE.</w:t>
                  </w:r>
                </w:p>
              </w:tc>
            </w:tr>
            <w:tr w:rsidR="0001655C" w:rsidRPr="0001655C" w14:paraId="525507C7"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6575C943" w14:textId="77777777" w:rsidR="0001655C" w:rsidRPr="0001655C" w:rsidRDefault="0001655C" w:rsidP="0001655C">
                  <w:pPr>
                    <w:spacing w:after="60"/>
                    <w:rPr>
                      <w:i/>
                      <w:iCs/>
                      <w:sz w:val="20"/>
                    </w:rPr>
                  </w:pPr>
                  <w:r w:rsidRPr="0001655C">
                    <w:rPr>
                      <w:i/>
                      <w:iCs/>
                      <w:sz w:val="20"/>
                    </w:rPr>
                    <w:t>p</w:t>
                  </w:r>
                </w:p>
              </w:tc>
              <w:tc>
                <w:tcPr>
                  <w:tcW w:w="826" w:type="dxa"/>
                  <w:tcBorders>
                    <w:top w:val="single" w:sz="4" w:space="0" w:color="auto"/>
                    <w:left w:val="single" w:sz="4" w:space="0" w:color="auto"/>
                    <w:bottom w:val="single" w:sz="4" w:space="0" w:color="auto"/>
                    <w:right w:val="single" w:sz="4" w:space="0" w:color="auto"/>
                  </w:tcBorders>
                  <w:hideMark/>
                </w:tcPr>
                <w:p w14:paraId="72B6FF5B"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16F351A" w14:textId="77777777" w:rsidR="0001655C" w:rsidRPr="0001655C" w:rsidRDefault="0001655C" w:rsidP="0001655C">
                  <w:pPr>
                    <w:spacing w:after="60"/>
                    <w:rPr>
                      <w:iCs/>
                      <w:sz w:val="20"/>
                    </w:rPr>
                  </w:pPr>
                  <w:r w:rsidRPr="0001655C">
                    <w:rPr>
                      <w:iCs/>
                      <w:sz w:val="20"/>
                    </w:rPr>
                    <w:t>A Resource Node Settlement Point.</w:t>
                  </w:r>
                </w:p>
              </w:tc>
            </w:tr>
          </w:tbl>
          <w:p w14:paraId="23183556" w14:textId="77777777" w:rsidR="0001655C" w:rsidRPr="0001655C" w:rsidRDefault="0001655C" w:rsidP="0001655C">
            <w:pPr>
              <w:widowControl w:val="0"/>
              <w:spacing w:before="240" w:after="120"/>
              <w:ind w:left="720" w:hanging="720"/>
            </w:pPr>
          </w:p>
        </w:tc>
      </w:tr>
    </w:tbl>
    <w:p w14:paraId="3A500332" w14:textId="77777777" w:rsidR="0001655C" w:rsidRPr="0001655C" w:rsidRDefault="0001655C" w:rsidP="0001655C">
      <w:pPr>
        <w:spacing w:before="240" w:after="240"/>
        <w:ind w:left="720" w:hanging="720"/>
        <w:rPr>
          <w:szCs w:val="20"/>
        </w:rPr>
      </w:pPr>
      <w:r w:rsidRPr="0001655C">
        <w:rPr>
          <w:szCs w:val="20"/>
        </w:rPr>
        <w:lastRenderedPageBreak/>
        <w:t>(6)</w:t>
      </w:r>
      <w:r w:rsidRPr="0001655C">
        <w:rPr>
          <w:szCs w:val="20"/>
        </w:rPr>
        <w:tab/>
        <w:t>The total net payments and charges to each QSE for Energy Imbalance Service at all Resource Node Settlement Points for the 15-minute Settlement Interval is calculated as follows:</w:t>
      </w:r>
    </w:p>
    <w:p w14:paraId="2A975A79" w14:textId="77777777" w:rsidR="0001655C" w:rsidRPr="0001655C" w:rsidRDefault="0001655C" w:rsidP="0001655C">
      <w:pPr>
        <w:tabs>
          <w:tab w:val="left" w:pos="2340"/>
          <w:tab w:val="left" w:pos="3420"/>
        </w:tabs>
        <w:spacing w:after="240"/>
        <w:ind w:left="3420" w:hanging="2700"/>
      </w:pPr>
      <w:r w:rsidRPr="0001655C">
        <w:t xml:space="preserve">RTEIAMTQSETOT </w:t>
      </w:r>
      <w:r w:rsidRPr="0001655C">
        <w:rPr>
          <w:i/>
          <w:vertAlign w:val="subscript"/>
        </w:rPr>
        <w:t>q</w:t>
      </w:r>
      <w:r w:rsidRPr="0001655C">
        <w:tab/>
        <w:t>=</w:t>
      </w:r>
      <w:r w:rsidRPr="0001655C">
        <w:tab/>
      </w:r>
      <w:r w:rsidRPr="0001655C">
        <w:rPr>
          <w:position w:val="-22"/>
        </w:rPr>
        <w:object w:dxaOrig="225" w:dyaOrig="465" w14:anchorId="44B261CC">
          <v:shape id="_x0000_i1171" type="#_x0000_t75" style="width:13.2pt;height:13.2pt" o:ole="">
            <v:imagedata r:id="rId187" o:title=""/>
          </v:shape>
          <o:OLEObject Type="Embed" ProgID="Equation.3" ShapeID="_x0000_i1171" DrawAspect="Content" ObjectID="_1808977578" r:id="rId188"/>
        </w:object>
      </w:r>
      <w:r w:rsidRPr="0001655C">
        <w:t xml:space="preserve"> RTEIAMT </w:t>
      </w:r>
      <w:r w:rsidRPr="0001655C">
        <w:rPr>
          <w:i/>
          <w:vertAlign w:val="subscript"/>
        </w:rPr>
        <w:t>q, p</w:t>
      </w:r>
    </w:p>
    <w:p w14:paraId="0B76AE79" w14:textId="77777777" w:rsidR="0001655C" w:rsidRPr="0001655C" w:rsidRDefault="0001655C" w:rsidP="0001655C">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01655C" w:rsidRPr="0001655C" w14:paraId="374CD8A4" w14:textId="77777777" w:rsidTr="003B71DB">
        <w:trPr>
          <w:cantSplit/>
          <w:tblHeader/>
        </w:trPr>
        <w:tc>
          <w:tcPr>
            <w:tcW w:w="2165" w:type="dxa"/>
          </w:tcPr>
          <w:p w14:paraId="63101B9E" w14:textId="77777777" w:rsidR="0001655C" w:rsidRPr="0001655C" w:rsidRDefault="0001655C" w:rsidP="0001655C">
            <w:pPr>
              <w:spacing w:after="240"/>
              <w:rPr>
                <w:b/>
                <w:iCs/>
                <w:sz w:val="20"/>
                <w:szCs w:val="20"/>
              </w:rPr>
            </w:pPr>
            <w:r w:rsidRPr="0001655C">
              <w:rPr>
                <w:b/>
                <w:iCs/>
                <w:sz w:val="20"/>
                <w:szCs w:val="20"/>
              </w:rPr>
              <w:t>Variable</w:t>
            </w:r>
          </w:p>
        </w:tc>
        <w:tc>
          <w:tcPr>
            <w:tcW w:w="832" w:type="dxa"/>
          </w:tcPr>
          <w:p w14:paraId="7C00570F" w14:textId="77777777" w:rsidR="0001655C" w:rsidRPr="0001655C" w:rsidRDefault="0001655C" w:rsidP="0001655C">
            <w:pPr>
              <w:spacing w:after="240"/>
              <w:rPr>
                <w:b/>
                <w:iCs/>
                <w:sz w:val="20"/>
                <w:szCs w:val="20"/>
              </w:rPr>
            </w:pPr>
            <w:r w:rsidRPr="0001655C">
              <w:rPr>
                <w:b/>
                <w:iCs/>
                <w:sz w:val="20"/>
                <w:szCs w:val="20"/>
              </w:rPr>
              <w:t>Unit</w:t>
            </w:r>
          </w:p>
        </w:tc>
        <w:tc>
          <w:tcPr>
            <w:tcW w:w="6074" w:type="dxa"/>
          </w:tcPr>
          <w:p w14:paraId="3418D269"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48231D45" w14:textId="77777777" w:rsidTr="003B71DB">
        <w:trPr>
          <w:cantSplit/>
        </w:trPr>
        <w:tc>
          <w:tcPr>
            <w:tcW w:w="2165" w:type="dxa"/>
          </w:tcPr>
          <w:p w14:paraId="1A1FE4E5" w14:textId="77777777" w:rsidR="0001655C" w:rsidRPr="0001655C" w:rsidRDefault="0001655C" w:rsidP="0001655C">
            <w:pPr>
              <w:spacing w:after="60"/>
              <w:rPr>
                <w:iCs/>
                <w:sz w:val="20"/>
                <w:szCs w:val="20"/>
              </w:rPr>
            </w:pPr>
            <w:r w:rsidRPr="0001655C">
              <w:rPr>
                <w:iCs/>
                <w:sz w:val="20"/>
                <w:szCs w:val="20"/>
              </w:rPr>
              <w:t xml:space="preserve">RTEIAMTQSETOT </w:t>
            </w:r>
            <w:r w:rsidRPr="0001655C">
              <w:rPr>
                <w:i/>
                <w:iCs/>
                <w:sz w:val="20"/>
                <w:szCs w:val="20"/>
                <w:vertAlign w:val="subscript"/>
              </w:rPr>
              <w:t>q</w:t>
            </w:r>
          </w:p>
        </w:tc>
        <w:tc>
          <w:tcPr>
            <w:tcW w:w="832" w:type="dxa"/>
          </w:tcPr>
          <w:p w14:paraId="549CEC73" w14:textId="77777777" w:rsidR="0001655C" w:rsidRPr="0001655C" w:rsidRDefault="0001655C" w:rsidP="0001655C">
            <w:pPr>
              <w:spacing w:after="60"/>
              <w:rPr>
                <w:iCs/>
                <w:sz w:val="20"/>
                <w:szCs w:val="20"/>
              </w:rPr>
            </w:pPr>
            <w:r w:rsidRPr="0001655C">
              <w:rPr>
                <w:iCs/>
                <w:sz w:val="20"/>
                <w:szCs w:val="20"/>
              </w:rPr>
              <w:t>$</w:t>
            </w:r>
          </w:p>
        </w:tc>
        <w:tc>
          <w:tcPr>
            <w:tcW w:w="6074" w:type="dxa"/>
          </w:tcPr>
          <w:p w14:paraId="2327C7A7" w14:textId="77777777" w:rsidR="0001655C" w:rsidRPr="0001655C" w:rsidRDefault="0001655C" w:rsidP="0001655C">
            <w:pPr>
              <w:spacing w:after="60"/>
              <w:rPr>
                <w:iCs/>
                <w:sz w:val="20"/>
                <w:szCs w:val="20"/>
              </w:rPr>
            </w:pPr>
            <w:r w:rsidRPr="0001655C">
              <w:rPr>
                <w:i/>
                <w:iCs/>
                <w:sz w:val="20"/>
                <w:szCs w:val="20"/>
              </w:rPr>
              <w:t>Real-Time Energy Imbalance Amount QSE Total per QSE</w:t>
            </w:r>
            <w:r w:rsidRPr="0001655C">
              <w:rPr>
                <w:iCs/>
                <w:sz w:val="20"/>
                <w:szCs w:val="20"/>
              </w:rPr>
              <w:sym w:font="Symbol" w:char="F0BE"/>
            </w:r>
            <w:r w:rsidRPr="0001655C">
              <w:rPr>
                <w:iCs/>
                <w:sz w:val="20"/>
                <w:szCs w:val="20"/>
              </w:rPr>
              <w:t xml:space="preserve">The total net payments and charges to QSE </w:t>
            </w:r>
            <w:r w:rsidRPr="0001655C">
              <w:rPr>
                <w:i/>
                <w:iCs/>
                <w:sz w:val="20"/>
                <w:szCs w:val="20"/>
              </w:rPr>
              <w:t>q</w:t>
            </w:r>
            <w:r w:rsidRPr="0001655C">
              <w:rPr>
                <w:iCs/>
                <w:sz w:val="20"/>
                <w:szCs w:val="20"/>
              </w:rPr>
              <w:t xml:space="preserve"> for Real-Time Energy Imbalance Service at all Resource Node Settlement Points for the 15-minute Settlement Interval.</w:t>
            </w:r>
          </w:p>
        </w:tc>
      </w:tr>
      <w:tr w:rsidR="0001655C" w:rsidRPr="0001655C" w14:paraId="216C49B9" w14:textId="77777777" w:rsidTr="003B71DB">
        <w:trPr>
          <w:cantSplit/>
        </w:trPr>
        <w:tc>
          <w:tcPr>
            <w:tcW w:w="2165" w:type="dxa"/>
          </w:tcPr>
          <w:p w14:paraId="0626C479" w14:textId="77777777" w:rsidR="0001655C" w:rsidRPr="0001655C" w:rsidRDefault="0001655C" w:rsidP="0001655C">
            <w:pPr>
              <w:spacing w:after="60"/>
              <w:rPr>
                <w:iCs/>
                <w:sz w:val="20"/>
                <w:szCs w:val="20"/>
              </w:rPr>
            </w:pPr>
            <w:r w:rsidRPr="0001655C">
              <w:rPr>
                <w:iCs/>
                <w:sz w:val="20"/>
                <w:szCs w:val="20"/>
              </w:rPr>
              <w:t xml:space="preserve">RTEIAMT </w:t>
            </w:r>
            <w:r w:rsidRPr="0001655C">
              <w:rPr>
                <w:i/>
                <w:iCs/>
                <w:sz w:val="20"/>
                <w:szCs w:val="20"/>
                <w:vertAlign w:val="subscript"/>
              </w:rPr>
              <w:t>q, p</w:t>
            </w:r>
          </w:p>
        </w:tc>
        <w:tc>
          <w:tcPr>
            <w:tcW w:w="832" w:type="dxa"/>
          </w:tcPr>
          <w:p w14:paraId="184C18B9" w14:textId="77777777" w:rsidR="0001655C" w:rsidRPr="0001655C" w:rsidRDefault="0001655C" w:rsidP="0001655C">
            <w:pPr>
              <w:spacing w:after="60"/>
              <w:rPr>
                <w:iCs/>
                <w:sz w:val="20"/>
                <w:szCs w:val="20"/>
              </w:rPr>
            </w:pPr>
            <w:r w:rsidRPr="0001655C">
              <w:rPr>
                <w:iCs/>
                <w:sz w:val="20"/>
                <w:szCs w:val="20"/>
              </w:rPr>
              <w:t>$</w:t>
            </w:r>
          </w:p>
        </w:tc>
        <w:tc>
          <w:tcPr>
            <w:tcW w:w="6074" w:type="dxa"/>
          </w:tcPr>
          <w:p w14:paraId="3A5D1E9D" w14:textId="77777777" w:rsidR="0001655C" w:rsidRPr="0001655C" w:rsidRDefault="0001655C" w:rsidP="0001655C">
            <w:pPr>
              <w:spacing w:after="60"/>
              <w:rPr>
                <w:iCs/>
                <w:sz w:val="20"/>
                <w:szCs w:val="20"/>
              </w:rPr>
            </w:pPr>
            <w:r w:rsidRPr="0001655C">
              <w:rPr>
                <w:i/>
                <w:iCs/>
                <w:sz w:val="20"/>
                <w:szCs w:val="20"/>
              </w:rPr>
              <w:t>Real-Time Energy Imbalance Amount per QSE per Settlement Point</w:t>
            </w:r>
            <w:r w:rsidRPr="0001655C">
              <w:rPr>
                <w:iCs/>
                <w:sz w:val="20"/>
                <w:szCs w:val="20"/>
              </w:rPr>
              <w:t xml:space="preserve">—The payment or charge to QSE </w:t>
            </w:r>
            <w:r w:rsidRPr="0001655C">
              <w:rPr>
                <w:i/>
                <w:iCs/>
                <w:sz w:val="20"/>
                <w:szCs w:val="20"/>
              </w:rPr>
              <w:t>q</w:t>
            </w:r>
            <w:r w:rsidRPr="0001655C">
              <w:rPr>
                <w:iCs/>
                <w:sz w:val="20"/>
                <w:szCs w:val="20"/>
              </w:rPr>
              <w:t xml:space="preserve"> for Real-Time Energy Imbalance Service at Settlement Point </w:t>
            </w:r>
            <w:r w:rsidRPr="0001655C">
              <w:rPr>
                <w:i/>
                <w:iCs/>
                <w:sz w:val="20"/>
                <w:szCs w:val="20"/>
              </w:rPr>
              <w:t>p</w:t>
            </w:r>
            <w:r w:rsidRPr="0001655C">
              <w:rPr>
                <w:iCs/>
                <w:sz w:val="20"/>
                <w:szCs w:val="20"/>
              </w:rPr>
              <w:t>, for the 15-minute Settlement Interval.</w:t>
            </w:r>
          </w:p>
        </w:tc>
      </w:tr>
      <w:tr w:rsidR="0001655C" w:rsidRPr="0001655C" w14:paraId="421E4398" w14:textId="77777777" w:rsidTr="003B71DB">
        <w:trPr>
          <w:cantSplit/>
        </w:trPr>
        <w:tc>
          <w:tcPr>
            <w:tcW w:w="2165" w:type="dxa"/>
            <w:tcBorders>
              <w:top w:val="single" w:sz="4" w:space="0" w:color="auto"/>
              <w:left w:val="single" w:sz="4" w:space="0" w:color="auto"/>
              <w:bottom w:val="single" w:sz="4" w:space="0" w:color="auto"/>
              <w:right w:val="single" w:sz="4" w:space="0" w:color="auto"/>
            </w:tcBorders>
          </w:tcPr>
          <w:p w14:paraId="52550C22" w14:textId="77777777" w:rsidR="0001655C" w:rsidRPr="0001655C" w:rsidRDefault="0001655C" w:rsidP="0001655C">
            <w:pPr>
              <w:spacing w:after="60"/>
              <w:rPr>
                <w:i/>
                <w:iCs/>
                <w:sz w:val="20"/>
                <w:szCs w:val="20"/>
              </w:rPr>
            </w:pPr>
            <w:r w:rsidRPr="0001655C">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3BF4A99" w14:textId="77777777" w:rsidR="0001655C" w:rsidRPr="0001655C" w:rsidRDefault="0001655C" w:rsidP="0001655C">
            <w:pPr>
              <w:spacing w:after="60"/>
              <w:rPr>
                <w:iCs/>
                <w:sz w:val="20"/>
                <w:szCs w:val="20"/>
              </w:rPr>
            </w:pPr>
            <w:r w:rsidRPr="0001655C">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7C9D85AD"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33E6C3D2" w14:textId="77777777" w:rsidTr="003B71DB">
        <w:trPr>
          <w:cantSplit/>
        </w:trPr>
        <w:tc>
          <w:tcPr>
            <w:tcW w:w="2165" w:type="dxa"/>
            <w:tcBorders>
              <w:top w:val="single" w:sz="4" w:space="0" w:color="auto"/>
              <w:left w:val="single" w:sz="4" w:space="0" w:color="auto"/>
              <w:bottom w:val="single" w:sz="4" w:space="0" w:color="auto"/>
              <w:right w:val="single" w:sz="4" w:space="0" w:color="auto"/>
            </w:tcBorders>
          </w:tcPr>
          <w:p w14:paraId="1E1400E7" w14:textId="77777777" w:rsidR="0001655C" w:rsidRPr="0001655C" w:rsidRDefault="0001655C" w:rsidP="0001655C">
            <w:pPr>
              <w:spacing w:after="60"/>
              <w:rPr>
                <w:i/>
                <w:iCs/>
                <w:sz w:val="20"/>
                <w:szCs w:val="20"/>
              </w:rPr>
            </w:pPr>
            <w:r w:rsidRPr="0001655C">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007359DD" w14:textId="77777777" w:rsidR="0001655C" w:rsidRPr="0001655C" w:rsidRDefault="0001655C" w:rsidP="0001655C">
            <w:pPr>
              <w:spacing w:after="60"/>
              <w:rPr>
                <w:iCs/>
                <w:sz w:val="20"/>
                <w:szCs w:val="20"/>
              </w:rPr>
            </w:pPr>
            <w:r w:rsidRPr="0001655C">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44B32BF" w14:textId="77777777" w:rsidR="0001655C" w:rsidRPr="0001655C" w:rsidRDefault="0001655C" w:rsidP="0001655C">
            <w:pPr>
              <w:spacing w:after="60"/>
              <w:rPr>
                <w:iCs/>
                <w:sz w:val="20"/>
                <w:szCs w:val="20"/>
              </w:rPr>
            </w:pPr>
            <w:r w:rsidRPr="0001655C">
              <w:rPr>
                <w:iCs/>
                <w:sz w:val="20"/>
                <w:szCs w:val="20"/>
              </w:rPr>
              <w:t>A Resource Node Settlement Point.</w:t>
            </w:r>
          </w:p>
        </w:tc>
      </w:tr>
    </w:tbl>
    <w:p w14:paraId="36F32CF3" w14:textId="77777777" w:rsidR="0001655C" w:rsidRPr="0001655C" w:rsidRDefault="0001655C" w:rsidP="0001655C">
      <w:pPr>
        <w:keepNext/>
        <w:widowControl w:val="0"/>
        <w:tabs>
          <w:tab w:val="left" w:pos="1260"/>
        </w:tabs>
        <w:spacing w:before="480" w:after="240"/>
        <w:ind w:left="1267" w:hanging="1267"/>
        <w:outlineLvl w:val="3"/>
        <w:rPr>
          <w:b/>
        </w:rPr>
      </w:pPr>
      <w:bookmarkStart w:id="549" w:name="_Toc481502895"/>
      <w:bookmarkStart w:id="550" w:name="_Toc496080063"/>
      <w:bookmarkStart w:id="551" w:name="_Toc175157444"/>
      <w:commentRangeStart w:id="552"/>
      <w:r w:rsidRPr="0001655C">
        <w:rPr>
          <w:b/>
        </w:rPr>
        <w:t>6.6.3.6</w:t>
      </w:r>
      <w:commentRangeEnd w:id="552"/>
      <w:r w:rsidR="00FE7FAE">
        <w:rPr>
          <w:rStyle w:val="CommentReference"/>
        </w:rPr>
        <w:commentReference w:id="552"/>
      </w:r>
      <w:r w:rsidRPr="0001655C">
        <w:rPr>
          <w:b/>
        </w:rPr>
        <w:tab/>
        <w:t>Real-Time High Dispatch Limit Override Energy Payment</w:t>
      </w:r>
      <w:bookmarkEnd w:id="549"/>
      <w:bookmarkEnd w:id="550"/>
      <w:bookmarkEnd w:id="551"/>
      <w:r w:rsidRPr="0001655C">
        <w:rPr>
          <w:b/>
        </w:rPr>
        <w:t xml:space="preserve">  </w:t>
      </w:r>
    </w:p>
    <w:p w14:paraId="2A104211" w14:textId="77777777" w:rsidR="0001655C" w:rsidRPr="0001655C" w:rsidRDefault="0001655C" w:rsidP="0001655C">
      <w:pPr>
        <w:spacing w:after="240"/>
        <w:ind w:left="720" w:hanging="720"/>
        <w:rPr>
          <w:color w:val="000000"/>
        </w:rPr>
      </w:pPr>
      <w:r w:rsidRPr="0001655C">
        <w:rPr>
          <w:color w:val="000000"/>
        </w:rPr>
        <w:t>(1)</w:t>
      </w:r>
      <w:r w:rsidRPr="0001655C">
        <w:rPr>
          <w:color w:val="000000"/>
        </w:rPr>
        <w:tab/>
        <w:t>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4CC34D35" w14:textId="77777777" w:rsidR="0001655C" w:rsidRPr="0001655C" w:rsidRDefault="0001655C" w:rsidP="0001655C">
      <w:pPr>
        <w:spacing w:after="240"/>
        <w:ind w:left="1440" w:hanging="720"/>
      </w:pPr>
      <w:r w:rsidRPr="0001655C">
        <w:t>(a)</w:t>
      </w:r>
      <w:r w:rsidRPr="0001655C">
        <w:tab/>
        <w:t>Have complied with ERCOT Dispatch Instructions to reduce real power output;</w:t>
      </w:r>
    </w:p>
    <w:p w14:paraId="7B75CB95" w14:textId="77777777" w:rsidR="0001655C" w:rsidRPr="0001655C" w:rsidRDefault="0001655C" w:rsidP="0001655C">
      <w:pPr>
        <w:spacing w:after="240"/>
        <w:ind w:left="1440" w:hanging="720"/>
      </w:pPr>
      <w:r w:rsidRPr="0001655C">
        <w:t>(b)</w:t>
      </w:r>
      <w:r w:rsidRPr="0001655C">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71101175" w14:textId="77777777" w:rsidR="0001655C" w:rsidRPr="0001655C" w:rsidRDefault="0001655C" w:rsidP="0001655C">
      <w:pPr>
        <w:spacing w:after="240"/>
        <w:ind w:left="1440" w:hanging="720"/>
      </w:pPr>
      <w:r w:rsidRPr="0001655C">
        <w:t>(c)</w:t>
      </w:r>
      <w:r w:rsidRPr="0001655C">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107A98F0" w14:textId="77777777" w:rsidR="0001655C" w:rsidRPr="0001655C" w:rsidRDefault="0001655C" w:rsidP="0001655C">
      <w:pPr>
        <w:spacing w:after="240"/>
        <w:ind w:left="1440" w:hanging="720"/>
      </w:pPr>
      <w:r w:rsidRPr="0001655C">
        <w:lastRenderedPageBreak/>
        <w:t>(d)</w:t>
      </w:r>
      <w:r w:rsidRPr="0001655C">
        <w:tab/>
        <w:t xml:space="preserve">File a timely Settlement and billing dispute, including the following items: </w:t>
      </w:r>
    </w:p>
    <w:p w14:paraId="4A49E429" w14:textId="77777777" w:rsidR="0001655C" w:rsidRPr="0001655C" w:rsidRDefault="0001655C" w:rsidP="0001655C">
      <w:pPr>
        <w:spacing w:after="240"/>
        <w:ind w:left="2160" w:hanging="720"/>
      </w:pPr>
      <w:r w:rsidRPr="0001655C">
        <w:t>(i)</w:t>
      </w:r>
      <w:r w:rsidRPr="0001655C">
        <w:tab/>
        <w:t>An attestation signed by an officer or executive with authority to bind the QSE;</w:t>
      </w:r>
    </w:p>
    <w:p w14:paraId="0FC2E2D9" w14:textId="77777777" w:rsidR="0001655C" w:rsidRPr="0001655C" w:rsidRDefault="0001655C" w:rsidP="0001655C">
      <w:pPr>
        <w:spacing w:after="240"/>
        <w:ind w:left="2160" w:hanging="720"/>
      </w:pPr>
      <w:r w:rsidRPr="0001655C">
        <w:t>(ii)</w:t>
      </w:r>
      <w:r w:rsidRPr="0001655C">
        <w:tab/>
        <w:t>The dollar amount and calculation of the financial loss by Settlement Interval;</w:t>
      </w:r>
    </w:p>
    <w:p w14:paraId="42854C2A" w14:textId="77777777" w:rsidR="0001655C" w:rsidRPr="0001655C" w:rsidRDefault="0001655C" w:rsidP="0001655C">
      <w:pPr>
        <w:spacing w:after="240"/>
        <w:ind w:left="2160" w:hanging="720"/>
      </w:pPr>
      <w:r w:rsidRPr="0001655C">
        <w:t>(iii)</w:t>
      </w:r>
      <w:r w:rsidRPr="0001655C">
        <w:tab/>
        <w:t xml:space="preserve">An explanation of the nature of the loss and how it was attributable to the HDL override or equivalent VDI issued by ERCOT; and </w:t>
      </w:r>
    </w:p>
    <w:p w14:paraId="0EC7BCFB" w14:textId="77777777" w:rsidR="0001655C" w:rsidRPr="0001655C" w:rsidRDefault="0001655C" w:rsidP="0001655C">
      <w:pPr>
        <w:spacing w:after="240"/>
        <w:ind w:left="2160" w:hanging="720"/>
      </w:pPr>
      <w:r w:rsidRPr="0001655C">
        <w:t>(iv)</w:t>
      </w:r>
      <w:r w:rsidRPr="0001655C">
        <w:tab/>
        <w:t>Sufficient documentation to support the QSE’s calculation of the amount of the financial loss.</w:t>
      </w:r>
    </w:p>
    <w:p w14:paraId="1FA994DE" w14:textId="77777777" w:rsidR="0001655C" w:rsidRPr="0001655C" w:rsidRDefault="0001655C" w:rsidP="0001655C">
      <w:pPr>
        <w:spacing w:after="240"/>
        <w:ind w:left="720" w:hanging="720"/>
        <w:rPr>
          <w:color w:val="000000"/>
        </w:rPr>
      </w:pPr>
      <w:r w:rsidRPr="0001655C">
        <w:rPr>
          <w:color w:val="000000"/>
        </w:rPr>
        <w:t>(2)</w:t>
      </w:r>
      <w:r w:rsidRPr="0001655C">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7C0DE84" w14:textId="77777777" w:rsidR="0001655C" w:rsidRPr="0001655C" w:rsidRDefault="0001655C" w:rsidP="0001655C">
      <w:pPr>
        <w:spacing w:after="240"/>
        <w:ind w:left="720" w:hanging="720"/>
        <w:rPr>
          <w:color w:val="000000"/>
        </w:rPr>
      </w:pPr>
      <w:r w:rsidRPr="0001655C">
        <w:rPr>
          <w:color w:val="000000"/>
        </w:rPr>
        <w:t>(3)</w:t>
      </w:r>
      <w:r w:rsidRPr="0001655C">
        <w:rPr>
          <w:color w:val="00000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4D254DF0" w14:textId="77777777" w:rsidR="0001655C" w:rsidRPr="0001655C" w:rsidRDefault="0001655C" w:rsidP="0001655C">
      <w:pPr>
        <w:spacing w:after="240"/>
        <w:ind w:left="720"/>
        <w:rPr>
          <w:color w:val="000000"/>
        </w:rPr>
      </w:pPr>
      <w:r w:rsidRPr="0001655C">
        <w:rPr>
          <w:color w:val="000000"/>
        </w:rPr>
        <w:t xml:space="preserve">The payment shall be calculated as follows:  </w:t>
      </w:r>
    </w:p>
    <w:p w14:paraId="2B2BBDD1" w14:textId="77777777" w:rsidR="0001655C" w:rsidRPr="0001655C" w:rsidRDefault="0001655C" w:rsidP="0001655C">
      <w:pPr>
        <w:tabs>
          <w:tab w:val="left" w:pos="1440"/>
          <w:tab w:val="left" w:pos="2340"/>
        </w:tabs>
        <w:spacing w:after="240"/>
        <w:ind w:left="3420" w:hanging="2700"/>
        <w:jc w:val="both"/>
        <w:rPr>
          <w:b/>
          <w:bCs/>
          <w:lang w:val="pt-BR"/>
        </w:rPr>
      </w:pPr>
      <w:r w:rsidRPr="0001655C">
        <w:rPr>
          <w:b/>
          <w:bCs/>
          <w:lang w:val="pt-BR"/>
        </w:rPr>
        <w:t xml:space="preserve">HDLOEAMT </w:t>
      </w:r>
      <w:r w:rsidRPr="0001655C">
        <w:rPr>
          <w:b/>
          <w:bCs/>
          <w:i/>
          <w:vertAlign w:val="subscript"/>
          <w:lang w:val="es-ES"/>
        </w:rPr>
        <w:t xml:space="preserve">q, r, p, i </w:t>
      </w:r>
      <w:r w:rsidRPr="0001655C">
        <w:rPr>
          <w:b/>
          <w:bCs/>
          <w:lang w:val="pt-BR"/>
        </w:rPr>
        <w:t xml:space="preserve">=  </w:t>
      </w:r>
      <w:r w:rsidRPr="0001655C">
        <w:rPr>
          <w:b/>
          <w:bCs/>
        </w:rPr>
        <w:t>(-1) * Min {HDLOAL</w:t>
      </w:r>
      <w:r w:rsidRPr="0001655C">
        <w:rPr>
          <w:b/>
          <w:bCs/>
          <w:i/>
          <w:vertAlign w:val="subscript"/>
          <w:lang w:val="pt-BR"/>
        </w:rPr>
        <w:t xml:space="preserve"> q, r, p, i</w:t>
      </w:r>
      <w:r w:rsidRPr="0001655C">
        <w:rPr>
          <w:b/>
          <w:bCs/>
          <w:i/>
          <w:iCs/>
          <w:vertAlign w:val="subscript"/>
        </w:rPr>
        <w:t>,</w:t>
      </w:r>
      <w:r w:rsidRPr="0001655C">
        <w:rPr>
          <w:b/>
          <w:bCs/>
        </w:rPr>
        <w:t xml:space="preserve"> Max(0, ((RTSPP </w:t>
      </w:r>
      <w:r w:rsidRPr="0001655C">
        <w:rPr>
          <w:b/>
          <w:bCs/>
          <w:i/>
          <w:vertAlign w:val="subscript"/>
        </w:rPr>
        <w:t>p, i</w:t>
      </w:r>
      <w:r w:rsidRPr="0001655C">
        <w:rPr>
          <w:b/>
          <w:bCs/>
          <w:lang w:val="pt-BR"/>
        </w:rPr>
        <w:t xml:space="preserve"> – </w:t>
      </w:r>
      <w:r w:rsidRPr="0001655C">
        <w:rPr>
          <w:b/>
          <w:bCs/>
        </w:rPr>
        <w:t>RTRSVPOR</w:t>
      </w:r>
      <w:r w:rsidRPr="0001655C">
        <w:rPr>
          <w:b/>
          <w:bCs/>
          <w:i/>
          <w:vertAlign w:val="subscript"/>
        </w:rPr>
        <w:t xml:space="preserve"> i</w:t>
      </w:r>
      <w:r w:rsidRPr="0001655C">
        <w:rPr>
          <w:b/>
          <w:bCs/>
        </w:rPr>
        <w:t xml:space="preserve"> </w:t>
      </w:r>
      <w:r w:rsidRPr="0001655C">
        <w:rPr>
          <w:b/>
          <w:bCs/>
          <w:lang w:val="pt-BR"/>
        </w:rPr>
        <w:t xml:space="preserve">– </w:t>
      </w:r>
      <w:r w:rsidRPr="0001655C">
        <w:rPr>
          <w:b/>
          <w:bCs/>
        </w:rPr>
        <w:t>RTRDP</w:t>
      </w:r>
      <w:r w:rsidRPr="0001655C">
        <w:rPr>
          <w:b/>
          <w:bCs/>
          <w:i/>
          <w:vertAlign w:val="subscript"/>
        </w:rPr>
        <w:t xml:space="preserve"> i</w:t>
      </w:r>
      <w:r w:rsidRPr="0001655C">
        <w:rPr>
          <w:b/>
          <w:bCs/>
          <w:lang w:val="pt-BR"/>
        </w:rPr>
        <w:t xml:space="preserve"> – RTEOCOST </w:t>
      </w:r>
      <w:r w:rsidRPr="0001655C">
        <w:rPr>
          <w:b/>
          <w:bCs/>
          <w:i/>
          <w:vertAlign w:val="subscript"/>
          <w:lang w:val="pt-BR"/>
        </w:rPr>
        <w:t>q, r, i</w:t>
      </w:r>
      <w:r w:rsidRPr="0001655C">
        <w:rPr>
          <w:b/>
          <w:bCs/>
          <w:lang w:val="pt-BR"/>
        </w:rPr>
        <w:t>) * HDLOQTY</w:t>
      </w:r>
      <w:r w:rsidRPr="0001655C">
        <w:rPr>
          <w:b/>
          <w:bCs/>
          <w:i/>
          <w:vertAlign w:val="subscript"/>
        </w:rPr>
        <w:t xml:space="preserve"> q, r, p, i</w:t>
      </w:r>
      <w:r w:rsidRPr="0001655C">
        <w:rPr>
          <w:b/>
          <w:bCs/>
          <w:lang w:val="pt-BR"/>
        </w:rPr>
        <w:t>))}</w:t>
      </w:r>
    </w:p>
    <w:p w14:paraId="481DB54B" w14:textId="77777777" w:rsidR="0001655C" w:rsidRPr="0001655C" w:rsidRDefault="0001655C" w:rsidP="0001655C">
      <w:pPr>
        <w:tabs>
          <w:tab w:val="left" w:pos="1440"/>
          <w:tab w:val="left" w:pos="2340"/>
        </w:tabs>
        <w:spacing w:after="240"/>
        <w:ind w:left="3420" w:hanging="2700"/>
        <w:jc w:val="both"/>
        <w:rPr>
          <w:bCs/>
          <w:lang w:val="pt-BR"/>
        </w:rPr>
      </w:pPr>
      <w:r w:rsidRPr="0001655C">
        <w:rPr>
          <w:bCs/>
          <w:lang w:val="pt-BR"/>
        </w:rPr>
        <w:t>Where:</w:t>
      </w:r>
    </w:p>
    <w:p w14:paraId="36C0EB31" w14:textId="77777777" w:rsidR="0001655C" w:rsidRPr="0001655C" w:rsidRDefault="0001655C" w:rsidP="0001655C">
      <w:pPr>
        <w:spacing w:after="240"/>
        <w:ind w:firstLine="720"/>
        <w:rPr>
          <w:b/>
          <w:iCs/>
          <w:lang w:val="pt-BR"/>
        </w:rPr>
      </w:pPr>
      <w:r w:rsidRPr="0001655C">
        <w:rPr>
          <w:iCs/>
          <w:lang w:val="pt-BR"/>
        </w:rPr>
        <w:t>HDLOQTY</w:t>
      </w:r>
      <w:r w:rsidRPr="0001655C">
        <w:rPr>
          <w:i/>
          <w:iCs/>
          <w:vertAlign w:val="subscript"/>
        </w:rPr>
        <w:t xml:space="preserve"> q, r, p, i</w:t>
      </w:r>
      <w:r w:rsidRPr="0001655C">
        <w:rPr>
          <w:iCs/>
          <w:lang w:val="pt-BR"/>
        </w:rPr>
        <w:t xml:space="preserve">       =  Max(0, (¼ (HDLO</w:t>
      </w:r>
      <w:r w:rsidRPr="0001655C">
        <w:rPr>
          <w:iCs/>
        </w:rPr>
        <w:t>BRKP</w:t>
      </w:r>
      <w:r w:rsidRPr="0001655C">
        <w:rPr>
          <w:i/>
          <w:iCs/>
          <w:vertAlign w:val="subscript"/>
        </w:rPr>
        <w:t xml:space="preserve"> q, r, p, i</w:t>
      </w:r>
      <w:r w:rsidRPr="0001655C">
        <w:rPr>
          <w:iCs/>
          <w:lang w:val="pt-BR"/>
        </w:rPr>
        <w:t xml:space="preserve"> – </w:t>
      </w:r>
      <w:r w:rsidRPr="0001655C">
        <w:rPr>
          <w:iCs/>
        </w:rPr>
        <w:t xml:space="preserve">AVGHDL </w:t>
      </w:r>
      <w:r w:rsidRPr="0001655C">
        <w:rPr>
          <w:i/>
          <w:iCs/>
          <w:vertAlign w:val="subscript"/>
          <w:lang w:val="es-ES"/>
        </w:rPr>
        <w:t>q, r, p, i</w:t>
      </w:r>
      <w:r w:rsidRPr="0001655C">
        <w:rPr>
          <w:iCs/>
          <w:lang w:val="pt-BR"/>
        </w:rPr>
        <w:t>)))</w:t>
      </w:r>
    </w:p>
    <w:p w14:paraId="220B94B0" w14:textId="77777777" w:rsidR="0001655C" w:rsidRPr="0001655C" w:rsidRDefault="0001655C" w:rsidP="0001655C">
      <w:pPr>
        <w:tabs>
          <w:tab w:val="left" w:pos="1440"/>
          <w:tab w:val="left" w:pos="2340"/>
        </w:tabs>
        <w:spacing w:after="240"/>
        <w:ind w:left="3420" w:hanging="2700"/>
        <w:jc w:val="both"/>
        <w:rPr>
          <w:bCs/>
        </w:rPr>
      </w:pPr>
      <w:r w:rsidRPr="0001655C">
        <w:rPr>
          <w:bCs/>
        </w:rPr>
        <w:t>HDLOBRKP</w:t>
      </w:r>
      <w:r w:rsidRPr="0001655C" w:rsidDel="002F4FD3">
        <w:rPr>
          <w:bCs/>
          <w:lang w:val="pt-BR"/>
        </w:rPr>
        <w:t xml:space="preserve"> </w:t>
      </w:r>
      <w:r w:rsidRPr="0001655C">
        <w:rPr>
          <w:bCs/>
          <w:i/>
          <w:vertAlign w:val="subscript"/>
          <w:lang w:val="es-ES"/>
        </w:rPr>
        <w:t xml:space="preserve">q, r, p, i </w:t>
      </w:r>
      <w:r w:rsidRPr="0001655C">
        <w:rPr>
          <w:bCs/>
          <w:vertAlign w:val="subscript"/>
          <w:lang w:val="es-MX"/>
        </w:rPr>
        <w:t xml:space="preserve">     </w:t>
      </w:r>
      <w:r w:rsidRPr="0001655C">
        <w:rPr>
          <w:bCs/>
        </w:rPr>
        <w:t>=  Min(AVGHASL</w:t>
      </w:r>
      <w:r w:rsidRPr="0001655C">
        <w:rPr>
          <w:bCs/>
          <w:lang w:val="es-MX"/>
        </w:rPr>
        <w:t xml:space="preserve"> </w:t>
      </w:r>
      <w:r w:rsidRPr="0001655C">
        <w:rPr>
          <w:bCs/>
          <w:i/>
          <w:vertAlign w:val="subscript"/>
          <w:lang w:val="es-ES"/>
        </w:rPr>
        <w:t>q, r, p, i</w:t>
      </w:r>
      <w:r w:rsidRPr="0001655C">
        <w:rPr>
          <w:bCs/>
        </w:rPr>
        <w:t>, HDLOBRKPCP</w:t>
      </w:r>
      <w:r w:rsidRPr="0001655C">
        <w:rPr>
          <w:bCs/>
          <w:lang w:val="es-MX"/>
        </w:rPr>
        <w:t xml:space="preserve"> </w:t>
      </w:r>
      <w:r w:rsidRPr="0001655C">
        <w:rPr>
          <w:bCs/>
          <w:i/>
          <w:vertAlign w:val="subscript"/>
          <w:lang w:val="es-ES"/>
        </w:rPr>
        <w:t>q, r, p, i</w:t>
      </w:r>
      <w:r w:rsidRPr="0001655C">
        <w:rPr>
          <w:bCs/>
        </w:rPr>
        <w:t>)</w:t>
      </w:r>
    </w:p>
    <w:p w14:paraId="3153EE45" w14:textId="77777777" w:rsidR="0001655C" w:rsidRPr="0001655C" w:rsidRDefault="0001655C" w:rsidP="0001655C">
      <w:pPr>
        <w:spacing w:before="120"/>
      </w:pPr>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01655C" w:rsidRPr="0001655C" w14:paraId="19592986" w14:textId="77777777" w:rsidTr="003B71DB">
        <w:trPr>
          <w:cantSplit/>
          <w:trHeight w:val="146"/>
          <w:tblHeader/>
        </w:trPr>
        <w:tc>
          <w:tcPr>
            <w:tcW w:w="833" w:type="pct"/>
          </w:tcPr>
          <w:p w14:paraId="7BE887BB" w14:textId="77777777" w:rsidR="0001655C" w:rsidRPr="0001655C" w:rsidRDefault="0001655C" w:rsidP="0001655C">
            <w:pPr>
              <w:spacing w:after="240"/>
              <w:rPr>
                <w:b/>
                <w:iCs/>
                <w:sz w:val="20"/>
              </w:rPr>
            </w:pPr>
            <w:r w:rsidRPr="0001655C">
              <w:rPr>
                <w:b/>
                <w:iCs/>
                <w:sz w:val="20"/>
              </w:rPr>
              <w:t>Variable</w:t>
            </w:r>
          </w:p>
        </w:tc>
        <w:tc>
          <w:tcPr>
            <w:tcW w:w="449" w:type="pct"/>
          </w:tcPr>
          <w:p w14:paraId="22AC19C1" w14:textId="77777777" w:rsidR="0001655C" w:rsidRPr="0001655C" w:rsidRDefault="0001655C" w:rsidP="0001655C">
            <w:pPr>
              <w:spacing w:after="240"/>
              <w:rPr>
                <w:b/>
                <w:iCs/>
                <w:sz w:val="20"/>
              </w:rPr>
            </w:pPr>
            <w:r w:rsidRPr="0001655C">
              <w:rPr>
                <w:b/>
                <w:iCs/>
                <w:sz w:val="20"/>
              </w:rPr>
              <w:t>Unit</w:t>
            </w:r>
          </w:p>
        </w:tc>
        <w:tc>
          <w:tcPr>
            <w:tcW w:w="3718" w:type="pct"/>
          </w:tcPr>
          <w:p w14:paraId="3F64CEAA" w14:textId="77777777" w:rsidR="0001655C" w:rsidRPr="0001655C" w:rsidRDefault="0001655C" w:rsidP="0001655C">
            <w:pPr>
              <w:spacing w:after="240"/>
              <w:rPr>
                <w:b/>
                <w:iCs/>
                <w:sz w:val="20"/>
              </w:rPr>
            </w:pPr>
            <w:r w:rsidRPr="0001655C">
              <w:rPr>
                <w:b/>
                <w:iCs/>
                <w:sz w:val="20"/>
              </w:rPr>
              <w:t>Definition</w:t>
            </w:r>
          </w:p>
        </w:tc>
      </w:tr>
      <w:tr w:rsidR="0001655C" w:rsidRPr="0001655C" w14:paraId="02DAFC3E" w14:textId="77777777" w:rsidTr="003B71DB">
        <w:trPr>
          <w:cantSplit/>
          <w:trHeight w:val="146"/>
        </w:trPr>
        <w:tc>
          <w:tcPr>
            <w:tcW w:w="833" w:type="pct"/>
          </w:tcPr>
          <w:p w14:paraId="0C9AC463" w14:textId="77777777" w:rsidR="0001655C" w:rsidRPr="0001655C" w:rsidDel="00510368" w:rsidRDefault="0001655C" w:rsidP="0001655C">
            <w:pPr>
              <w:spacing w:after="60"/>
              <w:rPr>
                <w:iCs/>
                <w:sz w:val="20"/>
              </w:rPr>
            </w:pPr>
            <w:r w:rsidRPr="0001655C">
              <w:rPr>
                <w:bCs/>
                <w:sz w:val="20"/>
              </w:rPr>
              <w:t>HDLOAL</w:t>
            </w:r>
            <w:r w:rsidRPr="0001655C">
              <w:rPr>
                <w:b/>
                <w:i/>
                <w:iCs/>
                <w:sz w:val="20"/>
                <w:vertAlign w:val="subscript"/>
                <w:lang w:val="es-ES"/>
              </w:rPr>
              <w:t xml:space="preserve"> q, r, p, i</w:t>
            </w:r>
          </w:p>
        </w:tc>
        <w:tc>
          <w:tcPr>
            <w:tcW w:w="449" w:type="pct"/>
          </w:tcPr>
          <w:p w14:paraId="286CC11D" w14:textId="77777777" w:rsidR="0001655C" w:rsidRPr="0001655C" w:rsidRDefault="0001655C" w:rsidP="0001655C">
            <w:pPr>
              <w:spacing w:after="60"/>
              <w:rPr>
                <w:iCs/>
                <w:sz w:val="20"/>
              </w:rPr>
            </w:pPr>
            <w:r w:rsidRPr="0001655C">
              <w:rPr>
                <w:iCs/>
                <w:sz w:val="20"/>
              </w:rPr>
              <w:t>$</w:t>
            </w:r>
          </w:p>
        </w:tc>
        <w:tc>
          <w:tcPr>
            <w:tcW w:w="3718" w:type="pct"/>
          </w:tcPr>
          <w:p w14:paraId="6F394362" w14:textId="77777777" w:rsidR="0001655C" w:rsidRPr="0001655C" w:rsidDel="0058447D" w:rsidRDefault="0001655C" w:rsidP="0001655C">
            <w:pPr>
              <w:spacing w:after="60"/>
              <w:rPr>
                <w:i/>
                <w:iCs/>
                <w:sz w:val="20"/>
              </w:rPr>
            </w:pPr>
            <w:r w:rsidRPr="0001655C">
              <w:rPr>
                <w:i/>
                <w:iCs/>
                <w:sz w:val="20"/>
              </w:rPr>
              <w:t>High Dispatch Limit override attested losses</w:t>
            </w:r>
            <w:r w:rsidRPr="0001655C">
              <w:rPr>
                <w:iCs/>
                <w:sz w:val="20"/>
              </w:rPr>
              <w:t>—The financial loss to the QSE due to the HDL override as attested by the QSE in accordance with paragraph (1)(d) above.</w:t>
            </w:r>
          </w:p>
        </w:tc>
      </w:tr>
      <w:tr w:rsidR="0001655C" w:rsidRPr="0001655C" w14:paraId="0916388E" w14:textId="77777777" w:rsidTr="003B71DB">
        <w:trPr>
          <w:cantSplit/>
          <w:trHeight w:val="146"/>
        </w:trPr>
        <w:tc>
          <w:tcPr>
            <w:tcW w:w="833" w:type="pct"/>
          </w:tcPr>
          <w:p w14:paraId="260B90E5" w14:textId="77777777" w:rsidR="0001655C" w:rsidRPr="0001655C" w:rsidRDefault="0001655C" w:rsidP="0001655C">
            <w:pPr>
              <w:spacing w:after="60"/>
              <w:rPr>
                <w:iCs/>
                <w:sz w:val="20"/>
              </w:rPr>
            </w:pPr>
            <w:r w:rsidRPr="0001655C">
              <w:rPr>
                <w:iCs/>
                <w:sz w:val="20"/>
              </w:rPr>
              <w:t xml:space="preserve">HDLOEAMT </w:t>
            </w:r>
            <w:r w:rsidRPr="0001655C">
              <w:rPr>
                <w:b/>
                <w:i/>
                <w:iCs/>
                <w:sz w:val="20"/>
                <w:vertAlign w:val="subscript"/>
                <w:lang w:val="es-ES"/>
              </w:rPr>
              <w:t>q, r, p, i</w:t>
            </w:r>
          </w:p>
        </w:tc>
        <w:tc>
          <w:tcPr>
            <w:tcW w:w="449" w:type="pct"/>
          </w:tcPr>
          <w:p w14:paraId="24C267C7" w14:textId="77777777" w:rsidR="0001655C" w:rsidRPr="0001655C" w:rsidRDefault="0001655C" w:rsidP="0001655C">
            <w:pPr>
              <w:spacing w:after="60"/>
              <w:rPr>
                <w:iCs/>
                <w:sz w:val="20"/>
              </w:rPr>
            </w:pPr>
            <w:r w:rsidRPr="0001655C">
              <w:rPr>
                <w:iCs/>
                <w:sz w:val="20"/>
              </w:rPr>
              <w:t>$</w:t>
            </w:r>
          </w:p>
        </w:tc>
        <w:tc>
          <w:tcPr>
            <w:tcW w:w="3718" w:type="pct"/>
          </w:tcPr>
          <w:p w14:paraId="51140BD1" w14:textId="77777777" w:rsidR="0001655C" w:rsidRPr="0001655C" w:rsidRDefault="0001655C" w:rsidP="0001655C">
            <w:pPr>
              <w:spacing w:after="60"/>
              <w:rPr>
                <w:iCs/>
                <w:sz w:val="20"/>
              </w:rPr>
            </w:pPr>
            <w:r w:rsidRPr="0001655C">
              <w:rPr>
                <w:i/>
                <w:iCs/>
                <w:sz w:val="20"/>
              </w:rPr>
              <w:t>High Dispatch Limit override energy amount per QSE per Generation Resource</w:t>
            </w:r>
            <w:r w:rsidRPr="0001655C">
              <w:rPr>
                <w:iCs/>
                <w:sz w:val="20"/>
              </w:rPr>
              <w:t xml:space="preserve">—The payment to QSE </w:t>
            </w:r>
            <w:r w:rsidRPr="0001655C">
              <w:rPr>
                <w:i/>
                <w:iCs/>
                <w:sz w:val="20"/>
              </w:rPr>
              <w:t>q</w:t>
            </w:r>
            <w:r w:rsidRPr="0001655C">
              <w:rPr>
                <w:iCs/>
                <w:sz w:val="20"/>
              </w:rPr>
              <w:t xml:space="preserve"> for an ERCOT-issued HDL override or equivalent VDI for Generation Resource </w:t>
            </w:r>
            <w:proofErr w:type="spellStart"/>
            <w:r w:rsidRPr="0001655C">
              <w:rPr>
                <w:i/>
                <w:iCs/>
                <w:sz w:val="20"/>
              </w:rPr>
              <w:t>r</w:t>
            </w:r>
            <w:r w:rsidRPr="0001655C">
              <w:rPr>
                <w:iCs/>
                <w:sz w:val="20"/>
              </w:rPr>
              <w:t xml:space="preserve"> at</w:t>
            </w:r>
            <w:proofErr w:type="spellEnd"/>
            <w:r w:rsidRPr="0001655C">
              <w:rPr>
                <w:iCs/>
                <w:sz w:val="20"/>
              </w:rPr>
              <w:t xml:space="preserve"> Settlement Point </w:t>
            </w:r>
            <w:r w:rsidRPr="0001655C">
              <w:rPr>
                <w:i/>
                <w:iCs/>
                <w:sz w:val="20"/>
              </w:rPr>
              <w:t xml:space="preserve">p </w:t>
            </w:r>
            <w:r w:rsidRPr="0001655C">
              <w:rPr>
                <w:iCs/>
                <w:sz w:val="20"/>
              </w:rPr>
              <w:t xml:space="preserve">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54BCE09C" w14:textId="77777777" w:rsidTr="003B71DB">
        <w:trPr>
          <w:cantSplit/>
          <w:trHeight w:val="146"/>
        </w:trPr>
        <w:tc>
          <w:tcPr>
            <w:tcW w:w="833" w:type="pct"/>
          </w:tcPr>
          <w:p w14:paraId="34845B14" w14:textId="77777777" w:rsidR="0001655C" w:rsidRPr="0001655C" w:rsidRDefault="0001655C" w:rsidP="0001655C">
            <w:pPr>
              <w:spacing w:after="60"/>
              <w:rPr>
                <w:iCs/>
                <w:sz w:val="20"/>
              </w:rPr>
            </w:pPr>
            <w:r w:rsidRPr="0001655C">
              <w:rPr>
                <w:iCs/>
                <w:sz w:val="20"/>
              </w:rPr>
              <w:lastRenderedPageBreak/>
              <w:t xml:space="preserve">HDLOBRKP </w:t>
            </w:r>
            <w:r w:rsidRPr="0001655C">
              <w:rPr>
                <w:b/>
                <w:i/>
                <w:iCs/>
                <w:sz w:val="20"/>
                <w:vertAlign w:val="subscript"/>
                <w:lang w:val="es-ES"/>
              </w:rPr>
              <w:t>q, r, p, i</w:t>
            </w:r>
          </w:p>
        </w:tc>
        <w:tc>
          <w:tcPr>
            <w:tcW w:w="449" w:type="pct"/>
          </w:tcPr>
          <w:p w14:paraId="54A6F0A5" w14:textId="77777777" w:rsidR="0001655C" w:rsidRPr="0001655C" w:rsidRDefault="0001655C" w:rsidP="0001655C">
            <w:pPr>
              <w:spacing w:after="60"/>
              <w:rPr>
                <w:iCs/>
                <w:sz w:val="20"/>
              </w:rPr>
            </w:pPr>
            <w:r w:rsidRPr="0001655C">
              <w:rPr>
                <w:iCs/>
                <w:sz w:val="20"/>
              </w:rPr>
              <w:t>MW</w:t>
            </w:r>
          </w:p>
        </w:tc>
        <w:tc>
          <w:tcPr>
            <w:tcW w:w="3718" w:type="pct"/>
          </w:tcPr>
          <w:p w14:paraId="236AD6BD" w14:textId="77777777" w:rsidR="0001655C" w:rsidRPr="0001655C" w:rsidRDefault="0001655C" w:rsidP="0001655C">
            <w:pPr>
              <w:spacing w:after="60"/>
              <w:rPr>
                <w:i/>
                <w:iCs/>
                <w:sz w:val="20"/>
              </w:rPr>
            </w:pPr>
            <w:r w:rsidRPr="0001655C">
              <w:rPr>
                <w:i/>
                <w:iCs/>
                <w:sz w:val="20"/>
              </w:rPr>
              <w:t>High Dispatch Limit override break point per QSE per Resource</w:t>
            </w:r>
            <w:r w:rsidRPr="0001655C">
              <w:rPr>
                <w:iCs/>
                <w:sz w:val="20"/>
              </w:rPr>
              <w:t xml:space="preserve">—The point on the Energy Offer Curve corresponding to the lesser of the AVGHASL or the interception between the RTSPP of the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minus the Real-Time Reserve Price for On-Line Reserves and the Real-Time On-Line Reliability Deployment Price and the Energy Offer Curve of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75FD146F" w14:textId="77777777" w:rsidTr="003B71DB">
        <w:trPr>
          <w:cantSplit/>
          <w:trHeight w:val="146"/>
        </w:trPr>
        <w:tc>
          <w:tcPr>
            <w:tcW w:w="833" w:type="pct"/>
          </w:tcPr>
          <w:p w14:paraId="6D01933E" w14:textId="77777777" w:rsidR="0001655C" w:rsidRPr="0001655C" w:rsidRDefault="0001655C" w:rsidP="0001655C">
            <w:pPr>
              <w:spacing w:after="60"/>
              <w:rPr>
                <w:iCs/>
                <w:sz w:val="20"/>
              </w:rPr>
            </w:pPr>
            <w:r w:rsidRPr="0001655C">
              <w:rPr>
                <w:iCs/>
                <w:sz w:val="20"/>
              </w:rPr>
              <w:t xml:space="preserve">AVGHDL </w:t>
            </w:r>
            <w:r w:rsidRPr="0001655C">
              <w:rPr>
                <w:b/>
                <w:i/>
                <w:iCs/>
                <w:sz w:val="20"/>
                <w:vertAlign w:val="subscript"/>
                <w:lang w:val="es-ES"/>
              </w:rPr>
              <w:t>q, r, p, i</w:t>
            </w:r>
          </w:p>
        </w:tc>
        <w:tc>
          <w:tcPr>
            <w:tcW w:w="449" w:type="pct"/>
          </w:tcPr>
          <w:p w14:paraId="707A91CE" w14:textId="77777777" w:rsidR="0001655C" w:rsidRPr="0001655C" w:rsidRDefault="0001655C" w:rsidP="0001655C">
            <w:pPr>
              <w:spacing w:after="60"/>
              <w:rPr>
                <w:iCs/>
                <w:sz w:val="20"/>
              </w:rPr>
            </w:pPr>
            <w:r w:rsidRPr="0001655C">
              <w:rPr>
                <w:iCs/>
                <w:sz w:val="20"/>
              </w:rPr>
              <w:t>MW</w:t>
            </w:r>
          </w:p>
        </w:tc>
        <w:tc>
          <w:tcPr>
            <w:tcW w:w="3718" w:type="pct"/>
          </w:tcPr>
          <w:p w14:paraId="29387569" w14:textId="77777777" w:rsidR="0001655C" w:rsidRPr="0001655C" w:rsidRDefault="0001655C" w:rsidP="0001655C">
            <w:pPr>
              <w:rPr>
                <w:color w:val="002060"/>
                <w:sz w:val="20"/>
              </w:rPr>
            </w:pPr>
            <w:r w:rsidRPr="0001655C">
              <w:rPr>
                <w:i/>
                <w:iCs/>
                <w:color w:val="000000"/>
                <w:sz w:val="20"/>
              </w:rPr>
              <w:t>Average High Dispatch Limit per QSE per Settlement Point per Resource</w:t>
            </w:r>
            <w:r w:rsidRPr="0001655C">
              <w:rPr>
                <w:color w:val="000000"/>
                <w:sz w:val="20"/>
              </w:rPr>
              <w:t>—The time-weighted average of all 4-second HDL values calculated by the Resource Limit Calculato</w:t>
            </w:r>
            <w:r w:rsidRPr="0001655C">
              <w:rPr>
                <w:sz w:val="20"/>
              </w:rPr>
              <w:t xml:space="preserve">r, subject to the maximum of the manual HDL override or equivalent VDI and the telemetered output or consumption, for </w:t>
            </w:r>
            <w:r w:rsidRPr="0001655C">
              <w:rPr>
                <w:color w:val="000000"/>
                <w:sz w:val="20"/>
              </w:rPr>
              <w:t xml:space="preserve">the Generation Resource or Controllable Load Resource </w:t>
            </w:r>
            <w:r w:rsidRPr="0001655C">
              <w:rPr>
                <w:i/>
                <w:iCs/>
                <w:color w:val="000000"/>
                <w:sz w:val="20"/>
              </w:rPr>
              <w:t>r</w:t>
            </w:r>
            <w:r w:rsidRPr="0001655C">
              <w:rPr>
                <w:color w:val="000000"/>
                <w:sz w:val="20"/>
              </w:rPr>
              <w:t xml:space="preserve"> represented by QSE </w:t>
            </w:r>
            <w:r w:rsidRPr="0001655C">
              <w:rPr>
                <w:i/>
                <w:iCs/>
                <w:color w:val="000000"/>
                <w:sz w:val="20"/>
              </w:rPr>
              <w:t>q</w:t>
            </w:r>
            <w:r w:rsidRPr="0001655C">
              <w:rPr>
                <w:color w:val="000000"/>
                <w:sz w:val="20"/>
              </w:rPr>
              <w:t xml:space="preserve"> at Settlement Point </w:t>
            </w:r>
            <w:r w:rsidRPr="0001655C">
              <w:rPr>
                <w:i/>
                <w:iCs/>
                <w:color w:val="000000"/>
                <w:sz w:val="20"/>
              </w:rPr>
              <w:t>p</w:t>
            </w:r>
            <w:r w:rsidRPr="0001655C">
              <w:rPr>
                <w:color w:val="000000"/>
                <w:sz w:val="20"/>
              </w:rPr>
              <w:t xml:space="preserve"> within the 15-minute Settlement Interval </w:t>
            </w:r>
            <w:r w:rsidRPr="0001655C">
              <w:rPr>
                <w:i/>
                <w:iCs/>
                <w:color w:val="000000"/>
                <w:sz w:val="20"/>
              </w:rPr>
              <w:t>i</w:t>
            </w:r>
            <w:r w:rsidRPr="0001655C">
              <w:rPr>
                <w:color w:val="000000"/>
                <w:sz w:val="20"/>
              </w:rPr>
              <w:t>.  For a Combined</w:t>
            </w:r>
            <w:r w:rsidRPr="0001655C">
              <w:rPr>
                <w:sz w:val="20"/>
              </w:rPr>
              <w:t xml:space="preserve"> Cycle Train, the Resource </w:t>
            </w:r>
            <w:r w:rsidRPr="0001655C">
              <w:rPr>
                <w:i/>
                <w:sz w:val="20"/>
              </w:rPr>
              <w:t xml:space="preserve">r </w:t>
            </w:r>
            <w:r w:rsidRPr="0001655C">
              <w:rPr>
                <w:sz w:val="20"/>
              </w:rPr>
              <w:t>is a Combined Cycle Generation Resource within the Combined Cycle Train.</w:t>
            </w:r>
            <w:r w:rsidRPr="0001655C">
              <w:t xml:space="preserve">  </w:t>
            </w:r>
          </w:p>
        </w:tc>
      </w:tr>
      <w:tr w:rsidR="0001655C" w:rsidRPr="0001655C" w14:paraId="6456DBE2" w14:textId="77777777" w:rsidTr="003B71DB">
        <w:trPr>
          <w:cantSplit/>
          <w:trHeight w:val="1430"/>
        </w:trPr>
        <w:tc>
          <w:tcPr>
            <w:tcW w:w="833" w:type="pct"/>
          </w:tcPr>
          <w:p w14:paraId="0905D79F" w14:textId="77777777" w:rsidR="0001655C" w:rsidRPr="0001655C" w:rsidRDefault="0001655C" w:rsidP="0001655C">
            <w:pPr>
              <w:spacing w:after="60"/>
              <w:rPr>
                <w:iCs/>
                <w:color w:val="000000"/>
                <w:sz w:val="20"/>
                <w:lang w:val="es-MX"/>
              </w:rPr>
            </w:pPr>
            <w:r w:rsidRPr="0001655C">
              <w:rPr>
                <w:iCs/>
                <w:color w:val="000000"/>
                <w:sz w:val="20"/>
              </w:rPr>
              <w:t xml:space="preserve">AVGHASL </w:t>
            </w:r>
            <w:r w:rsidRPr="0001655C">
              <w:rPr>
                <w:b/>
                <w:bCs/>
                <w:i/>
                <w:color w:val="000000"/>
                <w:sz w:val="20"/>
                <w:vertAlign w:val="subscript"/>
                <w:lang w:val="es-ES"/>
              </w:rPr>
              <w:t>q, r, p, i</w:t>
            </w:r>
          </w:p>
        </w:tc>
        <w:tc>
          <w:tcPr>
            <w:tcW w:w="449" w:type="pct"/>
          </w:tcPr>
          <w:p w14:paraId="402D9473" w14:textId="77777777" w:rsidR="0001655C" w:rsidRPr="0001655C" w:rsidRDefault="0001655C" w:rsidP="0001655C">
            <w:pPr>
              <w:spacing w:after="60"/>
              <w:rPr>
                <w:iCs/>
                <w:color w:val="000000"/>
                <w:sz w:val="20"/>
              </w:rPr>
            </w:pPr>
            <w:r w:rsidRPr="0001655C">
              <w:rPr>
                <w:iCs/>
                <w:color w:val="000000"/>
                <w:sz w:val="20"/>
              </w:rPr>
              <w:t>MW</w:t>
            </w:r>
          </w:p>
        </w:tc>
        <w:tc>
          <w:tcPr>
            <w:tcW w:w="3718" w:type="pct"/>
          </w:tcPr>
          <w:p w14:paraId="2FA4E7A1" w14:textId="77777777" w:rsidR="0001655C" w:rsidRPr="0001655C" w:rsidRDefault="0001655C" w:rsidP="0001655C">
            <w:pPr>
              <w:spacing w:after="60"/>
              <w:rPr>
                <w:i/>
                <w:iCs/>
                <w:color w:val="000000"/>
                <w:sz w:val="20"/>
              </w:rPr>
            </w:pPr>
            <w:r w:rsidRPr="0001655C">
              <w:rPr>
                <w:i/>
                <w:color w:val="000000"/>
                <w:sz w:val="20"/>
              </w:rPr>
              <w:t>Average High Ancillary Service Limit per QSE per Settlement Point per Resource</w:t>
            </w:r>
            <w:r w:rsidRPr="0001655C">
              <w:rPr>
                <w:iCs/>
                <w:color w:val="000000"/>
                <w:sz w:val="20"/>
              </w:rPr>
              <w:t xml:space="preserve">—The time-weighted average High Ancillary Service Limit (HASL) calculated every four seconds by the Resource Limit Calculator for the Generation Resource or Controllable Load Resource </w:t>
            </w:r>
            <w:r w:rsidRPr="0001655C">
              <w:rPr>
                <w:i/>
                <w:color w:val="000000"/>
                <w:sz w:val="20"/>
              </w:rPr>
              <w:t>r</w:t>
            </w:r>
            <w:r w:rsidRPr="0001655C">
              <w:rPr>
                <w:iCs/>
                <w:color w:val="000000"/>
                <w:sz w:val="20"/>
              </w:rPr>
              <w:t xml:space="preserve"> represented by QSE </w:t>
            </w:r>
            <w:r w:rsidRPr="0001655C">
              <w:rPr>
                <w:i/>
                <w:color w:val="000000"/>
                <w:sz w:val="20"/>
              </w:rPr>
              <w:t>q</w:t>
            </w:r>
            <w:r w:rsidRPr="0001655C">
              <w:rPr>
                <w:iCs/>
                <w:color w:val="000000"/>
                <w:sz w:val="20"/>
              </w:rPr>
              <w:t xml:space="preserve"> at Settlement Point </w:t>
            </w:r>
            <w:r w:rsidRPr="0001655C">
              <w:rPr>
                <w:i/>
                <w:color w:val="000000"/>
                <w:sz w:val="20"/>
              </w:rPr>
              <w:t>p</w:t>
            </w:r>
            <w:r w:rsidRPr="0001655C">
              <w:rPr>
                <w:iCs/>
                <w:color w:val="000000"/>
                <w:sz w:val="20"/>
              </w:rPr>
              <w:t xml:space="preserve"> within the 15-minute Settlement Interval </w:t>
            </w:r>
            <w:r w:rsidRPr="0001655C">
              <w:rPr>
                <w:i/>
                <w:color w:val="000000"/>
                <w:sz w:val="20"/>
              </w:rPr>
              <w:t>i</w:t>
            </w:r>
            <w:r w:rsidRPr="0001655C">
              <w:rPr>
                <w:iCs/>
                <w:color w:val="000000"/>
                <w:sz w:val="20"/>
              </w:rPr>
              <w:t>.  For a Combined</w:t>
            </w:r>
            <w:r w:rsidRPr="0001655C">
              <w:rPr>
                <w:iCs/>
                <w:sz w:val="20"/>
              </w:rPr>
              <w:t xml:space="preserve"> Cycle Train, the Resource </w:t>
            </w:r>
            <w:r w:rsidRPr="0001655C">
              <w:rPr>
                <w:i/>
                <w:iCs/>
                <w:sz w:val="20"/>
              </w:rPr>
              <w:t xml:space="preserve">r </w:t>
            </w:r>
            <w:r w:rsidRPr="0001655C">
              <w:rPr>
                <w:iCs/>
                <w:sz w:val="20"/>
              </w:rPr>
              <w:t xml:space="preserve">is a Combined Cycle Generation Resource within the Combined Cycle Train.  </w:t>
            </w:r>
            <w:r w:rsidRPr="0001655C">
              <w:rPr>
                <w:sz w:val="20"/>
              </w:rPr>
              <w:t xml:space="preserve">In the case of a VDI that is equivalent to an HDL override, this value is set equal to the HASL of </w:t>
            </w:r>
            <w:r w:rsidRPr="0001655C">
              <w:rPr>
                <w:color w:val="000000"/>
                <w:sz w:val="20"/>
              </w:rPr>
              <w:t>Generation Resource</w:t>
            </w:r>
            <w:r w:rsidRPr="0001655C">
              <w:rPr>
                <w:iCs/>
                <w:color w:val="000000"/>
                <w:sz w:val="20"/>
              </w:rPr>
              <w:t xml:space="preserve"> or Controllable Load Resource</w:t>
            </w:r>
            <w:r w:rsidRPr="0001655C">
              <w:rPr>
                <w:color w:val="000000"/>
                <w:sz w:val="20"/>
              </w:rPr>
              <w:t xml:space="preserve"> </w:t>
            </w:r>
            <w:r w:rsidRPr="0001655C">
              <w:rPr>
                <w:i/>
                <w:iCs/>
                <w:color w:val="000000"/>
                <w:sz w:val="20"/>
              </w:rPr>
              <w:t>r</w:t>
            </w:r>
            <w:r w:rsidRPr="0001655C">
              <w:rPr>
                <w:color w:val="000000"/>
                <w:sz w:val="20"/>
              </w:rPr>
              <w:t xml:space="preserve"> at the time that the VDI is issued to the QSE.</w:t>
            </w:r>
          </w:p>
        </w:tc>
      </w:tr>
      <w:tr w:rsidR="0001655C" w:rsidRPr="0001655C" w14:paraId="72E333A6" w14:textId="77777777" w:rsidTr="003B71DB">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733E697B" w14:textId="77777777" w:rsidR="0001655C" w:rsidRPr="0001655C" w:rsidRDefault="0001655C" w:rsidP="0001655C">
            <w:pPr>
              <w:spacing w:after="60"/>
              <w:rPr>
                <w:iCs/>
                <w:sz w:val="20"/>
              </w:rPr>
            </w:pPr>
            <w:r w:rsidRPr="0001655C">
              <w:rPr>
                <w:iCs/>
                <w:sz w:val="20"/>
              </w:rPr>
              <w:t>HDLOBRKPCP</w:t>
            </w:r>
            <w:r w:rsidRPr="0001655C">
              <w:rPr>
                <w:b/>
                <w:iCs/>
                <w:sz w:val="20"/>
                <w:lang w:val="es-MX"/>
              </w:rPr>
              <w:t xml:space="preserve"> </w:t>
            </w:r>
            <w:r w:rsidRPr="0001655C">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3C61819B" w14:textId="77777777" w:rsidR="0001655C" w:rsidRPr="0001655C" w:rsidRDefault="0001655C" w:rsidP="0001655C">
            <w:pPr>
              <w:spacing w:after="60"/>
              <w:rPr>
                <w:iCs/>
                <w:sz w:val="20"/>
              </w:rPr>
            </w:pPr>
            <w:r w:rsidRPr="0001655C">
              <w:rPr>
                <w:iCs/>
                <w:sz w:val="20"/>
              </w:rPr>
              <w:t>MW</w:t>
            </w:r>
          </w:p>
        </w:tc>
        <w:tc>
          <w:tcPr>
            <w:tcW w:w="3718" w:type="pct"/>
            <w:tcBorders>
              <w:top w:val="single" w:sz="4" w:space="0" w:color="auto"/>
              <w:left w:val="single" w:sz="4" w:space="0" w:color="auto"/>
              <w:bottom w:val="single" w:sz="4" w:space="0" w:color="auto"/>
              <w:right w:val="single" w:sz="4" w:space="0" w:color="auto"/>
            </w:tcBorders>
            <w:hideMark/>
          </w:tcPr>
          <w:p w14:paraId="03B5DCC5" w14:textId="77777777" w:rsidR="0001655C" w:rsidRPr="0001655C" w:rsidRDefault="0001655C" w:rsidP="0001655C">
            <w:pPr>
              <w:rPr>
                <w:i/>
                <w:sz w:val="20"/>
              </w:rPr>
            </w:pPr>
            <w:r w:rsidRPr="0001655C">
              <w:rPr>
                <w:i/>
                <w:sz w:val="20"/>
              </w:rPr>
              <w:t>High Dispatch Limit override break point</w:t>
            </w:r>
            <w:r w:rsidRPr="0001655C">
              <w:rPr>
                <w:i/>
              </w:rPr>
              <w:t xml:space="preserve"> </w:t>
            </w:r>
            <w:r w:rsidRPr="0001655C">
              <w:rPr>
                <w:i/>
                <w:sz w:val="20"/>
              </w:rPr>
              <w:t>at clearing price per QSE per Resource</w:t>
            </w:r>
            <w:r w:rsidRPr="0001655C">
              <w:rPr>
                <w:sz w:val="20"/>
              </w:rPr>
              <w:t xml:space="preserve">—The MW value on the Energy Offer Curve corresponding to the Real-Time Settlement Point Price of Generation Resource </w:t>
            </w:r>
            <w:r w:rsidRPr="0001655C">
              <w:rPr>
                <w:i/>
                <w:sz w:val="20"/>
              </w:rPr>
              <w:t>r</w:t>
            </w:r>
            <w:r w:rsidRPr="0001655C">
              <w:rPr>
                <w:sz w:val="20"/>
              </w:rPr>
              <w:t xml:space="preserve"> represented by QSE </w:t>
            </w:r>
            <w:r w:rsidRPr="0001655C">
              <w:rPr>
                <w:i/>
                <w:sz w:val="20"/>
              </w:rPr>
              <w:t>q</w:t>
            </w:r>
            <w:r w:rsidRPr="0001655C">
              <w:rPr>
                <w:sz w:val="20"/>
              </w:rPr>
              <w:t xml:space="preserve"> at Settlement Point </w:t>
            </w:r>
            <w:r w:rsidRPr="0001655C">
              <w:rPr>
                <w:i/>
                <w:sz w:val="20"/>
              </w:rPr>
              <w:t>p</w:t>
            </w:r>
            <w:r w:rsidRPr="0001655C">
              <w:rPr>
                <w:sz w:val="20"/>
              </w:rPr>
              <w:t xml:space="preserve"> minus the Real-Time Reserve Price for On-Line Reserves and the Real-Time On-Line Reliability Deployment Price.  For a combined cycle Resource, </w:t>
            </w:r>
            <w:r w:rsidRPr="0001655C">
              <w:rPr>
                <w:i/>
                <w:sz w:val="20"/>
              </w:rPr>
              <w:t>r</w:t>
            </w:r>
            <w:r w:rsidRPr="0001655C">
              <w:rPr>
                <w:sz w:val="20"/>
              </w:rPr>
              <w:t xml:space="preserve"> is a Combined Cycle Train.</w:t>
            </w:r>
          </w:p>
        </w:tc>
      </w:tr>
      <w:tr w:rsidR="0001655C" w:rsidRPr="0001655C" w14:paraId="79577085" w14:textId="77777777" w:rsidTr="003B71DB">
        <w:trPr>
          <w:cantSplit/>
          <w:trHeight w:val="935"/>
        </w:trPr>
        <w:tc>
          <w:tcPr>
            <w:tcW w:w="833" w:type="pct"/>
            <w:tcBorders>
              <w:top w:val="single" w:sz="4" w:space="0" w:color="auto"/>
              <w:left w:val="single" w:sz="4" w:space="0" w:color="auto"/>
              <w:bottom w:val="single" w:sz="4" w:space="0" w:color="auto"/>
              <w:right w:val="single" w:sz="4" w:space="0" w:color="auto"/>
            </w:tcBorders>
          </w:tcPr>
          <w:p w14:paraId="11416F74" w14:textId="77777777" w:rsidR="0001655C" w:rsidRPr="0001655C" w:rsidRDefault="0001655C" w:rsidP="0001655C">
            <w:pPr>
              <w:spacing w:after="60"/>
              <w:rPr>
                <w:iCs/>
                <w:noProof/>
                <w:sz w:val="20"/>
              </w:rPr>
            </w:pPr>
            <w:r w:rsidRPr="0001655C">
              <w:rPr>
                <w:sz w:val="20"/>
              </w:rPr>
              <w:t xml:space="preserve">RTEOCOST </w:t>
            </w:r>
            <w:r w:rsidRPr="0001655C">
              <w:rPr>
                <w:i/>
                <w:sz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165D6A45" w14:textId="77777777" w:rsidR="0001655C" w:rsidRPr="0001655C" w:rsidRDefault="0001655C" w:rsidP="0001655C">
            <w:pPr>
              <w:spacing w:after="60"/>
              <w:rPr>
                <w:iCs/>
                <w:sz w:val="20"/>
              </w:rPr>
            </w:pPr>
            <w:r w:rsidRPr="0001655C">
              <w:rPr>
                <w:sz w:val="20"/>
              </w:rPr>
              <w:t>$/MWh</w:t>
            </w:r>
          </w:p>
        </w:tc>
        <w:tc>
          <w:tcPr>
            <w:tcW w:w="3718" w:type="pct"/>
            <w:tcBorders>
              <w:top w:val="single" w:sz="4" w:space="0" w:color="auto"/>
              <w:left w:val="single" w:sz="4" w:space="0" w:color="auto"/>
              <w:bottom w:val="single" w:sz="4" w:space="0" w:color="auto"/>
              <w:right w:val="single" w:sz="4" w:space="0" w:color="auto"/>
            </w:tcBorders>
          </w:tcPr>
          <w:p w14:paraId="18C2843A" w14:textId="77777777" w:rsidR="0001655C" w:rsidRPr="0001655C" w:rsidRDefault="0001655C" w:rsidP="0001655C">
            <w:pPr>
              <w:spacing w:after="60"/>
              <w:rPr>
                <w:i/>
                <w:iCs/>
                <w:noProof/>
                <w:sz w:val="20"/>
              </w:rPr>
            </w:pPr>
            <w:r w:rsidRPr="0001655C">
              <w:rPr>
                <w:sz w:val="20"/>
              </w:rPr>
              <w:t>Real-Time Energy Offer Curve Cost Cap</w:t>
            </w:r>
            <w:r w:rsidRPr="0001655C">
              <w:rPr>
                <w:iCs/>
                <w:sz w:val="20"/>
              </w:rPr>
              <w:t>—</w:t>
            </w:r>
            <w:r w:rsidRPr="0001655C">
              <w:rPr>
                <w:sz w:val="20"/>
              </w:rPr>
              <w:t xml:space="preserve">The Energy Offer Curve Cost Cap for Resource </w:t>
            </w:r>
            <w:r w:rsidRPr="0001655C">
              <w:rPr>
                <w:i/>
                <w:sz w:val="20"/>
              </w:rPr>
              <w:t>r</w:t>
            </w:r>
            <w:r w:rsidRPr="0001655C">
              <w:rPr>
                <w:sz w:val="20"/>
              </w:rPr>
              <w:t xml:space="preserve"> represented by QSE </w:t>
            </w:r>
            <w:r w:rsidRPr="0001655C">
              <w:rPr>
                <w:i/>
                <w:sz w:val="20"/>
              </w:rPr>
              <w:t>q</w:t>
            </w:r>
            <w:r w:rsidRPr="0001655C">
              <w:rPr>
                <w:sz w:val="20"/>
              </w:rPr>
              <w:t xml:space="preserve">, for the Resource’s generation above the LSL for the Settlement Interval </w:t>
            </w:r>
            <w:r w:rsidRPr="0001655C">
              <w:rPr>
                <w:i/>
                <w:sz w:val="20"/>
              </w:rPr>
              <w:t>i</w:t>
            </w:r>
            <w:r w:rsidRPr="0001655C">
              <w:rPr>
                <w:sz w:val="20"/>
              </w:rPr>
              <w:t xml:space="preserve">.  See Section 4.4.9.3.3, Energy Offer Curve Cost Caps.  Where for a Combined Cycle Train, the Resource </w:t>
            </w:r>
            <w:r w:rsidRPr="0001655C">
              <w:rPr>
                <w:i/>
                <w:sz w:val="20"/>
              </w:rPr>
              <w:t>r</w:t>
            </w:r>
            <w:r w:rsidRPr="0001655C">
              <w:rPr>
                <w:sz w:val="20"/>
              </w:rPr>
              <w:t xml:space="preserve"> is the Combined Cycle Train.</w:t>
            </w:r>
          </w:p>
        </w:tc>
      </w:tr>
      <w:tr w:rsidR="0001655C" w:rsidRPr="0001655C" w14:paraId="725DF6DA" w14:textId="77777777" w:rsidTr="003B71DB">
        <w:trPr>
          <w:cantSplit/>
          <w:trHeight w:val="944"/>
        </w:trPr>
        <w:tc>
          <w:tcPr>
            <w:tcW w:w="833" w:type="pct"/>
            <w:tcBorders>
              <w:top w:val="single" w:sz="4" w:space="0" w:color="auto"/>
              <w:left w:val="single" w:sz="4" w:space="0" w:color="auto"/>
              <w:bottom w:val="single" w:sz="4" w:space="0" w:color="auto"/>
              <w:right w:val="single" w:sz="4" w:space="0" w:color="auto"/>
            </w:tcBorders>
          </w:tcPr>
          <w:p w14:paraId="2A849B26" w14:textId="77777777" w:rsidR="0001655C" w:rsidRPr="0001655C" w:rsidRDefault="0001655C" w:rsidP="0001655C">
            <w:pPr>
              <w:spacing w:after="60"/>
              <w:rPr>
                <w:iCs/>
                <w:sz w:val="20"/>
              </w:rPr>
            </w:pPr>
            <w:r w:rsidRPr="0001655C">
              <w:rPr>
                <w:iCs/>
                <w:noProof/>
                <w:sz w:val="20"/>
              </w:rPr>
              <w:t xml:space="preserve">HDLOQTY </w:t>
            </w:r>
            <w:r w:rsidRPr="0001655C">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3C40CBF5" w14:textId="77777777" w:rsidR="0001655C" w:rsidRPr="0001655C"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1CDD56F7" w14:textId="77777777" w:rsidR="0001655C" w:rsidRPr="0001655C" w:rsidRDefault="0001655C" w:rsidP="0001655C">
            <w:pPr>
              <w:spacing w:after="60"/>
              <w:rPr>
                <w:iCs/>
                <w:sz w:val="20"/>
              </w:rPr>
            </w:pPr>
            <w:r w:rsidRPr="0001655C">
              <w:rPr>
                <w:i/>
                <w:iCs/>
                <w:noProof/>
                <w:sz w:val="20"/>
              </w:rPr>
              <w:t xml:space="preserve">High Dispatch Limit override </w:t>
            </w:r>
            <w:r w:rsidRPr="0001655C">
              <w:rPr>
                <w:i/>
                <w:iCs/>
                <w:sz w:val="20"/>
              </w:rPr>
              <w:t>quantity per QSE per Generation Resource</w:t>
            </w:r>
            <w:r w:rsidRPr="0001655C">
              <w:rPr>
                <w:i/>
                <w:iCs/>
                <w:noProof/>
                <w:sz w:val="20"/>
              </w:rPr>
              <w:t>—</w:t>
            </w:r>
            <w:r w:rsidRPr="0001655C">
              <w:rPr>
                <w:iCs/>
                <w:sz w:val="20"/>
              </w:rPr>
              <w:t xml:space="preserve">The difference between the HDLOBRKP and the AVGHDL due to an ERCOT-issued HDL override or equivalent VDI for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17A4543D" w14:textId="77777777" w:rsidTr="003B71DB">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19D40115" w14:textId="77777777" w:rsidR="0001655C" w:rsidRPr="0001655C" w:rsidRDefault="0001655C" w:rsidP="0001655C">
            <w:pPr>
              <w:spacing w:after="60"/>
              <w:rPr>
                <w:iCs/>
                <w:sz w:val="20"/>
                <w:lang w:val="es-MX"/>
              </w:rPr>
            </w:pPr>
            <w:r w:rsidRPr="0001655C">
              <w:rPr>
                <w:iCs/>
                <w:sz w:val="20"/>
              </w:rPr>
              <w:t xml:space="preserve">RTSPP </w:t>
            </w:r>
            <w:r w:rsidRPr="0001655C">
              <w:rPr>
                <w:i/>
                <w:iCs/>
                <w:sz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753A4E14" w14:textId="77777777" w:rsidR="0001655C" w:rsidRPr="0001655C"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hideMark/>
          </w:tcPr>
          <w:p w14:paraId="58D25218" w14:textId="77777777" w:rsidR="0001655C" w:rsidRPr="0001655C" w:rsidRDefault="0001655C" w:rsidP="0001655C">
            <w:pPr>
              <w:spacing w:after="60"/>
              <w:rPr>
                <w:i/>
                <w:iCs/>
                <w:sz w:val="20"/>
              </w:rPr>
            </w:pPr>
            <w:r w:rsidRPr="0001655C">
              <w:rPr>
                <w:i/>
                <w:iCs/>
                <w:sz w:val="20"/>
              </w:rPr>
              <w:t>Real-Time Settlement Point Price per Settlement Point</w:t>
            </w:r>
            <w:r w:rsidRPr="0001655C">
              <w:rPr>
                <w:iCs/>
                <w:sz w:val="20"/>
              </w:rPr>
              <w:t xml:space="preserve">—The Real-Time Settlement Point Price at Settlement Point </w:t>
            </w:r>
            <w:r w:rsidRPr="0001655C">
              <w:rPr>
                <w:i/>
                <w:iCs/>
                <w:sz w:val="20"/>
              </w:rPr>
              <w:t>p</w:t>
            </w:r>
            <w:r w:rsidRPr="0001655C">
              <w:rPr>
                <w:iCs/>
                <w:sz w:val="20"/>
              </w:rPr>
              <w:t xml:space="preserve">, for the 15-minute Settlement Interval </w:t>
            </w:r>
            <w:r w:rsidRPr="0001655C">
              <w:rPr>
                <w:i/>
                <w:iCs/>
                <w:sz w:val="20"/>
              </w:rPr>
              <w:t>i</w:t>
            </w:r>
            <w:r w:rsidRPr="0001655C">
              <w:rPr>
                <w:iCs/>
                <w:sz w:val="20"/>
              </w:rPr>
              <w:t>.</w:t>
            </w:r>
          </w:p>
        </w:tc>
      </w:tr>
      <w:tr w:rsidR="0001655C" w:rsidRPr="0001655C" w14:paraId="71B1210B" w14:textId="77777777" w:rsidTr="003B71DB">
        <w:trPr>
          <w:cantSplit/>
          <w:trHeight w:val="611"/>
        </w:trPr>
        <w:tc>
          <w:tcPr>
            <w:tcW w:w="833" w:type="pct"/>
            <w:tcBorders>
              <w:top w:val="single" w:sz="4" w:space="0" w:color="auto"/>
              <w:left w:val="single" w:sz="4" w:space="0" w:color="auto"/>
              <w:bottom w:val="single" w:sz="4" w:space="0" w:color="auto"/>
              <w:right w:val="single" w:sz="4" w:space="0" w:color="auto"/>
            </w:tcBorders>
          </w:tcPr>
          <w:p w14:paraId="164062C2" w14:textId="77777777" w:rsidR="0001655C" w:rsidRPr="0001655C" w:rsidDel="008F2DD8" w:rsidRDefault="0001655C" w:rsidP="0001655C">
            <w:pPr>
              <w:spacing w:after="60"/>
              <w:rPr>
                <w:iCs/>
                <w:sz w:val="20"/>
              </w:rPr>
            </w:pPr>
            <w:r w:rsidRPr="0001655C">
              <w:rPr>
                <w:iCs/>
                <w:sz w:val="20"/>
              </w:rPr>
              <w:t>RTRSVPOR</w:t>
            </w:r>
            <w:r w:rsidRPr="0001655C"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3F19619A" w14:textId="77777777" w:rsidR="0001655C" w:rsidRPr="0001655C" w:rsidDel="008F2DD8"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4BC22278" w14:textId="77777777" w:rsidR="0001655C" w:rsidRPr="0001655C" w:rsidDel="008F2DD8" w:rsidRDefault="0001655C" w:rsidP="0001655C">
            <w:pPr>
              <w:spacing w:after="60"/>
              <w:rPr>
                <w:i/>
                <w:iCs/>
                <w:sz w:val="20"/>
              </w:rPr>
            </w:pPr>
            <w:r w:rsidRPr="0001655C">
              <w:rPr>
                <w:i/>
                <w:iCs/>
                <w:sz w:val="20"/>
              </w:rPr>
              <w:t>Real-Time Reserve Price for On-Line Reserves</w:t>
            </w:r>
            <w:r w:rsidRPr="0001655C">
              <w:rPr>
                <w:iCs/>
                <w:sz w:val="20"/>
              </w:rPr>
              <w:sym w:font="Symbol" w:char="F0BE"/>
            </w:r>
            <w:r w:rsidRPr="0001655C">
              <w:rPr>
                <w:iCs/>
                <w:sz w:val="20"/>
              </w:rPr>
              <w:t xml:space="preserve">The Real-Time Reserve Price for On-Line Reserves for the 15-minute Settlement Interval </w:t>
            </w:r>
            <w:r w:rsidRPr="0001655C">
              <w:rPr>
                <w:i/>
                <w:iCs/>
                <w:sz w:val="20"/>
              </w:rPr>
              <w:t>i</w:t>
            </w:r>
            <w:r w:rsidRPr="0001655C">
              <w:rPr>
                <w:iCs/>
                <w:sz w:val="20"/>
              </w:rPr>
              <w:t>.</w:t>
            </w:r>
          </w:p>
        </w:tc>
      </w:tr>
      <w:tr w:rsidR="0001655C" w:rsidRPr="0001655C" w14:paraId="2D5CFE41" w14:textId="77777777" w:rsidTr="003B71DB">
        <w:trPr>
          <w:cantSplit/>
          <w:trHeight w:val="773"/>
        </w:trPr>
        <w:tc>
          <w:tcPr>
            <w:tcW w:w="833" w:type="pct"/>
            <w:tcBorders>
              <w:top w:val="single" w:sz="4" w:space="0" w:color="auto"/>
              <w:left w:val="single" w:sz="4" w:space="0" w:color="auto"/>
              <w:bottom w:val="single" w:sz="4" w:space="0" w:color="auto"/>
              <w:right w:val="single" w:sz="4" w:space="0" w:color="auto"/>
            </w:tcBorders>
          </w:tcPr>
          <w:p w14:paraId="334D9FD4" w14:textId="77777777" w:rsidR="0001655C" w:rsidRPr="0001655C" w:rsidRDefault="0001655C" w:rsidP="0001655C">
            <w:pPr>
              <w:spacing w:after="60"/>
              <w:rPr>
                <w:iCs/>
                <w:sz w:val="20"/>
              </w:rPr>
            </w:pPr>
            <w:r w:rsidRPr="0001655C">
              <w:rPr>
                <w:iCs/>
                <w:sz w:val="20"/>
              </w:rPr>
              <w:t>RTRDP</w:t>
            </w:r>
            <w:r w:rsidRPr="0001655C"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43F9532B" w14:textId="77777777" w:rsidR="0001655C" w:rsidRPr="0001655C"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4EF87994" w14:textId="77777777" w:rsidR="0001655C" w:rsidRPr="0001655C" w:rsidRDefault="0001655C" w:rsidP="0001655C">
            <w:pPr>
              <w:spacing w:after="60"/>
              <w:rPr>
                <w:i/>
                <w:iCs/>
                <w:sz w:val="20"/>
              </w:rPr>
            </w:pPr>
            <w:r w:rsidRPr="0001655C">
              <w:rPr>
                <w:i/>
                <w:iCs/>
                <w:sz w:val="20"/>
              </w:rPr>
              <w:t>Real-Time On-Line Reliability Deployment Price</w:t>
            </w:r>
            <w:r w:rsidRPr="0001655C">
              <w:rPr>
                <w:iCs/>
                <w:sz w:val="20"/>
              </w:rPr>
              <w:sym w:font="Symbol" w:char="F0BE"/>
            </w:r>
            <w:r w:rsidRPr="0001655C">
              <w:rPr>
                <w:iCs/>
                <w:sz w:val="20"/>
              </w:rPr>
              <w:t xml:space="preserve">The Real-Time price for the 15-minute Settlement Interval </w:t>
            </w:r>
            <w:r w:rsidRPr="0001655C">
              <w:rPr>
                <w:i/>
                <w:iCs/>
                <w:sz w:val="20"/>
              </w:rPr>
              <w:t>i</w:t>
            </w:r>
            <w:r w:rsidRPr="0001655C">
              <w:rPr>
                <w:iCs/>
                <w:sz w:val="20"/>
              </w:rPr>
              <w:t>, reflecting the impact of reliability deployments on energy prices that is calculated from the Real-Time On-Line Reliability Deployment Price Adder.</w:t>
            </w:r>
          </w:p>
        </w:tc>
      </w:tr>
      <w:tr w:rsidR="0001655C" w:rsidRPr="0001655C" w14:paraId="0D93685D" w14:textId="77777777" w:rsidTr="003B71DB">
        <w:trPr>
          <w:cantSplit/>
          <w:trHeight w:val="289"/>
        </w:trPr>
        <w:tc>
          <w:tcPr>
            <w:tcW w:w="833" w:type="pct"/>
            <w:tcBorders>
              <w:top w:val="single" w:sz="4" w:space="0" w:color="auto"/>
              <w:left w:val="single" w:sz="4" w:space="0" w:color="auto"/>
              <w:bottom w:val="single" w:sz="4" w:space="0" w:color="auto"/>
              <w:right w:val="single" w:sz="4" w:space="0" w:color="auto"/>
            </w:tcBorders>
          </w:tcPr>
          <w:p w14:paraId="6392D522" w14:textId="77777777" w:rsidR="0001655C" w:rsidRPr="0001655C" w:rsidRDefault="0001655C" w:rsidP="0001655C">
            <w:pPr>
              <w:spacing w:after="60"/>
              <w:rPr>
                <w:i/>
                <w:iCs/>
                <w:sz w:val="20"/>
              </w:rPr>
            </w:pPr>
            <w:r w:rsidRPr="0001655C">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13076B2C" w14:textId="77777777" w:rsidR="0001655C" w:rsidRPr="0001655C" w:rsidRDefault="0001655C" w:rsidP="0001655C">
            <w:pPr>
              <w:spacing w:after="60"/>
              <w:rPr>
                <w:iCs/>
                <w:sz w:val="20"/>
              </w:rPr>
            </w:pPr>
            <w:r w:rsidRPr="0001655C">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1EA72717" w14:textId="77777777" w:rsidR="0001655C" w:rsidRPr="0001655C" w:rsidRDefault="0001655C" w:rsidP="0001655C">
            <w:pPr>
              <w:spacing w:after="60"/>
              <w:rPr>
                <w:i/>
                <w:sz w:val="20"/>
              </w:rPr>
            </w:pPr>
            <w:r w:rsidRPr="0001655C">
              <w:rPr>
                <w:iCs/>
                <w:sz w:val="20"/>
              </w:rPr>
              <w:t>A QSE.</w:t>
            </w:r>
          </w:p>
        </w:tc>
      </w:tr>
      <w:tr w:rsidR="0001655C" w:rsidRPr="0001655C" w14:paraId="198A0968" w14:textId="77777777" w:rsidTr="003B71DB">
        <w:trPr>
          <w:cantSplit/>
          <w:trHeight w:val="289"/>
        </w:trPr>
        <w:tc>
          <w:tcPr>
            <w:tcW w:w="833" w:type="pct"/>
            <w:tcBorders>
              <w:top w:val="single" w:sz="4" w:space="0" w:color="auto"/>
              <w:left w:val="single" w:sz="4" w:space="0" w:color="auto"/>
              <w:bottom w:val="single" w:sz="4" w:space="0" w:color="auto"/>
              <w:right w:val="single" w:sz="4" w:space="0" w:color="auto"/>
            </w:tcBorders>
          </w:tcPr>
          <w:p w14:paraId="6B176471" w14:textId="77777777" w:rsidR="0001655C" w:rsidRPr="0001655C" w:rsidRDefault="0001655C" w:rsidP="0001655C">
            <w:pPr>
              <w:spacing w:after="60"/>
              <w:rPr>
                <w:i/>
                <w:iCs/>
                <w:sz w:val="20"/>
              </w:rPr>
            </w:pPr>
            <w:r w:rsidRPr="0001655C">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7B7526C7" w14:textId="77777777" w:rsidR="0001655C" w:rsidRPr="0001655C" w:rsidRDefault="0001655C" w:rsidP="0001655C">
            <w:pPr>
              <w:spacing w:after="60"/>
              <w:rPr>
                <w:iCs/>
                <w:sz w:val="20"/>
              </w:rPr>
            </w:pPr>
            <w:r w:rsidRPr="0001655C">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585D9781" w14:textId="77777777" w:rsidR="0001655C" w:rsidRPr="0001655C" w:rsidRDefault="0001655C" w:rsidP="0001655C">
            <w:pPr>
              <w:spacing w:after="60"/>
              <w:rPr>
                <w:i/>
                <w:sz w:val="20"/>
              </w:rPr>
            </w:pPr>
            <w:r w:rsidRPr="0001655C">
              <w:rPr>
                <w:iCs/>
                <w:sz w:val="20"/>
              </w:rPr>
              <w:t>A Generation Resource.</w:t>
            </w:r>
          </w:p>
        </w:tc>
      </w:tr>
      <w:tr w:rsidR="0001655C" w:rsidRPr="0001655C" w14:paraId="59EA492C" w14:textId="77777777" w:rsidTr="003B71DB">
        <w:trPr>
          <w:cantSplit/>
          <w:trHeight w:val="289"/>
        </w:trPr>
        <w:tc>
          <w:tcPr>
            <w:tcW w:w="833" w:type="pct"/>
          </w:tcPr>
          <w:p w14:paraId="5F979094" w14:textId="77777777" w:rsidR="0001655C" w:rsidRPr="0001655C" w:rsidRDefault="0001655C" w:rsidP="0001655C">
            <w:pPr>
              <w:spacing w:after="60"/>
              <w:rPr>
                <w:i/>
                <w:iCs/>
                <w:sz w:val="20"/>
              </w:rPr>
            </w:pPr>
            <w:r w:rsidRPr="0001655C">
              <w:rPr>
                <w:i/>
                <w:iCs/>
                <w:sz w:val="20"/>
              </w:rPr>
              <w:t>p</w:t>
            </w:r>
          </w:p>
        </w:tc>
        <w:tc>
          <w:tcPr>
            <w:tcW w:w="449" w:type="pct"/>
          </w:tcPr>
          <w:p w14:paraId="549267A3" w14:textId="77777777" w:rsidR="0001655C" w:rsidRPr="0001655C" w:rsidRDefault="0001655C" w:rsidP="0001655C">
            <w:pPr>
              <w:spacing w:after="60"/>
              <w:rPr>
                <w:iCs/>
                <w:sz w:val="20"/>
              </w:rPr>
            </w:pPr>
            <w:r w:rsidRPr="0001655C">
              <w:rPr>
                <w:iCs/>
                <w:sz w:val="20"/>
              </w:rPr>
              <w:t>none</w:t>
            </w:r>
          </w:p>
        </w:tc>
        <w:tc>
          <w:tcPr>
            <w:tcW w:w="3718" w:type="pct"/>
          </w:tcPr>
          <w:p w14:paraId="0F9ECB4F" w14:textId="77777777" w:rsidR="0001655C" w:rsidRPr="0001655C" w:rsidRDefault="0001655C" w:rsidP="0001655C">
            <w:pPr>
              <w:spacing w:after="60"/>
              <w:rPr>
                <w:iCs/>
                <w:sz w:val="20"/>
              </w:rPr>
            </w:pPr>
            <w:r w:rsidRPr="0001655C">
              <w:rPr>
                <w:iCs/>
                <w:sz w:val="20"/>
              </w:rPr>
              <w:t>A Resource Node Settlement Point.</w:t>
            </w:r>
          </w:p>
        </w:tc>
      </w:tr>
      <w:tr w:rsidR="0001655C" w:rsidRPr="0001655C" w14:paraId="402B2770" w14:textId="77777777" w:rsidTr="003B71DB">
        <w:trPr>
          <w:cantSplit/>
          <w:trHeight w:val="242"/>
        </w:trPr>
        <w:tc>
          <w:tcPr>
            <w:tcW w:w="833" w:type="pct"/>
            <w:tcBorders>
              <w:top w:val="single" w:sz="4" w:space="0" w:color="auto"/>
              <w:left w:val="single" w:sz="4" w:space="0" w:color="auto"/>
              <w:bottom w:val="single" w:sz="4" w:space="0" w:color="auto"/>
              <w:right w:val="single" w:sz="4" w:space="0" w:color="auto"/>
            </w:tcBorders>
          </w:tcPr>
          <w:p w14:paraId="0C061506" w14:textId="77777777" w:rsidR="0001655C" w:rsidRPr="0001655C" w:rsidRDefault="0001655C" w:rsidP="0001655C">
            <w:pPr>
              <w:spacing w:after="60"/>
              <w:rPr>
                <w:i/>
                <w:iCs/>
                <w:sz w:val="20"/>
              </w:rPr>
            </w:pPr>
            <w:r w:rsidRPr="0001655C">
              <w:rPr>
                <w:i/>
                <w:iCs/>
                <w:sz w:val="20"/>
              </w:rPr>
              <w:lastRenderedPageBreak/>
              <w:t>i</w:t>
            </w:r>
          </w:p>
        </w:tc>
        <w:tc>
          <w:tcPr>
            <w:tcW w:w="449" w:type="pct"/>
            <w:tcBorders>
              <w:top w:val="single" w:sz="4" w:space="0" w:color="auto"/>
              <w:left w:val="single" w:sz="4" w:space="0" w:color="auto"/>
              <w:bottom w:val="single" w:sz="4" w:space="0" w:color="auto"/>
              <w:right w:val="single" w:sz="4" w:space="0" w:color="auto"/>
            </w:tcBorders>
          </w:tcPr>
          <w:p w14:paraId="60613A34" w14:textId="77777777" w:rsidR="0001655C" w:rsidRPr="0001655C" w:rsidRDefault="0001655C" w:rsidP="0001655C">
            <w:pPr>
              <w:spacing w:after="60"/>
              <w:rPr>
                <w:iCs/>
                <w:sz w:val="20"/>
              </w:rPr>
            </w:pPr>
            <w:r w:rsidRPr="0001655C">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0D02D17C" w14:textId="77777777" w:rsidR="0001655C" w:rsidRPr="0001655C" w:rsidRDefault="0001655C" w:rsidP="0001655C">
            <w:pPr>
              <w:spacing w:after="60"/>
              <w:rPr>
                <w:iCs/>
                <w:sz w:val="20"/>
              </w:rPr>
            </w:pPr>
            <w:r w:rsidRPr="0001655C">
              <w:rPr>
                <w:iCs/>
                <w:sz w:val="20"/>
              </w:rPr>
              <w:t>A 15-minute Settlement Interval.</w:t>
            </w:r>
          </w:p>
        </w:tc>
      </w:tr>
    </w:tbl>
    <w:p w14:paraId="5294BFAA" w14:textId="77777777" w:rsidR="0001655C" w:rsidRPr="0001655C" w:rsidRDefault="0001655C" w:rsidP="0001655C">
      <w:pPr>
        <w:spacing w:before="240" w:after="240"/>
        <w:ind w:left="720" w:hanging="720"/>
      </w:pPr>
      <w:r w:rsidRPr="0001655C">
        <w:t>(4)</w:t>
      </w:r>
      <w:r w:rsidRPr="0001655C">
        <w:tab/>
        <w:t>The total compensation to each QSE for an HDL override for the 15-minute Settlement Interval is calculated as follows:</w:t>
      </w:r>
    </w:p>
    <w:p w14:paraId="2F89BDA4" w14:textId="77777777" w:rsidR="0001655C" w:rsidRPr="0001655C" w:rsidRDefault="0001655C" w:rsidP="0001655C">
      <w:pPr>
        <w:spacing w:after="240"/>
        <w:ind w:left="720" w:firstLine="720"/>
        <w:rPr>
          <w:b/>
          <w:i/>
          <w:vertAlign w:val="subscript"/>
          <w:lang w:val="es-ES"/>
        </w:rPr>
      </w:pPr>
      <w:r w:rsidRPr="0001655C">
        <w:rPr>
          <w:b/>
        </w:rPr>
        <w:t>HDLOEAMTQSETOT</w:t>
      </w:r>
      <w:r w:rsidRPr="0001655C">
        <w:rPr>
          <w:b/>
          <w:i/>
          <w:vertAlign w:val="subscript"/>
          <w:lang w:val="es-ES"/>
        </w:rPr>
        <w:t xml:space="preserve"> q, i </w:t>
      </w:r>
      <w:r w:rsidRPr="0001655C">
        <w:rPr>
          <w:b/>
        </w:rPr>
        <w:t xml:space="preserve"> =  </w:t>
      </w:r>
      <w:r w:rsidRPr="0001655C">
        <w:rPr>
          <w:b/>
          <w:noProof/>
          <w:position w:val="-28"/>
        </w:rPr>
        <w:drawing>
          <wp:inline distT="0" distB="0" distL="0" distR="0" wp14:anchorId="71697A6E" wp14:editId="768AB0A3">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01655C">
        <w:rPr>
          <w:b/>
          <w:noProof/>
          <w:position w:val="-30"/>
        </w:rPr>
        <w:drawing>
          <wp:inline distT="0" distB="0" distL="0" distR="0" wp14:anchorId="41A765F6" wp14:editId="4DFF54E0">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01655C">
        <w:rPr>
          <w:b/>
        </w:rPr>
        <w:t>HDLOEAMT</w:t>
      </w:r>
      <w:r w:rsidRPr="0001655C">
        <w:rPr>
          <w:b/>
          <w:i/>
          <w:vertAlign w:val="subscript"/>
          <w:lang w:val="es-ES"/>
        </w:rPr>
        <w:t xml:space="preserve"> q, r, p, i</w:t>
      </w:r>
    </w:p>
    <w:p w14:paraId="523D1119" w14:textId="77777777" w:rsidR="0001655C" w:rsidRPr="0001655C" w:rsidRDefault="0001655C" w:rsidP="0001655C">
      <w:pPr>
        <w:spacing w:before="120"/>
      </w:pPr>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01655C" w:rsidRPr="0001655C" w14:paraId="0C7CEDDC" w14:textId="77777777" w:rsidTr="003B71DB">
        <w:trPr>
          <w:cantSplit/>
          <w:tblHeader/>
        </w:trPr>
        <w:tc>
          <w:tcPr>
            <w:tcW w:w="1231" w:type="pct"/>
          </w:tcPr>
          <w:p w14:paraId="0BC5C1BB" w14:textId="77777777" w:rsidR="0001655C" w:rsidRPr="0001655C" w:rsidRDefault="0001655C" w:rsidP="0001655C">
            <w:pPr>
              <w:spacing w:after="240"/>
              <w:rPr>
                <w:b/>
                <w:iCs/>
                <w:sz w:val="20"/>
              </w:rPr>
            </w:pPr>
            <w:r w:rsidRPr="0001655C">
              <w:rPr>
                <w:b/>
                <w:iCs/>
                <w:sz w:val="20"/>
              </w:rPr>
              <w:t>Variable</w:t>
            </w:r>
          </w:p>
        </w:tc>
        <w:tc>
          <w:tcPr>
            <w:tcW w:w="474" w:type="pct"/>
          </w:tcPr>
          <w:p w14:paraId="3CA5C7A6" w14:textId="77777777" w:rsidR="0001655C" w:rsidRPr="0001655C" w:rsidRDefault="0001655C" w:rsidP="0001655C">
            <w:pPr>
              <w:spacing w:after="240"/>
              <w:rPr>
                <w:b/>
                <w:iCs/>
                <w:sz w:val="20"/>
              </w:rPr>
            </w:pPr>
            <w:r w:rsidRPr="0001655C">
              <w:rPr>
                <w:b/>
                <w:iCs/>
                <w:sz w:val="20"/>
              </w:rPr>
              <w:t>Unit</w:t>
            </w:r>
          </w:p>
        </w:tc>
        <w:tc>
          <w:tcPr>
            <w:tcW w:w="3295" w:type="pct"/>
          </w:tcPr>
          <w:p w14:paraId="3EE9054B" w14:textId="77777777" w:rsidR="0001655C" w:rsidRPr="0001655C" w:rsidRDefault="0001655C" w:rsidP="0001655C">
            <w:pPr>
              <w:spacing w:after="240"/>
              <w:rPr>
                <w:b/>
                <w:iCs/>
                <w:sz w:val="20"/>
              </w:rPr>
            </w:pPr>
            <w:r w:rsidRPr="0001655C">
              <w:rPr>
                <w:b/>
                <w:iCs/>
                <w:sz w:val="20"/>
              </w:rPr>
              <w:t>Definition</w:t>
            </w:r>
          </w:p>
        </w:tc>
      </w:tr>
      <w:tr w:rsidR="0001655C" w:rsidRPr="0001655C" w14:paraId="2FCF6A13" w14:textId="77777777" w:rsidTr="003B71DB">
        <w:trPr>
          <w:cantSplit/>
        </w:trPr>
        <w:tc>
          <w:tcPr>
            <w:tcW w:w="1231" w:type="pct"/>
          </w:tcPr>
          <w:p w14:paraId="2FBDBBB5" w14:textId="77777777" w:rsidR="0001655C" w:rsidRPr="0001655C" w:rsidRDefault="0001655C" w:rsidP="0001655C">
            <w:pPr>
              <w:spacing w:after="60"/>
              <w:rPr>
                <w:iCs/>
                <w:sz w:val="20"/>
              </w:rPr>
            </w:pPr>
            <w:r w:rsidRPr="0001655C">
              <w:rPr>
                <w:iCs/>
                <w:sz w:val="20"/>
              </w:rPr>
              <w:t xml:space="preserve">HDLOEAMT </w:t>
            </w:r>
            <w:r w:rsidRPr="0001655C">
              <w:rPr>
                <w:i/>
                <w:iCs/>
                <w:sz w:val="20"/>
                <w:vertAlign w:val="subscript"/>
              </w:rPr>
              <w:t>q, r, p, i</w:t>
            </w:r>
          </w:p>
        </w:tc>
        <w:tc>
          <w:tcPr>
            <w:tcW w:w="474" w:type="pct"/>
          </w:tcPr>
          <w:p w14:paraId="1CD6DDBB" w14:textId="77777777" w:rsidR="0001655C" w:rsidRPr="0001655C" w:rsidRDefault="0001655C" w:rsidP="0001655C">
            <w:pPr>
              <w:spacing w:after="60"/>
              <w:rPr>
                <w:iCs/>
                <w:sz w:val="20"/>
              </w:rPr>
            </w:pPr>
            <w:r w:rsidRPr="0001655C">
              <w:rPr>
                <w:iCs/>
                <w:sz w:val="20"/>
              </w:rPr>
              <w:t>$</w:t>
            </w:r>
          </w:p>
        </w:tc>
        <w:tc>
          <w:tcPr>
            <w:tcW w:w="3295" w:type="pct"/>
          </w:tcPr>
          <w:p w14:paraId="7A0513A4" w14:textId="77777777" w:rsidR="0001655C" w:rsidRPr="0001655C" w:rsidRDefault="0001655C" w:rsidP="0001655C">
            <w:pPr>
              <w:spacing w:after="60"/>
              <w:rPr>
                <w:iCs/>
                <w:sz w:val="20"/>
              </w:rPr>
            </w:pPr>
            <w:r w:rsidRPr="0001655C">
              <w:rPr>
                <w:i/>
                <w:iCs/>
                <w:sz w:val="20"/>
              </w:rPr>
              <w:t>High Dispatch Limit override energy amount per QSE per Generation Resource</w:t>
            </w:r>
            <w:r w:rsidRPr="0001655C">
              <w:rPr>
                <w:iCs/>
                <w:sz w:val="20"/>
              </w:rPr>
              <w:t xml:space="preserve">—The payment to QSE </w:t>
            </w:r>
            <w:r w:rsidRPr="0001655C">
              <w:rPr>
                <w:i/>
                <w:iCs/>
                <w:sz w:val="20"/>
              </w:rPr>
              <w:t>q</w:t>
            </w:r>
            <w:r w:rsidRPr="0001655C">
              <w:rPr>
                <w:iCs/>
                <w:sz w:val="20"/>
              </w:rPr>
              <w:t xml:space="preserve"> for an ERCOT-issued HDL override or equivalent VDI for Generation Resource </w:t>
            </w:r>
            <w:proofErr w:type="spellStart"/>
            <w:r w:rsidRPr="0001655C">
              <w:rPr>
                <w:i/>
                <w:iCs/>
                <w:sz w:val="20"/>
              </w:rPr>
              <w:t>r</w:t>
            </w:r>
            <w:r w:rsidRPr="0001655C">
              <w:rPr>
                <w:iCs/>
                <w:sz w:val="20"/>
              </w:rPr>
              <w:t xml:space="preserve"> at</w:t>
            </w:r>
            <w:proofErr w:type="spellEnd"/>
            <w:r w:rsidRPr="0001655C">
              <w:rPr>
                <w:iCs/>
                <w:sz w:val="20"/>
              </w:rPr>
              <w:t xml:space="preserve"> Settlement Point </w:t>
            </w:r>
            <w:r w:rsidRPr="0001655C">
              <w:rPr>
                <w:i/>
                <w:iCs/>
                <w:sz w:val="20"/>
              </w:rPr>
              <w:t xml:space="preserve">p </w:t>
            </w:r>
            <w:r w:rsidRPr="0001655C">
              <w:rPr>
                <w:iCs/>
                <w:sz w:val="20"/>
              </w:rPr>
              <w:t xml:space="preserve">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5A0268B1" w14:textId="77777777" w:rsidTr="003B71DB">
        <w:trPr>
          <w:cantSplit/>
        </w:trPr>
        <w:tc>
          <w:tcPr>
            <w:tcW w:w="1231" w:type="pct"/>
          </w:tcPr>
          <w:p w14:paraId="4325192B" w14:textId="77777777" w:rsidR="0001655C" w:rsidRPr="0001655C" w:rsidRDefault="0001655C" w:rsidP="0001655C">
            <w:pPr>
              <w:spacing w:after="60"/>
              <w:rPr>
                <w:iCs/>
                <w:sz w:val="20"/>
              </w:rPr>
            </w:pPr>
            <w:r w:rsidRPr="0001655C">
              <w:rPr>
                <w:iCs/>
                <w:sz w:val="20"/>
              </w:rPr>
              <w:t xml:space="preserve">HDLOEAMTQSETOT </w:t>
            </w:r>
            <w:r w:rsidRPr="0001655C">
              <w:rPr>
                <w:rFonts w:ascii="Times New Roman Bold" w:hAnsi="Times New Roman Bold"/>
                <w:i/>
                <w:iCs/>
                <w:sz w:val="20"/>
                <w:vertAlign w:val="subscript"/>
              </w:rPr>
              <w:t>q,</w:t>
            </w:r>
            <w:r w:rsidRPr="0001655C">
              <w:rPr>
                <w:i/>
                <w:iCs/>
                <w:sz w:val="20"/>
              </w:rPr>
              <w:t xml:space="preserve"> </w:t>
            </w:r>
            <w:r w:rsidRPr="0001655C">
              <w:rPr>
                <w:i/>
                <w:iCs/>
                <w:sz w:val="20"/>
                <w:vertAlign w:val="subscript"/>
              </w:rPr>
              <w:t>i</w:t>
            </w:r>
          </w:p>
        </w:tc>
        <w:tc>
          <w:tcPr>
            <w:tcW w:w="474" w:type="pct"/>
          </w:tcPr>
          <w:p w14:paraId="01435E4B" w14:textId="77777777" w:rsidR="0001655C" w:rsidRPr="0001655C" w:rsidRDefault="0001655C" w:rsidP="0001655C">
            <w:pPr>
              <w:spacing w:after="60"/>
              <w:rPr>
                <w:i/>
                <w:iCs/>
                <w:sz w:val="20"/>
              </w:rPr>
            </w:pPr>
            <w:r w:rsidRPr="0001655C">
              <w:rPr>
                <w:iCs/>
                <w:sz w:val="20"/>
              </w:rPr>
              <w:t>$</w:t>
            </w:r>
          </w:p>
        </w:tc>
        <w:tc>
          <w:tcPr>
            <w:tcW w:w="3295" w:type="pct"/>
          </w:tcPr>
          <w:p w14:paraId="1085044B" w14:textId="77777777" w:rsidR="0001655C" w:rsidRPr="0001655C" w:rsidRDefault="0001655C" w:rsidP="0001655C">
            <w:pPr>
              <w:spacing w:after="60"/>
              <w:rPr>
                <w:iCs/>
                <w:sz w:val="20"/>
              </w:rPr>
            </w:pPr>
            <w:r w:rsidRPr="0001655C">
              <w:rPr>
                <w:i/>
                <w:iCs/>
                <w:sz w:val="20"/>
              </w:rPr>
              <w:t>High Dispatch Limit override energy amount QSE total per QSE</w:t>
            </w:r>
            <w:r w:rsidRPr="0001655C">
              <w:rPr>
                <w:iCs/>
                <w:sz w:val="20"/>
              </w:rPr>
              <w:t xml:space="preserve">—The total of the energy payments to QSE </w:t>
            </w:r>
            <w:r w:rsidRPr="0001655C">
              <w:rPr>
                <w:i/>
                <w:iCs/>
                <w:sz w:val="20"/>
              </w:rPr>
              <w:t>q</w:t>
            </w:r>
            <w:r w:rsidRPr="0001655C">
              <w:rPr>
                <w:iCs/>
                <w:sz w:val="20"/>
              </w:rPr>
              <w:t xml:space="preserve"> as compensation for HDL overrides for this QSE for the 15-minute Settlement Interval </w:t>
            </w:r>
            <w:r w:rsidRPr="0001655C">
              <w:rPr>
                <w:i/>
                <w:iCs/>
                <w:sz w:val="20"/>
              </w:rPr>
              <w:t>i</w:t>
            </w:r>
            <w:r w:rsidRPr="0001655C">
              <w:rPr>
                <w:iCs/>
                <w:sz w:val="20"/>
              </w:rPr>
              <w:t>.</w:t>
            </w:r>
          </w:p>
        </w:tc>
      </w:tr>
      <w:tr w:rsidR="0001655C" w:rsidRPr="0001655C" w14:paraId="2F20DB5C"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29774387" w14:textId="77777777" w:rsidR="0001655C" w:rsidRPr="0001655C" w:rsidRDefault="0001655C" w:rsidP="0001655C">
            <w:pPr>
              <w:spacing w:after="60"/>
              <w:rPr>
                <w:i/>
                <w:iCs/>
                <w:sz w:val="20"/>
              </w:rPr>
            </w:pPr>
            <w:r w:rsidRPr="0001655C">
              <w:rPr>
                <w:i/>
                <w:iCs/>
                <w:sz w:val="20"/>
              </w:rPr>
              <w:t>q</w:t>
            </w:r>
          </w:p>
        </w:tc>
        <w:tc>
          <w:tcPr>
            <w:tcW w:w="474" w:type="pct"/>
            <w:tcBorders>
              <w:top w:val="single" w:sz="4" w:space="0" w:color="auto"/>
              <w:left w:val="single" w:sz="4" w:space="0" w:color="auto"/>
              <w:bottom w:val="single" w:sz="4" w:space="0" w:color="auto"/>
              <w:right w:val="single" w:sz="4" w:space="0" w:color="auto"/>
            </w:tcBorders>
          </w:tcPr>
          <w:p w14:paraId="5F665F84"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756B441C" w14:textId="77777777" w:rsidR="0001655C" w:rsidRPr="0001655C" w:rsidRDefault="0001655C" w:rsidP="0001655C">
            <w:pPr>
              <w:spacing w:after="60"/>
              <w:rPr>
                <w:iCs/>
                <w:sz w:val="20"/>
              </w:rPr>
            </w:pPr>
            <w:r w:rsidRPr="0001655C">
              <w:rPr>
                <w:iCs/>
                <w:sz w:val="20"/>
              </w:rPr>
              <w:t>A QSE.</w:t>
            </w:r>
          </w:p>
        </w:tc>
      </w:tr>
      <w:tr w:rsidR="0001655C" w:rsidRPr="0001655C" w14:paraId="048557D6"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1A8C358F" w14:textId="77777777" w:rsidR="0001655C" w:rsidRPr="0001655C" w:rsidRDefault="0001655C" w:rsidP="0001655C">
            <w:pPr>
              <w:spacing w:after="60"/>
              <w:rPr>
                <w:i/>
                <w:iCs/>
                <w:sz w:val="20"/>
              </w:rPr>
            </w:pPr>
            <w:r w:rsidRPr="0001655C">
              <w:rPr>
                <w:i/>
                <w:iCs/>
                <w:sz w:val="20"/>
              </w:rPr>
              <w:t>r</w:t>
            </w:r>
          </w:p>
        </w:tc>
        <w:tc>
          <w:tcPr>
            <w:tcW w:w="474" w:type="pct"/>
            <w:tcBorders>
              <w:top w:val="single" w:sz="4" w:space="0" w:color="auto"/>
              <w:left w:val="single" w:sz="4" w:space="0" w:color="auto"/>
              <w:bottom w:val="single" w:sz="4" w:space="0" w:color="auto"/>
              <w:right w:val="single" w:sz="4" w:space="0" w:color="auto"/>
            </w:tcBorders>
          </w:tcPr>
          <w:p w14:paraId="0FEF8053"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721AADAA" w14:textId="77777777" w:rsidR="0001655C" w:rsidRPr="0001655C" w:rsidRDefault="0001655C" w:rsidP="0001655C">
            <w:pPr>
              <w:spacing w:after="60"/>
              <w:rPr>
                <w:iCs/>
                <w:sz w:val="20"/>
              </w:rPr>
            </w:pPr>
            <w:r w:rsidRPr="0001655C">
              <w:rPr>
                <w:iCs/>
                <w:sz w:val="20"/>
              </w:rPr>
              <w:t>A Generation Resource.</w:t>
            </w:r>
          </w:p>
        </w:tc>
      </w:tr>
      <w:tr w:rsidR="0001655C" w:rsidRPr="0001655C" w14:paraId="0E24B286"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0A8750A3" w14:textId="77777777" w:rsidR="0001655C" w:rsidRPr="0001655C" w:rsidRDefault="0001655C" w:rsidP="0001655C">
            <w:pPr>
              <w:spacing w:after="60"/>
              <w:rPr>
                <w:i/>
                <w:iCs/>
                <w:sz w:val="20"/>
              </w:rPr>
            </w:pPr>
            <w:r w:rsidRPr="0001655C">
              <w:rPr>
                <w:i/>
                <w:iCs/>
                <w:sz w:val="20"/>
              </w:rPr>
              <w:t>p</w:t>
            </w:r>
          </w:p>
        </w:tc>
        <w:tc>
          <w:tcPr>
            <w:tcW w:w="474" w:type="pct"/>
            <w:tcBorders>
              <w:top w:val="single" w:sz="4" w:space="0" w:color="auto"/>
              <w:left w:val="single" w:sz="4" w:space="0" w:color="auto"/>
              <w:bottom w:val="single" w:sz="4" w:space="0" w:color="auto"/>
              <w:right w:val="single" w:sz="4" w:space="0" w:color="auto"/>
            </w:tcBorders>
          </w:tcPr>
          <w:p w14:paraId="042D30EB"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54BA6795" w14:textId="77777777" w:rsidR="0001655C" w:rsidRPr="0001655C" w:rsidRDefault="0001655C" w:rsidP="0001655C">
            <w:pPr>
              <w:spacing w:after="60"/>
              <w:rPr>
                <w:iCs/>
                <w:sz w:val="18"/>
                <w:szCs w:val="18"/>
              </w:rPr>
            </w:pPr>
            <w:r w:rsidRPr="0001655C">
              <w:rPr>
                <w:iCs/>
                <w:sz w:val="20"/>
              </w:rPr>
              <w:t>A Resource Node Settlement Point.</w:t>
            </w:r>
          </w:p>
        </w:tc>
      </w:tr>
      <w:tr w:rsidR="0001655C" w:rsidRPr="0001655C" w14:paraId="14FFD9FF"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30E167AB" w14:textId="77777777" w:rsidR="0001655C" w:rsidRPr="0001655C" w:rsidRDefault="0001655C" w:rsidP="0001655C">
            <w:pPr>
              <w:spacing w:after="60"/>
              <w:rPr>
                <w:i/>
                <w:iCs/>
                <w:sz w:val="20"/>
              </w:rPr>
            </w:pPr>
            <w:r w:rsidRPr="0001655C">
              <w:rPr>
                <w:i/>
                <w:iCs/>
                <w:sz w:val="20"/>
              </w:rPr>
              <w:t>i</w:t>
            </w:r>
          </w:p>
        </w:tc>
        <w:tc>
          <w:tcPr>
            <w:tcW w:w="474" w:type="pct"/>
            <w:tcBorders>
              <w:top w:val="single" w:sz="4" w:space="0" w:color="auto"/>
              <w:left w:val="single" w:sz="4" w:space="0" w:color="auto"/>
              <w:bottom w:val="single" w:sz="4" w:space="0" w:color="auto"/>
              <w:right w:val="single" w:sz="4" w:space="0" w:color="auto"/>
            </w:tcBorders>
          </w:tcPr>
          <w:p w14:paraId="5252CC4F"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4D74CD96" w14:textId="77777777" w:rsidR="0001655C" w:rsidRPr="0001655C" w:rsidRDefault="0001655C" w:rsidP="0001655C">
            <w:pPr>
              <w:spacing w:after="60"/>
              <w:rPr>
                <w:iCs/>
                <w:sz w:val="20"/>
              </w:rPr>
            </w:pPr>
            <w:r w:rsidRPr="0001655C">
              <w:rPr>
                <w:iCs/>
                <w:sz w:val="20"/>
              </w:rPr>
              <w:t>A 15-minute Settlement Interval.</w:t>
            </w:r>
          </w:p>
        </w:tc>
      </w:tr>
    </w:tbl>
    <w:p w14:paraId="365AD1B2" w14:textId="77777777" w:rsidR="0001655C" w:rsidRDefault="0001655C" w:rsidP="0001655C"/>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13DB" w14:paraId="66AE2D2E" w14:textId="77777777" w:rsidTr="00E02CB0">
        <w:trPr>
          <w:trHeight w:val="206"/>
        </w:trPr>
        <w:tc>
          <w:tcPr>
            <w:tcW w:w="5000" w:type="pct"/>
            <w:shd w:val="pct12" w:color="auto" w:fill="auto"/>
          </w:tcPr>
          <w:p w14:paraId="72171280" w14:textId="77777777" w:rsidR="00D713DB" w:rsidRDefault="00D713DB" w:rsidP="00E02CB0">
            <w:pPr>
              <w:pStyle w:val="Instructions"/>
              <w:spacing w:before="120"/>
            </w:pPr>
            <w:r>
              <w:t>[NPRR1010 and NPRR1246:  Replace Section 6.6.3.6 above with the following upon system implementation of the Real-Time Co-Optimization (RTC) project:]</w:t>
            </w:r>
          </w:p>
          <w:p w14:paraId="7A2DA884" w14:textId="77777777" w:rsidR="00D713DB" w:rsidRDefault="00D713DB" w:rsidP="00E02CB0">
            <w:pPr>
              <w:keepNext/>
              <w:widowControl w:val="0"/>
              <w:tabs>
                <w:tab w:val="left" w:pos="1260"/>
              </w:tabs>
              <w:spacing w:before="240" w:after="240"/>
              <w:ind w:left="1260" w:hanging="1260"/>
              <w:outlineLvl w:val="3"/>
              <w:rPr>
                <w:b/>
              </w:rPr>
            </w:pPr>
            <w:bookmarkStart w:id="553" w:name="_Toc189044418"/>
            <w:bookmarkStart w:id="554" w:name="_Hlk193965638"/>
            <w:r>
              <w:rPr>
                <w:b/>
              </w:rPr>
              <w:t>6.6.3.6</w:t>
            </w:r>
            <w:r>
              <w:rPr>
                <w:b/>
              </w:rPr>
              <w:tab/>
              <w:t>Real-Time High Dispatch Limit Override Energy Payment</w:t>
            </w:r>
            <w:bookmarkEnd w:id="553"/>
            <w:r>
              <w:rPr>
                <w:b/>
              </w:rPr>
              <w:t xml:space="preserve">  </w:t>
            </w:r>
          </w:p>
          <w:p w14:paraId="44A6BF12" w14:textId="77777777" w:rsidR="00D713DB" w:rsidRDefault="00D713DB" w:rsidP="00E02CB0">
            <w:pPr>
              <w:spacing w:after="240"/>
              <w:ind w:left="720" w:hanging="720"/>
              <w:rPr>
                <w:color w:val="000000"/>
              </w:rPr>
            </w:pPr>
            <w:r>
              <w:rPr>
                <w:color w:val="000000"/>
              </w:rPr>
              <w:t>(1)</w:t>
            </w:r>
            <w:r>
              <w:rPr>
                <w:color w:val="000000"/>
              </w:rPr>
              <w:tab/>
              <w:t>If ERCOT directs a Generation Resource or Energy Storage Resource (ESR) to reduce real power output by employing a manual High Dispatch Limit (HDL) override, or issues a Verbal Dispatch Instruction (VDI) to a Generation Resource or ESR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4BFCFDC4" w14:textId="77777777" w:rsidR="00D713DB" w:rsidRDefault="00D713DB" w:rsidP="00E02CB0">
            <w:pPr>
              <w:spacing w:after="240"/>
              <w:ind w:left="1440" w:hanging="720"/>
            </w:pPr>
            <w:r>
              <w:t>(a)</w:t>
            </w:r>
            <w:r>
              <w:tab/>
              <w:t>Have complied with ERCOT Dispatch Instructions to reduce real power output;</w:t>
            </w:r>
          </w:p>
          <w:p w14:paraId="43A01514" w14:textId="77777777" w:rsidR="00D713DB" w:rsidRDefault="00D713DB" w:rsidP="00E02CB0">
            <w:pPr>
              <w:spacing w:after="240"/>
              <w:ind w:left="1440" w:hanging="720"/>
            </w:pPr>
            <w:r>
              <w:t>(b)</w:t>
            </w:r>
            <w:r>
              <w:tab/>
              <w:t xml:space="preserve">Have either received a SCED Base Point equal to the Resource’s HDL override value or received </w:t>
            </w:r>
            <w:r w:rsidRPr="001F5A11">
              <w:t xml:space="preserve">a SCED </w:t>
            </w:r>
            <w:r>
              <w:t>B</w:t>
            </w:r>
            <w:r w:rsidRPr="001F5A11">
              <w:t>ase</w:t>
            </w:r>
            <w:r>
              <w:t xml:space="preserve"> P</w:t>
            </w:r>
            <w:r w:rsidRPr="001F5A11">
              <w:t xml:space="preserve">oint </w:t>
            </w:r>
            <w:r>
              <w:t xml:space="preserve">less than the Resource’s output level at the time of the instruction but greater than or </w:t>
            </w:r>
            <w:r w:rsidRPr="001F5A11">
              <w:t xml:space="preserve">equal to the </w:t>
            </w:r>
            <w:r>
              <w:t>instructed operating level specified in the VDI, during the 15-minute Settlement Interval;</w:t>
            </w:r>
          </w:p>
          <w:p w14:paraId="6F55880A" w14:textId="77777777" w:rsidR="00D713DB" w:rsidRDefault="00D713DB" w:rsidP="00E02CB0">
            <w:pPr>
              <w:spacing w:after="240"/>
              <w:ind w:left="1440" w:hanging="720"/>
            </w:pPr>
            <w:r>
              <w:lastRenderedPageBreak/>
              <w:t>(c)</w:t>
            </w:r>
            <w: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3F50D76D" w14:textId="77777777" w:rsidR="00D713DB" w:rsidRDefault="00D713DB" w:rsidP="00E02CB0">
            <w:pPr>
              <w:spacing w:after="240"/>
              <w:ind w:left="1440" w:hanging="720"/>
            </w:pPr>
            <w:r>
              <w:t>(d)</w:t>
            </w:r>
            <w:r>
              <w:tab/>
              <w:t xml:space="preserve">File a timely Settlement and billing dispute, including the following items: </w:t>
            </w:r>
          </w:p>
          <w:p w14:paraId="1B654ABD" w14:textId="77777777" w:rsidR="00D713DB" w:rsidRDefault="00D713DB" w:rsidP="00E02CB0">
            <w:pPr>
              <w:spacing w:after="240"/>
              <w:ind w:left="2160" w:hanging="720"/>
            </w:pPr>
            <w:r>
              <w:t>(i)</w:t>
            </w:r>
            <w:r>
              <w:tab/>
              <w:t>An attestation signed by an officer or executive with authority to bind the QSE;</w:t>
            </w:r>
          </w:p>
          <w:p w14:paraId="17F0FBD8" w14:textId="77777777" w:rsidR="00D713DB" w:rsidRDefault="00D713DB" w:rsidP="00E02CB0">
            <w:pPr>
              <w:spacing w:after="240"/>
              <w:ind w:left="2160" w:hanging="720"/>
            </w:pPr>
            <w:r>
              <w:t>(ii)</w:t>
            </w:r>
            <w:r>
              <w:tab/>
              <w:t>The dollar amount and calculation of the financial loss by Settlement Interval;</w:t>
            </w:r>
          </w:p>
          <w:p w14:paraId="12FA5661" w14:textId="77777777" w:rsidR="00D713DB" w:rsidRDefault="00D713DB" w:rsidP="00E02CB0">
            <w:pPr>
              <w:spacing w:after="240"/>
              <w:ind w:left="2160" w:hanging="720"/>
            </w:pPr>
            <w:r>
              <w:t>(iii)</w:t>
            </w:r>
            <w:r>
              <w:tab/>
              <w:t xml:space="preserve">An explanation of the nature of the loss and how it was attributable to the HDL override or equivalent VDI issued by ERCOT; and </w:t>
            </w:r>
          </w:p>
          <w:p w14:paraId="28D0709A" w14:textId="77777777" w:rsidR="00D713DB" w:rsidRDefault="00D713DB" w:rsidP="00E02CB0">
            <w:pPr>
              <w:spacing w:after="240"/>
              <w:ind w:left="2160" w:hanging="720"/>
            </w:pPr>
            <w:r>
              <w:t>(iv)</w:t>
            </w:r>
            <w:r>
              <w:tab/>
              <w:t>Sufficient documentation to support the QSE’s calculation of the amount of the financial loss.</w:t>
            </w:r>
          </w:p>
          <w:p w14:paraId="5F7C819C" w14:textId="77777777" w:rsidR="00D713DB" w:rsidRDefault="00D713DB" w:rsidP="00E02CB0">
            <w:pPr>
              <w:spacing w:after="240"/>
              <w:ind w:left="720" w:hanging="720"/>
              <w:rPr>
                <w:color w:val="000000"/>
              </w:rPr>
            </w:pPr>
            <w:r>
              <w:rPr>
                <w:color w:val="000000"/>
              </w:rPr>
              <w:t>(2)</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6852A51" w14:textId="77777777" w:rsidR="00D713DB" w:rsidRDefault="00D713DB" w:rsidP="00E02CB0">
            <w:pPr>
              <w:spacing w:after="240"/>
              <w:ind w:left="720" w:hanging="720"/>
              <w:rPr>
                <w:color w:val="000000"/>
              </w:rPr>
            </w:pPr>
            <w:r>
              <w:rPr>
                <w:color w:val="000000"/>
              </w:rPr>
              <w:t>(3)</w:t>
            </w:r>
            <w:r>
              <w:rPr>
                <w:color w:val="000000"/>
              </w:rPr>
              <w:tab/>
              <w:t>The Energy Offer Curve or Energy Bid/Offer Curve used to calculate the Real-Time High Dispatch Limit Override Energy Payment will be the most recent valid Energy Offer Curve or Energy Bid/Offer Curve received by ERCOT that was effective for the disputed interval(s) when the HDL override or equivalent VDI was issued.  If no curve exists for the interval being disputed, ERCOT will use the most recent valid Energy Offer Curve or Energy Bid/Offer Curve received before the HDL override or equivalent VDI was issued for an interval prior to the disputed interval(s).</w:t>
            </w:r>
          </w:p>
          <w:p w14:paraId="7DB54DCC" w14:textId="77777777" w:rsidR="00D713DB" w:rsidRDefault="00D713DB" w:rsidP="00E02CB0">
            <w:pPr>
              <w:spacing w:after="240"/>
              <w:ind w:left="720" w:hanging="720"/>
              <w:rPr>
                <w:color w:val="000000"/>
              </w:rPr>
            </w:pPr>
            <w:r>
              <w:rPr>
                <w:color w:val="000000"/>
              </w:rPr>
              <w:t>(4)</w:t>
            </w:r>
            <w:r>
              <w:rPr>
                <w:color w:val="000000"/>
              </w:rPr>
              <w:tab/>
              <w:t>The amount recoverable under this section shall be offset by any Ancillary Service Imbalance revenues received by the QSE that the QSE would not have earned had ERCOT not issued an HDL override.</w:t>
            </w:r>
          </w:p>
          <w:p w14:paraId="2F768C49" w14:textId="77777777" w:rsidR="00D713DB" w:rsidRDefault="00D713DB" w:rsidP="00E02CB0">
            <w:pPr>
              <w:spacing w:after="240"/>
              <w:ind w:left="720" w:hanging="720"/>
              <w:rPr>
                <w:color w:val="000000"/>
              </w:rPr>
            </w:pPr>
            <w:r>
              <w:rPr>
                <w:color w:val="000000"/>
              </w:rPr>
              <w:tab/>
              <w:t xml:space="preserve">The payment shall be calculated as follows:  </w:t>
            </w:r>
          </w:p>
          <w:p w14:paraId="61EEDF93" w14:textId="77777777" w:rsidR="00D713DB" w:rsidRPr="0001655C" w:rsidRDefault="00D713DB" w:rsidP="00D713DB">
            <w:pPr>
              <w:tabs>
                <w:tab w:val="left" w:pos="1440"/>
                <w:tab w:val="left" w:pos="2340"/>
              </w:tabs>
              <w:spacing w:after="240"/>
              <w:ind w:left="3420" w:right="415" w:hanging="2700"/>
              <w:jc w:val="both"/>
              <w:rPr>
                <w:b/>
                <w:bCs/>
                <w:lang w:val="pt-BR"/>
              </w:rPr>
            </w:pPr>
            <w:r w:rsidRPr="0001655C">
              <w:rPr>
                <w:b/>
                <w:bCs/>
                <w:lang w:val="pt-BR"/>
              </w:rPr>
              <w:t xml:space="preserve">HDLOEAMT </w:t>
            </w:r>
            <w:r w:rsidRPr="0001655C">
              <w:rPr>
                <w:b/>
                <w:bCs/>
                <w:i/>
                <w:vertAlign w:val="subscript"/>
                <w:lang w:val="es-ES"/>
              </w:rPr>
              <w:t xml:space="preserve">q, r, p, i </w:t>
            </w:r>
            <w:r w:rsidRPr="0001655C">
              <w:rPr>
                <w:b/>
                <w:bCs/>
                <w:lang w:val="pt-BR"/>
              </w:rPr>
              <w:t xml:space="preserve">=  </w:t>
            </w:r>
            <w:r w:rsidRPr="0001655C">
              <w:rPr>
                <w:b/>
                <w:bCs/>
                <w:lang w:val="pt-BR"/>
              </w:rPr>
              <w:tab/>
            </w:r>
            <w:r w:rsidRPr="0001655C">
              <w:rPr>
                <w:b/>
                <w:bCs/>
              </w:rPr>
              <w:t>(-1) * Min {HDLOAL</w:t>
            </w:r>
            <w:r w:rsidRPr="0001655C">
              <w:rPr>
                <w:b/>
                <w:bCs/>
                <w:i/>
                <w:vertAlign w:val="subscript"/>
                <w:lang w:val="pt-BR"/>
              </w:rPr>
              <w:t xml:space="preserve"> q, r, p, i</w:t>
            </w:r>
            <w:r w:rsidRPr="0001655C">
              <w:rPr>
                <w:b/>
                <w:bCs/>
                <w:i/>
                <w:iCs/>
                <w:vertAlign w:val="subscript"/>
              </w:rPr>
              <w:t>,</w:t>
            </w:r>
            <w:r w:rsidRPr="0001655C">
              <w:rPr>
                <w:b/>
                <w:bCs/>
              </w:rPr>
              <w:t xml:space="preserve"> Max(0, ((RTSPP </w:t>
            </w:r>
            <w:r w:rsidRPr="0001655C">
              <w:rPr>
                <w:b/>
                <w:bCs/>
                <w:i/>
                <w:vertAlign w:val="subscript"/>
              </w:rPr>
              <w:t>p, i</w:t>
            </w:r>
            <w:r w:rsidRPr="0001655C">
              <w:rPr>
                <w:b/>
                <w:bCs/>
                <w:lang w:val="pt-BR"/>
              </w:rPr>
              <w:t xml:space="preserve"> </w:t>
            </w:r>
            <w:r w:rsidRPr="0001655C">
              <w:rPr>
                <w:b/>
                <w:bCs/>
              </w:rPr>
              <w:t xml:space="preserve"> </w:t>
            </w:r>
            <w:r w:rsidRPr="0001655C">
              <w:rPr>
                <w:b/>
                <w:bCs/>
                <w:lang w:val="pt-BR"/>
              </w:rPr>
              <w:t xml:space="preserve">– </w:t>
            </w:r>
            <w:ins w:id="555" w:author="ERCOT 012825" w:date="2024-12-04T18:19:00Z">
              <w:r w:rsidRPr="0001655C">
                <w:rPr>
                  <w:b/>
                  <w:bCs/>
                  <w:lang w:val="pt-BR"/>
                </w:rPr>
                <w:t>L</w:t>
              </w:r>
            </w:ins>
            <w:r w:rsidRPr="0001655C">
              <w:rPr>
                <w:b/>
                <w:bCs/>
              </w:rPr>
              <w:t>RTRDP</w:t>
            </w:r>
            <w:r w:rsidRPr="0001655C">
              <w:rPr>
                <w:b/>
                <w:bCs/>
                <w:i/>
                <w:vertAlign w:val="subscript"/>
              </w:rPr>
              <w:t xml:space="preserve"> </w:t>
            </w:r>
            <w:ins w:id="556" w:author="ERCOT 012825" w:date="2024-11-22T14:48:00Z">
              <w:r w:rsidRPr="0001655C">
                <w:rPr>
                  <w:b/>
                  <w:bCs/>
                  <w:i/>
                  <w:vertAlign w:val="subscript"/>
                </w:rPr>
                <w:t>p</w:t>
              </w:r>
            </w:ins>
            <w:ins w:id="557" w:author="ERCOT 012825" w:date="2024-11-22T14:49:00Z">
              <w:r w:rsidRPr="0001655C">
                <w:rPr>
                  <w:b/>
                  <w:bCs/>
                  <w:i/>
                  <w:vertAlign w:val="subscript"/>
                </w:rPr>
                <w:t xml:space="preserve">, </w:t>
              </w:r>
            </w:ins>
            <w:r w:rsidRPr="0001655C">
              <w:rPr>
                <w:b/>
                <w:bCs/>
                <w:i/>
                <w:vertAlign w:val="subscript"/>
              </w:rPr>
              <w:t>i</w:t>
            </w:r>
            <w:r w:rsidRPr="0001655C">
              <w:rPr>
                <w:b/>
                <w:bCs/>
                <w:lang w:val="pt-BR"/>
              </w:rPr>
              <w:t xml:space="preserve"> – RTEOCOST </w:t>
            </w:r>
            <w:r w:rsidRPr="0001655C">
              <w:rPr>
                <w:b/>
                <w:bCs/>
                <w:i/>
                <w:vertAlign w:val="subscript"/>
                <w:lang w:val="pt-BR"/>
              </w:rPr>
              <w:t>q, r, i</w:t>
            </w:r>
            <w:r w:rsidRPr="0001655C">
              <w:rPr>
                <w:b/>
                <w:bCs/>
                <w:lang w:val="pt-BR"/>
              </w:rPr>
              <w:t>) * HDLOQTY</w:t>
            </w:r>
            <w:r w:rsidRPr="0001655C">
              <w:rPr>
                <w:b/>
                <w:bCs/>
                <w:i/>
                <w:vertAlign w:val="subscript"/>
              </w:rPr>
              <w:t xml:space="preserve"> q, r, p, i</w:t>
            </w:r>
            <w:r w:rsidRPr="0001655C">
              <w:rPr>
                <w:b/>
                <w:bCs/>
                <w:lang w:val="pt-BR"/>
              </w:rPr>
              <w:t>))}</w:t>
            </w:r>
          </w:p>
          <w:p w14:paraId="39055F44" w14:textId="77777777" w:rsidR="00D713DB" w:rsidRDefault="00D713DB" w:rsidP="00E02CB0">
            <w:pPr>
              <w:tabs>
                <w:tab w:val="left" w:pos="1440"/>
                <w:tab w:val="left" w:pos="2340"/>
              </w:tabs>
              <w:spacing w:before="240" w:after="240"/>
              <w:ind w:left="3420" w:hanging="2700"/>
              <w:jc w:val="both"/>
              <w:rPr>
                <w:bCs/>
                <w:lang w:val="pt-BR"/>
              </w:rPr>
            </w:pPr>
            <w:r>
              <w:rPr>
                <w:bCs/>
                <w:lang w:val="pt-BR"/>
              </w:rPr>
              <w:t>Where:</w:t>
            </w:r>
          </w:p>
          <w:p w14:paraId="1E2486F3" w14:textId="77777777" w:rsidR="00D713DB" w:rsidRDefault="00D713DB" w:rsidP="00E02CB0">
            <w:pPr>
              <w:spacing w:after="240"/>
              <w:ind w:firstLine="720"/>
              <w:rPr>
                <w:b/>
                <w:iCs/>
                <w:lang w:val="pt-BR"/>
              </w:rPr>
            </w:pPr>
            <w:r>
              <w:rPr>
                <w:iCs/>
                <w:lang w:val="pt-BR"/>
              </w:rPr>
              <w:t>HDLOQTY</w:t>
            </w:r>
            <w:r>
              <w:rPr>
                <w:i/>
                <w:iCs/>
                <w:vertAlign w:val="subscript"/>
              </w:rPr>
              <w:t xml:space="preserve"> q, r, p, i</w:t>
            </w:r>
            <w:r>
              <w:rPr>
                <w:iCs/>
                <w:lang w:val="pt-BR"/>
              </w:rPr>
              <w:t xml:space="preserve">       =  Max(0, (¼ (HDLO</w:t>
            </w:r>
            <w:r>
              <w:rPr>
                <w:iCs/>
              </w:rPr>
              <w:t>BRKP</w:t>
            </w:r>
            <w:r>
              <w:rPr>
                <w:i/>
                <w:iCs/>
                <w:vertAlign w:val="subscript"/>
              </w:rPr>
              <w:t xml:space="preserve"> q, r, p, i</w:t>
            </w:r>
            <w:r>
              <w:rPr>
                <w:iCs/>
                <w:lang w:val="pt-BR"/>
              </w:rPr>
              <w:t xml:space="preserve"> – </w:t>
            </w:r>
            <w:r>
              <w:rPr>
                <w:iCs/>
              </w:rPr>
              <w:t xml:space="preserve">AVGHDL </w:t>
            </w:r>
            <w:r>
              <w:rPr>
                <w:i/>
                <w:iCs/>
                <w:vertAlign w:val="subscript"/>
                <w:lang w:val="es-ES"/>
              </w:rPr>
              <w:t>q, r, p, i</w:t>
            </w:r>
            <w:r>
              <w:rPr>
                <w:iCs/>
                <w:lang w:val="pt-BR"/>
              </w:rPr>
              <w:t>)))</w:t>
            </w:r>
          </w:p>
          <w:p w14:paraId="7A59EA8C" w14:textId="77777777" w:rsidR="00D713DB" w:rsidRDefault="00D713DB" w:rsidP="00E02CB0">
            <w:pPr>
              <w:tabs>
                <w:tab w:val="left" w:pos="1440"/>
                <w:tab w:val="left" w:pos="2340"/>
              </w:tabs>
              <w:spacing w:after="240"/>
              <w:ind w:left="3420" w:hanging="2700"/>
              <w:jc w:val="both"/>
              <w:rPr>
                <w:bCs/>
                <w:lang w:val="pt-BR"/>
              </w:rPr>
            </w:pPr>
            <w:r>
              <w:rPr>
                <w:bCs/>
              </w:rPr>
              <w:lastRenderedPageBreak/>
              <w:t>HDLOBRKP</w:t>
            </w:r>
            <w:r>
              <w:rPr>
                <w:bCs/>
                <w:lang w:val="pt-BR"/>
              </w:rPr>
              <w:t xml:space="preserve"> </w:t>
            </w:r>
            <w:r>
              <w:rPr>
                <w:bCs/>
                <w:i/>
                <w:vertAlign w:val="subscript"/>
                <w:lang w:val="es-ES"/>
              </w:rPr>
              <w:t xml:space="preserve">q, r, p, i </w:t>
            </w:r>
            <w:r>
              <w:rPr>
                <w:bCs/>
                <w:vertAlign w:val="subscript"/>
                <w:lang w:val="es-MX"/>
              </w:rPr>
              <w:t xml:space="preserve">     </w:t>
            </w:r>
            <w:r>
              <w:rPr>
                <w:bCs/>
              </w:rPr>
              <w:t>=  Min(AVGHSL</w:t>
            </w:r>
            <w:r>
              <w:rPr>
                <w:bCs/>
                <w:lang w:val="es-MX"/>
              </w:rPr>
              <w:t xml:space="preserve"> </w:t>
            </w:r>
            <w:r>
              <w:rPr>
                <w:bCs/>
                <w:i/>
                <w:vertAlign w:val="subscript"/>
                <w:lang w:val="es-ES"/>
              </w:rPr>
              <w:t>q, r, p, i</w:t>
            </w:r>
            <w:r>
              <w:rPr>
                <w:bCs/>
              </w:rPr>
              <w:t>, HDLOBRKPCP</w:t>
            </w:r>
            <w:r>
              <w:rPr>
                <w:bCs/>
                <w:lang w:val="es-MX"/>
              </w:rPr>
              <w:t xml:space="preserve"> </w:t>
            </w:r>
            <w:r>
              <w:rPr>
                <w:bCs/>
                <w:i/>
                <w:vertAlign w:val="subscript"/>
                <w:lang w:val="es-ES"/>
              </w:rPr>
              <w:t>q, r, p, i</w:t>
            </w:r>
            <w:r>
              <w:rPr>
                <w:bCs/>
                <w:lang w:val="pt-BR"/>
              </w:rPr>
              <w:t>)</w:t>
            </w:r>
          </w:p>
          <w:p w14:paraId="6687E7A1" w14:textId="77777777" w:rsidR="00D713DB" w:rsidRDefault="00D713DB" w:rsidP="00E02CB0">
            <w:pPr>
              <w:spacing w:before="120"/>
            </w:pPr>
            <w: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D713DB" w14:paraId="51C70D6E" w14:textId="77777777" w:rsidTr="00E02CB0">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06CE058D" w14:textId="77777777" w:rsidR="00D713DB" w:rsidRDefault="00D713DB" w:rsidP="00E02CB0">
                  <w:pPr>
                    <w:spacing w:after="240"/>
                    <w:rPr>
                      <w:b/>
                      <w:iCs/>
                      <w:sz w:val="20"/>
                    </w:rPr>
                  </w:pPr>
                  <w:r>
                    <w:rPr>
                      <w:b/>
                      <w:iCs/>
                      <w:sz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28B7A194" w14:textId="77777777" w:rsidR="00D713DB" w:rsidRDefault="00D713DB" w:rsidP="00E02CB0">
                  <w:pPr>
                    <w:spacing w:after="240"/>
                    <w:rPr>
                      <w:b/>
                      <w:iCs/>
                      <w:sz w:val="20"/>
                    </w:rPr>
                  </w:pPr>
                  <w:r>
                    <w:rPr>
                      <w:b/>
                      <w:iCs/>
                      <w:sz w:val="20"/>
                    </w:rPr>
                    <w:t>Unit</w:t>
                  </w:r>
                </w:p>
              </w:tc>
              <w:tc>
                <w:tcPr>
                  <w:tcW w:w="3619" w:type="pct"/>
                  <w:tcBorders>
                    <w:top w:val="single" w:sz="4" w:space="0" w:color="auto"/>
                    <w:left w:val="single" w:sz="4" w:space="0" w:color="auto"/>
                    <w:bottom w:val="single" w:sz="4" w:space="0" w:color="auto"/>
                    <w:right w:val="single" w:sz="4" w:space="0" w:color="auto"/>
                  </w:tcBorders>
                  <w:hideMark/>
                </w:tcPr>
                <w:p w14:paraId="27BE7CD0" w14:textId="77777777" w:rsidR="00D713DB" w:rsidRDefault="00D713DB" w:rsidP="00E02CB0">
                  <w:pPr>
                    <w:spacing w:after="240"/>
                    <w:rPr>
                      <w:b/>
                      <w:iCs/>
                      <w:sz w:val="20"/>
                    </w:rPr>
                  </w:pPr>
                  <w:r>
                    <w:rPr>
                      <w:b/>
                      <w:iCs/>
                      <w:sz w:val="20"/>
                    </w:rPr>
                    <w:t>Definition</w:t>
                  </w:r>
                </w:p>
              </w:tc>
            </w:tr>
            <w:tr w:rsidR="00D713DB" w14:paraId="24ED5E3C" w14:textId="77777777" w:rsidTr="00E02C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C5B14F1" w14:textId="77777777" w:rsidR="00D713DB" w:rsidRDefault="00D713DB" w:rsidP="00E02CB0">
                  <w:pPr>
                    <w:spacing w:after="60"/>
                    <w:rPr>
                      <w:iCs/>
                      <w:sz w:val="20"/>
                    </w:rPr>
                  </w:pPr>
                  <w:r>
                    <w:rPr>
                      <w:bCs/>
                      <w:sz w:val="20"/>
                    </w:rPr>
                    <w:t>HDLOAL</w:t>
                  </w:r>
                  <w:r>
                    <w:rPr>
                      <w:b/>
                      <w:i/>
                      <w:iCs/>
                      <w:sz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2D3F558B" w14:textId="77777777" w:rsidR="00D713DB" w:rsidRDefault="00D713DB" w:rsidP="00E02CB0">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71C16FDD" w14:textId="77777777" w:rsidR="00D713DB" w:rsidRDefault="00D713DB" w:rsidP="00E02CB0">
                  <w:pPr>
                    <w:spacing w:after="60"/>
                    <w:rPr>
                      <w:i/>
                      <w:iCs/>
                      <w:sz w:val="20"/>
                    </w:rPr>
                  </w:pPr>
                  <w:r>
                    <w:rPr>
                      <w:i/>
                      <w:iCs/>
                      <w:sz w:val="20"/>
                    </w:rPr>
                    <w:t>High Dispatch Limit override attested losses</w:t>
                  </w:r>
                  <w:r w:rsidRPr="00A87F21">
                    <w:rPr>
                      <w:iCs/>
                      <w:sz w:val="20"/>
                    </w:rPr>
                    <w:t>—</w:t>
                  </w:r>
                  <w:r>
                    <w:rPr>
                      <w:iCs/>
                      <w:sz w:val="20"/>
                    </w:rPr>
                    <w:t xml:space="preserve">The financial loss to the Resource </w:t>
                  </w:r>
                  <w:r w:rsidRPr="008869A2">
                    <w:rPr>
                      <w:i/>
                      <w:sz w:val="20"/>
                    </w:rPr>
                    <w:t>r</w:t>
                  </w:r>
                  <w:r>
                    <w:rPr>
                      <w:iCs/>
                      <w:sz w:val="20"/>
                    </w:rPr>
                    <w:t xml:space="preserve"> represented by QSE </w:t>
                  </w:r>
                  <w:r w:rsidRPr="008152FC">
                    <w:rPr>
                      <w:i/>
                      <w:sz w:val="20"/>
                    </w:rPr>
                    <w:t>q</w:t>
                  </w:r>
                  <w:r>
                    <w:rPr>
                      <w:iCs/>
                      <w:sz w:val="20"/>
                    </w:rPr>
                    <w:t xml:space="preserve"> due to the HDL override as attested by the QSE in accordance with paragraph (1)(d) above. </w:t>
                  </w:r>
                  <w:r w:rsidRPr="008869A2">
                    <w:rPr>
                      <w:iCs/>
                      <w:sz w:val="20"/>
                    </w:rPr>
                    <w:t xml:space="preserve"> For a combined cycle Resource, </w:t>
                  </w:r>
                  <w:r w:rsidRPr="008869A2">
                    <w:rPr>
                      <w:i/>
                      <w:iCs/>
                      <w:sz w:val="20"/>
                    </w:rPr>
                    <w:t>r</w:t>
                  </w:r>
                  <w:r w:rsidRPr="008869A2">
                    <w:rPr>
                      <w:iCs/>
                      <w:sz w:val="20"/>
                    </w:rPr>
                    <w:t xml:space="preserve"> is a Combined Cycle Train.</w:t>
                  </w:r>
                </w:p>
              </w:tc>
            </w:tr>
            <w:tr w:rsidR="00D713DB" w14:paraId="5417AB52" w14:textId="77777777" w:rsidTr="00E02C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144DB78" w14:textId="77777777" w:rsidR="00D713DB" w:rsidRDefault="00D713DB" w:rsidP="00E02CB0">
                  <w:pPr>
                    <w:spacing w:after="60"/>
                    <w:rPr>
                      <w:iCs/>
                      <w:sz w:val="20"/>
                    </w:rPr>
                  </w:pPr>
                  <w:r w:rsidRPr="008869A2">
                    <w:rPr>
                      <w:iCs/>
                      <w:sz w:val="20"/>
                    </w:rPr>
                    <w:t xml:space="preserve">HDLOEAMT </w:t>
                  </w:r>
                  <w:r w:rsidRPr="008869A2">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9A462DD" w14:textId="77777777" w:rsidR="00D713DB" w:rsidRDefault="00D713DB" w:rsidP="00E02CB0">
                  <w:pPr>
                    <w:spacing w:after="60"/>
                    <w:rPr>
                      <w:iCs/>
                      <w:sz w:val="20"/>
                    </w:rPr>
                  </w:pPr>
                  <w:r w:rsidRPr="008869A2">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02716AB7" w14:textId="77777777" w:rsidR="00D713DB" w:rsidRDefault="00D713DB" w:rsidP="00E02CB0">
                  <w:pPr>
                    <w:spacing w:after="60"/>
                    <w:rPr>
                      <w:iCs/>
                      <w:sz w:val="20"/>
                    </w:rPr>
                  </w:pPr>
                  <w:r w:rsidRPr="008869A2">
                    <w:rPr>
                      <w:i/>
                      <w:iCs/>
                      <w:sz w:val="20"/>
                    </w:rPr>
                    <w:t>High Dispatch Limit override energy amount per QSE per Generation Resource</w:t>
                  </w:r>
                  <w:r w:rsidRPr="008869A2">
                    <w:rPr>
                      <w:iCs/>
                      <w:sz w:val="20"/>
                    </w:rPr>
                    <w:t xml:space="preserve">—The payment to QSE </w:t>
                  </w:r>
                  <w:r w:rsidRPr="008869A2">
                    <w:rPr>
                      <w:i/>
                      <w:iCs/>
                      <w:sz w:val="20"/>
                    </w:rPr>
                    <w:t>q</w:t>
                  </w:r>
                  <w:r w:rsidRPr="008869A2">
                    <w:rPr>
                      <w:iCs/>
                      <w:sz w:val="20"/>
                    </w:rPr>
                    <w:t xml:space="preserve"> for an ERCOT-issued HDL override or equivalent VDI for Resource </w:t>
                  </w:r>
                  <w:proofErr w:type="spellStart"/>
                  <w:r w:rsidRPr="008869A2">
                    <w:rPr>
                      <w:i/>
                      <w:iCs/>
                      <w:sz w:val="20"/>
                    </w:rPr>
                    <w:t>r</w:t>
                  </w:r>
                  <w:r w:rsidRPr="008869A2">
                    <w:rPr>
                      <w:iCs/>
                      <w:sz w:val="20"/>
                    </w:rPr>
                    <w:t xml:space="preserve"> at</w:t>
                  </w:r>
                  <w:proofErr w:type="spellEnd"/>
                  <w:r w:rsidRPr="008869A2">
                    <w:rPr>
                      <w:iCs/>
                      <w:sz w:val="20"/>
                    </w:rPr>
                    <w:t xml:space="preserve"> Settlement Point </w:t>
                  </w:r>
                  <w:r w:rsidRPr="008869A2">
                    <w:rPr>
                      <w:i/>
                      <w:iCs/>
                      <w:sz w:val="20"/>
                    </w:rPr>
                    <w:t xml:space="preserve">p </w:t>
                  </w:r>
                  <w:r w:rsidRPr="008869A2">
                    <w:rPr>
                      <w:iCs/>
                      <w:sz w:val="20"/>
                    </w:rPr>
                    <w:t xml:space="preserve">for the 15-minute Settlement Interval </w:t>
                  </w:r>
                  <w:r w:rsidRPr="008869A2">
                    <w:rPr>
                      <w:i/>
                      <w:iCs/>
                      <w:sz w:val="20"/>
                    </w:rPr>
                    <w:t>i</w:t>
                  </w:r>
                  <w:r w:rsidRPr="008869A2">
                    <w:rPr>
                      <w:iCs/>
                      <w:sz w:val="20"/>
                    </w:rPr>
                    <w:t xml:space="preserve">.  For a combined cycle Resource, </w:t>
                  </w:r>
                  <w:r w:rsidRPr="008869A2">
                    <w:rPr>
                      <w:i/>
                      <w:iCs/>
                      <w:sz w:val="20"/>
                    </w:rPr>
                    <w:t>r</w:t>
                  </w:r>
                  <w:r w:rsidRPr="008869A2">
                    <w:rPr>
                      <w:iCs/>
                      <w:sz w:val="20"/>
                    </w:rPr>
                    <w:t xml:space="preserve"> is a Combined Cycle Train.</w:t>
                  </w:r>
                </w:p>
              </w:tc>
            </w:tr>
            <w:tr w:rsidR="00D713DB" w14:paraId="75E34046" w14:textId="77777777" w:rsidTr="00E02C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B145584" w14:textId="77777777" w:rsidR="00D713DB" w:rsidRDefault="00D713DB" w:rsidP="00E02CB0">
                  <w:pPr>
                    <w:spacing w:after="60"/>
                    <w:rPr>
                      <w:iCs/>
                      <w:sz w:val="20"/>
                    </w:rPr>
                  </w:pPr>
                  <w:r w:rsidRPr="008869A2">
                    <w:rPr>
                      <w:iCs/>
                      <w:sz w:val="20"/>
                    </w:rPr>
                    <w:t xml:space="preserve">HDLOBRKP </w:t>
                  </w:r>
                  <w:r w:rsidRPr="008869A2">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6216293" w14:textId="77777777" w:rsidR="00D713DB" w:rsidRDefault="00D713DB" w:rsidP="00E02CB0">
                  <w:pPr>
                    <w:spacing w:after="60"/>
                    <w:rPr>
                      <w:iCs/>
                      <w:sz w:val="20"/>
                    </w:rPr>
                  </w:pPr>
                  <w:r w:rsidRPr="008869A2">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09CF6F08" w14:textId="77777777" w:rsidR="00D713DB" w:rsidRDefault="00D713DB" w:rsidP="00E02CB0">
                  <w:pPr>
                    <w:spacing w:after="60"/>
                    <w:rPr>
                      <w:i/>
                      <w:iCs/>
                      <w:sz w:val="20"/>
                    </w:rPr>
                  </w:pPr>
                  <w:r w:rsidRPr="008869A2">
                    <w:rPr>
                      <w:i/>
                      <w:iCs/>
                      <w:sz w:val="20"/>
                    </w:rPr>
                    <w:t>High Dispatch Limit override break point per QSE per Resource</w:t>
                  </w:r>
                  <w:r w:rsidRPr="008869A2">
                    <w:rPr>
                      <w:iCs/>
                      <w:sz w:val="20"/>
                    </w:rPr>
                    <w:t xml:space="preserve">—The point on the Energy Offer Curve </w:t>
                  </w:r>
                  <w:r>
                    <w:rPr>
                      <w:iCs/>
                      <w:sz w:val="20"/>
                    </w:rPr>
                    <w:t xml:space="preserve">or Energy Bid/Offer Curve </w:t>
                  </w:r>
                  <w:r w:rsidRPr="008869A2">
                    <w:rPr>
                      <w:iCs/>
                      <w:sz w:val="20"/>
                    </w:rPr>
                    <w:t xml:space="preserve">corresponding to the lesser of the AVGHSL or the interception between the RTSPP of the Resource </w:t>
                  </w:r>
                  <w:r w:rsidRPr="008869A2">
                    <w:rPr>
                      <w:i/>
                      <w:iCs/>
                      <w:sz w:val="20"/>
                    </w:rPr>
                    <w:t>r</w:t>
                  </w:r>
                  <w:r w:rsidRPr="008869A2">
                    <w:rPr>
                      <w:iCs/>
                      <w:sz w:val="20"/>
                    </w:rPr>
                    <w:t xml:space="preserve"> represented by QSE </w:t>
                  </w:r>
                  <w:r w:rsidRPr="008869A2">
                    <w:rPr>
                      <w:i/>
                      <w:iCs/>
                      <w:sz w:val="20"/>
                    </w:rPr>
                    <w:t>q</w:t>
                  </w:r>
                  <w:r w:rsidRPr="008869A2">
                    <w:rPr>
                      <w:iCs/>
                      <w:sz w:val="20"/>
                    </w:rPr>
                    <w:t xml:space="preserve"> minus the Real-Time Reliability Deployment Price for Energy and the Energy Offer Curve </w:t>
                  </w:r>
                  <w:r>
                    <w:rPr>
                      <w:iCs/>
                      <w:sz w:val="20"/>
                    </w:rPr>
                    <w:t xml:space="preserve">Cost Cap </w:t>
                  </w:r>
                  <w:r w:rsidRPr="008869A2">
                    <w:rPr>
                      <w:iCs/>
                      <w:sz w:val="20"/>
                    </w:rPr>
                    <w:t xml:space="preserve">of Resource </w:t>
                  </w:r>
                  <w:r w:rsidRPr="008869A2">
                    <w:rPr>
                      <w:i/>
                      <w:iCs/>
                      <w:sz w:val="20"/>
                    </w:rPr>
                    <w:t>r</w:t>
                  </w:r>
                  <w:r w:rsidRPr="008869A2">
                    <w:rPr>
                      <w:iCs/>
                      <w:sz w:val="20"/>
                    </w:rPr>
                    <w:t xml:space="preserve"> represented by QSE </w:t>
                  </w:r>
                  <w:r w:rsidRPr="008869A2">
                    <w:rPr>
                      <w:i/>
                      <w:iCs/>
                      <w:sz w:val="20"/>
                    </w:rPr>
                    <w:t>q</w:t>
                  </w:r>
                  <w:r w:rsidRPr="008869A2">
                    <w:rPr>
                      <w:iCs/>
                      <w:sz w:val="20"/>
                    </w:rPr>
                    <w:t xml:space="preserve">, for the 15-minute Settlement Interval </w:t>
                  </w:r>
                  <w:r w:rsidRPr="008869A2">
                    <w:rPr>
                      <w:i/>
                      <w:iCs/>
                      <w:sz w:val="20"/>
                    </w:rPr>
                    <w:t>i</w:t>
                  </w:r>
                  <w:r w:rsidRPr="008869A2">
                    <w:rPr>
                      <w:iCs/>
                      <w:sz w:val="20"/>
                    </w:rPr>
                    <w:t xml:space="preserve">.  For a combined cycle Resource, </w:t>
                  </w:r>
                  <w:r w:rsidRPr="008869A2">
                    <w:rPr>
                      <w:i/>
                      <w:iCs/>
                      <w:sz w:val="20"/>
                    </w:rPr>
                    <w:t>r</w:t>
                  </w:r>
                  <w:r w:rsidRPr="008869A2">
                    <w:rPr>
                      <w:iCs/>
                      <w:sz w:val="20"/>
                    </w:rPr>
                    <w:t xml:space="preserve"> is a Combined Cycle Train.</w:t>
                  </w:r>
                </w:p>
              </w:tc>
            </w:tr>
            <w:tr w:rsidR="00D713DB" w14:paraId="1686CF71" w14:textId="77777777" w:rsidTr="00E02C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A25AA61" w14:textId="77777777" w:rsidR="00D713DB" w:rsidRDefault="00D713DB" w:rsidP="00E02CB0">
                  <w:pPr>
                    <w:spacing w:after="60"/>
                    <w:rPr>
                      <w:iCs/>
                      <w:sz w:val="20"/>
                    </w:rPr>
                  </w:pPr>
                  <w:r w:rsidRPr="008869A2">
                    <w:rPr>
                      <w:iCs/>
                      <w:sz w:val="20"/>
                    </w:rPr>
                    <w:t xml:space="preserve">AVGHDL </w:t>
                  </w:r>
                  <w:r w:rsidRPr="008869A2">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20602EA" w14:textId="77777777" w:rsidR="00D713DB" w:rsidRDefault="00D713DB" w:rsidP="00E02CB0">
                  <w:pPr>
                    <w:spacing w:after="60"/>
                    <w:rPr>
                      <w:iCs/>
                      <w:sz w:val="20"/>
                    </w:rPr>
                  </w:pPr>
                  <w:r w:rsidRPr="008869A2">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3BAA7CE9" w14:textId="77777777" w:rsidR="00D713DB" w:rsidRDefault="00D713DB" w:rsidP="00E02CB0">
                  <w:pPr>
                    <w:rPr>
                      <w:color w:val="002060"/>
                      <w:sz w:val="20"/>
                    </w:rPr>
                  </w:pPr>
                  <w:r w:rsidRPr="008869A2">
                    <w:rPr>
                      <w:i/>
                      <w:iCs/>
                      <w:color w:val="000000"/>
                      <w:sz w:val="20"/>
                    </w:rPr>
                    <w:t>Average High Dispatch Limit per QSE per Settlement Point per Resource</w:t>
                  </w:r>
                  <w:r w:rsidRPr="008869A2">
                    <w:rPr>
                      <w:color w:val="000000"/>
                      <w:sz w:val="20"/>
                    </w:rPr>
                    <w:t>—The time-weighted average of all 4-second HDL values calculated by the Resource Limit Calculato</w:t>
                  </w:r>
                  <w:r w:rsidRPr="008869A2">
                    <w:rPr>
                      <w:sz w:val="20"/>
                    </w:rPr>
                    <w:t xml:space="preserve">r, subject to the maximum of the manual HDL override or equivalent VDI and the telemetered output, for </w:t>
                  </w:r>
                  <w:r w:rsidRPr="008869A2">
                    <w:rPr>
                      <w:color w:val="000000"/>
                      <w:sz w:val="20"/>
                    </w:rPr>
                    <w:t>the Generation Resource</w:t>
                  </w:r>
                  <w:r>
                    <w:rPr>
                      <w:color w:val="000000"/>
                      <w:sz w:val="20"/>
                    </w:rPr>
                    <w:t xml:space="preserve"> or ESR </w:t>
                  </w:r>
                  <w:r w:rsidRPr="008869A2">
                    <w:rPr>
                      <w:i/>
                      <w:iCs/>
                      <w:color w:val="000000"/>
                      <w:sz w:val="20"/>
                    </w:rPr>
                    <w:t>r</w:t>
                  </w:r>
                  <w:r w:rsidRPr="008869A2">
                    <w:rPr>
                      <w:color w:val="000000"/>
                      <w:sz w:val="20"/>
                    </w:rPr>
                    <w:t xml:space="preserve"> represented by QSE </w:t>
                  </w:r>
                  <w:r w:rsidRPr="008869A2">
                    <w:rPr>
                      <w:i/>
                      <w:iCs/>
                      <w:color w:val="000000"/>
                      <w:sz w:val="20"/>
                    </w:rPr>
                    <w:t>q</w:t>
                  </w:r>
                  <w:r w:rsidRPr="008869A2">
                    <w:rPr>
                      <w:color w:val="000000"/>
                      <w:sz w:val="20"/>
                    </w:rPr>
                    <w:t xml:space="preserve"> at Settlement Point </w:t>
                  </w:r>
                  <w:r w:rsidRPr="008869A2">
                    <w:rPr>
                      <w:i/>
                      <w:iCs/>
                      <w:color w:val="000000"/>
                      <w:sz w:val="20"/>
                    </w:rPr>
                    <w:t>p</w:t>
                  </w:r>
                  <w:r w:rsidRPr="008869A2">
                    <w:rPr>
                      <w:color w:val="000000"/>
                      <w:sz w:val="20"/>
                    </w:rPr>
                    <w:t xml:space="preserve"> within the 15-minute Settlement Interval </w:t>
                  </w:r>
                  <w:r w:rsidRPr="008869A2">
                    <w:rPr>
                      <w:i/>
                      <w:iCs/>
                      <w:color w:val="000000"/>
                      <w:sz w:val="20"/>
                    </w:rPr>
                    <w:t>i</w:t>
                  </w:r>
                  <w:r w:rsidRPr="008869A2">
                    <w:rPr>
                      <w:color w:val="000000"/>
                      <w:sz w:val="20"/>
                    </w:rPr>
                    <w:t>.  For a Combined</w:t>
                  </w:r>
                  <w:r w:rsidRPr="008869A2">
                    <w:rPr>
                      <w:sz w:val="20"/>
                    </w:rPr>
                    <w:t xml:space="preserve"> Cycle Train, the Resource </w:t>
                  </w:r>
                  <w:r w:rsidRPr="008869A2">
                    <w:rPr>
                      <w:i/>
                      <w:sz w:val="20"/>
                    </w:rPr>
                    <w:t xml:space="preserve">r </w:t>
                  </w:r>
                  <w:r w:rsidRPr="008869A2">
                    <w:rPr>
                      <w:sz w:val="20"/>
                    </w:rPr>
                    <w:t>is a Combined Cycle Train.</w:t>
                  </w:r>
                  <w:r w:rsidRPr="008869A2">
                    <w:t xml:space="preserve">  </w:t>
                  </w:r>
                </w:p>
              </w:tc>
            </w:tr>
            <w:tr w:rsidR="00D713DB" w14:paraId="477ECF05" w14:textId="77777777" w:rsidTr="00E02CB0">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4CD0CF88" w14:textId="77777777" w:rsidR="00D713DB" w:rsidRDefault="00D713DB" w:rsidP="00E02CB0">
                  <w:pPr>
                    <w:spacing w:after="60"/>
                    <w:rPr>
                      <w:iCs/>
                      <w:color w:val="000000"/>
                      <w:sz w:val="20"/>
                      <w:lang w:val="es-MX"/>
                    </w:rPr>
                  </w:pPr>
                  <w:r w:rsidRPr="008869A2">
                    <w:rPr>
                      <w:iCs/>
                      <w:color w:val="000000"/>
                      <w:sz w:val="20"/>
                    </w:rPr>
                    <w:t xml:space="preserve">AVGHSL </w:t>
                  </w:r>
                  <w:r w:rsidRPr="008869A2">
                    <w:rPr>
                      <w:b/>
                      <w:bCs/>
                      <w:i/>
                      <w:color w:val="000000"/>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1B67811" w14:textId="77777777" w:rsidR="00D713DB" w:rsidRDefault="00D713DB" w:rsidP="00E02CB0">
                  <w:pPr>
                    <w:spacing w:after="60"/>
                    <w:rPr>
                      <w:iCs/>
                      <w:color w:val="000000"/>
                      <w:sz w:val="20"/>
                    </w:rPr>
                  </w:pPr>
                  <w:r w:rsidRPr="008869A2">
                    <w:rPr>
                      <w:iCs/>
                      <w:color w:val="000000"/>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5028C79E" w14:textId="77777777" w:rsidR="00D713DB" w:rsidRDefault="00D713DB" w:rsidP="00E02CB0">
                  <w:pPr>
                    <w:spacing w:after="60"/>
                    <w:rPr>
                      <w:i/>
                      <w:iCs/>
                      <w:color w:val="000000"/>
                      <w:sz w:val="20"/>
                    </w:rPr>
                  </w:pPr>
                  <w:r w:rsidRPr="008869A2">
                    <w:rPr>
                      <w:i/>
                      <w:color w:val="000000"/>
                      <w:sz w:val="20"/>
                    </w:rPr>
                    <w:t>Average High Sustained Limit per QSE per Settlement Point per Resource</w:t>
                  </w:r>
                  <w:r w:rsidRPr="008869A2">
                    <w:rPr>
                      <w:iCs/>
                      <w:color w:val="000000"/>
                      <w:sz w:val="20"/>
                    </w:rPr>
                    <w:t>—The time-weighted average High Sustained Limit (HSL) for the Generation Resource</w:t>
                  </w:r>
                  <w:r>
                    <w:rPr>
                      <w:iCs/>
                      <w:color w:val="000000"/>
                      <w:sz w:val="20"/>
                    </w:rPr>
                    <w:t xml:space="preserve"> or ESR</w:t>
                  </w:r>
                  <w:r w:rsidRPr="008869A2">
                    <w:rPr>
                      <w:iCs/>
                      <w:color w:val="000000"/>
                      <w:sz w:val="20"/>
                    </w:rPr>
                    <w:t xml:space="preserve"> </w:t>
                  </w:r>
                  <w:r w:rsidRPr="008869A2">
                    <w:rPr>
                      <w:i/>
                      <w:color w:val="000000"/>
                      <w:sz w:val="20"/>
                    </w:rPr>
                    <w:t>r</w:t>
                  </w:r>
                  <w:r w:rsidRPr="008869A2">
                    <w:rPr>
                      <w:iCs/>
                      <w:color w:val="000000"/>
                      <w:sz w:val="20"/>
                    </w:rPr>
                    <w:t xml:space="preserve"> represented by QSE </w:t>
                  </w:r>
                  <w:r w:rsidRPr="008869A2">
                    <w:rPr>
                      <w:i/>
                      <w:color w:val="000000"/>
                      <w:sz w:val="20"/>
                    </w:rPr>
                    <w:t>q</w:t>
                  </w:r>
                  <w:r w:rsidRPr="008869A2">
                    <w:rPr>
                      <w:iCs/>
                      <w:color w:val="000000"/>
                      <w:sz w:val="20"/>
                    </w:rPr>
                    <w:t xml:space="preserve"> at Settlement Point </w:t>
                  </w:r>
                  <w:r w:rsidRPr="008869A2">
                    <w:rPr>
                      <w:i/>
                      <w:color w:val="000000"/>
                      <w:sz w:val="20"/>
                    </w:rPr>
                    <w:t>p</w:t>
                  </w:r>
                  <w:r w:rsidRPr="008869A2">
                    <w:rPr>
                      <w:iCs/>
                      <w:color w:val="000000"/>
                      <w:sz w:val="20"/>
                    </w:rPr>
                    <w:t xml:space="preserve"> within the 15-minute Settlement Interval </w:t>
                  </w:r>
                  <w:r w:rsidRPr="008869A2">
                    <w:rPr>
                      <w:i/>
                      <w:color w:val="000000"/>
                      <w:sz w:val="20"/>
                    </w:rPr>
                    <w:t>i</w:t>
                  </w:r>
                  <w:r w:rsidRPr="008869A2">
                    <w:rPr>
                      <w:iCs/>
                      <w:color w:val="000000"/>
                      <w:sz w:val="20"/>
                    </w:rPr>
                    <w:t>.  For a Combined</w:t>
                  </w:r>
                  <w:r w:rsidRPr="008869A2">
                    <w:rPr>
                      <w:iCs/>
                      <w:sz w:val="20"/>
                    </w:rPr>
                    <w:t xml:space="preserve"> Cycle Train, the Resource </w:t>
                  </w:r>
                  <w:r w:rsidRPr="008869A2">
                    <w:rPr>
                      <w:i/>
                      <w:iCs/>
                      <w:sz w:val="20"/>
                    </w:rPr>
                    <w:t xml:space="preserve">r </w:t>
                  </w:r>
                  <w:r w:rsidRPr="008869A2">
                    <w:rPr>
                      <w:iCs/>
                      <w:sz w:val="20"/>
                    </w:rPr>
                    <w:t xml:space="preserve">is a Combined Cycle Train.  </w:t>
                  </w:r>
                  <w:r w:rsidRPr="008869A2">
                    <w:rPr>
                      <w:sz w:val="20"/>
                    </w:rPr>
                    <w:t xml:space="preserve">In the case of a VDI that is equivalent to an HDL override, this value is set equal to the HSL of </w:t>
                  </w:r>
                  <w:r w:rsidRPr="008869A2">
                    <w:rPr>
                      <w:color w:val="000000"/>
                      <w:sz w:val="20"/>
                    </w:rPr>
                    <w:t>Generation Resource</w:t>
                  </w:r>
                  <w:r>
                    <w:rPr>
                      <w:color w:val="000000"/>
                      <w:sz w:val="20"/>
                    </w:rPr>
                    <w:t>, or ESR</w:t>
                  </w:r>
                  <w:r w:rsidRPr="008869A2">
                    <w:rPr>
                      <w:color w:val="000000"/>
                      <w:sz w:val="20"/>
                    </w:rPr>
                    <w:t xml:space="preserve"> </w:t>
                  </w:r>
                  <w:r w:rsidRPr="008869A2">
                    <w:rPr>
                      <w:i/>
                      <w:iCs/>
                      <w:color w:val="000000"/>
                      <w:sz w:val="20"/>
                    </w:rPr>
                    <w:t>r</w:t>
                  </w:r>
                  <w:r w:rsidRPr="008869A2">
                    <w:rPr>
                      <w:color w:val="000000"/>
                      <w:sz w:val="20"/>
                    </w:rPr>
                    <w:t xml:space="preserve"> at the time that the VDI is issued to the QSE.</w:t>
                  </w:r>
                </w:p>
              </w:tc>
            </w:tr>
            <w:tr w:rsidR="00D713DB" w14:paraId="7B147EE1" w14:textId="77777777" w:rsidTr="00E02CB0">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66D8BC65" w14:textId="77777777" w:rsidR="00D713DB" w:rsidRDefault="00D713DB" w:rsidP="00E02CB0">
                  <w:pPr>
                    <w:spacing w:after="60"/>
                    <w:rPr>
                      <w:iCs/>
                      <w:sz w:val="20"/>
                    </w:rPr>
                  </w:pPr>
                  <w:r w:rsidRPr="008869A2">
                    <w:rPr>
                      <w:iCs/>
                      <w:sz w:val="20"/>
                    </w:rPr>
                    <w:t>HDLOBRKPCP</w:t>
                  </w:r>
                  <w:r w:rsidRPr="008869A2">
                    <w:rPr>
                      <w:b/>
                      <w:iCs/>
                      <w:sz w:val="20"/>
                      <w:lang w:val="es-MX"/>
                    </w:rPr>
                    <w:t xml:space="preserve"> </w:t>
                  </w:r>
                  <w:r w:rsidRPr="008869A2">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23C056C5" w14:textId="77777777" w:rsidR="00D713DB" w:rsidRDefault="00D713DB" w:rsidP="00E02CB0">
                  <w:pPr>
                    <w:spacing w:after="60"/>
                    <w:rPr>
                      <w:iCs/>
                      <w:sz w:val="20"/>
                    </w:rPr>
                  </w:pPr>
                  <w:r w:rsidRPr="008869A2">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24CD8282" w14:textId="77777777" w:rsidR="00D713DB" w:rsidRDefault="00D713DB" w:rsidP="00E02CB0">
                  <w:pPr>
                    <w:rPr>
                      <w:i/>
                      <w:sz w:val="20"/>
                    </w:rPr>
                  </w:pPr>
                  <w:r w:rsidRPr="008869A2">
                    <w:rPr>
                      <w:i/>
                      <w:sz w:val="20"/>
                    </w:rPr>
                    <w:t>High Dispatch Limit override break point</w:t>
                  </w:r>
                  <w:r w:rsidRPr="008869A2">
                    <w:rPr>
                      <w:i/>
                    </w:rPr>
                    <w:t xml:space="preserve"> </w:t>
                  </w:r>
                  <w:r w:rsidRPr="008869A2">
                    <w:rPr>
                      <w:i/>
                      <w:sz w:val="20"/>
                    </w:rPr>
                    <w:t>at clearing price per QSE per Resource</w:t>
                  </w:r>
                  <w:r w:rsidRPr="008869A2">
                    <w:rPr>
                      <w:sz w:val="20"/>
                    </w:rPr>
                    <w:t xml:space="preserve">—The MW value on the Energy Offer Curve </w:t>
                  </w:r>
                  <w:r>
                    <w:rPr>
                      <w:sz w:val="20"/>
                    </w:rPr>
                    <w:t xml:space="preserve">or Energy Bid/Offer Curve </w:t>
                  </w:r>
                  <w:r w:rsidRPr="008869A2">
                    <w:rPr>
                      <w:sz w:val="20"/>
                    </w:rPr>
                    <w:t xml:space="preserve">corresponding to the Real-Time Settlement Point Price of Resource </w:t>
                  </w:r>
                  <w:r w:rsidRPr="008869A2">
                    <w:rPr>
                      <w:i/>
                      <w:sz w:val="20"/>
                    </w:rPr>
                    <w:t>r</w:t>
                  </w:r>
                  <w:r w:rsidRPr="008869A2">
                    <w:rPr>
                      <w:sz w:val="20"/>
                    </w:rPr>
                    <w:t xml:space="preserve"> represented by QSE </w:t>
                  </w:r>
                  <w:r w:rsidRPr="008869A2">
                    <w:rPr>
                      <w:i/>
                      <w:sz w:val="20"/>
                    </w:rPr>
                    <w:t>q</w:t>
                  </w:r>
                  <w:r w:rsidRPr="008869A2">
                    <w:rPr>
                      <w:sz w:val="20"/>
                    </w:rPr>
                    <w:t xml:space="preserve"> at Settlement Point </w:t>
                  </w:r>
                  <w:r w:rsidRPr="008869A2">
                    <w:rPr>
                      <w:i/>
                      <w:sz w:val="20"/>
                    </w:rPr>
                    <w:t>p</w:t>
                  </w:r>
                  <w:r w:rsidRPr="008869A2">
                    <w:rPr>
                      <w:sz w:val="20"/>
                    </w:rPr>
                    <w:t xml:space="preserve"> minus the Real-Time Reliability Deployment Price for Energy.  For a combined cycle Resource, </w:t>
                  </w:r>
                  <w:r w:rsidRPr="008869A2">
                    <w:rPr>
                      <w:i/>
                      <w:sz w:val="20"/>
                    </w:rPr>
                    <w:t>r</w:t>
                  </w:r>
                  <w:r w:rsidRPr="008869A2">
                    <w:rPr>
                      <w:sz w:val="20"/>
                    </w:rPr>
                    <w:t xml:space="preserve"> is a Combined Cycle Train.</w:t>
                  </w:r>
                </w:p>
              </w:tc>
            </w:tr>
            <w:tr w:rsidR="00D713DB" w14:paraId="29240EA8" w14:textId="77777777" w:rsidTr="00E02CB0">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5C546CC8" w14:textId="77777777" w:rsidR="00D713DB" w:rsidRDefault="00D713DB" w:rsidP="00E02CB0">
                  <w:pPr>
                    <w:spacing w:after="60"/>
                    <w:rPr>
                      <w:iCs/>
                      <w:sz w:val="20"/>
                    </w:rPr>
                  </w:pPr>
                  <w:r w:rsidRPr="008869A2">
                    <w:rPr>
                      <w:sz w:val="20"/>
                    </w:rPr>
                    <w:t xml:space="preserve">RTEOCOST </w:t>
                  </w:r>
                  <w:r w:rsidRPr="008869A2">
                    <w:rPr>
                      <w:i/>
                      <w:sz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2DDE15FD" w14:textId="77777777" w:rsidR="00D713DB" w:rsidRDefault="00D713DB" w:rsidP="00E02CB0">
                  <w:pPr>
                    <w:spacing w:after="60"/>
                    <w:rPr>
                      <w:iCs/>
                      <w:sz w:val="20"/>
                    </w:rPr>
                  </w:pPr>
                  <w:r w:rsidRPr="008869A2">
                    <w:rPr>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3BFE62E0" w14:textId="77777777" w:rsidR="00D713DB" w:rsidRDefault="00D713DB" w:rsidP="00E02CB0">
                  <w:pPr>
                    <w:spacing w:after="60"/>
                    <w:rPr>
                      <w:iCs/>
                      <w:sz w:val="20"/>
                    </w:rPr>
                  </w:pPr>
                  <w:r w:rsidRPr="008869A2">
                    <w:rPr>
                      <w:i/>
                      <w:sz w:val="20"/>
                    </w:rPr>
                    <w:t>Real-Time Energy Offer Curve Cost Cap</w:t>
                  </w:r>
                  <w:r w:rsidRPr="008869A2">
                    <w:rPr>
                      <w:i/>
                      <w:iCs/>
                      <w:noProof/>
                      <w:sz w:val="20"/>
                    </w:rPr>
                    <w:t>—</w:t>
                  </w:r>
                  <w:r w:rsidRPr="008869A2">
                    <w:rPr>
                      <w:sz w:val="20"/>
                    </w:rPr>
                    <w:t xml:space="preserve">The Energy Offer Curve Cost Cap for Resource </w:t>
                  </w:r>
                  <w:r w:rsidRPr="008869A2">
                    <w:rPr>
                      <w:i/>
                      <w:sz w:val="20"/>
                    </w:rPr>
                    <w:t>r</w:t>
                  </w:r>
                  <w:r w:rsidRPr="008869A2">
                    <w:rPr>
                      <w:sz w:val="20"/>
                    </w:rPr>
                    <w:t xml:space="preserve"> represented by QSE </w:t>
                  </w:r>
                  <w:r w:rsidRPr="008869A2">
                    <w:rPr>
                      <w:i/>
                      <w:sz w:val="20"/>
                    </w:rPr>
                    <w:t>q</w:t>
                  </w:r>
                  <w:r w:rsidRPr="008869A2">
                    <w:rPr>
                      <w:sz w:val="20"/>
                    </w:rPr>
                    <w:t xml:space="preserve">, for the Resource’s generation above the Low Sustained Limit (LSL) for the Settlement Interval </w:t>
                  </w:r>
                  <w:r w:rsidRPr="008869A2">
                    <w:rPr>
                      <w:i/>
                      <w:sz w:val="20"/>
                    </w:rPr>
                    <w:t>i</w:t>
                  </w:r>
                  <w:r w:rsidRPr="008869A2">
                    <w:rPr>
                      <w:sz w:val="20"/>
                    </w:rPr>
                    <w:t>.  See Section 4.4.9.3.3, Energy Offer Curve Cost Caps.</w:t>
                  </w:r>
                  <w:r>
                    <w:rPr>
                      <w:sz w:val="20"/>
                    </w:rPr>
                    <w:t xml:space="preserve"> </w:t>
                  </w:r>
                  <w:r w:rsidRPr="008869A2">
                    <w:rPr>
                      <w:sz w:val="20"/>
                    </w:rPr>
                    <w:t xml:space="preserve">Where for a Combined Cycle Train, the Resource </w:t>
                  </w:r>
                  <w:r w:rsidRPr="008869A2">
                    <w:rPr>
                      <w:i/>
                      <w:sz w:val="20"/>
                    </w:rPr>
                    <w:t>r</w:t>
                  </w:r>
                  <w:r w:rsidRPr="008869A2">
                    <w:rPr>
                      <w:sz w:val="20"/>
                    </w:rPr>
                    <w:t xml:space="preserve"> is the Combined Cycle Train.</w:t>
                  </w:r>
                </w:p>
              </w:tc>
            </w:tr>
            <w:tr w:rsidR="00D713DB" w14:paraId="625FB23E" w14:textId="77777777" w:rsidTr="00E02CB0">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6753105B" w14:textId="77777777" w:rsidR="00D713DB" w:rsidRDefault="00D713DB" w:rsidP="00E02CB0">
                  <w:pPr>
                    <w:spacing w:after="60"/>
                    <w:rPr>
                      <w:iCs/>
                      <w:sz w:val="20"/>
                    </w:rPr>
                  </w:pPr>
                  <w:r w:rsidRPr="008869A2">
                    <w:rPr>
                      <w:iCs/>
                      <w:noProof/>
                      <w:sz w:val="20"/>
                    </w:rPr>
                    <w:t xml:space="preserve">HDLOQTY </w:t>
                  </w:r>
                  <w:r w:rsidRPr="008869A2">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8A75E47" w14:textId="77777777" w:rsidR="00D713DB" w:rsidRDefault="00D713DB" w:rsidP="00E02CB0">
                  <w:pPr>
                    <w:spacing w:after="60"/>
                    <w:rPr>
                      <w:iCs/>
                      <w:sz w:val="20"/>
                    </w:rPr>
                  </w:pPr>
                  <w:r w:rsidRPr="008869A2">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47D8C739" w14:textId="77777777" w:rsidR="00D713DB" w:rsidRDefault="00D713DB" w:rsidP="00E02CB0">
                  <w:pPr>
                    <w:spacing w:after="60"/>
                    <w:rPr>
                      <w:iCs/>
                      <w:sz w:val="20"/>
                    </w:rPr>
                  </w:pPr>
                  <w:r w:rsidRPr="008869A2">
                    <w:rPr>
                      <w:i/>
                      <w:iCs/>
                      <w:noProof/>
                      <w:sz w:val="20"/>
                    </w:rPr>
                    <w:t xml:space="preserve">High Dispatch Limit override </w:t>
                  </w:r>
                  <w:r w:rsidRPr="008869A2">
                    <w:rPr>
                      <w:i/>
                      <w:iCs/>
                      <w:sz w:val="20"/>
                    </w:rPr>
                    <w:t>quantity per QSE per Generation Resource</w:t>
                  </w:r>
                  <w:r w:rsidRPr="008869A2">
                    <w:rPr>
                      <w:i/>
                      <w:iCs/>
                      <w:noProof/>
                      <w:sz w:val="20"/>
                    </w:rPr>
                    <w:t>—</w:t>
                  </w:r>
                  <w:r w:rsidRPr="008869A2">
                    <w:rPr>
                      <w:iCs/>
                      <w:sz w:val="20"/>
                    </w:rPr>
                    <w:t xml:space="preserve">The difference between the HDLOBRKP and the AVGHDL due to an ERCOT-issued HDL override or equivalent VDI for Resource </w:t>
                  </w:r>
                  <w:r w:rsidRPr="008869A2">
                    <w:rPr>
                      <w:i/>
                      <w:iCs/>
                      <w:sz w:val="20"/>
                    </w:rPr>
                    <w:t>r</w:t>
                  </w:r>
                  <w:r w:rsidRPr="008869A2">
                    <w:rPr>
                      <w:iCs/>
                      <w:sz w:val="20"/>
                    </w:rPr>
                    <w:t xml:space="preserve"> represented by QSE </w:t>
                  </w:r>
                  <w:r w:rsidRPr="008869A2">
                    <w:rPr>
                      <w:i/>
                      <w:iCs/>
                      <w:sz w:val="20"/>
                    </w:rPr>
                    <w:t>q</w:t>
                  </w:r>
                  <w:r w:rsidRPr="008869A2">
                    <w:rPr>
                      <w:iCs/>
                      <w:sz w:val="20"/>
                    </w:rPr>
                    <w:t xml:space="preserve"> at Settlement Point </w:t>
                  </w:r>
                  <w:r w:rsidRPr="008869A2">
                    <w:rPr>
                      <w:i/>
                      <w:iCs/>
                      <w:sz w:val="20"/>
                    </w:rPr>
                    <w:t>p</w:t>
                  </w:r>
                  <w:r w:rsidRPr="008869A2">
                    <w:rPr>
                      <w:iCs/>
                      <w:sz w:val="20"/>
                    </w:rPr>
                    <w:t xml:space="preserve"> for the 15-minute Settlement Interval </w:t>
                  </w:r>
                  <w:r w:rsidRPr="008869A2">
                    <w:rPr>
                      <w:i/>
                      <w:iCs/>
                      <w:sz w:val="20"/>
                    </w:rPr>
                    <w:t>i</w:t>
                  </w:r>
                  <w:r w:rsidRPr="008869A2">
                    <w:rPr>
                      <w:iCs/>
                      <w:sz w:val="20"/>
                    </w:rPr>
                    <w:t xml:space="preserve">.  For a combined cycle Resource, </w:t>
                  </w:r>
                  <w:r w:rsidRPr="008869A2">
                    <w:rPr>
                      <w:i/>
                      <w:iCs/>
                      <w:sz w:val="20"/>
                    </w:rPr>
                    <w:t>r</w:t>
                  </w:r>
                  <w:r w:rsidRPr="008869A2">
                    <w:rPr>
                      <w:iCs/>
                      <w:sz w:val="20"/>
                    </w:rPr>
                    <w:t xml:space="preserve"> is a Combined Cycle Train.</w:t>
                  </w:r>
                </w:p>
              </w:tc>
            </w:tr>
            <w:tr w:rsidR="00D713DB" w14:paraId="36323D48" w14:textId="77777777" w:rsidTr="00E02CB0">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0C45DAE1" w14:textId="77777777" w:rsidR="00D713DB" w:rsidRDefault="00D713DB" w:rsidP="00E02CB0">
                  <w:pPr>
                    <w:spacing w:after="60"/>
                    <w:rPr>
                      <w:iCs/>
                      <w:sz w:val="20"/>
                      <w:lang w:val="es-MX"/>
                    </w:rPr>
                  </w:pPr>
                  <w:r w:rsidRPr="008869A2">
                    <w:rPr>
                      <w:iCs/>
                      <w:sz w:val="20"/>
                    </w:rPr>
                    <w:lastRenderedPageBreak/>
                    <w:t xml:space="preserve">RTSPP </w:t>
                  </w:r>
                  <w:r w:rsidRPr="008869A2">
                    <w:rPr>
                      <w:i/>
                      <w:iCs/>
                      <w:sz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6EEAA1DB" w14:textId="77777777" w:rsidR="00D713DB" w:rsidRDefault="00D713DB" w:rsidP="00E02CB0">
                  <w:pPr>
                    <w:spacing w:after="60"/>
                    <w:rPr>
                      <w:iCs/>
                      <w:sz w:val="20"/>
                    </w:rPr>
                  </w:pPr>
                  <w:r w:rsidRPr="008869A2">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3A5050A3" w14:textId="77777777" w:rsidR="00D713DB" w:rsidRDefault="00D713DB" w:rsidP="00E02CB0">
                  <w:pPr>
                    <w:spacing w:after="60"/>
                    <w:rPr>
                      <w:i/>
                      <w:iCs/>
                      <w:sz w:val="20"/>
                    </w:rPr>
                  </w:pPr>
                  <w:r w:rsidRPr="008869A2">
                    <w:rPr>
                      <w:i/>
                      <w:iCs/>
                      <w:sz w:val="20"/>
                    </w:rPr>
                    <w:t>Real-Time Settlement Point Price per Settlement Point</w:t>
                  </w:r>
                  <w:r w:rsidRPr="008869A2">
                    <w:rPr>
                      <w:iCs/>
                      <w:sz w:val="20"/>
                    </w:rPr>
                    <w:t xml:space="preserve">—The Real-Time Settlement Point Price at Settlement Point </w:t>
                  </w:r>
                  <w:r w:rsidRPr="008869A2">
                    <w:rPr>
                      <w:i/>
                      <w:iCs/>
                      <w:sz w:val="20"/>
                    </w:rPr>
                    <w:t>p</w:t>
                  </w:r>
                  <w:r w:rsidRPr="008869A2">
                    <w:rPr>
                      <w:iCs/>
                      <w:sz w:val="20"/>
                    </w:rPr>
                    <w:t xml:space="preserve">, for the 15-minute Settlement Interval </w:t>
                  </w:r>
                  <w:r w:rsidRPr="008869A2">
                    <w:rPr>
                      <w:i/>
                      <w:iCs/>
                      <w:sz w:val="20"/>
                    </w:rPr>
                    <w:t>i</w:t>
                  </w:r>
                  <w:r w:rsidRPr="008869A2">
                    <w:rPr>
                      <w:iCs/>
                      <w:sz w:val="20"/>
                    </w:rPr>
                    <w:t>.</w:t>
                  </w:r>
                </w:p>
              </w:tc>
            </w:tr>
            <w:tr w:rsidR="00D713DB" w14:paraId="71129C31" w14:textId="77777777" w:rsidTr="00E02CB0">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4065B23F" w14:textId="2FE01C1B" w:rsidR="00D713DB" w:rsidRDefault="00D713DB" w:rsidP="00D713DB">
                  <w:pPr>
                    <w:spacing w:after="60"/>
                    <w:rPr>
                      <w:iCs/>
                      <w:sz w:val="20"/>
                    </w:rPr>
                  </w:pPr>
                  <w:ins w:id="558" w:author="ERCOT 012825" w:date="2024-12-04T18:19:00Z">
                    <w:r w:rsidRPr="0001655C">
                      <w:rPr>
                        <w:iCs/>
                        <w:sz w:val="20"/>
                      </w:rPr>
                      <w:t>L</w:t>
                    </w:r>
                  </w:ins>
                  <w:r w:rsidRPr="0001655C">
                    <w:rPr>
                      <w:iCs/>
                      <w:sz w:val="20"/>
                    </w:rPr>
                    <w:t>RTRDP</w:t>
                  </w:r>
                  <w:r w:rsidRPr="0001655C">
                    <w:rPr>
                      <w:i/>
                      <w:iCs/>
                      <w:sz w:val="20"/>
                      <w:vertAlign w:val="subscript"/>
                    </w:rPr>
                    <w:t xml:space="preserve"> </w:t>
                  </w:r>
                  <w:ins w:id="559" w:author="ERCOT 012825" w:date="2024-11-22T14:49:00Z">
                    <w:r w:rsidRPr="0001655C">
                      <w:rPr>
                        <w:i/>
                        <w:iCs/>
                        <w:sz w:val="20"/>
                        <w:vertAlign w:val="subscript"/>
                      </w:rPr>
                      <w:t xml:space="preserve">p, </w:t>
                    </w:r>
                  </w:ins>
                  <w:r w:rsidRPr="0001655C">
                    <w:rPr>
                      <w:i/>
                      <w:iCs/>
                      <w:sz w:val="20"/>
                      <w:vertAlign w:val="subscript"/>
                    </w:rPr>
                    <w:t>i</w:t>
                  </w:r>
                </w:p>
              </w:tc>
              <w:tc>
                <w:tcPr>
                  <w:tcW w:w="475" w:type="pct"/>
                  <w:tcBorders>
                    <w:top w:val="single" w:sz="4" w:space="0" w:color="auto"/>
                    <w:left w:val="single" w:sz="4" w:space="0" w:color="auto"/>
                    <w:bottom w:val="single" w:sz="4" w:space="0" w:color="auto"/>
                    <w:right w:val="single" w:sz="4" w:space="0" w:color="auto"/>
                  </w:tcBorders>
                  <w:hideMark/>
                </w:tcPr>
                <w:p w14:paraId="1873F27B" w14:textId="62675949" w:rsidR="00D713DB" w:rsidRDefault="00D713DB" w:rsidP="00D713DB">
                  <w:pPr>
                    <w:spacing w:after="60"/>
                    <w:rPr>
                      <w:iCs/>
                      <w:sz w:val="20"/>
                    </w:rPr>
                  </w:pPr>
                  <w:r w:rsidRPr="0001655C">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332A191F" w14:textId="73160CC3" w:rsidR="00D713DB" w:rsidRDefault="00D713DB" w:rsidP="00D713DB">
                  <w:pPr>
                    <w:spacing w:after="60"/>
                    <w:rPr>
                      <w:i/>
                      <w:iCs/>
                      <w:sz w:val="20"/>
                    </w:rPr>
                  </w:pPr>
                  <w:ins w:id="560" w:author="ERCOT 012825" w:date="2024-12-04T18:19:00Z">
                    <w:r w:rsidRPr="0001655C">
                      <w:rPr>
                        <w:i/>
                        <w:iCs/>
                        <w:sz w:val="20"/>
                      </w:rPr>
                      <w:t xml:space="preserve">Locational </w:t>
                    </w:r>
                  </w:ins>
                  <w:r w:rsidRPr="0001655C">
                    <w:rPr>
                      <w:i/>
                      <w:iCs/>
                      <w:sz w:val="20"/>
                    </w:rPr>
                    <w:t>Real-Time Reliability Deployment Price</w:t>
                  </w:r>
                  <w:r w:rsidRPr="0001655C">
                    <w:rPr>
                      <w:iCs/>
                      <w:sz w:val="20"/>
                    </w:rPr>
                    <w:t xml:space="preserve"> </w:t>
                  </w:r>
                  <w:r w:rsidRPr="0001655C">
                    <w:rPr>
                      <w:i/>
                      <w:iCs/>
                      <w:sz w:val="20"/>
                    </w:rPr>
                    <w:t>for Energy</w:t>
                  </w:r>
                  <w:r w:rsidRPr="0001655C">
                    <w:rPr>
                      <w:iCs/>
                      <w:sz w:val="20"/>
                    </w:rPr>
                    <w:sym w:font="Symbol" w:char="F0BE"/>
                  </w:r>
                  <w:r w:rsidRPr="0001655C">
                    <w:rPr>
                      <w:iCs/>
                      <w:sz w:val="20"/>
                    </w:rPr>
                    <w:t xml:space="preserve">The Real-Time price for the 15-minute Settlement Interval </w:t>
                  </w:r>
                  <w:r w:rsidRPr="0001655C">
                    <w:rPr>
                      <w:i/>
                      <w:iCs/>
                      <w:sz w:val="20"/>
                    </w:rPr>
                    <w:t>i</w:t>
                  </w:r>
                  <w:ins w:id="561" w:author="ERCOT 012825" w:date="2024-11-25T09:30:00Z">
                    <w:r w:rsidRPr="0001655C">
                      <w:rPr>
                        <w:i/>
                        <w:iCs/>
                        <w:sz w:val="20"/>
                      </w:rPr>
                      <w:t xml:space="preserve"> </w:t>
                    </w:r>
                    <w:r w:rsidRPr="0001655C">
                      <w:rPr>
                        <w:sz w:val="20"/>
                      </w:rPr>
                      <w:t xml:space="preserve">at Settlement Point </w:t>
                    </w:r>
                    <w:r w:rsidRPr="0001655C">
                      <w:rPr>
                        <w:i/>
                        <w:iCs/>
                        <w:sz w:val="20"/>
                      </w:rPr>
                      <w:t>p</w:t>
                    </w:r>
                  </w:ins>
                  <w:r w:rsidRPr="0001655C">
                    <w:rPr>
                      <w:iCs/>
                      <w:sz w:val="20"/>
                    </w:rPr>
                    <w:t xml:space="preserve">, reflecting the impact of reliability deployments on energy prices that </w:t>
                  </w:r>
                  <w:ins w:id="562" w:author="ERCOT 012825" w:date="2024-11-25T16:15:00Z">
                    <w:r w:rsidRPr="0001655C">
                      <w:rPr>
                        <w:iCs/>
                        <w:sz w:val="20"/>
                      </w:rPr>
                      <w:t>are</w:t>
                    </w:r>
                  </w:ins>
                  <w:del w:id="563" w:author="ERCOT 012825" w:date="2024-11-25T16:15:00Z">
                    <w:r w:rsidRPr="0001655C" w:rsidDel="00CB4FF0">
                      <w:rPr>
                        <w:iCs/>
                        <w:sz w:val="20"/>
                      </w:rPr>
                      <w:delText>is</w:delText>
                    </w:r>
                  </w:del>
                  <w:r w:rsidRPr="0001655C">
                    <w:rPr>
                      <w:iCs/>
                      <w:sz w:val="20"/>
                    </w:rPr>
                    <w:t xml:space="preserve"> calculated from the Real-Time Reliability Deployment Price Adder for Energy.</w:t>
                  </w:r>
                </w:p>
              </w:tc>
            </w:tr>
            <w:tr w:rsidR="00D713DB" w14:paraId="12C03D6E" w14:textId="77777777" w:rsidTr="00E02C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1FEED26" w14:textId="77777777" w:rsidR="00D713DB" w:rsidRDefault="00D713DB" w:rsidP="00E02CB0">
                  <w:pPr>
                    <w:spacing w:after="60"/>
                    <w:rPr>
                      <w:i/>
                      <w:iCs/>
                      <w:sz w:val="20"/>
                    </w:rPr>
                  </w:pPr>
                  <w:r>
                    <w:rPr>
                      <w:i/>
                      <w:iCs/>
                      <w:sz w:val="20"/>
                    </w:rPr>
                    <w:t>q</w:t>
                  </w:r>
                </w:p>
              </w:tc>
              <w:tc>
                <w:tcPr>
                  <w:tcW w:w="475" w:type="pct"/>
                  <w:tcBorders>
                    <w:top w:val="single" w:sz="4" w:space="0" w:color="auto"/>
                    <w:left w:val="single" w:sz="4" w:space="0" w:color="auto"/>
                    <w:bottom w:val="single" w:sz="4" w:space="0" w:color="auto"/>
                    <w:right w:val="single" w:sz="4" w:space="0" w:color="auto"/>
                  </w:tcBorders>
                  <w:hideMark/>
                </w:tcPr>
                <w:p w14:paraId="5BDCB3A1" w14:textId="77777777" w:rsidR="00D713DB" w:rsidRDefault="00D713DB" w:rsidP="00E02CB0">
                  <w:pPr>
                    <w:spacing w:after="60"/>
                    <w:rPr>
                      <w:iCs/>
                      <w:sz w:val="20"/>
                    </w:rPr>
                  </w:pPr>
                  <w:r w:rsidRPr="008869A2">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CE405D3" w14:textId="77777777" w:rsidR="00D713DB" w:rsidRDefault="00D713DB" w:rsidP="00E02CB0">
                  <w:pPr>
                    <w:spacing w:after="60"/>
                    <w:rPr>
                      <w:i/>
                      <w:sz w:val="20"/>
                    </w:rPr>
                  </w:pPr>
                  <w:r w:rsidRPr="008869A2">
                    <w:rPr>
                      <w:iCs/>
                      <w:sz w:val="20"/>
                    </w:rPr>
                    <w:t>A QSE.</w:t>
                  </w:r>
                </w:p>
              </w:tc>
            </w:tr>
            <w:tr w:rsidR="00D713DB" w14:paraId="607A8E3B" w14:textId="77777777" w:rsidTr="00E02C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4016D44" w14:textId="77777777" w:rsidR="00D713DB" w:rsidRDefault="00D713DB" w:rsidP="00E02CB0">
                  <w:pPr>
                    <w:spacing w:after="60"/>
                    <w:rPr>
                      <w:i/>
                      <w:iCs/>
                      <w:sz w:val="20"/>
                    </w:rPr>
                  </w:pPr>
                  <w:r>
                    <w:rPr>
                      <w:i/>
                      <w:iCs/>
                      <w:sz w:val="20"/>
                    </w:rPr>
                    <w:t>r</w:t>
                  </w:r>
                </w:p>
              </w:tc>
              <w:tc>
                <w:tcPr>
                  <w:tcW w:w="475" w:type="pct"/>
                  <w:tcBorders>
                    <w:top w:val="single" w:sz="4" w:space="0" w:color="auto"/>
                    <w:left w:val="single" w:sz="4" w:space="0" w:color="auto"/>
                    <w:bottom w:val="single" w:sz="4" w:space="0" w:color="auto"/>
                    <w:right w:val="single" w:sz="4" w:space="0" w:color="auto"/>
                  </w:tcBorders>
                  <w:hideMark/>
                </w:tcPr>
                <w:p w14:paraId="75C9AE67" w14:textId="77777777" w:rsidR="00D713DB" w:rsidRDefault="00D713DB" w:rsidP="00E02CB0">
                  <w:pPr>
                    <w:spacing w:after="60"/>
                    <w:rPr>
                      <w:iCs/>
                      <w:sz w:val="20"/>
                    </w:rPr>
                  </w:pPr>
                  <w:r w:rsidRPr="008869A2">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534AA6A" w14:textId="77777777" w:rsidR="00D713DB" w:rsidRDefault="00D713DB" w:rsidP="00E02CB0">
                  <w:pPr>
                    <w:spacing w:after="60"/>
                    <w:rPr>
                      <w:i/>
                      <w:sz w:val="20"/>
                    </w:rPr>
                  </w:pPr>
                  <w:r w:rsidRPr="008869A2">
                    <w:rPr>
                      <w:iCs/>
                      <w:sz w:val="20"/>
                    </w:rPr>
                    <w:t>A Generation Resource</w:t>
                  </w:r>
                  <w:r>
                    <w:rPr>
                      <w:iCs/>
                      <w:sz w:val="20"/>
                    </w:rPr>
                    <w:t xml:space="preserve"> or ESR</w:t>
                  </w:r>
                  <w:r w:rsidRPr="008869A2">
                    <w:rPr>
                      <w:iCs/>
                      <w:sz w:val="20"/>
                    </w:rPr>
                    <w:t>.</w:t>
                  </w:r>
                </w:p>
              </w:tc>
            </w:tr>
            <w:tr w:rsidR="00D713DB" w14:paraId="79FD9E95" w14:textId="77777777" w:rsidTr="00E02C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8AF5296" w14:textId="77777777" w:rsidR="00D713DB" w:rsidRDefault="00D713DB" w:rsidP="00E02CB0">
                  <w:pPr>
                    <w:spacing w:after="60"/>
                    <w:rPr>
                      <w:i/>
                      <w:iCs/>
                      <w:sz w:val="20"/>
                    </w:rPr>
                  </w:pPr>
                  <w:r>
                    <w:rPr>
                      <w:i/>
                      <w:iCs/>
                      <w:sz w:val="20"/>
                    </w:rPr>
                    <w:t>p</w:t>
                  </w:r>
                </w:p>
              </w:tc>
              <w:tc>
                <w:tcPr>
                  <w:tcW w:w="475" w:type="pct"/>
                  <w:tcBorders>
                    <w:top w:val="single" w:sz="4" w:space="0" w:color="auto"/>
                    <w:left w:val="single" w:sz="4" w:space="0" w:color="auto"/>
                    <w:bottom w:val="single" w:sz="4" w:space="0" w:color="auto"/>
                    <w:right w:val="single" w:sz="4" w:space="0" w:color="auto"/>
                  </w:tcBorders>
                  <w:hideMark/>
                </w:tcPr>
                <w:p w14:paraId="59002692" w14:textId="77777777" w:rsidR="00D713DB" w:rsidRDefault="00D713DB" w:rsidP="00E02CB0">
                  <w:pPr>
                    <w:spacing w:after="60"/>
                    <w:rPr>
                      <w:iCs/>
                      <w:sz w:val="20"/>
                    </w:rPr>
                  </w:pPr>
                  <w:r w:rsidRPr="008869A2">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5D4A652" w14:textId="77777777" w:rsidR="00D713DB" w:rsidRDefault="00D713DB" w:rsidP="00E02CB0">
                  <w:pPr>
                    <w:spacing w:after="60"/>
                    <w:rPr>
                      <w:iCs/>
                      <w:sz w:val="20"/>
                    </w:rPr>
                  </w:pPr>
                  <w:r w:rsidRPr="008869A2">
                    <w:rPr>
                      <w:iCs/>
                      <w:sz w:val="20"/>
                    </w:rPr>
                    <w:t>A Resource Node Settlement Point.</w:t>
                  </w:r>
                </w:p>
              </w:tc>
            </w:tr>
            <w:tr w:rsidR="00D713DB" w14:paraId="482159A1" w14:textId="77777777" w:rsidTr="00E02CB0">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11B9B1A5" w14:textId="77777777" w:rsidR="00D713DB" w:rsidRDefault="00D713DB" w:rsidP="00E02CB0">
                  <w:pPr>
                    <w:spacing w:after="60"/>
                    <w:rPr>
                      <w:i/>
                      <w:iCs/>
                      <w:sz w:val="20"/>
                    </w:rPr>
                  </w:pPr>
                  <w:r w:rsidRPr="008869A2">
                    <w:rPr>
                      <w:i/>
                      <w:iCs/>
                      <w:sz w:val="20"/>
                    </w:rPr>
                    <w:t>i</w:t>
                  </w:r>
                </w:p>
              </w:tc>
              <w:tc>
                <w:tcPr>
                  <w:tcW w:w="475" w:type="pct"/>
                  <w:tcBorders>
                    <w:top w:val="single" w:sz="4" w:space="0" w:color="auto"/>
                    <w:left w:val="single" w:sz="4" w:space="0" w:color="auto"/>
                    <w:bottom w:val="single" w:sz="4" w:space="0" w:color="auto"/>
                    <w:right w:val="single" w:sz="4" w:space="0" w:color="auto"/>
                  </w:tcBorders>
                  <w:hideMark/>
                </w:tcPr>
                <w:p w14:paraId="1BE0AFA1" w14:textId="77777777" w:rsidR="00D713DB" w:rsidRDefault="00D713DB" w:rsidP="00E02CB0">
                  <w:pPr>
                    <w:spacing w:after="60"/>
                    <w:rPr>
                      <w:iCs/>
                      <w:sz w:val="20"/>
                    </w:rPr>
                  </w:pPr>
                  <w:r w:rsidRPr="008869A2">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15BE7F2B" w14:textId="77777777" w:rsidR="00D713DB" w:rsidRDefault="00D713DB" w:rsidP="00E02CB0">
                  <w:pPr>
                    <w:spacing w:after="60"/>
                    <w:rPr>
                      <w:iCs/>
                      <w:sz w:val="20"/>
                    </w:rPr>
                  </w:pPr>
                  <w:r w:rsidRPr="008869A2">
                    <w:rPr>
                      <w:iCs/>
                      <w:sz w:val="20"/>
                    </w:rPr>
                    <w:t>A 15-minute Settlement Interval.</w:t>
                  </w:r>
                </w:p>
              </w:tc>
            </w:tr>
          </w:tbl>
          <w:p w14:paraId="42785A7E" w14:textId="77777777" w:rsidR="00D713DB" w:rsidRDefault="00D713DB" w:rsidP="00E02CB0">
            <w:pPr>
              <w:spacing w:before="240" w:after="240"/>
              <w:ind w:left="720" w:hanging="720"/>
            </w:pPr>
            <w:r>
              <w:t>(5)</w:t>
            </w:r>
            <w:r>
              <w:tab/>
              <w:t>The total compensation to each QSE for an HDL override for the 15-minute Settlement Interval is calculated as follows:</w:t>
            </w:r>
          </w:p>
          <w:p w14:paraId="1E3467EC" w14:textId="77777777" w:rsidR="00D713DB" w:rsidRDefault="00D713DB" w:rsidP="00E02CB0">
            <w:pPr>
              <w:spacing w:after="240"/>
              <w:ind w:left="720" w:firstLine="720"/>
              <w:rPr>
                <w:b/>
                <w:i/>
                <w:vertAlign w:val="subscript"/>
                <w:lang w:val="es-ES"/>
              </w:rPr>
            </w:pPr>
            <w:r>
              <w:rPr>
                <w:b/>
              </w:rPr>
              <w:t>HDLOEAMTQSETOT</w:t>
            </w:r>
            <w:r>
              <w:rPr>
                <w:b/>
                <w:i/>
                <w:vertAlign w:val="subscript"/>
                <w:lang w:val="es-ES"/>
              </w:rPr>
              <w:t xml:space="preserve"> q, i </w:t>
            </w:r>
            <w:r>
              <w:rPr>
                <w:b/>
              </w:rPr>
              <w:t xml:space="preserve"> =  </w:t>
            </w:r>
            <w:r>
              <w:rPr>
                <w:b/>
                <w:noProof/>
                <w:position w:val="-28"/>
              </w:rPr>
              <w:drawing>
                <wp:inline distT="0" distB="0" distL="0" distR="0" wp14:anchorId="4308343F" wp14:editId="2CC93C5D">
                  <wp:extent cx="293370" cy="431165"/>
                  <wp:effectExtent l="0" t="0" r="0" b="6985"/>
                  <wp:docPr id="2104589139" name="Picture 210458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Pr>
                <w:b/>
                <w:noProof/>
                <w:position w:val="-30"/>
              </w:rPr>
              <w:drawing>
                <wp:inline distT="0" distB="0" distL="0" distR="0" wp14:anchorId="3F1D8FB5" wp14:editId="6C1ED703">
                  <wp:extent cx="293370" cy="457200"/>
                  <wp:effectExtent l="0" t="0" r="0" b="0"/>
                  <wp:docPr id="959936267" name="Picture 959936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Pr>
                <w:b/>
              </w:rPr>
              <w:t>HDLOEAMT</w:t>
            </w:r>
            <w:r>
              <w:rPr>
                <w:b/>
                <w:i/>
                <w:vertAlign w:val="subscript"/>
                <w:lang w:val="es-ES"/>
              </w:rPr>
              <w:t xml:space="preserve"> q, r, p, i</w:t>
            </w:r>
          </w:p>
          <w:p w14:paraId="5B837B89" w14:textId="77777777" w:rsidR="00D713DB" w:rsidRDefault="00D713DB" w:rsidP="00E02CB0">
            <w:pPr>
              <w:spacing w:before="1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713DB" w14:paraId="33BEDE77" w14:textId="77777777" w:rsidTr="00E02CB0">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5E271674" w14:textId="77777777" w:rsidR="00D713DB" w:rsidRDefault="00D713DB" w:rsidP="00E02CB0">
                  <w:pPr>
                    <w:spacing w:after="240"/>
                    <w:rPr>
                      <w:b/>
                      <w:iCs/>
                      <w:sz w:val="20"/>
                    </w:rPr>
                  </w:pPr>
                  <w:r>
                    <w:rPr>
                      <w:b/>
                      <w:iCs/>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C953842" w14:textId="77777777" w:rsidR="00D713DB" w:rsidRDefault="00D713DB" w:rsidP="00E02CB0">
                  <w:pPr>
                    <w:spacing w:after="240"/>
                    <w:rPr>
                      <w:b/>
                      <w:iCs/>
                      <w:sz w:val="20"/>
                    </w:rPr>
                  </w:pPr>
                  <w:r>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39C06D5" w14:textId="77777777" w:rsidR="00D713DB" w:rsidRDefault="00D713DB" w:rsidP="00E02CB0">
                  <w:pPr>
                    <w:spacing w:after="240"/>
                    <w:rPr>
                      <w:b/>
                      <w:iCs/>
                      <w:sz w:val="20"/>
                    </w:rPr>
                  </w:pPr>
                  <w:r>
                    <w:rPr>
                      <w:b/>
                      <w:iCs/>
                      <w:sz w:val="20"/>
                    </w:rPr>
                    <w:t>Definition</w:t>
                  </w:r>
                </w:p>
              </w:tc>
            </w:tr>
            <w:tr w:rsidR="00D713DB" w14:paraId="4A0B5E34"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3C6940D7" w14:textId="77777777" w:rsidR="00D713DB" w:rsidRDefault="00D713DB" w:rsidP="00E02CB0">
                  <w:pPr>
                    <w:spacing w:after="60"/>
                    <w:rPr>
                      <w:iCs/>
                      <w:sz w:val="20"/>
                    </w:rPr>
                  </w:pPr>
                  <w:r>
                    <w:rPr>
                      <w:iCs/>
                      <w:sz w:val="20"/>
                    </w:rPr>
                    <w:t xml:space="preserve">HDLOEAMT </w:t>
                  </w:r>
                  <w:r>
                    <w:rPr>
                      <w:i/>
                      <w:iCs/>
                      <w:sz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2CE94821" w14:textId="77777777" w:rsidR="00D713DB" w:rsidRDefault="00D713DB" w:rsidP="00E02CB0">
                  <w:pPr>
                    <w:spacing w:after="60"/>
                    <w:rPr>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0C80F388" w14:textId="77777777" w:rsidR="00D713DB" w:rsidRDefault="00D713DB" w:rsidP="00E02CB0">
                  <w:pPr>
                    <w:spacing w:after="60"/>
                    <w:rPr>
                      <w:iCs/>
                      <w:sz w:val="20"/>
                    </w:rPr>
                  </w:pPr>
                  <w:r>
                    <w:rPr>
                      <w:i/>
                      <w:iCs/>
                      <w:sz w:val="20"/>
                    </w:rPr>
                    <w:t>High Dispatch Limit override energy amount per QSE per Resource</w:t>
                  </w:r>
                  <w:r>
                    <w:rPr>
                      <w:iCs/>
                      <w:sz w:val="20"/>
                    </w:rPr>
                    <w:t xml:space="preserve">—The payment to QSE </w:t>
                  </w:r>
                  <w:r>
                    <w:rPr>
                      <w:i/>
                      <w:iCs/>
                      <w:sz w:val="20"/>
                    </w:rPr>
                    <w:t>q</w:t>
                  </w:r>
                  <w:r>
                    <w:rPr>
                      <w:iCs/>
                      <w:sz w:val="20"/>
                    </w:rPr>
                    <w:t xml:space="preserve"> for an ERCOT-issued HDL override or equivalent VDI for Resource </w:t>
                  </w:r>
                  <w:proofErr w:type="spellStart"/>
                  <w:r>
                    <w:rPr>
                      <w:i/>
                      <w:iCs/>
                      <w:sz w:val="20"/>
                    </w:rPr>
                    <w:t>r</w:t>
                  </w:r>
                  <w:r>
                    <w:rPr>
                      <w:iCs/>
                      <w:sz w:val="20"/>
                    </w:rPr>
                    <w:t xml:space="preserve"> at</w:t>
                  </w:r>
                  <w:proofErr w:type="spellEnd"/>
                  <w:r>
                    <w:rPr>
                      <w:iCs/>
                      <w:sz w:val="20"/>
                    </w:rPr>
                    <w:t xml:space="preserve">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D713DB" w14:paraId="104C54A6"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3129DAC4" w14:textId="77777777" w:rsidR="00D713DB" w:rsidRDefault="00D713DB" w:rsidP="00E02CB0">
                  <w:pPr>
                    <w:spacing w:after="60"/>
                    <w:rPr>
                      <w:iCs/>
                      <w:sz w:val="20"/>
                    </w:rPr>
                  </w:pPr>
                  <w:r>
                    <w:rPr>
                      <w:iCs/>
                      <w:sz w:val="20"/>
                    </w:rPr>
                    <w:t xml:space="preserve">HDLOEAMTQSETOT </w:t>
                  </w:r>
                  <w:r>
                    <w:rPr>
                      <w:rFonts w:ascii="Times New Roman Bold" w:hAnsi="Times New Roman Bold"/>
                      <w:i/>
                      <w:iCs/>
                      <w:sz w:val="20"/>
                      <w:vertAlign w:val="subscript"/>
                    </w:rPr>
                    <w:t>q,</w:t>
                  </w:r>
                  <w:r>
                    <w:rPr>
                      <w:i/>
                      <w:iCs/>
                      <w:sz w:val="20"/>
                    </w:rPr>
                    <w:t xml:space="preserve"> </w:t>
                  </w:r>
                  <w:r>
                    <w:rPr>
                      <w:i/>
                      <w:iCs/>
                      <w:sz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DBA5DEE" w14:textId="77777777" w:rsidR="00D713DB" w:rsidRDefault="00D713DB" w:rsidP="00E02CB0">
                  <w:pPr>
                    <w:spacing w:after="60"/>
                    <w:rPr>
                      <w:i/>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61B24D4C" w14:textId="77777777" w:rsidR="00D713DB" w:rsidRDefault="00D713DB" w:rsidP="00E02CB0">
                  <w:pPr>
                    <w:spacing w:after="60"/>
                    <w:rPr>
                      <w:iCs/>
                      <w:sz w:val="20"/>
                    </w:rPr>
                  </w:pPr>
                  <w:r>
                    <w:rPr>
                      <w:i/>
                      <w:iCs/>
                      <w:sz w:val="20"/>
                    </w:rPr>
                    <w:t>High Dispatch Limit override energy amount QSE total per QSE</w:t>
                  </w:r>
                  <w:r>
                    <w:rPr>
                      <w:iCs/>
                      <w:sz w:val="20"/>
                    </w:rPr>
                    <w:t xml:space="preserve">—The total of the energy payments to QSE </w:t>
                  </w:r>
                  <w:r>
                    <w:rPr>
                      <w:i/>
                      <w:iCs/>
                      <w:sz w:val="20"/>
                    </w:rPr>
                    <w:t>q</w:t>
                  </w:r>
                  <w:r>
                    <w:rPr>
                      <w:iCs/>
                      <w:sz w:val="20"/>
                    </w:rPr>
                    <w:t xml:space="preserve"> as compensation for HDL overrides for this QSE for the 15-minute Settlement Interval </w:t>
                  </w:r>
                  <w:r>
                    <w:rPr>
                      <w:i/>
                      <w:iCs/>
                      <w:sz w:val="20"/>
                    </w:rPr>
                    <w:t>i</w:t>
                  </w:r>
                  <w:r>
                    <w:rPr>
                      <w:iCs/>
                      <w:sz w:val="20"/>
                    </w:rPr>
                    <w:t>.</w:t>
                  </w:r>
                </w:p>
              </w:tc>
            </w:tr>
            <w:tr w:rsidR="00D713DB" w14:paraId="5788114A"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5B581754" w14:textId="77777777" w:rsidR="00D713DB" w:rsidRDefault="00D713DB" w:rsidP="00E02CB0">
                  <w:pPr>
                    <w:spacing w:after="60"/>
                    <w:rPr>
                      <w:i/>
                      <w:iCs/>
                      <w:sz w:val="20"/>
                    </w:rPr>
                  </w:pPr>
                  <w:r>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5D83E61A" w14:textId="77777777" w:rsidR="00D713DB" w:rsidRDefault="00D713DB" w:rsidP="00E02CB0">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81F6590" w14:textId="77777777" w:rsidR="00D713DB" w:rsidRDefault="00D713DB" w:rsidP="00E02CB0">
                  <w:pPr>
                    <w:spacing w:after="60"/>
                    <w:rPr>
                      <w:iCs/>
                      <w:sz w:val="20"/>
                    </w:rPr>
                  </w:pPr>
                  <w:r>
                    <w:rPr>
                      <w:iCs/>
                      <w:sz w:val="20"/>
                    </w:rPr>
                    <w:t>A QSE.</w:t>
                  </w:r>
                </w:p>
              </w:tc>
            </w:tr>
            <w:tr w:rsidR="00D713DB" w14:paraId="3122CB46"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1A0C24C5" w14:textId="77777777" w:rsidR="00D713DB" w:rsidRDefault="00D713DB" w:rsidP="00E02CB0">
                  <w:pPr>
                    <w:spacing w:after="60"/>
                    <w:rPr>
                      <w:i/>
                      <w:iCs/>
                      <w:sz w:val="20"/>
                    </w:rPr>
                  </w:pPr>
                  <w:r>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5EEB47B8" w14:textId="77777777" w:rsidR="00D713DB" w:rsidRDefault="00D713DB" w:rsidP="00E02CB0">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032B59DB" w14:textId="77777777" w:rsidR="00D713DB" w:rsidRDefault="00D713DB" w:rsidP="00E02CB0">
                  <w:pPr>
                    <w:spacing w:after="60"/>
                    <w:rPr>
                      <w:iCs/>
                      <w:sz w:val="20"/>
                    </w:rPr>
                  </w:pPr>
                  <w:r>
                    <w:rPr>
                      <w:iCs/>
                      <w:sz w:val="20"/>
                    </w:rPr>
                    <w:t>A Generation Resource or ESR.</w:t>
                  </w:r>
                </w:p>
              </w:tc>
            </w:tr>
            <w:tr w:rsidR="00D713DB" w14:paraId="05CD2FCA"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1EDD166C" w14:textId="77777777" w:rsidR="00D713DB" w:rsidRDefault="00D713DB" w:rsidP="00E02CB0">
                  <w:pPr>
                    <w:spacing w:after="60"/>
                    <w:rPr>
                      <w:i/>
                      <w:iCs/>
                      <w:sz w:val="20"/>
                    </w:rPr>
                  </w:pPr>
                  <w:r>
                    <w:rPr>
                      <w:i/>
                      <w:iCs/>
                      <w:sz w:val="20"/>
                    </w:rPr>
                    <w:t>p</w:t>
                  </w:r>
                </w:p>
              </w:tc>
              <w:tc>
                <w:tcPr>
                  <w:tcW w:w="474" w:type="pct"/>
                  <w:tcBorders>
                    <w:top w:val="single" w:sz="4" w:space="0" w:color="auto"/>
                    <w:left w:val="single" w:sz="4" w:space="0" w:color="auto"/>
                    <w:bottom w:val="single" w:sz="4" w:space="0" w:color="auto"/>
                    <w:right w:val="single" w:sz="4" w:space="0" w:color="auto"/>
                  </w:tcBorders>
                  <w:hideMark/>
                </w:tcPr>
                <w:p w14:paraId="22B1FD7C" w14:textId="77777777" w:rsidR="00D713DB" w:rsidRDefault="00D713DB" w:rsidP="00E02CB0">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1564621" w14:textId="77777777" w:rsidR="00D713DB" w:rsidRDefault="00D713DB" w:rsidP="00E02CB0">
                  <w:pPr>
                    <w:spacing w:after="60"/>
                    <w:rPr>
                      <w:iCs/>
                      <w:sz w:val="18"/>
                      <w:szCs w:val="18"/>
                    </w:rPr>
                  </w:pPr>
                  <w:r>
                    <w:rPr>
                      <w:iCs/>
                      <w:sz w:val="20"/>
                    </w:rPr>
                    <w:t>A Resource Node Settlement Point.</w:t>
                  </w:r>
                </w:p>
              </w:tc>
            </w:tr>
            <w:tr w:rsidR="00D713DB" w14:paraId="7B74157A"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2BAF1D05" w14:textId="77777777" w:rsidR="00D713DB" w:rsidRDefault="00D713DB" w:rsidP="00E02CB0">
                  <w:pPr>
                    <w:spacing w:after="60"/>
                    <w:rPr>
                      <w:i/>
                      <w:iCs/>
                      <w:sz w:val="20"/>
                    </w:rPr>
                  </w:pPr>
                  <w:r>
                    <w:rPr>
                      <w:i/>
                      <w:iCs/>
                      <w:sz w:val="20"/>
                    </w:rPr>
                    <w:t>i</w:t>
                  </w:r>
                </w:p>
              </w:tc>
              <w:tc>
                <w:tcPr>
                  <w:tcW w:w="474" w:type="pct"/>
                  <w:tcBorders>
                    <w:top w:val="single" w:sz="4" w:space="0" w:color="auto"/>
                    <w:left w:val="single" w:sz="4" w:space="0" w:color="auto"/>
                    <w:bottom w:val="single" w:sz="4" w:space="0" w:color="auto"/>
                    <w:right w:val="single" w:sz="4" w:space="0" w:color="auto"/>
                  </w:tcBorders>
                  <w:hideMark/>
                </w:tcPr>
                <w:p w14:paraId="77F90AFA" w14:textId="77777777" w:rsidR="00D713DB" w:rsidRDefault="00D713DB" w:rsidP="00E02CB0">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8270192" w14:textId="77777777" w:rsidR="00D713DB" w:rsidRDefault="00D713DB" w:rsidP="00E02CB0">
                  <w:pPr>
                    <w:spacing w:after="60"/>
                    <w:rPr>
                      <w:iCs/>
                      <w:sz w:val="20"/>
                    </w:rPr>
                  </w:pPr>
                  <w:r>
                    <w:rPr>
                      <w:iCs/>
                      <w:sz w:val="20"/>
                    </w:rPr>
                    <w:t>A 15-minute Settlement Interval.</w:t>
                  </w:r>
                </w:p>
              </w:tc>
            </w:tr>
            <w:bookmarkEnd w:id="554"/>
          </w:tbl>
          <w:p w14:paraId="2F68E88D" w14:textId="77777777" w:rsidR="00D713DB" w:rsidRPr="00B50DCB" w:rsidRDefault="00D713DB" w:rsidP="00E02CB0">
            <w:pPr>
              <w:spacing w:before="240" w:after="240"/>
              <w:ind w:left="720" w:hanging="720"/>
            </w:pPr>
          </w:p>
        </w:tc>
      </w:tr>
    </w:tbl>
    <w:p w14:paraId="0D180EA4" w14:textId="77777777" w:rsidR="0001655C" w:rsidRPr="0001655C" w:rsidRDefault="0001655C" w:rsidP="0001655C">
      <w:pPr>
        <w:keepNext/>
        <w:widowControl w:val="0"/>
        <w:tabs>
          <w:tab w:val="left" w:pos="1260"/>
        </w:tabs>
        <w:spacing w:before="480" w:after="240"/>
        <w:ind w:left="1260" w:hanging="1260"/>
        <w:outlineLvl w:val="3"/>
        <w:rPr>
          <w:b/>
          <w:bCs/>
          <w:snapToGrid w:val="0"/>
        </w:rPr>
      </w:pPr>
      <w:bookmarkStart w:id="564" w:name="_Toc175157447"/>
      <w:r w:rsidRPr="0001655C">
        <w:rPr>
          <w:b/>
          <w:bCs/>
          <w:snapToGrid w:val="0"/>
        </w:rPr>
        <w:lastRenderedPageBreak/>
        <w:t>6.6.3.8</w:t>
      </w:r>
      <w:r w:rsidRPr="0001655C">
        <w:rPr>
          <w:b/>
          <w:bCs/>
          <w:snapToGrid w:val="0"/>
        </w:rPr>
        <w:tab/>
        <w:t>Real-Time Payment or Charge for Energy from a Settlement Only Distribution Generator (SODG) or a Settlement Only Transmission Generator (SOTG)</w:t>
      </w:r>
      <w:bookmarkEnd w:id="564"/>
      <w:r w:rsidRPr="0001655C">
        <w:rPr>
          <w:b/>
          <w:bCs/>
          <w:snapToGrid w:val="0"/>
        </w:rPr>
        <w:t xml:space="preserve"> </w:t>
      </w:r>
    </w:p>
    <w:p w14:paraId="6EF6581B" w14:textId="77777777" w:rsidR="0001655C" w:rsidRPr="0001655C" w:rsidRDefault="0001655C" w:rsidP="0001655C">
      <w:pPr>
        <w:widowControl w:val="0"/>
        <w:spacing w:after="240"/>
        <w:ind w:left="720" w:hanging="720"/>
      </w:pPr>
      <w:r w:rsidRPr="0001655C">
        <w:t>(1)</w:t>
      </w:r>
      <w:r w:rsidRPr="0001655C">
        <w:tab/>
        <w:t>The payment or charge to each QSE for energy from an SODG or an SOTG shall be based on an identified nodal energy price, RTESOGPR, as described in this subsection, with the following exceptions:</w:t>
      </w:r>
    </w:p>
    <w:p w14:paraId="7B9EFC4A" w14:textId="77777777" w:rsidR="0001655C" w:rsidRPr="0001655C" w:rsidRDefault="0001655C" w:rsidP="0001655C">
      <w:pPr>
        <w:spacing w:after="240"/>
        <w:ind w:left="1440" w:hanging="720"/>
      </w:pPr>
      <w:r w:rsidRPr="0001655C">
        <w:t>(a)</w:t>
      </w:r>
      <w:r w:rsidRPr="0001655C">
        <w:tab/>
        <w:t xml:space="preserve">An SODG or SOTG that has opted out of nodal pricing as described in paragraph (5) below; or </w:t>
      </w:r>
    </w:p>
    <w:p w14:paraId="1D41A616" w14:textId="77777777" w:rsidR="0001655C" w:rsidRPr="0001655C" w:rsidRDefault="0001655C" w:rsidP="0001655C">
      <w:pPr>
        <w:spacing w:after="240"/>
        <w:ind w:left="1440" w:hanging="720"/>
      </w:pPr>
      <w:r w:rsidRPr="0001655C">
        <w:lastRenderedPageBreak/>
        <w:t>(b)</w:t>
      </w:r>
      <w:r w:rsidRPr="0001655C">
        <w:tab/>
        <w:t>Any site with one or more ESS SODGs or SOTGs where the ESS capacity constitutes more than 50% of the site’s total SOG nameplate capacity.</w:t>
      </w:r>
    </w:p>
    <w:p w14:paraId="7A8D4F90" w14:textId="77777777" w:rsidR="0001655C" w:rsidRPr="0001655C" w:rsidRDefault="0001655C" w:rsidP="0001655C">
      <w:pPr>
        <w:widowControl w:val="0"/>
        <w:spacing w:after="240"/>
        <w:ind w:left="720" w:hanging="720"/>
      </w:pPr>
      <w:r w:rsidRPr="0001655C">
        <w:t>(2)</w:t>
      </w:r>
      <w:r w:rsidRPr="0001655C">
        <w:tab/>
        <w:t>For an SODG, the price used as the basis for the 15-minute Real-Time price calculation is 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SODG and SOTG sites will be represented as a single unit in the ERCOT Settlement system.</w:t>
      </w:r>
    </w:p>
    <w:p w14:paraId="1A3242A6" w14:textId="77777777" w:rsidR="0001655C" w:rsidRPr="0001655C" w:rsidRDefault="0001655C" w:rsidP="0001655C">
      <w:pPr>
        <w:widowControl w:val="0"/>
        <w:spacing w:after="240"/>
        <w:ind w:left="720" w:hanging="720"/>
      </w:pPr>
      <w:r w:rsidRPr="0001655C">
        <w:t>(3)</w:t>
      </w:r>
      <w:r w:rsidRPr="0001655C">
        <w:tab/>
        <w:t>For an SODG or an SOTG, the total payment or charge for each 15-minute Settlement Interval shall be calculated as follows:</w:t>
      </w:r>
    </w:p>
    <w:p w14:paraId="15338D2F" w14:textId="77777777" w:rsidR="0001655C" w:rsidRPr="0001655C" w:rsidRDefault="0001655C" w:rsidP="0001655C">
      <w:pPr>
        <w:tabs>
          <w:tab w:val="left" w:pos="2340"/>
          <w:tab w:val="left" w:pos="3420"/>
        </w:tabs>
        <w:spacing w:after="240"/>
        <w:ind w:left="3420" w:hanging="2700"/>
      </w:pPr>
      <w:r w:rsidRPr="0001655C">
        <w:t>MEBSOGNET</w:t>
      </w:r>
      <w:r w:rsidRPr="0001655C">
        <w:rPr>
          <w:i/>
          <w:sz w:val="28"/>
          <w:szCs w:val="28"/>
          <w:vertAlign w:val="subscript"/>
        </w:rPr>
        <w:t xml:space="preserve"> q,</w:t>
      </w:r>
      <w:r w:rsidRPr="0001655C">
        <w:t xml:space="preserve"> </w:t>
      </w:r>
      <w:proofErr w:type="spellStart"/>
      <w:r w:rsidRPr="0001655C">
        <w:rPr>
          <w:i/>
          <w:sz w:val="28"/>
          <w:szCs w:val="28"/>
          <w:vertAlign w:val="subscript"/>
        </w:rPr>
        <w:t>gsc</w:t>
      </w:r>
      <w:proofErr w:type="spellEnd"/>
      <w:r w:rsidRPr="0001655C">
        <w:t xml:space="preserve"> =   Max(0, </w:t>
      </w:r>
      <w:r w:rsidRPr="0001655C">
        <w:rPr>
          <w:position w:val="-20"/>
        </w:rPr>
        <w:object w:dxaOrig="225" w:dyaOrig="435" w14:anchorId="0A5EB012">
          <v:shape id="_x0000_i1172" type="#_x0000_t75" style="width:13.2pt;height:21pt" o:ole="">
            <v:imagedata r:id="rId191" o:title=""/>
          </v:shape>
          <o:OLEObject Type="Embed" ProgID="Equation.3" ShapeID="_x0000_i1172" DrawAspect="Content" ObjectID="_1808977579" r:id="rId192"/>
        </w:object>
      </w:r>
      <w:r w:rsidRPr="0001655C">
        <w:t>MEBSOG</w:t>
      </w:r>
      <w:r w:rsidRPr="0001655C">
        <w:rPr>
          <w:i/>
          <w:vertAlign w:val="subscript"/>
        </w:rPr>
        <w:t xml:space="preserve"> q, </w:t>
      </w:r>
      <w:proofErr w:type="spellStart"/>
      <w:r w:rsidRPr="0001655C">
        <w:rPr>
          <w:i/>
          <w:vertAlign w:val="subscript"/>
        </w:rPr>
        <w:t>gsc</w:t>
      </w:r>
      <w:proofErr w:type="spellEnd"/>
      <w:r w:rsidRPr="0001655C">
        <w:rPr>
          <w:i/>
          <w:vertAlign w:val="subscript"/>
        </w:rPr>
        <w:t>, b</w:t>
      </w:r>
      <w:r w:rsidRPr="0001655C">
        <w:t>)</w:t>
      </w:r>
    </w:p>
    <w:p w14:paraId="75BC045C" w14:textId="77777777" w:rsidR="0001655C" w:rsidRPr="0001655C" w:rsidRDefault="0001655C" w:rsidP="0001655C">
      <w:pPr>
        <w:widowControl w:val="0"/>
        <w:spacing w:after="240"/>
        <w:ind w:left="720"/>
        <w:rPr>
          <w:szCs w:val="20"/>
        </w:rPr>
      </w:pPr>
      <w:r w:rsidRPr="0001655C">
        <w:rPr>
          <w:szCs w:val="20"/>
        </w:rPr>
        <w:t>If MEBSOGNET</w:t>
      </w:r>
      <w:r w:rsidRPr="0001655C">
        <w:rPr>
          <w:i/>
          <w:sz w:val="28"/>
          <w:szCs w:val="28"/>
          <w:vertAlign w:val="subscript"/>
        </w:rPr>
        <w:t xml:space="preserve"> </w:t>
      </w:r>
      <w:r w:rsidRPr="0001655C">
        <w:rPr>
          <w:i/>
          <w:szCs w:val="20"/>
          <w:vertAlign w:val="subscript"/>
        </w:rPr>
        <w:t xml:space="preserve">q, </w:t>
      </w:r>
      <w:proofErr w:type="spellStart"/>
      <w:r w:rsidRPr="0001655C">
        <w:rPr>
          <w:i/>
          <w:szCs w:val="20"/>
          <w:vertAlign w:val="subscript"/>
        </w:rPr>
        <w:t>gsc</w:t>
      </w:r>
      <w:proofErr w:type="spellEnd"/>
      <w:r w:rsidRPr="0001655C">
        <w:rPr>
          <w:szCs w:val="20"/>
        </w:rPr>
        <w:t xml:space="preserve"> = 0 for a 15-minute Settlement Interval, then</w:t>
      </w:r>
    </w:p>
    <w:p w14:paraId="490037C8" w14:textId="77777777" w:rsidR="0001655C" w:rsidRPr="0001655C" w:rsidRDefault="0001655C" w:rsidP="0001655C">
      <w:pPr>
        <w:widowControl w:val="0"/>
        <w:spacing w:after="240"/>
        <w:ind w:left="720"/>
        <w:rPr>
          <w:szCs w:val="20"/>
        </w:rPr>
      </w:pPr>
      <w:r w:rsidRPr="0001655C">
        <w:rPr>
          <w:szCs w:val="20"/>
        </w:rPr>
        <w:t>The Load is included in the Real-Time AML per QSE and is included in the Real-Time energy imbalance payment or charge at a Load Zone.</w:t>
      </w:r>
    </w:p>
    <w:p w14:paraId="2868BEF6" w14:textId="77777777" w:rsidR="0001655C" w:rsidRPr="0001655C" w:rsidRDefault="0001655C" w:rsidP="0001655C">
      <w:pPr>
        <w:tabs>
          <w:tab w:val="left" w:pos="2340"/>
          <w:tab w:val="left" w:pos="3420"/>
        </w:tabs>
        <w:spacing w:after="240"/>
        <w:ind w:left="3420" w:hanging="2700"/>
      </w:pPr>
      <w:r w:rsidRPr="0001655C">
        <w:rPr>
          <w:szCs w:val="20"/>
        </w:rPr>
        <w:t>Otherwise, when MEBSOGNET</w:t>
      </w:r>
      <w:r w:rsidRPr="0001655C">
        <w:rPr>
          <w:i/>
          <w:vertAlign w:val="subscript"/>
        </w:rPr>
        <w:t xml:space="preserve"> q, </w:t>
      </w:r>
      <w:proofErr w:type="spellStart"/>
      <w:r w:rsidRPr="0001655C">
        <w:rPr>
          <w:i/>
          <w:vertAlign w:val="subscript"/>
        </w:rPr>
        <w:t>gsc</w:t>
      </w:r>
      <w:proofErr w:type="spellEnd"/>
      <w:r w:rsidRPr="0001655C">
        <w:t xml:space="preserve"> &gt; 0 for a 15-minute Settlement Interval, then</w:t>
      </w:r>
    </w:p>
    <w:p w14:paraId="5572ABE6" w14:textId="77777777" w:rsidR="0001655C" w:rsidRPr="0001655C" w:rsidRDefault="0001655C" w:rsidP="0001655C">
      <w:pPr>
        <w:tabs>
          <w:tab w:val="left" w:pos="2250"/>
          <w:tab w:val="left" w:pos="3150"/>
          <w:tab w:val="left" w:pos="3960"/>
        </w:tabs>
        <w:spacing w:after="240"/>
        <w:ind w:left="3960" w:hanging="3240"/>
        <w:rPr>
          <w:b/>
          <w:bCs/>
          <w:iCs/>
        </w:rPr>
      </w:pPr>
      <w:r w:rsidRPr="0001655C">
        <w:rPr>
          <w:b/>
          <w:bCs/>
        </w:rPr>
        <w:t xml:space="preserve">RTESOGSAMT </w:t>
      </w:r>
      <w:r w:rsidRPr="0001655C">
        <w:rPr>
          <w:b/>
          <w:bCs/>
          <w:i/>
          <w:sz w:val="28"/>
          <w:szCs w:val="28"/>
          <w:vertAlign w:val="subscript"/>
        </w:rPr>
        <w:t>q,</w:t>
      </w:r>
      <w:r w:rsidRPr="0001655C">
        <w:rPr>
          <w:b/>
          <w:bCs/>
        </w:rPr>
        <w:t xml:space="preserve"> </w:t>
      </w:r>
      <w:proofErr w:type="spellStart"/>
      <w:r w:rsidRPr="0001655C">
        <w:rPr>
          <w:b/>
          <w:bCs/>
          <w:i/>
          <w:sz w:val="28"/>
          <w:szCs w:val="28"/>
          <w:vertAlign w:val="subscript"/>
        </w:rPr>
        <w:t>gsc</w:t>
      </w:r>
      <w:proofErr w:type="spellEnd"/>
      <w:r w:rsidRPr="0001655C">
        <w:rPr>
          <w:b/>
          <w:bCs/>
        </w:rPr>
        <w:tab/>
        <w:t>=</w:t>
      </w:r>
      <w:r w:rsidRPr="0001655C">
        <w:rPr>
          <w:b/>
          <w:bCs/>
        </w:rPr>
        <w:tab/>
        <w:t>(-1) * [</w:t>
      </w:r>
      <w:r w:rsidRPr="0001655C">
        <w:rPr>
          <w:b/>
          <w:bCs/>
          <w:position w:val="-20"/>
        </w:rPr>
        <w:object w:dxaOrig="225" w:dyaOrig="435" w14:anchorId="6D9557A9">
          <v:shape id="_x0000_i1173" type="#_x0000_t75" style="width:13.2pt;height:28.8pt" o:ole="">
            <v:imagedata r:id="rId191" o:title=""/>
          </v:shape>
          <o:OLEObject Type="Embed" ProgID="Equation.3" ShapeID="_x0000_i1173" DrawAspect="Content" ObjectID="_1808977580" r:id="rId193"/>
        </w:object>
      </w:r>
      <w:r w:rsidRPr="0001655C">
        <w:rPr>
          <w:b/>
          <w:bCs/>
        </w:rPr>
        <w:t xml:space="preserve">( RTESOGPR </w:t>
      </w:r>
      <w:r w:rsidRPr="0001655C">
        <w:rPr>
          <w:b/>
          <w:bCs/>
          <w:i/>
          <w:vertAlign w:val="subscript"/>
        </w:rPr>
        <w:t xml:space="preserve">b </w:t>
      </w:r>
      <w:r w:rsidRPr="0001655C">
        <w:rPr>
          <w:b/>
          <w:bCs/>
        </w:rPr>
        <w:t xml:space="preserve">* MEBSOG </w:t>
      </w:r>
      <w:r w:rsidRPr="0001655C">
        <w:rPr>
          <w:b/>
          <w:bCs/>
          <w:i/>
          <w:vertAlign w:val="subscript"/>
        </w:rPr>
        <w:t xml:space="preserve">q, </w:t>
      </w:r>
      <w:proofErr w:type="spellStart"/>
      <w:r w:rsidRPr="0001655C">
        <w:rPr>
          <w:b/>
          <w:bCs/>
          <w:i/>
          <w:vertAlign w:val="subscript"/>
        </w:rPr>
        <w:t>gsc</w:t>
      </w:r>
      <w:proofErr w:type="spellEnd"/>
      <w:r w:rsidRPr="0001655C">
        <w:rPr>
          <w:b/>
          <w:bCs/>
          <w:i/>
          <w:vertAlign w:val="subscript"/>
        </w:rPr>
        <w:t>, b</w:t>
      </w:r>
      <w:r w:rsidRPr="0001655C">
        <w:rPr>
          <w:b/>
          <w:bCs/>
        </w:rPr>
        <w:t xml:space="preserve">)] </w:t>
      </w:r>
    </w:p>
    <w:p w14:paraId="2B3969CD" w14:textId="77777777" w:rsidR="0001655C" w:rsidRPr="0001655C" w:rsidRDefault="0001655C" w:rsidP="0001655C">
      <w:pPr>
        <w:tabs>
          <w:tab w:val="left" w:pos="2250"/>
          <w:tab w:val="left" w:pos="3150"/>
          <w:tab w:val="left" w:pos="3960"/>
        </w:tabs>
        <w:spacing w:after="240"/>
        <w:ind w:left="3960" w:hanging="3240"/>
        <w:rPr>
          <w:iCs/>
        </w:rPr>
      </w:pPr>
      <w:r w:rsidRPr="0001655C">
        <w:rPr>
          <w:iCs/>
        </w:rPr>
        <w:t>Where</w:t>
      </w:r>
      <w:r w:rsidRPr="0001655C">
        <w:t xml:space="preserve"> the price for the SOTG or SODG is determined as follows:</w:t>
      </w:r>
    </w:p>
    <w:p w14:paraId="549CAFBE"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RTESOGPR</w:t>
      </w:r>
      <w:r w:rsidRPr="0001655C">
        <w:rPr>
          <w:b/>
          <w:bCs/>
          <w:i/>
          <w:iCs/>
          <w:vertAlign w:val="subscript"/>
        </w:rPr>
        <w:t xml:space="preserve"> b</w:t>
      </w:r>
      <w:r w:rsidRPr="0001655C">
        <w:rPr>
          <w:b/>
          <w:bCs/>
        </w:rPr>
        <w:t xml:space="preserve"> </w:t>
      </w:r>
      <w:r w:rsidRPr="0001655C">
        <w:rPr>
          <w:b/>
          <w:bCs/>
        </w:rPr>
        <w:tab/>
        <w:t>=</w:t>
      </w:r>
      <w:r w:rsidRPr="0001655C">
        <w:rPr>
          <w:b/>
          <w:bCs/>
        </w:rPr>
        <w:tab/>
        <w:t xml:space="preserve">Max [-$251, </w:t>
      </w:r>
      <w:r w:rsidRPr="0001655C">
        <w:rPr>
          <w:b/>
          <w:bCs/>
          <w:position w:val="-22"/>
        </w:rPr>
        <w:object w:dxaOrig="225" w:dyaOrig="465" w14:anchorId="1550E648">
          <v:shape id="_x0000_i1174" type="#_x0000_t75" style="width:13.2pt;height:28.8pt" o:ole="">
            <v:imagedata r:id="rId194" o:title=""/>
          </v:shape>
          <o:OLEObject Type="Embed" ProgID="Equation.3" ShapeID="_x0000_i1174" DrawAspect="Content" ObjectID="_1808977581" r:id="rId195"/>
        </w:object>
      </w:r>
      <w:r w:rsidRPr="0001655C">
        <w:rPr>
          <w:b/>
          <w:bCs/>
        </w:rPr>
        <w:t>((SDWF</w:t>
      </w:r>
      <w:r w:rsidRPr="0001655C">
        <w:rPr>
          <w:b/>
          <w:bCs/>
          <w:i/>
          <w:iCs/>
          <w:vertAlign w:val="subscript"/>
        </w:rPr>
        <w:t xml:space="preserve"> y </w:t>
      </w:r>
      <w:r w:rsidRPr="0001655C">
        <w:rPr>
          <w:b/>
          <w:bCs/>
        </w:rPr>
        <w:t xml:space="preserve">* RTLMP </w:t>
      </w:r>
      <w:r w:rsidRPr="0001655C">
        <w:rPr>
          <w:b/>
          <w:bCs/>
          <w:i/>
          <w:iCs/>
          <w:vertAlign w:val="subscript"/>
        </w:rPr>
        <w:t>b, y</w:t>
      </w:r>
      <w:r w:rsidRPr="0001655C">
        <w:rPr>
          <w:b/>
          <w:bCs/>
        </w:rPr>
        <w:t xml:space="preserve">) + RTRSVPOR + </w:t>
      </w:r>
      <w:r w:rsidRPr="0001655C">
        <w:rPr>
          <w:b/>
          <w:bCs/>
        </w:rPr>
        <w:fldChar w:fldCharType="begin"/>
      </w:r>
      <w:r w:rsidRPr="0001655C">
        <w:rPr>
          <w:b/>
          <w:bCs/>
        </w:rPr>
        <w:fldChar w:fldCharType="separate"/>
      </w:r>
      <w:r w:rsidRPr="0001655C">
        <w:rPr>
          <w:b/>
          <w:bCs/>
        </w:rPr>
        <w:fldChar w:fldCharType="end"/>
      </w:r>
      <w:r w:rsidRPr="0001655C">
        <w:rPr>
          <w:b/>
          <w:bCs/>
        </w:rPr>
        <w:t>RTRDP)]</w:t>
      </w:r>
    </w:p>
    <w:p w14:paraId="1A0EF6CD" w14:textId="77777777" w:rsidR="0001655C" w:rsidRPr="0001655C" w:rsidRDefault="0001655C" w:rsidP="0001655C">
      <w:pPr>
        <w:widowControl w:val="0"/>
        <w:spacing w:after="240" w:line="240" w:lineRule="exact"/>
        <w:ind w:firstLine="720"/>
        <w:rPr>
          <w:rFonts w:ascii="Verdana" w:hAnsi="Verdana"/>
          <w:sz w:val="16"/>
        </w:rPr>
      </w:pPr>
      <w:r w:rsidRPr="0001655C">
        <w:t>Where:</w:t>
      </w:r>
    </w:p>
    <w:p w14:paraId="4B1EC3BB" w14:textId="77777777" w:rsidR="0001655C" w:rsidRPr="0001655C" w:rsidRDefault="0001655C" w:rsidP="0001655C">
      <w:pPr>
        <w:spacing w:after="240"/>
        <w:ind w:left="720"/>
      </w:pPr>
      <w:r w:rsidRPr="0001655C">
        <w:tab/>
        <w:t>RTRSVPOR</w:t>
      </w:r>
      <w:r w:rsidRPr="0001655C">
        <w:tab/>
        <w:t>=</w:t>
      </w:r>
      <w:r w:rsidRPr="0001655C">
        <w:tab/>
      </w:r>
      <w:r w:rsidRPr="0001655C">
        <w:rPr>
          <w:position w:val="-22"/>
        </w:rPr>
        <w:object w:dxaOrig="225" w:dyaOrig="465" w14:anchorId="5B9F239C">
          <v:shape id="_x0000_i1175" type="#_x0000_t75" style="width:13.2pt;height:28.8pt" o:ole="">
            <v:imagedata r:id="rId194" o:title=""/>
          </v:shape>
          <o:OLEObject Type="Embed" ProgID="Equation.3" ShapeID="_x0000_i1175" DrawAspect="Content" ObjectID="_1808977582" r:id="rId196"/>
        </w:object>
      </w:r>
      <w:r w:rsidRPr="0001655C">
        <w:t>(SDWF</w:t>
      </w:r>
      <w:r w:rsidRPr="0001655C">
        <w:rPr>
          <w:i/>
          <w:iCs/>
          <w:vertAlign w:val="subscript"/>
        </w:rPr>
        <w:t xml:space="preserve"> y </w:t>
      </w:r>
      <w:r w:rsidRPr="0001655C">
        <w:t>* RTORPA</w:t>
      </w:r>
      <w:r w:rsidRPr="0001655C">
        <w:rPr>
          <w:i/>
          <w:iCs/>
          <w:vertAlign w:val="subscript"/>
        </w:rPr>
        <w:t xml:space="preserve"> y</w:t>
      </w:r>
      <w:r w:rsidRPr="0001655C">
        <w:t>)</w:t>
      </w:r>
    </w:p>
    <w:p w14:paraId="7647ABAE" w14:textId="77777777" w:rsidR="0001655C" w:rsidRPr="0001655C" w:rsidRDefault="0001655C" w:rsidP="0001655C">
      <w:pPr>
        <w:spacing w:after="240"/>
        <w:ind w:left="1440"/>
      </w:pPr>
      <w:r w:rsidRPr="0001655C">
        <w:t>RTRDP</w:t>
      </w:r>
      <w:r w:rsidRPr="0001655C">
        <w:tab/>
        <w:t>=</w:t>
      </w:r>
      <w:r w:rsidRPr="0001655C">
        <w:tab/>
      </w:r>
      <w:r w:rsidRPr="0001655C">
        <w:rPr>
          <w:position w:val="-22"/>
        </w:rPr>
        <w:object w:dxaOrig="225" w:dyaOrig="465" w14:anchorId="0325EE25">
          <v:shape id="_x0000_i1176" type="#_x0000_t75" style="width:13.2pt;height:28.8pt" o:ole="">
            <v:imagedata r:id="rId194" o:title=""/>
          </v:shape>
          <o:OLEObject Type="Embed" ProgID="Equation.3" ShapeID="_x0000_i1176" DrawAspect="Content" ObjectID="_1808977583" r:id="rId197"/>
        </w:object>
      </w:r>
      <w:r w:rsidRPr="0001655C">
        <w:t>(SDWF</w:t>
      </w:r>
      <w:r w:rsidRPr="0001655C">
        <w:rPr>
          <w:i/>
          <w:iCs/>
          <w:vertAlign w:val="subscript"/>
        </w:rPr>
        <w:t xml:space="preserve"> y </w:t>
      </w:r>
      <w:r w:rsidRPr="0001655C">
        <w:t>* RTORDPA</w:t>
      </w:r>
      <w:r w:rsidRPr="0001655C">
        <w:rPr>
          <w:i/>
          <w:iCs/>
          <w:vertAlign w:val="subscript"/>
        </w:rPr>
        <w:t xml:space="preserve"> y</w:t>
      </w:r>
      <w:r w:rsidRPr="0001655C">
        <w:t>)</w:t>
      </w:r>
    </w:p>
    <w:p w14:paraId="36922EBE" w14:textId="77777777" w:rsidR="0001655C" w:rsidRPr="0001655C" w:rsidRDefault="0001655C" w:rsidP="0001655C">
      <w:pPr>
        <w:widowControl w:val="0"/>
        <w:spacing w:after="240"/>
        <w:ind w:left="720"/>
        <w:rPr>
          <w:lang w:val="es-ES"/>
        </w:rPr>
      </w:pPr>
      <w:r w:rsidRPr="0001655C">
        <w:tab/>
        <w:t xml:space="preserve">SDWF </w:t>
      </w:r>
      <w:r w:rsidRPr="0001655C">
        <w:rPr>
          <w:i/>
          <w:vertAlign w:val="subscript"/>
        </w:rPr>
        <w:t>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612DA614">
          <v:shape id="_x0000_i1177" type="#_x0000_t75" style="width:13.2pt;height:28.8pt" o:ole="">
            <v:imagedata r:id="rId194" o:title=""/>
          </v:shape>
          <o:OLEObject Type="Embed" ProgID="Equation.3" ShapeID="_x0000_i1177" DrawAspect="Content" ObjectID="_1808977584" r:id="rId198"/>
        </w:object>
      </w:r>
      <w:r w:rsidRPr="0001655C">
        <w:t xml:space="preserve">TLMP </w:t>
      </w:r>
      <w:r w:rsidRPr="0001655C">
        <w:rPr>
          <w:i/>
          <w:vertAlign w:val="subscript"/>
        </w:rPr>
        <w:t>y</w:t>
      </w:r>
    </w:p>
    <w:p w14:paraId="211804AB" w14:textId="77777777" w:rsidR="0001655C" w:rsidRPr="0001655C" w:rsidRDefault="0001655C" w:rsidP="0001655C">
      <w:pPr>
        <w:widowControl w:val="0"/>
      </w:pPr>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01655C" w:rsidRPr="0001655C" w14:paraId="1F755976" w14:textId="77777777" w:rsidTr="003B71DB">
        <w:trPr>
          <w:cantSplit/>
          <w:tblHeader/>
        </w:trPr>
        <w:tc>
          <w:tcPr>
            <w:tcW w:w="1145" w:type="pct"/>
          </w:tcPr>
          <w:p w14:paraId="3177DF33" w14:textId="77777777" w:rsidR="0001655C" w:rsidRPr="0001655C" w:rsidRDefault="0001655C" w:rsidP="0001655C">
            <w:pPr>
              <w:widowControl w:val="0"/>
              <w:spacing w:after="120"/>
              <w:rPr>
                <w:b/>
                <w:iCs/>
                <w:sz w:val="20"/>
              </w:rPr>
            </w:pPr>
            <w:r w:rsidRPr="0001655C">
              <w:rPr>
                <w:b/>
                <w:iCs/>
                <w:sz w:val="20"/>
              </w:rPr>
              <w:lastRenderedPageBreak/>
              <w:t>Variable</w:t>
            </w:r>
          </w:p>
        </w:tc>
        <w:tc>
          <w:tcPr>
            <w:tcW w:w="675" w:type="pct"/>
          </w:tcPr>
          <w:p w14:paraId="5EBA8184" w14:textId="77777777" w:rsidR="0001655C" w:rsidRPr="0001655C" w:rsidRDefault="0001655C" w:rsidP="0001655C">
            <w:pPr>
              <w:widowControl w:val="0"/>
              <w:spacing w:after="120"/>
              <w:rPr>
                <w:b/>
                <w:iCs/>
                <w:sz w:val="20"/>
              </w:rPr>
            </w:pPr>
            <w:r w:rsidRPr="0001655C">
              <w:rPr>
                <w:b/>
                <w:iCs/>
                <w:sz w:val="20"/>
              </w:rPr>
              <w:t>Unit</w:t>
            </w:r>
          </w:p>
        </w:tc>
        <w:tc>
          <w:tcPr>
            <w:tcW w:w="3180" w:type="pct"/>
          </w:tcPr>
          <w:p w14:paraId="34078490" w14:textId="77777777" w:rsidR="0001655C" w:rsidRPr="0001655C" w:rsidRDefault="0001655C" w:rsidP="0001655C">
            <w:pPr>
              <w:widowControl w:val="0"/>
              <w:spacing w:after="120"/>
              <w:rPr>
                <w:b/>
                <w:iCs/>
                <w:sz w:val="20"/>
              </w:rPr>
            </w:pPr>
            <w:r w:rsidRPr="0001655C">
              <w:rPr>
                <w:b/>
                <w:iCs/>
                <w:sz w:val="20"/>
              </w:rPr>
              <w:t>Description</w:t>
            </w:r>
          </w:p>
        </w:tc>
      </w:tr>
      <w:tr w:rsidR="0001655C" w:rsidRPr="0001655C" w14:paraId="09286A9C" w14:textId="77777777" w:rsidTr="003B71DB">
        <w:trPr>
          <w:cantSplit/>
        </w:trPr>
        <w:tc>
          <w:tcPr>
            <w:tcW w:w="1145" w:type="pct"/>
          </w:tcPr>
          <w:p w14:paraId="73F5D2D7" w14:textId="77777777" w:rsidR="0001655C" w:rsidRPr="0001655C" w:rsidRDefault="0001655C" w:rsidP="0001655C">
            <w:pPr>
              <w:widowControl w:val="0"/>
              <w:spacing w:after="60"/>
              <w:rPr>
                <w:sz w:val="20"/>
              </w:rPr>
            </w:pPr>
            <w:r w:rsidRPr="0001655C">
              <w:rPr>
                <w:sz w:val="20"/>
              </w:rPr>
              <w:t>RTESOGSAMT</w:t>
            </w:r>
            <w:r w:rsidRPr="0001655C">
              <w:rPr>
                <w:sz w:val="20"/>
                <w:vertAlign w:val="subscript"/>
              </w:rPr>
              <w:t xml:space="preserve"> </w:t>
            </w:r>
            <w:r w:rsidRPr="0001655C">
              <w:rPr>
                <w:i/>
                <w:sz w:val="20"/>
                <w:vertAlign w:val="subscript"/>
              </w:rPr>
              <w:t>q,</w:t>
            </w:r>
            <w:r w:rsidRPr="0001655C">
              <w:rPr>
                <w:sz w:val="20"/>
                <w:vertAlign w:val="subscript"/>
              </w:rPr>
              <w:t xml:space="preserve"> </w:t>
            </w:r>
            <w:proofErr w:type="spellStart"/>
            <w:r w:rsidRPr="0001655C">
              <w:rPr>
                <w:i/>
                <w:sz w:val="20"/>
                <w:vertAlign w:val="subscript"/>
              </w:rPr>
              <w:t>gsc</w:t>
            </w:r>
            <w:proofErr w:type="spellEnd"/>
          </w:p>
        </w:tc>
        <w:tc>
          <w:tcPr>
            <w:tcW w:w="675" w:type="pct"/>
          </w:tcPr>
          <w:p w14:paraId="38A66D2E" w14:textId="77777777" w:rsidR="0001655C" w:rsidRPr="0001655C" w:rsidRDefault="0001655C" w:rsidP="0001655C">
            <w:pPr>
              <w:widowControl w:val="0"/>
              <w:spacing w:after="60"/>
              <w:rPr>
                <w:sz w:val="20"/>
              </w:rPr>
            </w:pPr>
            <w:r w:rsidRPr="0001655C">
              <w:rPr>
                <w:sz w:val="20"/>
              </w:rPr>
              <w:t>$</w:t>
            </w:r>
          </w:p>
        </w:tc>
        <w:tc>
          <w:tcPr>
            <w:tcW w:w="3180" w:type="pct"/>
          </w:tcPr>
          <w:p w14:paraId="63B746EA" w14:textId="77777777" w:rsidR="0001655C" w:rsidRPr="0001655C" w:rsidRDefault="0001655C" w:rsidP="0001655C">
            <w:pPr>
              <w:widowControl w:val="0"/>
              <w:spacing w:after="60"/>
              <w:rPr>
                <w:i/>
                <w:sz w:val="20"/>
              </w:rPr>
            </w:pPr>
            <w:r w:rsidRPr="0001655C">
              <w:rPr>
                <w:i/>
                <w:sz w:val="20"/>
              </w:rPr>
              <w:t>Real-Time Energy for SODG and SOTG Site Amount</w:t>
            </w:r>
            <w:r w:rsidRPr="0001655C" w:rsidDel="006C2DC2">
              <w:rPr>
                <w:i/>
                <w:sz w:val="20"/>
              </w:rPr>
              <w:t xml:space="preserve"> </w:t>
            </w:r>
            <w:r w:rsidRPr="0001655C">
              <w:rPr>
                <w:sz w:val="20"/>
              </w:rPr>
              <w:t xml:space="preserve">—The total payment or charge to QSE </w:t>
            </w:r>
            <w:r w:rsidRPr="0001655C">
              <w:rPr>
                <w:i/>
                <w:sz w:val="20"/>
              </w:rPr>
              <w:t>q</w:t>
            </w:r>
            <w:r w:rsidRPr="0001655C">
              <w:rPr>
                <w:sz w:val="20"/>
              </w:rPr>
              <w:t xml:space="preserve"> for SODG or SOTG site</w:t>
            </w:r>
            <w:r w:rsidRPr="0001655C">
              <w:rPr>
                <w:i/>
                <w:sz w:val="20"/>
              </w:rPr>
              <w:t xml:space="preserve"> </w:t>
            </w:r>
            <w:proofErr w:type="spellStart"/>
            <w:r w:rsidRPr="0001655C">
              <w:rPr>
                <w:i/>
                <w:sz w:val="20"/>
              </w:rPr>
              <w:t>gsc</w:t>
            </w:r>
            <w:proofErr w:type="spellEnd"/>
            <w:r w:rsidRPr="0001655C">
              <w:rPr>
                <w:sz w:val="20"/>
              </w:rPr>
              <w:t xml:space="preserve"> for the 15-minute Settlement Interval.</w:t>
            </w:r>
          </w:p>
        </w:tc>
      </w:tr>
      <w:tr w:rsidR="0001655C" w:rsidRPr="0001655C" w14:paraId="58914920" w14:textId="77777777" w:rsidTr="003B71DB">
        <w:trPr>
          <w:cantSplit/>
        </w:trPr>
        <w:tc>
          <w:tcPr>
            <w:tcW w:w="1145" w:type="pct"/>
          </w:tcPr>
          <w:p w14:paraId="6E8E8FDA" w14:textId="77777777" w:rsidR="0001655C" w:rsidRPr="0001655C" w:rsidRDefault="0001655C" w:rsidP="0001655C">
            <w:pPr>
              <w:widowControl w:val="0"/>
              <w:spacing w:after="60"/>
              <w:rPr>
                <w:sz w:val="20"/>
              </w:rPr>
            </w:pPr>
            <w:r w:rsidRPr="0001655C">
              <w:rPr>
                <w:sz w:val="20"/>
              </w:rPr>
              <w:t xml:space="preserve">RTESOGPR </w:t>
            </w:r>
            <w:r w:rsidRPr="0001655C">
              <w:rPr>
                <w:i/>
                <w:sz w:val="20"/>
                <w:vertAlign w:val="subscript"/>
              </w:rPr>
              <w:t>b</w:t>
            </w:r>
          </w:p>
        </w:tc>
        <w:tc>
          <w:tcPr>
            <w:tcW w:w="675" w:type="pct"/>
          </w:tcPr>
          <w:p w14:paraId="6E318C56" w14:textId="77777777" w:rsidR="0001655C" w:rsidRPr="0001655C" w:rsidRDefault="0001655C" w:rsidP="0001655C">
            <w:pPr>
              <w:widowControl w:val="0"/>
              <w:spacing w:after="60"/>
              <w:rPr>
                <w:i/>
                <w:sz w:val="20"/>
              </w:rPr>
            </w:pPr>
            <w:r w:rsidRPr="0001655C">
              <w:rPr>
                <w:sz w:val="20"/>
              </w:rPr>
              <w:t>$/MWh</w:t>
            </w:r>
          </w:p>
        </w:tc>
        <w:tc>
          <w:tcPr>
            <w:tcW w:w="3180" w:type="pct"/>
          </w:tcPr>
          <w:p w14:paraId="7DE1C00A" w14:textId="77777777" w:rsidR="0001655C" w:rsidRPr="0001655C" w:rsidRDefault="0001655C" w:rsidP="0001655C">
            <w:pPr>
              <w:widowControl w:val="0"/>
              <w:spacing w:after="60"/>
              <w:rPr>
                <w:sz w:val="20"/>
              </w:rPr>
            </w:pPr>
            <w:r w:rsidRPr="0001655C">
              <w:rPr>
                <w:i/>
                <w:sz w:val="20"/>
              </w:rPr>
              <w:t xml:space="preserve">Real-Time Price for the Energy Metered for each SODG or SOTG Site </w:t>
            </w:r>
            <w:r w:rsidRPr="0001655C">
              <w:rPr>
                <w:sz w:val="20"/>
              </w:rPr>
              <w:sym w:font="Symbol" w:char="F0BE"/>
            </w:r>
            <w:r w:rsidRPr="0001655C">
              <w:rPr>
                <w:sz w:val="20"/>
              </w:rPr>
              <w:t xml:space="preserve">The Real-Time price at Electrical Bus </w:t>
            </w:r>
            <w:r w:rsidRPr="0001655C">
              <w:rPr>
                <w:i/>
                <w:sz w:val="20"/>
              </w:rPr>
              <w:t>b</w:t>
            </w:r>
            <w:r w:rsidRPr="0001655C">
              <w:rPr>
                <w:sz w:val="20"/>
              </w:rPr>
              <w:t xml:space="preserve"> for the Settlement Meter for the SODG or SOTG site for the 15-minute Settlement Interval.</w:t>
            </w:r>
          </w:p>
        </w:tc>
      </w:tr>
      <w:tr w:rsidR="0001655C" w:rsidRPr="0001655C" w14:paraId="0E8D285F" w14:textId="77777777" w:rsidTr="003B71DB">
        <w:trPr>
          <w:cantSplit/>
        </w:trPr>
        <w:tc>
          <w:tcPr>
            <w:tcW w:w="1145" w:type="pct"/>
          </w:tcPr>
          <w:p w14:paraId="58AF3674" w14:textId="77777777" w:rsidR="0001655C" w:rsidRPr="0001655C" w:rsidRDefault="0001655C" w:rsidP="0001655C">
            <w:pPr>
              <w:widowControl w:val="0"/>
              <w:spacing w:after="60"/>
              <w:rPr>
                <w:sz w:val="20"/>
                <w:szCs w:val="16"/>
              </w:rPr>
            </w:pPr>
            <w:r w:rsidRPr="0001655C">
              <w:rPr>
                <w:sz w:val="20"/>
                <w:szCs w:val="16"/>
              </w:rPr>
              <w:t>MEBSOGNET</w:t>
            </w:r>
            <w:r w:rsidRPr="0001655C">
              <w:rPr>
                <w:i/>
                <w:sz w:val="20"/>
                <w:szCs w:val="16"/>
                <w:vertAlign w:val="subscript"/>
              </w:rPr>
              <w:t xml:space="preserve"> q, </w:t>
            </w:r>
            <w:proofErr w:type="spellStart"/>
            <w:r w:rsidRPr="0001655C">
              <w:rPr>
                <w:i/>
                <w:sz w:val="20"/>
                <w:szCs w:val="16"/>
                <w:vertAlign w:val="subscript"/>
              </w:rPr>
              <w:t>gsc</w:t>
            </w:r>
            <w:proofErr w:type="spellEnd"/>
          </w:p>
        </w:tc>
        <w:tc>
          <w:tcPr>
            <w:tcW w:w="675" w:type="pct"/>
          </w:tcPr>
          <w:p w14:paraId="54C8D436" w14:textId="77777777" w:rsidR="0001655C" w:rsidRPr="0001655C" w:rsidRDefault="0001655C" w:rsidP="0001655C">
            <w:pPr>
              <w:widowControl w:val="0"/>
              <w:spacing w:after="60"/>
              <w:rPr>
                <w:sz w:val="20"/>
                <w:szCs w:val="16"/>
              </w:rPr>
            </w:pPr>
            <w:r w:rsidRPr="0001655C">
              <w:rPr>
                <w:sz w:val="20"/>
                <w:szCs w:val="16"/>
              </w:rPr>
              <w:t>MWh</w:t>
            </w:r>
          </w:p>
        </w:tc>
        <w:tc>
          <w:tcPr>
            <w:tcW w:w="3180" w:type="pct"/>
          </w:tcPr>
          <w:p w14:paraId="3781EDD0" w14:textId="77777777" w:rsidR="0001655C" w:rsidRPr="0001655C" w:rsidRDefault="0001655C" w:rsidP="0001655C">
            <w:pPr>
              <w:widowControl w:val="0"/>
              <w:spacing w:after="60"/>
              <w:rPr>
                <w:i/>
                <w:sz w:val="20"/>
                <w:szCs w:val="16"/>
              </w:rPr>
            </w:pPr>
            <w:r w:rsidRPr="0001655C">
              <w:rPr>
                <w:i/>
                <w:sz w:val="20"/>
                <w:szCs w:val="16"/>
              </w:rPr>
              <w:t xml:space="preserve">Net Metered energy at </w:t>
            </w:r>
            <w:proofErr w:type="spellStart"/>
            <w:r w:rsidRPr="0001655C">
              <w:rPr>
                <w:i/>
                <w:sz w:val="20"/>
                <w:szCs w:val="16"/>
              </w:rPr>
              <w:t>gsc</w:t>
            </w:r>
            <w:proofErr w:type="spellEnd"/>
            <w:r w:rsidRPr="0001655C">
              <w:rPr>
                <w:i/>
                <w:sz w:val="20"/>
                <w:szCs w:val="16"/>
              </w:rPr>
              <w:t xml:space="preserve"> for an SODG or SOTG Site </w:t>
            </w:r>
            <w:r w:rsidRPr="0001655C">
              <w:rPr>
                <w:sz w:val="20"/>
                <w:szCs w:val="16"/>
              </w:rPr>
              <w:sym w:font="Symbol" w:char="F0BE"/>
            </w:r>
            <w:r w:rsidRPr="0001655C">
              <w:rPr>
                <w:sz w:val="20"/>
                <w:szCs w:val="16"/>
              </w:rPr>
              <w:t>The net sum for all Settlement Meters for SODG or SOTG site</w:t>
            </w:r>
            <w:r w:rsidRPr="0001655C">
              <w:rPr>
                <w:i/>
                <w:sz w:val="20"/>
                <w:szCs w:val="16"/>
              </w:rPr>
              <w:t xml:space="preserve"> </w:t>
            </w:r>
            <w:proofErr w:type="spellStart"/>
            <w:r w:rsidRPr="0001655C">
              <w:rPr>
                <w:i/>
                <w:sz w:val="20"/>
                <w:szCs w:val="16"/>
              </w:rPr>
              <w:t>gsc</w:t>
            </w:r>
            <w:proofErr w:type="spellEnd"/>
            <w:r w:rsidRPr="0001655C">
              <w:rPr>
                <w:sz w:val="20"/>
                <w:szCs w:val="16"/>
              </w:rPr>
              <w:t xml:space="preserve"> represented by QSE </w:t>
            </w:r>
            <w:r w:rsidRPr="0001655C">
              <w:rPr>
                <w:i/>
                <w:sz w:val="20"/>
                <w:szCs w:val="16"/>
              </w:rPr>
              <w:t>q</w:t>
            </w:r>
            <w:r w:rsidRPr="0001655C">
              <w:rPr>
                <w:sz w:val="20"/>
                <w:szCs w:val="16"/>
              </w:rPr>
              <w:t>.  A positive value indicates an injection of power to the ERCOT System.</w:t>
            </w:r>
          </w:p>
        </w:tc>
      </w:tr>
      <w:tr w:rsidR="0001655C" w:rsidRPr="0001655C" w14:paraId="62B575F0" w14:textId="77777777" w:rsidTr="003B71DB">
        <w:trPr>
          <w:cantSplit/>
        </w:trPr>
        <w:tc>
          <w:tcPr>
            <w:tcW w:w="1145" w:type="pct"/>
          </w:tcPr>
          <w:p w14:paraId="585275E3" w14:textId="77777777" w:rsidR="0001655C" w:rsidRPr="0001655C" w:rsidRDefault="0001655C" w:rsidP="0001655C">
            <w:pPr>
              <w:widowControl w:val="0"/>
              <w:spacing w:after="60"/>
              <w:rPr>
                <w:sz w:val="20"/>
              </w:rPr>
            </w:pPr>
            <w:r w:rsidRPr="0001655C">
              <w:rPr>
                <w:sz w:val="20"/>
              </w:rPr>
              <w:t xml:space="preserve">MEBSOG </w:t>
            </w:r>
            <w:r w:rsidRPr="0001655C">
              <w:rPr>
                <w:i/>
                <w:sz w:val="20"/>
                <w:vertAlign w:val="subscript"/>
              </w:rPr>
              <w:t>q,</w:t>
            </w:r>
            <w:r w:rsidRPr="0001655C">
              <w:rPr>
                <w:sz w:val="20"/>
              </w:rPr>
              <w:t xml:space="preserve"> </w:t>
            </w:r>
            <w:proofErr w:type="spellStart"/>
            <w:r w:rsidRPr="0001655C">
              <w:rPr>
                <w:i/>
                <w:sz w:val="20"/>
                <w:vertAlign w:val="subscript"/>
              </w:rPr>
              <w:t>gsc</w:t>
            </w:r>
            <w:proofErr w:type="spellEnd"/>
            <w:r w:rsidRPr="0001655C">
              <w:rPr>
                <w:i/>
                <w:sz w:val="20"/>
                <w:vertAlign w:val="subscript"/>
              </w:rPr>
              <w:t>, b</w:t>
            </w:r>
          </w:p>
        </w:tc>
        <w:tc>
          <w:tcPr>
            <w:tcW w:w="675" w:type="pct"/>
          </w:tcPr>
          <w:p w14:paraId="6E817A33" w14:textId="77777777" w:rsidR="0001655C" w:rsidRPr="0001655C" w:rsidRDefault="0001655C" w:rsidP="0001655C">
            <w:pPr>
              <w:widowControl w:val="0"/>
              <w:spacing w:after="60"/>
              <w:rPr>
                <w:sz w:val="20"/>
              </w:rPr>
            </w:pPr>
            <w:r w:rsidRPr="0001655C">
              <w:rPr>
                <w:sz w:val="20"/>
              </w:rPr>
              <w:t>MWh</w:t>
            </w:r>
          </w:p>
        </w:tc>
        <w:tc>
          <w:tcPr>
            <w:tcW w:w="3180" w:type="pct"/>
          </w:tcPr>
          <w:p w14:paraId="7839F694" w14:textId="77777777" w:rsidR="0001655C" w:rsidRPr="0001655C" w:rsidRDefault="0001655C" w:rsidP="0001655C">
            <w:pPr>
              <w:widowControl w:val="0"/>
              <w:spacing w:after="60"/>
              <w:rPr>
                <w:i/>
                <w:sz w:val="20"/>
              </w:rPr>
            </w:pPr>
            <w:r w:rsidRPr="0001655C">
              <w:rPr>
                <w:i/>
                <w:sz w:val="20"/>
              </w:rPr>
              <w:t xml:space="preserve">Metered energy at bus for an SODG or SOTG Site  </w:t>
            </w:r>
            <w:r w:rsidRPr="0001655C">
              <w:rPr>
                <w:sz w:val="20"/>
              </w:rPr>
              <w:sym w:font="Symbol" w:char="F0BE"/>
            </w:r>
            <w:r w:rsidRPr="0001655C">
              <w:rPr>
                <w:sz w:val="20"/>
              </w:rPr>
              <w:t xml:space="preserve">The metered energy by the Settlement Meter(s) at Electrical Bus </w:t>
            </w:r>
            <w:r w:rsidRPr="0001655C">
              <w:rPr>
                <w:i/>
                <w:sz w:val="20"/>
              </w:rPr>
              <w:t>b</w:t>
            </w:r>
            <w:r w:rsidRPr="0001655C">
              <w:rPr>
                <w:sz w:val="20"/>
              </w:rPr>
              <w:t xml:space="preserve"> for SODG or SOTG site</w:t>
            </w:r>
            <w:r w:rsidRPr="0001655C">
              <w:rPr>
                <w:i/>
                <w:sz w:val="20"/>
              </w:rPr>
              <w:t xml:space="preserve"> </w:t>
            </w:r>
            <w:proofErr w:type="spellStart"/>
            <w:r w:rsidRPr="0001655C">
              <w:rPr>
                <w:i/>
                <w:sz w:val="20"/>
              </w:rPr>
              <w:t>gsc</w:t>
            </w:r>
            <w:proofErr w:type="spellEnd"/>
            <w:r w:rsidRPr="0001655C">
              <w:rPr>
                <w:sz w:val="20"/>
              </w:rPr>
              <w:t xml:space="preserve"> represented by QSE </w:t>
            </w:r>
            <w:r w:rsidRPr="0001655C">
              <w:rPr>
                <w:i/>
                <w:sz w:val="20"/>
              </w:rPr>
              <w:t>q</w:t>
            </w:r>
            <w:r w:rsidRPr="0001655C">
              <w:rPr>
                <w:sz w:val="20"/>
              </w:rPr>
              <w:t>.  A positive value represents energy produced, and a negative value represents energy consumed.</w:t>
            </w:r>
          </w:p>
        </w:tc>
      </w:tr>
      <w:tr w:rsidR="0001655C" w:rsidRPr="0001655C" w14:paraId="637155F5" w14:textId="77777777" w:rsidTr="003B71DB">
        <w:trPr>
          <w:cantSplit/>
        </w:trPr>
        <w:tc>
          <w:tcPr>
            <w:tcW w:w="1145" w:type="pct"/>
          </w:tcPr>
          <w:p w14:paraId="667A60DC" w14:textId="77777777" w:rsidR="0001655C" w:rsidRPr="0001655C" w:rsidRDefault="0001655C" w:rsidP="0001655C">
            <w:pPr>
              <w:widowControl w:val="0"/>
              <w:spacing w:after="60"/>
              <w:rPr>
                <w:sz w:val="20"/>
              </w:rPr>
            </w:pPr>
            <w:r w:rsidRPr="0001655C">
              <w:rPr>
                <w:sz w:val="20"/>
              </w:rPr>
              <w:t>RTRSVPOR</w:t>
            </w:r>
          </w:p>
        </w:tc>
        <w:tc>
          <w:tcPr>
            <w:tcW w:w="675" w:type="pct"/>
          </w:tcPr>
          <w:p w14:paraId="7FE2CE9B" w14:textId="77777777" w:rsidR="0001655C" w:rsidRPr="0001655C" w:rsidRDefault="0001655C" w:rsidP="0001655C">
            <w:pPr>
              <w:widowControl w:val="0"/>
              <w:spacing w:after="60"/>
              <w:rPr>
                <w:sz w:val="20"/>
              </w:rPr>
            </w:pPr>
            <w:r w:rsidRPr="0001655C">
              <w:rPr>
                <w:sz w:val="20"/>
              </w:rPr>
              <w:t>$/MWh</w:t>
            </w:r>
          </w:p>
        </w:tc>
        <w:tc>
          <w:tcPr>
            <w:tcW w:w="3180" w:type="pct"/>
          </w:tcPr>
          <w:p w14:paraId="3B1D05B9" w14:textId="77777777" w:rsidR="0001655C" w:rsidRPr="0001655C" w:rsidRDefault="0001655C" w:rsidP="0001655C">
            <w:pPr>
              <w:widowControl w:val="0"/>
              <w:spacing w:after="60"/>
              <w:rPr>
                <w:i/>
                <w:sz w:val="20"/>
              </w:rPr>
            </w:pPr>
            <w:r w:rsidRPr="0001655C">
              <w:rPr>
                <w:i/>
                <w:sz w:val="20"/>
              </w:rPr>
              <w:t>Real-Time Reserve Price for On-Line Reserves</w:t>
            </w:r>
            <w:r w:rsidRPr="0001655C">
              <w:rPr>
                <w:sz w:val="20"/>
              </w:rPr>
              <w:sym w:font="Symbol" w:char="F0BE"/>
            </w:r>
            <w:r w:rsidRPr="0001655C">
              <w:rPr>
                <w:sz w:val="20"/>
              </w:rPr>
              <w:t>The Real-Time Reserve Price for On-Line Reserves for the 15-minute Settlement Interval.</w:t>
            </w:r>
          </w:p>
        </w:tc>
      </w:tr>
      <w:tr w:rsidR="0001655C" w:rsidRPr="0001655C" w14:paraId="3889A720" w14:textId="77777777" w:rsidTr="003B71DB">
        <w:trPr>
          <w:cantSplit/>
        </w:trPr>
        <w:tc>
          <w:tcPr>
            <w:tcW w:w="1145" w:type="pct"/>
          </w:tcPr>
          <w:p w14:paraId="0DFB8A59" w14:textId="77777777" w:rsidR="0001655C" w:rsidRPr="0001655C" w:rsidRDefault="0001655C" w:rsidP="0001655C">
            <w:pPr>
              <w:widowControl w:val="0"/>
              <w:spacing w:after="60"/>
              <w:rPr>
                <w:sz w:val="20"/>
              </w:rPr>
            </w:pPr>
            <w:r w:rsidRPr="0001655C">
              <w:rPr>
                <w:sz w:val="20"/>
              </w:rPr>
              <w:t>RTORPA</w:t>
            </w:r>
            <w:r w:rsidRPr="0001655C">
              <w:rPr>
                <w:sz w:val="20"/>
                <w:vertAlign w:val="subscript"/>
              </w:rPr>
              <w:t xml:space="preserve"> </w:t>
            </w:r>
            <w:r w:rsidRPr="0001655C">
              <w:rPr>
                <w:i/>
                <w:sz w:val="20"/>
                <w:vertAlign w:val="subscript"/>
              </w:rPr>
              <w:t>y</w:t>
            </w:r>
          </w:p>
        </w:tc>
        <w:tc>
          <w:tcPr>
            <w:tcW w:w="675" w:type="pct"/>
          </w:tcPr>
          <w:p w14:paraId="05F732DB" w14:textId="77777777" w:rsidR="0001655C" w:rsidRPr="0001655C" w:rsidRDefault="0001655C" w:rsidP="0001655C">
            <w:pPr>
              <w:widowControl w:val="0"/>
              <w:spacing w:after="60"/>
              <w:rPr>
                <w:sz w:val="20"/>
              </w:rPr>
            </w:pPr>
            <w:r w:rsidRPr="0001655C">
              <w:rPr>
                <w:sz w:val="20"/>
              </w:rPr>
              <w:t>$/MWh</w:t>
            </w:r>
          </w:p>
        </w:tc>
        <w:tc>
          <w:tcPr>
            <w:tcW w:w="3180" w:type="pct"/>
          </w:tcPr>
          <w:p w14:paraId="7766A9B6" w14:textId="77777777" w:rsidR="0001655C" w:rsidRPr="0001655C" w:rsidRDefault="0001655C" w:rsidP="0001655C">
            <w:pPr>
              <w:widowControl w:val="0"/>
              <w:spacing w:after="60"/>
              <w:rPr>
                <w:i/>
                <w:sz w:val="20"/>
              </w:rPr>
            </w:pPr>
            <w:r w:rsidRPr="0001655C">
              <w:rPr>
                <w:i/>
                <w:sz w:val="20"/>
              </w:rPr>
              <w:t>Real-Time On-Line Reserve Price Adder per interval</w:t>
            </w:r>
            <w:r w:rsidRPr="0001655C">
              <w:rPr>
                <w:sz w:val="20"/>
              </w:rPr>
              <w:sym w:font="Symbol" w:char="F0BE"/>
            </w:r>
            <w:r w:rsidRPr="0001655C">
              <w:rPr>
                <w:sz w:val="20"/>
              </w:rPr>
              <w:t xml:space="preserve">The Real-Time On-Line Reserve Price Adder for the SCED interval </w:t>
            </w:r>
            <w:r w:rsidRPr="0001655C">
              <w:rPr>
                <w:i/>
                <w:sz w:val="20"/>
              </w:rPr>
              <w:t>y</w:t>
            </w:r>
            <w:r w:rsidRPr="0001655C">
              <w:rPr>
                <w:sz w:val="20"/>
              </w:rPr>
              <w:t>.</w:t>
            </w:r>
          </w:p>
        </w:tc>
      </w:tr>
      <w:tr w:rsidR="0001655C" w:rsidRPr="0001655C" w14:paraId="00045E30" w14:textId="77777777" w:rsidTr="003B71DB">
        <w:trPr>
          <w:cantSplit/>
        </w:trPr>
        <w:tc>
          <w:tcPr>
            <w:tcW w:w="1145" w:type="pct"/>
          </w:tcPr>
          <w:p w14:paraId="13DD41C8" w14:textId="77777777" w:rsidR="0001655C" w:rsidRPr="0001655C" w:rsidRDefault="0001655C" w:rsidP="0001655C">
            <w:pPr>
              <w:widowControl w:val="0"/>
              <w:spacing w:after="60"/>
              <w:rPr>
                <w:sz w:val="20"/>
              </w:rPr>
            </w:pPr>
            <w:r w:rsidRPr="0001655C">
              <w:rPr>
                <w:sz w:val="20"/>
              </w:rPr>
              <w:t>RTRDP</w:t>
            </w:r>
          </w:p>
        </w:tc>
        <w:tc>
          <w:tcPr>
            <w:tcW w:w="675" w:type="pct"/>
          </w:tcPr>
          <w:p w14:paraId="2A315040" w14:textId="77777777" w:rsidR="0001655C" w:rsidRPr="0001655C" w:rsidRDefault="0001655C" w:rsidP="0001655C">
            <w:pPr>
              <w:widowControl w:val="0"/>
              <w:spacing w:after="60"/>
              <w:rPr>
                <w:sz w:val="20"/>
              </w:rPr>
            </w:pPr>
            <w:r w:rsidRPr="0001655C">
              <w:rPr>
                <w:sz w:val="20"/>
              </w:rPr>
              <w:t>$/MWh</w:t>
            </w:r>
          </w:p>
        </w:tc>
        <w:tc>
          <w:tcPr>
            <w:tcW w:w="3180" w:type="pct"/>
          </w:tcPr>
          <w:p w14:paraId="40E082BD" w14:textId="77777777" w:rsidR="0001655C" w:rsidRPr="0001655C" w:rsidRDefault="0001655C" w:rsidP="0001655C">
            <w:pPr>
              <w:widowControl w:val="0"/>
              <w:spacing w:after="60"/>
              <w:rPr>
                <w:i/>
                <w:sz w:val="20"/>
              </w:rPr>
            </w:pPr>
            <w:r w:rsidRPr="0001655C">
              <w:rPr>
                <w:i/>
                <w:sz w:val="20"/>
              </w:rPr>
              <w:t xml:space="preserve">Real-Time On-Line Reliability Deployment Price </w:t>
            </w:r>
            <w:r w:rsidRPr="0001655C">
              <w:rPr>
                <w:sz w:val="20"/>
              </w:rPr>
              <w:sym w:font="Symbol" w:char="F0BE"/>
            </w:r>
            <w:r w:rsidRPr="0001655C">
              <w:rPr>
                <w:sz w:val="20"/>
              </w:rPr>
              <w:t xml:space="preserve">The Real-Time price for the 15-minute Settlement Interval, reflecting the impact of reliability deployments on energy prices that is calculated </w:t>
            </w:r>
            <w:r w:rsidRPr="0001655C">
              <w:rPr>
                <w:bCs/>
                <w:sz w:val="20"/>
              </w:rPr>
              <w:t>from the Real-Time On-Line Reliability Deployment Price Adder</w:t>
            </w:r>
            <w:r w:rsidRPr="0001655C">
              <w:rPr>
                <w:sz w:val="20"/>
              </w:rPr>
              <w:t>.</w:t>
            </w:r>
          </w:p>
        </w:tc>
      </w:tr>
      <w:tr w:rsidR="0001655C" w:rsidRPr="0001655C" w14:paraId="1B7FE351" w14:textId="77777777" w:rsidTr="003B71DB">
        <w:trPr>
          <w:cantSplit/>
        </w:trPr>
        <w:tc>
          <w:tcPr>
            <w:tcW w:w="1145" w:type="pct"/>
          </w:tcPr>
          <w:p w14:paraId="429DFC87" w14:textId="77777777" w:rsidR="0001655C" w:rsidRPr="0001655C" w:rsidRDefault="0001655C" w:rsidP="0001655C">
            <w:pPr>
              <w:widowControl w:val="0"/>
              <w:spacing w:after="60"/>
              <w:rPr>
                <w:sz w:val="20"/>
              </w:rPr>
            </w:pPr>
            <w:r w:rsidRPr="0001655C">
              <w:rPr>
                <w:sz w:val="20"/>
              </w:rPr>
              <w:t>RTORDPA</w:t>
            </w:r>
            <w:r w:rsidRPr="0001655C">
              <w:rPr>
                <w:sz w:val="20"/>
                <w:vertAlign w:val="subscript"/>
              </w:rPr>
              <w:t xml:space="preserve"> </w:t>
            </w:r>
            <w:r w:rsidRPr="0001655C">
              <w:rPr>
                <w:i/>
                <w:sz w:val="20"/>
                <w:vertAlign w:val="subscript"/>
              </w:rPr>
              <w:t>y</w:t>
            </w:r>
          </w:p>
        </w:tc>
        <w:tc>
          <w:tcPr>
            <w:tcW w:w="675" w:type="pct"/>
          </w:tcPr>
          <w:p w14:paraId="41ED9D83" w14:textId="77777777" w:rsidR="0001655C" w:rsidRPr="0001655C" w:rsidRDefault="0001655C" w:rsidP="0001655C">
            <w:pPr>
              <w:widowControl w:val="0"/>
              <w:spacing w:after="60"/>
              <w:rPr>
                <w:sz w:val="20"/>
              </w:rPr>
            </w:pPr>
            <w:r w:rsidRPr="0001655C">
              <w:rPr>
                <w:sz w:val="20"/>
              </w:rPr>
              <w:t>$/MWh</w:t>
            </w:r>
          </w:p>
        </w:tc>
        <w:tc>
          <w:tcPr>
            <w:tcW w:w="3180" w:type="pct"/>
          </w:tcPr>
          <w:p w14:paraId="53C08374" w14:textId="77777777" w:rsidR="0001655C" w:rsidRPr="0001655C" w:rsidRDefault="0001655C" w:rsidP="0001655C">
            <w:pPr>
              <w:widowControl w:val="0"/>
              <w:spacing w:after="60"/>
              <w:rPr>
                <w:i/>
                <w:sz w:val="20"/>
              </w:rPr>
            </w:pPr>
            <w:r w:rsidRPr="0001655C">
              <w:rPr>
                <w:i/>
                <w:sz w:val="20"/>
              </w:rPr>
              <w:t xml:space="preserve">Real-Time On-Line Reliability Deployment Price Adder </w:t>
            </w:r>
            <w:r w:rsidRPr="0001655C">
              <w:rPr>
                <w:sz w:val="20"/>
              </w:rPr>
              <w:sym w:font="Symbol" w:char="F0BE"/>
            </w:r>
            <w:r w:rsidRPr="0001655C">
              <w:rPr>
                <w:sz w:val="20"/>
              </w:rPr>
              <w:t xml:space="preserve">The Real-Time Price Adder that captures the impact of reliability deployments on energy prices for the SCED interval </w:t>
            </w:r>
            <w:r w:rsidRPr="0001655C">
              <w:rPr>
                <w:i/>
                <w:sz w:val="20"/>
              </w:rPr>
              <w:t>y</w:t>
            </w:r>
            <w:r w:rsidRPr="0001655C">
              <w:rPr>
                <w:sz w:val="20"/>
              </w:rPr>
              <w:t>.</w:t>
            </w:r>
          </w:p>
        </w:tc>
      </w:tr>
      <w:tr w:rsidR="0001655C" w:rsidRPr="0001655C" w14:paraId="0B69F10F" w14:textId="77777777" w:rsidTr="003B71DB">
        <w:trPr>
          <w:cantSplit/>
        </w:trPr>
        <w:tc>
          <w:tcPr>
            <w:tcW w:w="1145" w:type="pct"/>
          </w:tcPr>
          <w:p w14:paraId="14405CAA" w14:textId="77777777" w:rsidR="0001655C" w:rsidRPr="0001655C" w:rsidRDefault="0001655C" w:rsidP="0001655C">
            <w:pPr>
              <w:widowControl w:val="0"/>
              <w:spacing w:after="60"/>
              <w:rPr>
                <w:sz w:val="20"/>
              </w:rPr>
            </w:pPr>
            <w:r w:rsidRPr="0001655C">
              <w:rPr>
                <w:sz w:val="20"/>
              </w:rPr>
              <w:t>SDWF</w:t>
            </w:r>
            <w:r w:rsidRPr="0001655C">
              <w:rPr>
                <w:i/>
                <w:sz w:val="20"/>
              </w:rPr>
              <w:t xml:space="preserve"> </w:t>
            </w:r>
            <w:r w:rsidRPr="0001655C">
              <w:rPr>
                <w:i/>
                <w:sz w:val="20"/>
                <w:vertAlign w:val="subscript"/>
              </w:rPr>
              <w:t>y</w:t>
            </w:r>
          </w:p>
        </w:tc>
        <w:tc>
          <w:tcPr>
            <w:tcW w:w="675" w:type="pct"/>
          </w:tcPr>
          <w:p w14:paraId="042FAF1E" w14:textId="77777777" w:rsidR="0001655C" w:rsidRPr="0001655C" w:rsidRDefault="0001655C" w:rsidP="0001655C">
            <w:pPr>
              <w:widowControl w:val="0"/>
              <w:spacing w:after="60"/>
              <w:rPr>
                <w:sz w:val="20"/>
              </w:rPr>
            </w:pPr>
            <w:r w:rsidRPr="0001655C">
              <w:rPr>
                <w:sz w:val="20"/>
              </w:rPr>
              <w:t>None</w:t>
            </w:r>
          </w:p>
        </w:tc>
        <w:tc>
          <w:tcPr>
            <w:tcW w:w="3180" w:type="pct"/>
          </w:tcPr>
          <w:p w14:paraId="345DBEB5" w14:textId="77777777" w:rsidR="0001655C" w:rsidRPr="0001655C" w:rsidRDefault="0001655C" w:rsidP="0001655C">
            <w:pPr>
              <w:widowControl w:val="0"/>
              <w:spacing w:after="60"/>
              <w:rPr>
                <w:i/>
                <w:sz w:val="20"/>
              </w:rPr>
            </w:pPr>
            <w:r w:rsidRPr="0001655C">
              <w:rPr>
                <w:i/>
                <w:sz w:val="20"/>
              </w:rPr>
              <w:t>SCED Duration Weighting Factor per interval</w:t>
            </w:r>
            <w:r w:rsidRPr="0001655C">
              <w:rPr>
                <w:sz w:val="20"/>
              </w:rPr>
              <w:sym w:font="Symbol" w:char="F0BE"/>
            </w:r>
            <w:r w:rsidRPr="0001655C">
              <w:rPr>
                <w:sz w:val="20"/>
              </w:rPr>
              <w:t xml:space="preserve">The weight used in the SODG or SOTG price calculation for the portion of the SCED interval </w:t>
            </w:r>
            <w:r w:rsidRPr="0001655C">
              <w:rPr>
                <w:i/>
                <w:sz w:val="20"/>
              </w:rPr>
              <w:t>y</w:t>
            </w:r>
            <w:r w:rsidRPr="0001655C">
              <w:rPr>
                <w:sz w:val="20"/>
              </w:rPr>
              <w:t xml:space="preserve"> within the Settlement Interval.</w:t>
            </w:r>
          </w:p>
        </w:tc>
      </w:tr>
      <w:tr w:rsidR="0001655C" w:rsidRPr="0001655C" w14:paraId="10D3CC15" w14:textId="77777777" w:rsidTr="003B71DB">
        <w:trPr>
          <w:cantSplit/>
        </w:trPr>
        <w:tc>
          <w:tcPr>
            <w:tcW w:w="1145" w:type="pct"/>
          </w:tcPr>
          <w:p w14:paraId="7A5194FA" w14:textId="77777777" w:rsidR="0001655C" w:rsidRPr="0001655C" w:rsidRDefault="0001655C" w:rsidP="0001655C">
            <w:pPr>
              <w:widowControl w:val="0"/>
              <w:spacing w:after="60"/>
              <w:rPr>
                <w:sz w:val="20"/>
              </w:rPr>
            </w:pPr>
            <w:r w:rsidRPr="0001655C">
              <w:rPr>
                <w:sz w:val="20"/>
              </w:rPr>
              <w:t xml:space="preserve">RTLMP </w:t>
            </w:r>
            <w:r w:rsidRPr="0001655C">
              <w:rPr>
                <w:i/>
                <w:sz w:val="20"/>
                <w:vertAlign w:val="subscript"/>
              </w:rPr>
              <w:t>b, y</w:t>
            </w:r>
          </w:p>
        </w:tc>
        <w:tc>
          <w:tcPr>
            <w:tcW w:w="675" w:type="pct"/>
          </w:tcPr>
          <w:p w14:paraId="26CD346E" w14:textId="77777777" w:rsidR="0001655C" w:rsidRPr="0001655C" w:rsidRDefault="0001655C" w:rsidP="0001655C">
            <w:pPr>
              <w:widowControl w:val="0"/>
              <w:spacing w:after="60"/>
              <w:rPr>
                <w:sz w:val="20"/>
              </w:rPr>
            </w:pPr>
            <w:r w:rsidRPr="0001655C">
              <w:rPr>
                <w:sz w:val="20"/>
              </w:rPr>
              <w:t>$/MWh</w:t>
            </w:r>
          </w:p>
        </w:tc>
        <w:tc>
          <w:tcPr>
            <w:tcW w:w="3180" w:type="pct"/>
          </w:tcPr>
          <w:p w14:paraId="2961324F" w14:textId="77777777" w:rsidR="0001655C" w:rsidRPr="0001655C" w:rsidRDefault="0001655C" w:rsidP="0001655C">
            <w:pPr>
              <w:widowControl w:val="0"/>
              <w:spacing w:after="60"/>
              <w:rPr>
                <w:sz w:val="20"/>
              </w:rPr>
            </w:pPr>
            <w:r w:rsidRPr="0001655C">
              <w:rPr>
                <w:i/>
                <w:sz w:val="20"/>
              </w:rPr>
              <w:t>Real-Time Locational Marginal Price at bus per interval</w:t>
            </w:r>
            <w:r w:rsidRPr="0001655C">
              <w:rPr>
                <w:sz w:val="20"/>
              </w:rPr>
              <w:sym w:font="Symbol" w:char="F0BE"/>
            </w:r>
            <w:r w:rsidRPr="0001655C">
              <w:rPr>
                <w:sz w:val="20"/>
              </w:rPr>
              <w:t xml:space="preserve">The Real-Time LMP at Electrical Bus </w:t>
            </w:r>
            <w:r w:rsidRPr="0001655C">
              <w:rPr>
                <w:i/>
                <w:sz w:val="20"/>
              </w:rPr>
              <w:t>b</w:t>
            </w:r>
            <w:r w:rsidRPr="0001655C">
              <w:rPr>
                <w:sz w:val="20"/>
              </w:rPr>
              <w:t xml:space="preserve">, for the SCED interval </w:t>
            </w:r>
            <w:r w:rsidRPr="0001655C">
              <w:rPr>
                <w:i/>
                <w:sz w:val="20"/>
              </w:rPr>
              <w:t>y</w:t>
            </w:r>
            <w:r w:rsidRPr="0001655C">
              <w:rPr>
                <w:sz w:val="20"/>
              </w:rPr>
              <w:t>.</w:t>
            </w:r>
          </w:p>
        </w:tc>
      </w:tr>
      <w:tr w:rsidR="0001655C" w:rsidRPr="0001655C" w14:paraId="2134E126" w14:textId="77777777" w:rsidTr="003B71DB">
        <w:trPr>
          <w:cantSplit/>
        </w:trPr>
        <w:tc>
          <w:tcPr>
            <w:tcW w:w="1145" w:type="pct"/>
          </w:tcPr>
          <w:p w14:paraId="2848EAC4" w14:textId="77777777" w:rsidR="0001655C" w:rsidRPr="0001655C" w:rsidRDefault="0001655C" w:rsidP="0001655C">
            <w:pPr>
              <w:widowControl w:val="0"/>
              <w:spacing w:after="60"/>
              <w:rPr>
                <w:sz w:val="20"/>
              </w:rPr>
            </w:pPr>
            <w:r w:rsidRPr="0001655C">
              <w:rPr>
                <w:sz w:val="20"/>
              </w:rPr>
              <w:t xml:space="preserve">TLMP </w:t>
            </w:r>
            <w:r w:rsidRPr="0001655C">
              <w:rPr>
                <w:i/>
                <w:sz w:val="20"/>
                <w:vertAlign w:val="subscript"/>
              </w:rPr>
              <w:t>y</w:t>
            </w:r>
          </w:p>
        </w:tc>
        <w:tc>
          <w:tcPr>
            <w:tcW w:w="675" w:type="pct"/>
          </w:tcPr>
          <w:p w14:paraId="10633055" w14:textId="77777777" w:rsidR="0001655C" w:rsidRPr="0001655C" w:rsidRDefault="0001655C" w:rsidP="0001655C">
            <w:pPr>
              <w:widowControl w:val="0"/>
              <w:spacing w:after="60"/>
              <w:rPr>
                <w:iCs/>
                <w:sz w:val="20"/>
              </w:rPr>
            </w:pPr>
            <w:r w:rsidRPr="0001655C">
              <w:rPr>
                <w:sz w:val="20"/>
              </w:rPr>
              <w:t>second</w:t>
            </w:r>
          </w:p>
        </w:tc>
        <w:tc>
          <w:tcPr>
            <w:tcW w:w="3180" w:type="pct"/>
          </w:tcPr>
          <w:p w14:paraId="4841D929" w14:textId="77777777" w:rsidR="0001655C" w:rsidRPr="0001655C" w:rsidRDefault="0001655C" w:rsidP="0001655C">
            <w:pPr>
              <w:widowControl w:val="0"/>
              <w:spacing w:after="60"/>
              <w:rPr>
                <w:sz w:val="20"/>
              </w:rPr>
            </w:pPr>
            <w:r w:rsidRPr="0001655C">
              <w:rPr>
                <w:i/>
                <w:iCs/>
                <w:sz w:val="20"/>
              </w:rPr>
              <w:t xml:space="preserve">Duration of </w:t>
            </w:r>
            <w:r w:rsidRPr="0001655C">
              <w:rPr>
                <w:i/>
                <w:sz w:val="20"/>
              </w:rPr>
              <w:t>SCED</w:t>
            </w:r>
            <w:r w:rsidRPr="0001655C">
              <w:rPr>
                <w:i/>
                <w:iCs/>
                <w:sz w:val="20"/>
              </w:rPr>
              <w:t xml:space="preserve"> interval per interval</w:t>
            </w:r>
            <w:r w:rsidRPr="0001655C">
              <w:rPr>
                <w:sz w:val="20"/>
              </w:rPr>
              <w:sym w:font="Symbol" w:char="F0BE"/>
            </w:r>
            <w:r w:rsidRPr="0001655C">
              <w:rPr>
                <w:sz w:val="20"/>
              </w:rPr>
              <w:t xml:space="preserve">The duration of the SCED interval </w:t>
            </w:r>
            <w:r w:rsidRPr="0001655C">
              <w:rPr>
                <w:i/>
                <w:iCs/>
                <w:sz w:val="20"/>
              </w:rPr>
              <w:t xml:space="preserve">y </w:t>
            </w:r>
            <w:r w:rsidRPr="0001655C">
              <w:rPr>
                <w:iCs/>
                <w:sz w:val="20"/>
              </w:rPr>
              <w:t>within the Settlement Interval</w:t>
            </w:r>
            <w:r w:rsidRPr="0001655C">
              <w:rPr>
                <w:sz w:val="20"/>
              </w:rPr>
              <w:t>.</w:t>
            </w:r>
          </w:p>
        </w:tc>
      </w:tr>
      <w:tr w:rsidR="0001655C" w:rsidRPr="0001655C" w14:paraId="159C663C" w14:textId="77777777" w:rsidTr="003B71DB">
        <w:trPr>
          <w:cantSplit/>
        </w:trPr>
        <w:tc>
          <w:tcPr>
            <w:tcW w:w="1145" w:type="pct"/>
          </w:tcPr>
          <w:p w14:paraId="04AE2DD3" w14:textId="77777777" w:rsidR="0001655C" w:rsidRPr="0001655C" w:rsidRDefault="0001655C" w:rsidP="0001655C">
            <w:pPr>
              <w:widowControl w:val="0"/>
              <w:spacing w:after="60"/>
              <w:rPr>
                <w:i/>
                <w:sz w:val="20"/>
              </w:rPr>
            </w:pPr>
            <w:proofErr w:type="spellStart"/>
            <w:r w:rsidRPr="0001655C">
              <w:rPr>
                <w:i/>
                <w:sz w:val="20"/>
              </w:rPr>
              <w:t>gsc</w:t>
            </w:r>
            <w:proofErr w:type="spellEnd"/>
          </w:p>
        </w:tc>
        <w:tc>
          <w:tcPr>
            <w:tcW w:w="675" w:type="pct"/>
          </w:tcPr>
          <w:p w14:paraId="2920A1EA" w14:textId="77777777" w:rsidR="0001655C" w:rsidRPr="0001655C" w:rsidRDefault="0001655C" w:rsidP="0001655C">
            <w:pPr>
              <w:widowControl w:val="0"/>
              <w:spacing w:after="60"/>
              <w:rPr>
                <w:sz w:val="20"/>
              </w:rPr>
            </w:pPr>
            <w:r w:rsidRPr="0001655C">
              <w:rPr>
                <w:sz w:val="20"/>
              </w:rPr>
              <w:t>none</w:t>
            </w:r>
          </w:p>
        </w:tc>
        <w:tc>
          <w:tcPr>
            <w:tcW w:w="3180" w:type="pct"/>
          </w:tcPr>
          <w:p w14:paraId="63F05291" w14:textId="77777777" w:rsidR="0001655C" w:rsidRPr="0001655C" w:rsidRDefault="0001655C" w:rsidP="0001655C">
            <w:pPr>
              <w:widowControl w:val="0"/>
              <w:spacing w:after="60"/>
              <w:rPr>
                <w:sz w:val="20"/>
              </w:rPr>
            </w:pPr>
            <w:r w:rsidRPr="0001655C">
              <w:rPr>
                <w:sz w:val="20"/>
              </w:rPr>
              <w:t>A generation site code.</w:t>
            </w:r>
          </w:p>
        </w:tc>
      </w:tr>
      <w:tr w:rsidR="0001655C" w:rsidRPr="0001655C" w14:paraId="4C3B3B78" w14:textId="77777777" w:rsidTr="003B71DB">
        <w:trPr>
          <w:cantSplit/>
        </w:trPr>
        <w:tc>
          <w:tcPr>
            <w:tcW w:w="1145" w:type="pct"/>
          </w:tcPr>
          <w:p w14:paraId="2C0AD24E" w14:textId="77777777" w:rsidR="0001655C" w:rsidRPr="0001655C" w:rsidRDefault="0001655C" w:rsidP="0001655C">
            <w:pPr>
              <w:widowControl w:val="0"/>
              <w:spacing w:after="60"/>
              <w:rPr>
                <w:i/>
                <w:sz w:val="20"/>
              </w:rPr>
            </w:pPr>
            <w:r w:rsidRPr="0001655C">
              <w:rPr>
                <w:i/>
                <w:sz w:val="20"/>
              </w:rPr>
              <w:t>b</w:t>
            </w:r>
          </w:p>
        </w:tc>
        <w:tc>
          <w:tcPr>
            <w:tcW w:w="675" w:type="pct"/>
          </w:tcPr>
          <w:p w14:paraId="3632D141" w14:textId="77777777" w:rsidR="0001655C" w:rsidRPr="0001655C" w:rsidRDefault="0001655C" w:rsidP="0001655C">
            <w:pPr>
              <w:widowControl w:val="0"/>
              <w:spacing w:after="60"/>
              <w:rPr>
                <w:sz w:val="20"/>
              </w:rPr>
            </w:pPr>
            <w:r w:rsidRPr="0001655C">
              <w:rPr>
                <w:sz w:val="20"/>
              </w:rPr>
              <w:t>none</w:t>
            </w:r>
          </w:p>
        </w:tc>
        <w:tc>
          <w:tcPr>
            <w:tcW w:w="3180" w:type="pct"/>
          </w:tcPr>
          <w:p w14:paraId="56927910" w14:textId="77777777" w:rsidR="0001655C" w:rsidRPr="0001655C" w:rsidRDefault="0001655C" w:rsidP="0001655C">
            <w:pPr>
              <w:widowControl w:val="0"/>
              <w:spacing w:after="60"/>
              <w:rPr>
                <w:sz w:val="20"/>
              </w:rPr>
            </w:pPr>
            <w:r w:rsidRPr="0001655C">
              <w:rPr>
                <w:sz w:val="20"/>
              </w:rPr>
              <w:t>An Electrical Bus.</w:t>
            </w:r>
          </w:p>
        </w:tc>
      </w:tr>
      <w:tr w:rsidR="0001655C" w:rsidRPr="0001655C" w14:paraId="1A660A9E" w14:textId="77777777" w:rsidTr="003B71DB">
        <w:trPr>
          <w:cantSplit/>
        </w:trPr>
        <w:tc>
          <w:tcPr>
            <w:tcW w:w="1145" w:type="pct"/>
          </w:tcPr>
          <w:p w14:paraId="17655093" w14:textId="77777777" w:rsidR="0001655C" w:rsidRPr="0001655C" w:rsidRDefault="0001655C" w:rsidP="0001655C">
            <w:pPr>
              <w:widowControl w:val="0"/>
              <w:spacing w:after="60"/>
              <w:rPr>
                <w:i/>
                <w:sz w:val="20"/>
              </w:rPr>
            </w:pPr>
            <w:r w:rsidRPr="0001655C">
              <w:rPr>
                <w:i/>
                <w:sz w:val="20"/>
              </w:rPr>
              <w:t>y</w:t>
            </w:r>
          </w:p>
        </w:tc>
        <w:tc>
          <w:tcPr>
            <w:tcW w:w="675" w:type="pct"/>
          </w:tcPr>
          <w:p w14:paraId="24D0D30C" w14:textId="77777777" w:rsidR="0001655C" w:rsidRPr="0001655C" w:rsidRDefault="0001655C" w:rsidP="0001655C">
            <w:pPr>
              <w:widowControl w:val="0"/>
              <w:spacing w:after="60"/>
              <w:rPr>
                <w:sz w:val="20"/>
              </w:rPr>
            </w:pPr>
            <w:r w:rsidRPr="0001655C">
              <w:rPr>
                <w:sz w:val="20"/>
              </w:rPr>
              <w:t>None</w:t>
            </w:r>
          </w:p>
        </w:tc>
        <w:tc>
          <w:tcPr>
            <w:tcW w:w="3180" w:type="pct"/>
          </w:tcPr>
          <w:p w14:paraId="7A3D3D4F" w14:textId="77777777" w:rsidR="0001655C" w:rsidRPr="0001655C" w:rsidRDefault="0001655C" w:rsidP="0001655C">
            <w:pPr>
              <w:widowControl w:val="0"/>
              <w:spacing w:after="60"/>
              <w:rPr>
                <w:sz w:val="20"/>
              </w:rPr>
            </w:pPr>
            <w:r w:rsidRPr="0001655C">
              <w:rPr>
                <w:sz w:val="20"/>
              </w:rPr>
              <w:t>A SCED interval in the 15-minute Settlement Interval.  The summation is over the total number of SCED runs that cover the 15-minute Settlement Interval.</w:t>
            </w:r>
          </w:p>
        </w:tc>
      </w:tr>
    </w:tbl>
    <w:p w14:paraId="57B2203F" w14:textId="77777777" w:rsidR="0001655C" w:rsidRPr="0001655C" w:rsidRDefault="0001655C" w:rsidP="0001655C">
      <w:pPr>
        <w:spacing w:before="240" w:after="240"/>
        <w:ind w:left="720" w:hanging="720"/>
      </w:pPr>
      <w:r w:rsidRPr="0001655C">
        <w:t>(4)</w:t>
      </w:r>
      <w:r w:rsidRPr="0001655C">
        <w:tab/>
        <w:t>The total net payments and charges to each QSE for energy from SODGs and SOTGs for the 15-minute Settlement Interval is calculated as follows:</w:t>
      </w:r>
    </w:p>
    <w:p w14:paraId="678BEA59"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 xml:space="preserve">RTESOGAMTQSETOT </w:t>
      </w:r>
      <w:r w:rsidRPr="0001655C">
        <w:rPr>
          <w:b/>
          <w:bCs/>
          <w:i/>
          <w:vertAlign w:val="subscript"/>
        </w:rPr>
        <w:t>q</w:t>
      </w:r>
      <w:r w:rsidRPr="0001655C">
        <w:rPr>
          <w:b/>
          <w:bCs/>
        </w:rPr>
        <w:tab/>
        <w:t xml:space="preserve">= </w:t>
      </w:r>
      <w:r w:rsidRPr="0001655C">
        <w:rPr>
          <w:b/>
          <w:bCs/>
          <w:position w:val="-22"/>
        </w:rPr>
        <w:object w:dxaOrig="285" w:dyaOrig="450" w14:anchorId="2F4946A7">
          <v:shape id="_x0000_i1178" type="#_x0000_t75" style="width:12.6pt;height:21pt" o:ole="">
            <v:imagedata r:id="rId199" o:title=""/>
          </v:shape>
          <o:OLEObject Type="Embed" ProgID="Equation.3" ShapeID="_x0000_i1178" DrawAspect="Content" ObjectID="_1808977585" r:id="rId200"/>
        </w:object>
      </w:r>
      <w:r w:rsidRPr="0001655C">
        <w:rPr>
          <w:b/>
          <w:bCs/>
        </w:rPr>
        <w:t xml:space="preserve">RTESOGSAMT </w:t>
      </w:r>
      <w:r w:rsidRPr="0001655C">
        <w:rPr>
          <w:b/>
          <w:bCs/>
          <w:i/>
          <w:vertAlign w:val="subscript"/>
        </w:rPr>
        <w:t xml:space="preserve">q, </w:t>
      </w:r>
      <w:proofErr w:type="spellStart"/>
      <w:r w:rsidRPr="0001655C">
        <w:rPr>
          <w:b/>
          <w:bCs/>
          <w:i/>
          <w:vertAlign w:val="subscript"/>
        </w:rPr>
        <w:t>gsc</w:t>
      </w:r>
      <w:proofErr w:type="spellEnd"/>
    </w:p>
    <w:p w14:paraId="7DAA53E3" w14:textId="77777777" w:rsidR="0001655C" w:rsidRPr="0001655C" w:rsidRDefault="0001655C" w:rsidP="0001655C">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01655C" w:rsidRPr="0001655C" w14:paraId="54B18CAB" w14:textId="77777777" w:rsidTr="003B71DB">
        <w:trPr>
          <w:cantSplit/>
          <w:tblHeader/>
        </w:trPr>
        <w:tc>
          <w:tcPr>
            <w:tcW w:w="2335" w:type="dxa"/>
          </w:tcPr>
          <w:p w14:paraId="0A611977" w14:textId="77777777" w:rsidR="0001655C" w:rsidRPr="0001655C" w:rsidRDefault="0001655C" w:rsidP="0001655C">
            <w:pPr>
              <w:spacing w:after="120"/>
              <w:rPr>
                <w:b/>
                <w:iCs/>
                <w:sz w:val="20"/>
              </w:rPr>
            </w:pPr>
            <w:r w:rsidRPr="0001655C">
              <w:rPr>
                <w:b/>
                <w:iCs/>
                <w:sz w:val="20"/>
              </w:rPr>
              <w:lastRenderedPageBreak/>
              <w:t>Variable</w:t>
            </w:r>
          </w:p>
        </w:tc>
        <w:tc>
          <w:tcPr>
            <w:tcW w:w="700" w:type="dxa"/>
          </w:tcPr>
          <w:p w14:paraId="4A1A9038" w14:textId="77777777" w:rsidR="0001655C" w:rsidRPr="0001655C" w:rsidRDefault="0001655C" w:rsidP="0001655C">
            <w:pPr>
              <w:spacing w:after="120"/>
              <w:rPr>
                <w:b/>
                <w:iCs/>
                <w:sz w:val="20"/>
              </w:rPr>
            </w:pPr>
            <w:r w:rsidRPr="0001655C">
              <w:rPr>
                <w:b/>
                <w:iCs/>
                <w:sz w:val="20"/>
              </w:rPr>
              <w:t>Unit</w:t>
            </w:r>
          </w:p>
        </w:tc>
        <w:tc>
          <w:tcPr>
            <w:tcW w:w="6036" w:type="dxa"/>
          </w:tcPr>
          <w:p w14:paraId="781B91B4" w14:textId="77777777" w:rsidR="0001655C" w:rsidRPr="0001655C" w:rsidRDefault="0001655C" w:rsidP="0001655C">
            <w:pPr>
              <w:spacing w:after="120"/>
              <w:rPr>
                <w:b/>
                <w:iCs/>
                <w:sz w:val="20"/>
              </w:rPr>
            </w:pPr>
            <w:r w:rsidRPr="0001655C">
              <w:rPr>
                <w:b/>
                <w:iCs/>
                <w:sz w:val="20"/>
              </w:rPr>
              <w:t>Definition</w:t>
            </w:r>
          </w:p>
        </w:tc>
      </w:tr>
      <w:tr w:rsidR="0001655C" w:rsidRPr="0001655C" w14:paraId="2C4DB353" w14:textId="77777777" w:rsidTr="003B71DB">
        <w:trPr>
          <w:cantSplit/>
        </w:trPr>
        <w:tc>
          <w:tcPr>
            <w:tcW w:w="2335" w:type="dxa"/>
          </w:tcPr>
          <w:p w14:paraId="3A6E53B7" w14:textId="77777777" w:rsidR="0001655C" w:rsidRPr="0001655C" w:rsidRDefault="0001655C" w:rsidP="0001655C">
            <w:pPr>
              <w:spacing w:after="60"/>
              <w:rPr>
                <w:iCs/>
                <w:sz w:val="20"/>
              </w:rPr>
            </w:pPr>
            <w:r w:rsidRPr="0001655C">
              <w:rPr>
                <w:iCs/>
                <w:sz w:val="20"/>
              </w:rPr>
              <w:t xml:space="preserve">RTESOGAMTQSETOT </w:t>
            </w:r>
            <w:r w:rsidRPr="0001655C">
              <w:rPr>
                <w:i/>
                <w:iCs/>
                <w:sz w:val="20"/>
                <w:vertAlign w:val="subscript"/>
              </w:rPr>
              <w:t>q</w:t>
            </w:r>
          </w:p>
        </w:tc>
        <w:tc>
          <w:tcPr>
            <w:tcW w:w="700" w:type="dxa"/>
          </w:tcPr>
          <w:p w14:paraId="358E53EB" w14:textId="77777777" w:rsidR="0001655C" w:rsidRPr="0001655C" w:rsidRDefault="0001655C" w:rsidP="0001655C">
            <w:pPr>
              <w:spacing w:after="60"/>
              <w:rPr>
                <w:iCs/>
                <w:sz w:val="20"/>
              </w:rPr>
            </w:pPr>
            <w:r w:rsidRPr="0001655C">
              <w:rPr>
                <w:iCs/>
                <w:sz w:val="20"/>
              </w:rPr>
              <w:t>$</w:t>
            </w:r>
          </w:p>
        </w:tc>
        <w:tc>
          <w:tcPr>
            <w:tcW w:w="6036" w:type="dxa"/>
          </w:tcPr>
          <w:p w14:paraId="3036404E" w14:textId="77777777" w:rsidR="0001655C" w:rsidRPr="0001655C" w:rsidRDefault="0001655C" w:rsidP="0001655C">
            <w:pPr>
              <w:spacing w:after="60"/>
              <w:rPr>
                <w:iCs/>
                <w:sz w:val="20"/>
              </w:rPr>
            </w:pPr>
            <w:r w:rsidRPr="0001655C">
              <w:rPr>
                <w:i/>
                <w:iCs/>
                <w:sz w:val="20"/>
              </w:rPr>
              <w:t xml:space="preserve">Real-Time Energy Payment or Charge per QSE for Energy from SODGs and SOTGs </w:t>
            </w:r>
            <w:r w:rsidRPr="0001655C">
              <w:rPr>
                <w:iCs/>
                <w:sz w:val="20"/>
              </w:rPr>
              <w:t xml:space="preserve">—The payment or charge to QSE </w:t>
            </w:r>
            <w:r w:rsidRPr="0001655C">
              <w:rPr>
                <w:i/>
                <w:iCs/>
                <w:sz w:val="20"/>
              </w:rPr>
              <w:t>q</w:t>
            </w:r>
            <w:r w:rsidRPr="0001655C">
              <w:rPr>
                <w:iCs/>
                <w:sz w:val="20"/>
              </w:rPr>
              <w:t xml:space="preserve"> for Real-Time energy from SODGs and SOTGs, for the 15-minute Settlement Interval.</w:t>
            </w:r>
          </w:p>
        </w:tc>
      </w:tr>
      <w:tr w:rsidR="0001655C" w:rsidRPr="0001655C" w14:paraId="46ADE0E4" w14:textId="77777777" w:rsidTr="003B71DB">
        <w:trPr>
          <w:cantSplit/>
        </w:trPr>
        <w:tc>
          <w:tcPr>
            <w:tcW w:w="2335" w:type="dxa"/>
          </w:tcPr>
          <w:p w14:paraId="3BE53977" w14:textId="77777777" w:rsidR="0001655C" w:rsidRPr="0001655C" w:rsidRDefault="0001655C" w:rsidP="0001655C">
            <w:pPr>
              <w:spacing w:after="60"/>
              <w:rPr>
                <w:iCs/>
                <w:sz w:val="20"/>
              </w:rPr>
            </w:pPr>
            <w:r w:rsidRPr="0001655C">
              <w:rPr>
                <w:iCs/>
                <w:sz w:val="20"/>
              </w:rPr>
              <w:t xml:space="preserve">RTESOGSAMT </w:t>
            </w:r>
            <w:r w:rsidRPr="0001655C">
              <w:rPr>
                <w:i/>
                <w:iCs/>
                <w:sz w:val="20"/>
                <w:vertAlign w:val="subscript"/>
              </w:rPr>
              <w:t xml:space="preserve">q, </w:t>
            </w:r>
            <w:proofErr w:type="spellStart"/>
            <w:r w:rsidRPr="0001655C">
              <w:rPr>
                <w:i/>
                <w:iCs/>
                <w:sz w:val="20"/>
                <w:vertAlign w:val="subscript"/>
              </w:rPr>
              <w:t>gsc</w:t>
            </w:r>
            <w:proofErr w:type="spellEnd"/>
          </w:p>
        </w:tc>
        <w:tc>
          <w:tcPr>
            <w:tcW w:w="700" w:type="dxa"/>
          </w:tcPr>
          <w:p w14:paraId="63DA5A8D" w14:textId="77777777" w:rsidR="0001655C" w:rsidRPr="0001655C" w:rsidRDefault="0001655C" w:rsidP="0001655C">
            <w:pPr>
              <w:spacing w:after="60"/>
              <w:rPr>
                <w:iCs/>
                <w:sz w:val="20"/>
              </w:rPr>
            </w:pPr>
            <w:r w:rsidRPr="0001655C">
              <w:rPr>
                <w:iCs/>
                <w:sz w:val="20"/>
              </w:rPr>
              <w:t>$</w:t>
            </w:r>
          </w:p>
        </w:tc>
        <w:tc>
          <w:tcPr>
            <w:tcW w:w="6036" w:type="dxa"/>
          </w:tcPr>
          <w:p w14:paraId="4AD0C8A3" w14:textId="77777777" w:rsidR="0001655C" w:rsidRPr="0001655C" w:rsidRDefault="0001655C" w:rsidP="0001655C">
            <w:pPr>
              <w:spacing w:after="60"/>
              <w:rPr>
                <w:iCs/>
                <w:sz w:val="20"/>
              </w:rPr>
            </w:pPr>
            <w:r w:rsidRPr="0001655C">
              <w:rPr>
                <w:i/>
                <w:iCs/>
                <w:sz w:val="20"/>
              </w:rPr>
              <w:t>Real-Time Energy for SODG and SOTG Site Amount</w:t>
            </w:r>
            <w:r w:rsidRPr="0001655C" w:rsidDel="006C2DC2">
              <w:rPr>
                <w:i/>
                <w:iCs/>
                <w:sz w:val="20"/>
              </w:rPr>
              <w:t xml:space="preserve"> </w:t>
            </w:r>
            <w:r w:rsidRPr="0001655C">
              <w:rPr>
                <w:iCs/>
                <w:sz w:val="20"/>
              </w:rPr>
              <w:t xml:space="preserve">—The total payment or charge to QSE </w:t>
            </w:r>
            <w:r w:rsidRPr="0001655C">
              <w:rPr>
                <w:i/>
                <w:iCs/>
                <w:sz w:val="20"/>
              </w:rPr>
              <w:t>q</w:t>
            </w:r>
            <w:r w:rsidRPr="0001655C">
              <w:rPr>
                <w:iCs/>
                <w:sz w:val="20"/>
              </w:rPr>
              <w:t xml:space="preserve"> for an SODG or SOTG site</w:t>
            </w:r>
            <w:r w:rsidRPr="0001655C">
              <w:rPr>
                <w:i/>
                <w:iCs/>
                <w:sz w:val="20"/>
              </w:rPr>
              <w:t xml:space="preserve"> </w:t>
            </w:r>
            <w:proofErr w:type="spellStart"/>
            <w:r w:rsidRPr="0001655C">
              <w:rPr>
                <w:i/>
                <w:iCs/>
                <w:sz w:val="20"/>
              </w:rPr>
              <w:t>gsc</w:t>
            </w:r>
            <w:proofErr w:type="spellEnd"/>
            <w:r w:rsidRPr="0001655C">
              <w:rPr>
                <w:iCs/>
                <w:sz w:val="20"/>
              </w:rPr>
              <w:t xml:space="preserve"> for the 15-minute Settlement Interval.</w:t>
            </w:r>
          </w:p>
        </w:tc>
      </w:tr>
      <w:tr w:rsidR="0001655C" w:rsidRPr="0001655C" w14:paraId="23841A77"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17997634" w14:textId="77777777" w:rsidR="0001655C" w:rsidRPr="0001655C" w:rsidRDefault="0001655C" w:rsidP="0001655C">
            <w:pPr>
              <w:spacing w:after="60"/>
              <w:rPr>
                <w:i/>
                <w:iCs/>
                <w:sz w:val="20"/>
              </w:rPr>
            </w:pPr>
            <w:r w:rsidRPr="0001655C">
              <w:rPr>
                <w:i/>
                <w:iCs/>
                <w:sz w:val="20"/>
              </w:rPr>
              <w:t>q</w:t>
            </w:r>
          </w:p>
        </w:tc>
        <w:tc>
          <w:tcPr>
            <w:tcW w:w="700" w:type="dxa"/>
            <w:tcBorders>
              <w:top w:val="single" w:sz="4" w:space="0" w:color="auto"/>
              <w:left w:val="single" w:sz="4" w:space="0" w:color="auto"/>
              <w:bottom w:val="single" w:sz="4" w:space="0" w:color="auto"/>
              <w:right w:val="single" w:sz="4" w:space="0" w:color="auto"/>
            </w:tcBorders>
          </w:tcPr>
          <w:p w14:paraId="75586787" w14:textId="77777777" w:rsidR="0001655C" w:rsidRPr="0001655C" w:rsidRDefault="0001655C" w:rsidP="0001655C">
            <w:pPr>
              <w:spacing w:after="60"/>
              <w:rPr>
                <w:iCs/>
                <w:sz w:val="20"/>
              </w:rPr>
            </w:pPr>
            <w:r w:rsidRPr="0001655C">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5B88A08D" w14:textId="77777777" w:rsidR="0001655C" w:rsidRPr="0001655C" w:rsidRDefault="0001655C" w:rsidP="0001655C">
            <w:pPr>
              <w:spacing w:after="60"/>
              <w:rPr>
                <w:iCs/>
                <w:sz w:val="20"/>
              </w:rPr>
            </w:pPr>
            <w:r w:rsidRPr="0001655C">
              <w:rPr>
                <w:iCs/>
                <w:sz w:val="20"/>
              </w:rPr>
              <w:t>A QSE.</w:t>
            </w:r>
          </w:p>
        </w:tc>
      </w:tr>
      <w:tr w:rsidR="0001655C" w:rsidRPr="0001655C" w14:paraId="7B0B1BCE"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1DF80785" w14:textId="77777777" w:rsidR="0001655C" w:rsidRPr="0001655C" w:rsidRDefault="0001655C" w:rsidP="0001655C">
            <w:pPr>
              <w:spacing w:after="60"/>
              <w:rPr>
                <w:i/>
                <w:iCs/>
                <w:sz w:val="20"/>
              </w:rPr>
            </w:pPr>
            <w:proofErr w:type="spellStart"/>
            <w:r w:rsidRPr="0001655C">
              <w:rPr>
                <w:i/>
                <w:iCs/>
                <w:sz w:val="20"/>
              </w:rPr>
              <w:t>gsc</w:t>
            </w:r>
            <w:proofErr w:type="spellEnd"/>
          </w:p>
        </w:tc>
        <w:tc>
          <w:tcPr>
            <w:tcW w:w="700" w:type="dxa"/>
            <w:tcBorders>
              <w:top w:val="single" w:sz="4" w:space="0" w:color="auto"/>
              <w:left w:val="single" w:sz="4" w:space="0" w:color="auto"/>
              <w:bottom w:val="single" w:sz="4" w:space="0" w:color="auto"/>
              <w:right w:val="single" w:sz="4" w:space="0" w:color="auto"/>
            </w:tcBorders>
          </w:tcPr>
          <w:p w14:paraId="4F454D4F" w14:textId="77777777" w:rsidR="0001655C" w:rsidRPr="0001655C" w:rsidRDefault="0001655C" w:rsidP="0001655C">
            <w:pPr>
              <w:spacing w:after="60"/>
              <w:rPr>
                <w:iCs/>
                <w:sz w:val="20"/>
              </w:rPr>
            </w:pPr>
            <w:r w:rsidRPr="0001655C">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30B3C14B" w14:textId="77777777" w:rsidR="0001655C" w:rsidRPr="0001655C" w:rsidRDefault="0001655C" w:rsidP="0001655C">
            <w:pPr>
              <w:spacing w:after="60"/>
              <w:rPr>
                <w:iCs/>
                <w:sz w:val="20"/>
              </w:rPr>
            </w:pPr>
            <w:r w:rsidRPr="0001655C">
              <w:rPr>
                <w:iCs/>
                <w:sz w:val="20"/>
              </w:rPr>
              <w:t>A generation site code.</w:t>
            </w:r>
          </w:p>
        </w:tc>
      </w:tr>
    </w:tbl>
    <w:p w14:paraId="7436AB90" w14:textId="77777777" w:rsidR="0001655C" w:rsidRPr="0001655C" w:rsidRDefault="0001655C" w:rsidP="0001655C">
      <w:pPr>
        <w:widowControl w:val="0"/>
        <w:spacing w:before="240" w:after="240"/>
        <w:ind w:left="720" w:hanging="720"/>
      </w:pPr>
      <w:r w:rsidRPr="0001655C">
        <w:rPr>
          <w:bCs/>
        </w:rPr>
        <w:t xml:space="preserve">(5) </w:t>
      </w:r>
      <w:r w:rsidRPr="0001655C">
        <w:rPr>
          <w:bCs/>
        </w:rPr>
        <w:tab/>
        <w:t xml:space="preserve">Notwithstanding anything else in this Section except paragraphs (6) and (7) below, a Resource Entity may opt out of nodal pricing and continue Load Zone Settlement for any </w:t>
      </w:r>
      <w:r w:rsidRPr="0001655C">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7060ABB8" w14:textId="77777777" w:rsidR="0001655C" w:rsidRPr="0001655C" w:rsidRDefault="0001655C" w:rsidP="0001655C">
      <w:pPr>
        <w:widowControl w:val="0"/>
        <w:spacing w:after="240"/>
        <w:ind w:left="720" w:hanging="720"/>
      </w:pPr>
      <w:r w:rsidRPr="0001655C">
        <w:t>(6)</w:t>
      </w:r>
      <w:r w:rsidRPr="0001655C">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47A8AE26" w14:textId="77777777" w:rsidR="0001655C" w:rsidRPr="0001655C" w:rsidRDefault="0001655C" w:rsidP="0001655C">
      <w:pPr>
        <w:widowControl w:val="0"/>
        <w:spacing w:after="240"/>
        <w:ind w:left="720" w:hanging="720"/>
      </w:pPr>
      <w:r w:rsidRPr="0001655C">
        <w:t>(7)</w:t>
      </w:r>
      <w:r w:rsidRPr="0001655C">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2D2DCED5" w14:textId="77777777" w:rsidR="0001655C" w:rsidRPr="0001655C" w:rsidRDefault="0001655C" w:rsidP="0001655C">
      <w:pPr>
        <w:widowControl w:val="0"/>
        <w:spacing w:after="240"/>
        <w:ind w:left="720" w:hanging="720"/>
      </w:pPr>
      <w:r w:rsidRPr="0001655C">
        <w:t>(8)</w:t>
      </w:r>
      <w:r w:rsidRPr="0001655C">
        <w:tab/>
        <w:t>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pricing in ERCOT Settlement systems as soon as practicable.</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5521485F" w14:textId="77777777" w:rsidTr="003B71DB">
        <w:trPr>
          <w:trHeight w:val="206"/>
        </w:trPr>
        <w:tc>
          <w:tcPr>
            <w:tcW w:w="9576" w:type="dxa"/>
            <w:shd w:val="pct12" w:color="auto" w:fill="auto"/>
          </w:tcPr>
          <w:p w14:paraId="516491DA" w14:textId="77777777" w:rsidR="0001655C" w:rsidRPr="0001655C" w:rsidRDefault="0001655C" w:rsidP="0001655C">
            <w:pPr>
              <w:spacing w:before="120" w:after="240"/>
              <w:rPr>
                <w:b/>
                <w:i/>
                <w:iCs/>
              </w:rPr>
            </w:pPr>
            <w:r w:rsidRPr="0001655C">
              <w:rPr>
                <w:b/>
                <w:i/>
                <w:iCs/>
              </w:rPr>
              <w:lastRenderedPageBreak/>
              <w:t>[NPRR995 and NPRR1010:  Replace applicable portions of Section 6.6.3.8 above with the following upon system implementation for NPRR995; or upon system implementation of the Real-Time Co-Optimization (RTC) project for NPRR1010:]</w:t>
            </w:r>
          </w:p>
          <w:p w14:paraId="1A3C352F" w14:textId="77777777" w:rsidR="0001655C" w:rsidRPr="0001655C" w:rsidRDefault="0001655C" w:rsidP="0001655C">
            <w:pPr>
              <w:keepNext/>
              <w:widowControl w:val="0"/>
              <w:tabs>
                <w:tab w:val="left" w:pos="1260"/>
              </w:tabs>
              <w:spacing w:before="480" w:after="240"/>
              <w:ind w:left="1260" w:hanging="1260"/>
              <w:outlineLvl w:val="3"/>
              <w:rPr>
                <w:b/>
                <w:bCs/>
                <w:snapToGrid w:val="0"/>
                <w:szCs w:val="20"/>
              </w:rPr>
            </w:pPr>
            <w:bookmarkStart w:id="565" w:name="_Toc17798734"/>
            <w:bookmarkStart w:id="566" w:name="_Toc112417648"/>
            <w:bookmarkStart w:id="567" w:name="_Toc119310317"/>
            <w:bookmarkStart w:id="568" w:name="_Toc125966250"/>
            <w:bookmarkStart w:id="569" w:name="_Toc135992348"/>
            <w:bookmarkStart w:id="570" w:name="_Toc170303544"/>
            <w:bookmarkStart w:id="571" w:name="_Toc175157448"/>
            <w:r w:rsidRPr="0001655C">
              <w:rPr>
                <w:b/>
                <w:bCs/>
                <w:snapToGrid w:val="0"/>
                <w:szCs w:val="20"/>
              </w:rPr>
              <w:t>6.6.3.8</w:t>
            </w:r>
            <w:r w:rsidRPr="0001655C">
              <w:rPr>
                <w:b/>
                <w:bCs/>
                <w:snapToGrid w:val="0"/>
                <w:szCs w:val="20"/>
              </w:rPr>
              <w:tab/>
              <w:t>Real-Time Payment or Charge for Energy from a Settlement Only Distribution Generator (SODG), Settlement Only Transmission Generator (SOTG)</w:t>
            </w:r>
            <w:bookmarkEnd w:id="565"/>
            <w:r w:rsidRPr="0001655C">
              <w:rPr>
                <w:b/>
                <w:bCs/>
                <w:snapToGrid w:val="0"/>
                <w:szCs w:val="20"/>
              </w:rPr>
              <w:t>, Settlement Only Distribution Energy Storage System (SODESS), or Settlement Only Transmission Energy Storage System (SOTESS)</w:t>
            </w:r>
            <w:bookmarkEnd w:id="566"/>
            <w:bookmarkEnd w:id="567"/>
            <w:bookmarkEnd w:id="568"/>
            <w:bookmarkEnd w:id="569"/>
            <w:bookmarkEnd w:id="570"/>
            <w:bookmarkEnd w:id="571"/>
            <w:r w:rsidRPr="0001655C">
              <w:rPr>
                <w:b/>
                <w:bCs/>
                <w:snapToGrid w:val="0"/>
                <w:szCs w:val="20"/>
              </w:rPr>
              <w:t xml:space="preserve"> </w:t>
            </w:r>
          </w:p>
          <w:p w14:paraId="12D10F83" w14:textId="77777777" w:rsidR="0001655C" w:rsidRPr="0001655C" w:rsidRDefault="0001655C" w:rsidP="0001655C">
            <w:pPr>
              <w:widowControl w:val="0"/>
              <w:spacing w:after="240"/>
              <w:ind w:left="720" w:hanging="720"/>
              <w:rPr>
                <w:szCs w:val="20"/>
              </w:rPr>
            </w:pPr>
            <w:r w:rsidRPr="0001655C">
              <w:rPr>
                <w:szCs w:val="20"/>
              </w:rPr>
              <w:t>(1)</w:t>
            </w:r>
            <w:r w:rsidRPr="0001655C">
              <w:rPr>
                <w:szCs w:val="20"/>
              </w:rPr>
              <w:tab/>
              <w:t>The payment or charge to each QSE for energy from an SODG, SOTG, SODESS, or SOTESS shall be based on an identified nodal energy price, RTESOPR, as described in this subsection, with the exception of an SODG or SOTG that has opted out of nodal pricing as described in paragraph (7) below.</w:t>
            </w:r>
          </w:p>
          <w:p w14:paraId="794CDA58" w14:textId="77777777" w:rsidR="0001655C" w:rsidRPr="0001655C" w:rsidRDefault="0001655C" w:rsidP="0001655C">
            <w:pPr>
              <w:widowControl w:val="0"/>
              <w:spacing w:after="240"/>
              <w:ind w:left="720" w:hanging="720"/>
              <w:rPr>
                <w:szCs w:val="20"/>
              </w:rPr>
            </w:pPr>
            <w:r w:rsidRPr="0001655C">
              <w:rPr>
                <w:szCs w:val="20"/>
              </w:rPr>
              <w:t>(2)</w:t>
            </w:r>
            <w:r w:rsidRPr="0001655C">
              <w:rPr>
                <w:szCs w:val="20"/>
              </w:rPr>
              <w:tab/>
              <w:t>For an SODG or an SODESS, the price used as the basis for the 15-minute Real-Time price calculation is the time-weighted price at the Electrical Bus associated with this mapped Load in the Network Operations Model.  For an SOTG or an SOTESS, the price used as the basis for the 15-minute Real-Time price calculation is the time-weighted price at the Electrical Bus as determined by ERCOT in review of the meter location of the SOTG or SOTESS in the Network Operations Model.  Load that is not WSL will be included in the Real-Time AML per QSE.  Each SODG, SOTG, SODESS, and SOTESS site will be represented as a single unit in the ERCOT Settlement system.</w:t>
            </w:r>
          </w:p>
          <w:p w14:paraId="1461664C" w14:textId="77777777" w:rsidR="0001655C" w:rsidRPr="0001655C" w:rsidRDefault="0001655C" w:rsidP="0001655C">
            <w:pPr>
              <w:widowControl w:val="0"/>
              <w:spacing w:after="240"/>
              <w:ind w:left="720" w:hanging="720"/>
              <w:rPr>
                <w:szCs w:val="20"/>
              </w:rPr>
            </w:pPr>
            <w:r w:rsidRPr="0001655C">
              <w:rPr>
                <w:szCs w:val="20"/>
              </w:rPr>
              <w:t>(3)</w:t>
            </w:r>
            <w:r w:rsidRPr="0001655C">
              <w:rPr>
                <w:szCs w:val="20"/>
              </w:rPr>
              <w:tab/>
              <w:t>For an SODG, SOTG, SODESS, or SOTESS, the total payment or charge for each 15-minute Settlement Interval shall be calculated as follows:</w:t>
            </w:r>
          </w:p>
          <w:p w14:paraId="779E1CB1" w14:textId="77777777" w:rsidR="0001655C" w:rsidRPr="0001655C" w:rsidRDefault="0001655C" w:rsidP="0001655C">
            <w:pPr>
              <w:tabs>
                <w:tab w:val="left" w:pos="2340"/>
                <w:tab w:val="left" w:pos="3420"/>
              </w:tabs>
              <w:spacing w:after="240"/>
              <w:ind w:left="3420" w:hanging="2700"/>
            </w:pPr>
            <w:r w:rsidRPr="0001655C">
              <w:t>MEBSOGNET</w:t>
            </w:r>
            <w:r w:rsidRPr="0001655C">
              <w:rPr>
                <w:i/>
                <w:sz w:val="28"/>
                <w:szCs w:val="28"/>
                <w:vertAlign w:val="subscript"/>
              </w:rPr>
              <w:t xml:space="preserve"> q,</w:t>
            </w:r>
            <w:r w:rsidRPr="0001655C">
              <w:t xml:space="preserve"> </w:t>
            </w:r>
            <w:proofErr w:type="spellStart"/>
            <w:r w:rsidRPr="0001655C">
              <w:rPr>
                <w:i/>
                <w:sz w:val="28"/>
                <w:szCs w:val="28"/>
                <w:vertAlign w:val="subscript"/>
              </w:rPr>
              <w:t>gsc</w:t>
            </w:r>
            <w:proofErr w:type="spellEnd"/>
            <w:r w:rsidRPr="0001655C">
              <w:t xml:space="preserve"> =   Max(0, </w:t>
            </w:r>
            <w:r w:rsidRPr="0001655C">
              <w:rPr>
                <w:position w:val="-20"/>
              </w:rPr>
              <w:object w:dxaOrig="225" w:dyaOrig="435" w14:anchorId="2928490A">
                <v:shape id="_x0000_i1179" type="#_x0000_t75" style="width:13.2pt;height:21pt" o:ole="">
                  <v:imagedata r:id="rId191" o:title=""/>
                </v:shape>
                <o:OLEObject Type="Embed" ProgID="Equation.3" ShapeID="_x0000_i1179" DrawAspect="Content" ObjectID="_1808977586" r:id="rId201"/>
              </w:object>
            </w:r>
            <w:r w:rsidRPr="0001655C">
              <w:t>MEBSOG</w:t>
            </w:r>
            <w:r w:rsidRPr="0001655C">
              <w:rPr>
                <w:i/>
                <w:vertAlign w:val="subscript"/>
              </w:rPr>
              <w:t xml:space="preserve"> q, </w:t>
            </w:r>
            <w:proofErr w:type="spellStart"/>
            <w:r w:rsidRPr="0001655C">
              <w:rPr>
                <w:i/>
                <w:vertAlign w:val="subscript"/>
              </w:rPr>
              <w:t>gsc</w:t>
            </w:r>
            <w:proofErr w:type="spellEnd"/>
            <w:r w:rsidRPr="0001655C">
              <w:rPr>
                <w:i/>
                <w:vertAlign w:val="subscript"/>
              </w:rPr>
              <w:t>, b</w:t>
            </w:r>
            <w:r w:rsidRPr="0001655C">
              <w:t>)</w:t>
            </w:r>
          </w:p>
          <w:p w14:paraId="07BF9D27" w14:textId="77777777" w:rsidR="0001655C" w:rsidRPr="0001655C" w:rsidRDefault="0001655C" w:rsidP="0001655C">
            <w:pPr>
              <w:widowControl w:val="0"/>
              <w:spacing w:after="240"/>
              <w:ind w:left="720"/>
              <w:rPr>
                <w:szCs w:val="20"/>
              </w:rPr>
            </w:pPr>
            <w:r w:rsidRPr="0001655C">
              <w:rPr>
                <w:szCs w:val="20"/>
              </w:rPr>
              <w:t>If MEBSOGNET</w:t>
            </w:r>
            <w:r w:rsidRPr="0001655C">
              <w:rPr>
                <w:i/>
                <w:sz w:val="28"/>
                <w:szCs w:val="28"/>
                <w:vertAlign w:val="subscript"/>
              </w:rPr>
              <w:t xml:space="preserve"> </w:t>
            </w:r>
            <w:r w:rsidRPr="0001655C">
              <w:rPr>
                <w:i/>
                <w:szCs w:val="20"/>
                <w:vertAlign w:val="subscript"/>
              </w:rPr>
              <w:t xml:space="preserve">q, </w:t>
            </w:r>
            <w:proofErr w:type="spellStart"/>
            <w:r w:rsidRPr="0001655C">
              <w:rPr>
                <w:i/>
                <w:szCs w:val="20"/>
                <w:vertAlign w:val="subscript"/>
              </w:rPr>
              <w:t>gsc</w:t>
            </w:r>
            <w:proofErr w:type="spellEnd"/>
            <w:r w:rsidRPr="0001655C">
              <w:rPr>
                <w:szCs w:val="20"/>
              </w:rPr>
              <w:t xml:space="preserve"> = 0 for a 15-minute Settlement Interval, then</w:t>
            </w:r>
          </w:p>
          <w:p w14:paraId="5CFC958B" w14:textId="77777777" w:rsidR="0001655C" w:rsidRPr="0001655C" w:rsidRDefault="0001655C" w:rsidP="0001655C">
            <w:pPr>
              <w:widowControl w:val="0"/>
              <w:spacing w:after="240"/>
              <w:ind w:left="720"/>
              <w:rPr>
                <w:szCs w:val="20"/>
              </w:rPr>
            </w:pPr>
            <w:r w:rsidRPr="0001655C">
              <w:rPr>
                <w:szCs w:val="20"/>
              </w:rPr>
              <w:t>The Load is included in the Real-Time AML per QSE, excluding WSL.</w:t>
            </w:r>
          </w:p>
          <w:p w14:paraId="6101CE0F" w14:textId="77777777" w:rsidR="0001655C" w:rsidRPr="0001655C" w:rsidRDefault="0001655C" w:rsidP="0001655C">
            <w:pPr>
              <w:tabs>
                <w:tab w:val="left" w:pos="2340"/>
                <w:tab w:val="left" w:pos="3420"/>
              </w:tabs>
              <w:spacing w:after="240"/>
              <w:ind w:left="3420" w:hanging="2700"/>
            </w:pPr>
            <w:r w:rsidRPr="0001655C">
              <w:rPr>
                <w:szCs w:val="20"/>
              </w:rPr>
              <w:t>Otherwise, when MEBSOGNET</w:t>
            </w:r>
            <w:r w:rsidRPr="0001655C">
              <w:rPr>
                <w:i/>
                <w:vertAlign w:val="subscript"/>
              </w:rPr>
              <w:t xml:space="preserve"> q, </w:t>
            </w:r>
            <w:proofErr w:type="spellStart"/>
            <w:r w:rsidRPr="0001655C">
              <w:rPr>
                <w:i/>
                <w:vertAlign w:val="subscript"/>
              </w:rPr>
              <w:t>gsc</w:t>
            </w:r>
            <w:proofErr w:type="spellEnd"/>
            <w:r w:rsidRPr="0001655C">
              <w:t xml:space="preserve"> &gt; 0 for a 15-minute Settlement Interval, then</w:t>
            </w:r>
          </w:p>
          <w:p w14:paraId="1D4B0A1D" w14:textId="77777777" w:rsidR="0001655C" w:rsidRPr="0001655C" w:rsidRDefault="0001655C" w:rsidP="0001655C">
            <w:pPr>
              <w:tabs>
                <w:tab w:val="left" w:pos="2340"/>
                <w:tab w:val="left" w:pos="3420"/>
              </w:tabs>
              <w:spacing w:after="240"/>
              <w:ind w:left="3420" w:hanging="2700"/>
              <w:rPr>
                <w:iCs/>
                <w:szCs w:val="20"/>
              </w:rPr>
            </w:pPr>
            <w:r w:rsidRPr="0001655C">
              <w:t xml:space="preserve">RTGSOAMT </w:t>
            </w:r>
            <w:r w:rsidRPr="0001655C">
              <w:rPr>
                <w:i/>
                <w:sz w:val="28"/>
                <w:szCs w:val="28"/>
                <w:vertAlign w:val="subscript"/>
              </w:rPr>
              <w:t>q,</w:t>
            </w:r>
            <w:r w:rsidRPr="0001655C">
              <w:t xml:space="preserve"> </w:t>
            </w:r>
            <w:proofErr w:type="spellStart"/>
            <w:r w:rsidRPr="0001655C">
              <w:rPr>
                <w:i/>
                <w:sz w:val="28"/>
                <w:szCs w:val="28"/>
                <w:vertAlign w:val="subscript"/>
              </w:rPr>
              <w:t>gsc</w:t>
            </w:r>
            <w:proofErr w:type="spellEnd"/>
            <w:r w:rsidRPr="0001655C">
              <w:tab/>
              <w:t>=</w:t>
            </w:r>
            <w:r w:rsidRPr="0001655C">
              <w:tab/>
              <w:t>(-1) * [</w:t>
            </w:r>
            <w:r w:rsidRPr="0001655C">
              <w:rPr>
                <w:position w:val="-20"/>
              </w:rPr>
              <w:object w:dxaOrig="225" w:dyaOrig="435" w14:anchorId="0986CC58">
                <v:shape id="_x0000_i1180" type="#_x0000_t75" style="width:13.2pt;height:21pt" o:ole="">
                  <v:imagedata r:id="rId191" o:title=""/>
                </v:shape>
                <o:OLEObject Type="Embed" ProgID="Equation.3" ShapeID="_x0000_i1180" DrawAspect="Content" ObjectID="_1808977587" r:id="rId202"/>
              </w:object>
            </w:r>
            <w:r w:rsidRPr="0001655C">
              <w:t xml:space="preserve">(RTESOPR </w:t>
            </w:r>
            <w:r w:rsidRPr="0001655C">
              <w:rPr>
                <w:i/>
                <w:vertAlign w:val="subscript"/>
              </w:rPr>
              <w:t xml:space="preserve">b </w:t>
            </w:r>
            <w:r w:rsidRPr="0001655C">
              <w:t xml:space="preserve">* MEBSOG </w:t>
            </w:r>
            <w:r w:rsidRPr="0001655C">
              <w:rPr>
                <w:i/>
                <w:vertAlign w:val="subscript"/>
              </w:rPr>
              <w:t xml:space="preserve">q, </w:t>
            </w:r>
            <w:proofErr w:type="spellStart"/>
            <w:r w:rsidRPr="0001655C">
              <w:rPr>
                <w:i/>
                <w:vertAlign w:val="subscript"/>
              </w:rPr>
              <w:t>gsc</w:t>
            </w:r>
            <w:proofErr w:type="spellEnd"/>
            <w:r w:rsidRPr="0001655C">
              <w:rPr>
                <w:i/>
                <w:vertAlign w:val="subscript"/>
              </w:rPr>
              <w:t>, b</w:t>
            </w:r>
            <w:r w:rsidRPr="0001655C">
              <w:t xml:space="preserve">)] </w:t>
            </w:r>
          </w:p>
          <w:p w14:paraId="62CFCD41" w14:textId="77777777" w:rsidR="0001655C" w:rsidRPr="0001655C" w:rsidRDefault="0001655C" w:rsidP="0001655C">
            <w:pPr>
              <w:widowControl w:val="0"/>
              <w:spacing w:after="240"/>
              <w:ind w:left="720" w:hanging="720"/>
            </w:pPr>
            <w:r w:rsidRPr="0001655C">
              <w:t>(4)</w:t>
            </w:r>
            <w:r w:rsidRPr="0001655C">
              <w:tab/>
              <w:t>For an SODESS or SOTESS, the total payment or charge for each 15-minute Settlement Interval shall be calculated as follows:</w:t>
            </w:r>
          </w:p>
          <w:p w14:paraId="590224D5" w14:textId="77777777" w:rsidR="0001655C" w:rsidRPr="0001655C" w:rsidRDefault="0001655C" w:rsidP="0001655C">
            <w:pPr>
              <w:tabs>
                <w:tab w:val="left" w:pos="2250"/>
                <w:tab w:val="left" w:pos="3150"/>
                <w:tab w:val="left" w:pos="4027"/>
              </w:tabs>
              <w:spacing w:after="240"/>
              <w:ind w:left="3960" w:hanging="3240"/>
              <w:rPr>
                <w:b/>
                <w:bCs/>
              </w:rPr>
            </w:pPr>
            <w:r w:rsidRPr="0001655C">
              <w:rPr>
                <w:b/>
                <w:bCs/>
              </w:rPr>
              <w:t xml:space="preserve">RTWSLSOAMT </w:t>
            </w:r>
            <w:r w:rsidRPr="0001655C">
              <w:rPr>
                <w:b/>
                <w:bCs/>
                <w:i/>
                <w:vertAlign w:val="subscript"/>
              </w:rPr>
              <w:t xml:space="preserve">q, </w:t>
            </w:r>
            <w:proofErr w:type="spellStart"/>
            <w:r w:rsidRPr="0001655C">
              <w:rPr>
                <w:b/>
                <w:bCs/>
                <w:i/>
                <w:vertAlign w:val="subscript"/>
              </w:rPr>
              <w:t>gsc</w:t>
            </w:r>
            <w:proofErr w:type="spellEnd"/>
            <w:r w:rsidRPr="0001655C">
              <w:rPr>
                <w:b/>
                <w:bCs/>
              </w:rPr>
              <w:tab/>
              <w:t>=           (-1) * [</w:t>
            </w:r>
            <w:r w:rsidRPr="0001655C">
              <w:rPr>
                <w:b/>
                <w:noProof/>
                <w:position w:val="-20"/>
              </w:rPr>
              <w:drawing>
                <wp:inline distT="0" distB="0" distL="0" distR="0" wp14:anchorId="754CEC48" wp14:editId="23117D85">
                  <wp:extent cx="182880" cy="27051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1655C">
              <w:rPr>
                <w:b/>
                <w:bCs/>
              </w:rPr>
              <w:t xml:space="preserve">(RTESOPR </w:t>
            </w:r>
            <w:r w:rsidRPr="0001655C">
              <w:rPr>
                <w:b/>
                <w:bCs/>
                <w:i/>
                <w:vertAlign w:val="subscript"/>
              </w:rPr>
              <w:t>b</w:t>
            </w:r>
            <w:r w:rsidRPr="0001655C">
              <w:rPr>
                <w:b/>
                <w:bCs/>
              </w:rPr>
              <w:t xml:space="preserve"> * WSOL </w:t>
            </w:r>
            <w:r w:rsidRPr="0001655C">
              <w:rPr>
                <w:b/>
                <w:bCs/>
                <w:i/>
                <w:vertAlign w:val="subscript"/>
              </w:rPr>
              <w:t xml:space="preserve">q, </w:t>
            </w:r>
            <w:proofErr w:type="spellStart"/>
            <w:r w:rsidRPr="0001655C">
              <w:rPr>
                <w:b/>
                <w:bCs/>
                <w:i/>
                <w:vertAlign w:val="subscript"/>
              </w:rPr>
              <w:t>gsc</w:t>
            </w:r>
            <w:proofErr w:type="spellEnd"/>
            <w:r w:rsidRPr="0001655C">
              <w:rPr>
                <w:b/>
                <w:bCs/>
                <w:i/>
                <w:vertAlign w:val="subscript"/>
              </w:rPr>
              <w:t>, b</w:t>
            </w:r>
            <w:r w:rsidRPr="0001655C">
              <w:rPr>
                <w:b/>
                <w:bCs/>
              </w:rPr>
              <w:t>)]</w:t>
            </w:r>
          </w:p>
          <w:p w14:paraId="424BE0A3"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 xml:space="preserve">RTNWSLSOAMT </w:t>
            </w:r>
            <w:r w:rsidRPr="0001655C">
              <w:rPr>
                <w:b/>
                <w:bCs/>
                <w:i/>
                <w:vertAlign w:val="subscript"/>
              </w:rPr>
              <w:t xml:space="preserve">q, </w:t>
            </w:r>
            <w:proofErr w:type="spellStart"/>
            <w:r w:rsidRPr="0001655C">
              <w:rPr>
                <w:b/>
                <w:bCs/>
                <w:i/>
                <w:vertAlign w:val="subscript"/>
              </w:rPr>
              <w:t>gsc</w:t>
            </w:r>
            <w:proofErr w:type="spellEnd"/>
            <w:r w:rsidRPr="0001655C">
              <w:rPr>
                <w:b/>
                <w:bCs/>
                <w:vertAlign w:val="subscript"/>
              </w:rPr>
              <w:t xml:space="preserve">  </w:t>
            </w:r>
            <w:r w:rsidRPr="0001655C">
              <w:rPr>
                <w:b/>
                <w:bCs/>
              </w:rPr>
              <w:t>=          (-1) * [</w:t>
            </w:r>
            <w:r w:rsidRPr="0001655C">
              <w:rPr>
                <w:b/>
                <w:noProof/>
                <w:position w:val="-20"/>
              </w:rPr>
              <w:drawing>
                <wp:inline distT="0" distB="0" distL="0" distR="0" wp14:anchorId="7109186D" wp14:editId="04FB07E2">
                  <wp:extent cx="182880" cy="27051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1655C">
              <w:rPr>
                <w:b/>
                <w:bCs/>
              </w:rPr>
              <w:t xml:space="preserve">(RTESOPR </w:t>
            </w:r>
            <w:r w:rsidRPr="0001655C">
              <w:rPr>
                <w:b/>
                <w:bCs/>
                <w:i/>
                <w:vertAlign w:val="subscript"/>
              </w:rPr>
              <w:t>b</w:t>
            </w:r>
            <w:r w:rsidRPr="0001655C">
              <w:rPr>
                <w:b/>
                <w:bCs/>
              </w:rPr>
              <w:t xml:space="preserve"> * NWSOL </w:t>
            </w:r>
            <w:r w:rsidRPr="0001655C">
              <w:rPr>
                <w:b/>
                <w:bCs/>
                <w:i/>
                <w:vertAlign w:val="subscript"/>
              </w:rPr>
              <w:t xml:space="preserve">q, </w:t>
            </w:r>
            <w:proofErr w:type="spellStart"/>
            <w:r w:rsidRPr="0001655C">
              <w:rPr>
                <w:b/>
                <w:bCs/>
                <w:i/>
                <w:vertAlign w:val="subscript"/>
              </w:rPr>
              <w:t>gsc</w:t>
            </w:r>
            <w:proofErr w:type="spellEnd"/>
            <w:r w:rsidRPr="0001655C">
              <w:rPr>
                <w:b/>
                <w:bCs/>
                <w:i/>
                <w:vertAlign w:val="subscript"/>
              </w:rPr>
              <w:t>, b</w:t>
            </w:r>
            <w:r w:rsidRPr="0001655C">
              <w:rPr>
                <w:b/>
                <w:bCs/>
              </w:rPr>
              <w:t>)]</w:t>
            </w:r>
          </w:p>
          <w:p w14:paraId="73F59E36" w14:textId="77777777" w:rsidR="0001655C" w:rsidRPr="0001655C" w:rsidRDefault="0001655C" w:rsidP="0001655C">
            <w:pPr>
              <w:widowControl w:val="0"/>
              <w:spacing w:after="240"/>
              <w:ind w:left="720" w:hanging="720"/>
              <w:rPr>
                <w:iCs/>
              </w:rPr>
            </w:pPr>
            <w:r w:rsidRPr="0001655C">
              <w:rPr>
                <w:bCs/>
                <w:iCs/>
                <w:szCs w:val="20"/>
              </w:rPr>
              <w:lastRenderedPageBreak/>
              <w:t>(5)</w:t>
            </w:r>
            <w:r w:rsidRPr="0001655C">
              <w:t xml:space="preserve"> </w:t>
            </w:r>
            <w:r w:rsidRPr="0001655C">
              <w:tab/>
              <w:t>The</w:t>
            </w:r>
            <w:r w:rsidRPr="0001655C">
              <w:rPr>
                <w:szCs w:val="20"/>
              </w:rPr>
              <w:t xml:space="preserve"> price for the SOTG, SODG</w:t>
            </w:r>
            <w:r w:rsidRPr="0001655C">
              <w:rPr>
                <w:bCs/>
              </w:rPr>
              <w:t>, SODESS, or SOTESS</w:t>
            </w:r>
            <w:r w:rsidRPr="0001655C">
              <w:rPr>
                <w:szCs w:val="20"/>
              </w:rPr>
              <w:t xml:space="preserve"> is determined as follows:</w:t>
            </w:r>
          </w:p>
          <w:p w14:paraId="30C36505" w14:textId="77777777" w:rsidR="0001655C" w:rsidRPr="0001655C" w:rsidRDefault="0001655C" w:rsidP="0001655C">
            <w:pPr>
              <w:tabs>
                <w:tab w:val="left" w:pos="2340"/>
                <w:tab w:val="left" w:pos="3420"/>
              </w:tabs>
              <w:spacing w:after="240"/>
              <w:ind w:left="3420" w:hanging="2700"/>
            </w:pPr>
            <w:r w:rsidRPr="0001655C">
              <w:t>RTESOPR</w:t>
            </w:r>
            <w:r w:rsidRPr="0001655C">
              <w:rPr>
                <w:i/>
                <w:iCs/>
                <w:vertAlign w:val="subscript"/>
              </w:rPr>
              <w:t xml:space="preserve"> b</w:t>
            </w:r>
            <w:r w:rsidRPr="0001655C">
              <w:t xml:space="preserve"> </w:t>
            </w:r>
            <w:r w:rsidRPr="0001655C">
              <w:tab/>
              <w:t>=</w:t>
            </w:r>
            <w:r w:rsidRPr="0001655C">
              <w:tab/>
              <w:t xml:space="preserve">Max [-$251, </w:t>
            </w:r>
            <w:ins w:id="572" w:author="ERCOT 012825" w:date="2024-11-27T10:48:00Z">
              <w:r w:rsidRPr="0001655C">
                <w:t>(</w:t>
              </w:r>
            </w:ins>
            <w:r w:rsidRPr="0001655C">
              <w:rPr>
                <w:position w:val="-22"/>
              </w:rPr>
              <w:object w:dxaOrig="225" w:dyaOrig="465" w14:anchorId="1359F8EE">
                <v:shape id="_x0000_i1181" type="#_x0000_t75" style="width:13.2pt;height:28.8pt" o:ole="">
                  <v:imagedata r:id="rId194" o:title=""/>
                </v:shape>
                <o:OLEObject Type="Embed" ProgID="Equation.3" ShapeID="_x0000_i1181" DrawAspect="Content" ObjectID="_1808977588" r:id="rId204"/>
              </w:object>
            </w:r>
            <w:r w:rsidRPr="0001655C">
              <w:t>(</w:t>
            </w:r>
            <w:del w:id="573" w:author="ERCOT 012825" w:date="2024-11-27T10:46:00Z">
              <w:r w:rsidRPr="0001655C" w:rsidDel="00B30D8F">
                <w:delText>(</w:delText>
              </w:r>
            </w:del>
            <w:r w:rsidRPr="0001655C">
              <w:t>SDWF</w:t>
            </w:r>
            <w:r w:rsidRPr="0001655C">
              <w:rPr>
                <w:i/>
                <w:iCs/>
                <w:vertAlign w:val="subscript"/>
              </w:rPr>
              <w:t xml:space="preserve"> y </w:t>
            </w:r>
            <w:r w:rsidRPr="0001655C">
              <w:t xml:space="preserve">* </w:t>
            </w:r>
            <w:ins w:id="574" w:author="ERCOT 012825" w:date="2025-01-08T17:29:00Z">
              <w:r w:rsidRPr="0001655C">
                <w:t>(</w:t>
              </w:r>
            </w:ins>
            <w:r w:rsidRPr="0001655C">
              <w:t xml:space="preserve">RTLMP </w:t>
            </w:r>
            <w:r w:rsidRPr="0001655C">
              <w:rPr>
                <w:i/>
                <w:iCs/>
                <w:vertAlign w:val="subscript"/>
              </w:rPr>
              <w:t>b, y</w:t>
            </w:r>
            <w:ins w:id="575" w:author="ERCOT 012825" w:date="2025-01-08T17:29:00Z">
              <w:r w:rsidRPr="0001655C">
                <w:t xml:space="preserve"> + RTRDMPA </w:t>
              </w:r>
              <w:r w:rsidRPr="0001655C">
                <w:rPr>
                  <w:i/>
                  <w:iCs/>
                  <w:vertAlign w:val="subscript"/>
                </w:rPr>
                <w:t>b, y</w:t>
              </w:r>
              <w:r w:rsidRPr="0001655C">
                <w:t>)</w:t>
              </w:r>
            </w:ins>
            <w:r w:rsidRPr="0001655C">
              <w:t xml:space="preserve">) </w:t>
            </w:r>
            <w:del w:id="576" w:author="ERCOT 012825" w:date="2025-01-08T17:29:00Z">
              <w:r w:rsidRPr="0001655C" w:rsidDel="004B0D74">
                <w:delText xml:space="preserve">+ </w:delText>
              </w:r>
            </w:del>
            <w:del w:id="577" w:author="ERCOT 012825" w:date="2024-11-27T10:43:00Z">
              <w:r w:rsidRPr="0001655C" w:rsidDel="00B30D8F">
                <w:delText>RTRDP</w:delText>
              </w:r>
            </w:del>
            <w:ins w:id="578" w:author="ERCOT 012825" w:date="2024-11-22T14:57:00Z">
              <w:del w:id="579" w:author="ERCOT 012825" w:date="2024-11-27T10:43:00Z">
                <w:r w:rsidRPr="0001655C" w:rsidDel="00B30D8F">
                  <w:rPr>
                    <w:i/>
                    <w:iCs/>
                    <w:vertAlign w:val="subscript"/>
                  </w:rPr>
                  <w:delText>p</w:delText>
                </w:r>
              </w:del>
            </w:ins>
            <w:r w:rsidRPr="0001655C">
              <w:t>)]</w:t>
            </w:r>
          </w:p>
          <w:p w14:paraId="53073DC4" w14:textId="77777777" w:rsidR="0001655C" w:rsidRPr="0001655C" w:rsidDel="004B0D74" w:rsidRDefault="0001655C" w:rsidP="0001655C">
            <w:pPr>
              <w:widowControl w:val="0"/>
              <w:spacing w:after="240" w:line="240" w:lineRule="exact"/>
              <w:ind w:firstLine="720"/>
              <w:rPr>
                <w:del w:id="580" w:author="ERCOT 012825" w:date="2024-11-27T10:45:00Z"/>
              </w:rPr>
            </w:pPr>
            <w:r w:rsidRPr="0001655C">
              <w:t>Where:</w:t>
            </w:r>
            <w:ins w:id="581" w:author="ERCOT 012825" w:date="2025-01-08T17:32:00Z">
              <w:r w:rsidRPr="0001655C">
                <w:rPr>
                  <w:rFonts w:ascii="Verdana" w:hAnsi="Verdana"/>
                  <w:sz w:val="16"/>
                  <w:szCs w:val="20"/>
                </w:rPr>
                <w:t xml:space="preserve"> </w:t>
              </w:r>
            </w:ins>
          </w:p>
          <w:p w14:paraId="57D976F2" w14:textId="77777777" w:rsidR="0001655C" w:rsidRPr="0001655C" w:rsidRDefault="0001655C" w:rsidP="0001655C">
            <w:pPr>
              <w:widowControl w:val="0"/>
              <w:spacing w:after="240" w:line="240" w:lineRule="exact"/>
              <w:rPr>
                <w:ins w:id="582" w:author="ERCOT 012825" w:date="2025-01-08T17:30:00Z"/>
                <w:rFonts w:ascii="Verdana" w:hAnsi="Verdana"/>
                <w:sz w:val="16"/>
              </w:rPr>
            </w:pPr>
          </w:p>
          <w:p w14:paraId="4CB50D96" w14:textId="77777777" w:rsidR="0001655C" w:rsidRPr="0001655C" w:rsidDel="00B30D8F" w:rsidRDefault="0001655C" w:rsidP="0001655C">
            <w:pPr>
              <w:spacing w:after="240"/>
              <w:ind w:left="720"/>
              <w:rPr>
                <w:del w:id="583" w:author="ERCOT 012825" w:date="2024-11-27T10:45:00Z"/>
              </w:rPr>
            </w:pPr>
            <w:del w:id="584" w:author="ERCOT 012825" w:date="2024-11-27T10:45:00Z">
              <w:r w:rsidRPr="0001655C" w:rsidDel="00B30D8F">
                <w:tab/>
                <w:delText>RTRD</w:delText>
              </w:r>
            </w:del>
            <w:ins w:id="585" w:author="ERCOT 012825" w:date="2024-11-22T13:44:00Z">
              <w:del w:id="586" w:author="ERCOT 012825" w:date="2024-11-27T10:45:00Z">
                <w:r w:rsidRPr="0001655C" w:rsidDel="00B30D8F">
                  <w:delText>SP</w:delText>
                </w:r>
              </w:del>
            </w:ins>
            <w:del w:id="587" w:author="ERCOT 012825" w:date="2024-11-27T10:45:00Z">
              <w:r w:rsidRPr="0001655C" w:rsidDel="00B30D8F">
                <w:delText>P</w:delText>
              </w:r>
            </w:del>
            <w:ins w:id="588" w:author="ERCOT 012825" w:date="2024-11-22T14:57:00Z">
              <w:del w:id="589" w:author="ERCOT 012825" w:date="2024-11-27T10:45:00Z">
                <w:r w:rsidRPr="0001655C" w:rsidDel="00B30D8F">
                  <w:rPr>
                    <w:i/>
                    <w:iCs/>
                    <w:vertAlign w:val="subscript"/>
                  </w:rPr>
                  <w:delText>p</w:delText>
                </w:r>
              </w:del>
            </w:ins>
            <w:del w:id="590" w:author="ERCOT 012825" w:date="2024-11-27T10:45:00Z">
              <w:r w:rsidRPr="0001655C" w:rsidDel="00B30D8F">
                <w:tab/>
                <w:delText>=</w:delText>
              </w:r>
              <w:r w:rsidRPr="0001655C" w:rsidDel="00B30D8F">
                <w:tab/>
              </w:r>
              <w:r w:rsidRPr="0001655C" w:rsidDel="00B30D8F">
                <w:rPr>
                  <w:position w:val="-22"/>
                </w:rPr>
                <w:object w:dxaOrig="225" w:dyaOrig="465" w14:anchorId="7DAF7555">
                  <v:shape id="_x0000_i1182" type="#_x0000_t75" style="width:13.2pt;height:28.8pt" o:ole="">
                    <v:imagedata r:id="rId194" o:title=""/>
                  </v:shape>
                  <o:OLEObject Type="Embed" ProgID="Equation.3" ShapeID="_x0000_i1182" DrawAspect="Content" ObjectID="_1808977589" r:id="rId205"/>
                </w:object>
              </w:r>
              <w:r w:rsidRPr="0001655C" w:rsidDel="00B30D8F">
                <w:delText>(SDWF</w:delText>
              </w:r>
              <w:r w:rsidRPr="0001655C" w:rsidDel="00B30D8F">
                <w:rPr>
                  <w:i/>
                  <w:iCs/>
                  <w:vertAlign w:val="subscript"/>
                </w:rPr>
                <w:delText xml:space="preserve"> y </w:delText>
              </w:r>
              <w:r w:rsidRPr="0001655C" w:rsidDel="00B30D8F">
                <w:delText>* RTRDPA</w:delText>
              </w:r>
              <w:r w:rsidRPr="0001655C" w:rsidDel="00B30D8F">
                <w:rPr>
                  <w:i/>
                  <w:iCs/>
                  <w:vertAlign w:val="subscript"/>
                </w:rPr>
                <w:delText xml:space="preserve"> </w:delText>
              </w:r>
            </w:del>
            <w:ins w:id="591" w:author="ERCOT 012825" w:date="2024-11-25T16:21:00Z">
              <w:del w:id="592" w:author="ERCOT 012825" w:date="2024-11-27T10:45:00Z">
                <w:r w:rsidRPr="0001655C" w:rsidDel="00B30D8F">
                  <w:rPr>
                    <w:i/>
                    <w:iCs/>
                    <w:vertAlign w:val="subscript"/>
                  </w:rPr>
                  <w:delText xml:space="preserve">p, </w:delText>
                </w:r>
              </w:del>
            </w:ins>
            <w:del w:id="593" w:author="ERCOT 012825" w:date="2024-11-27T10:45:00Z">
              <w:r w:rsidRPr="0001655C" w:rsidDel="00B30D8F">
                <w:rPr>
                  <w:i/>
                  <w:iCs/>
                  <w:vertAlign w:val="subscript"/>
                </w:rPr>
                <w:delText>y</w:delText>
              </w:r>
              <w:r w:rsidRPr="0001655C" w:rsidDel="00B30D8F">
                <w:delText>)</w:delText>
              </w:r>
            </w:del>
          </w:p>
          <w:p w14:paraId="58D70E01" w14:textId="77777777" w:rsidR="0001655C" w:rsidRPr="0001655C" w:rsidRDefault="0001655C" w:rsidP="0001655C">
            <w:pPr>
              <w:widowControl w:val="0"/>
              <w:spacing w:after="240"/>
              <w:ind w:left="720"/>
              <w:rPr>
                <w:lang w:val="es-ES"/>
              </w:rPr>
            </w:pPr>
            <w:del w:id="594" w:author="ERCOT 012825" w:date="2024-11-27T10:45:00Z">
              <w:r w:rsidRPr="0001655C" w:rsidDel="00B30D8F">
                <w:tab/>
              </w:r>
            </w:del>
            <w:r w:rsidRPr="0001655C">
              <w:t xml:space="preserve">SDWF </w:t>
            </w:r>
            <w:r w:rsidRPr="0001655C">
              <w:rPr>
                <w:i/>
                <w:vertAlign w:val="subscript"/>
              </w:rPr>
              <w:t>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4F354AE5">
                <v:shape id="_x0000_i1183" type="#_x0000_t75" style="width:13.2pt;height:28.8pt" o:ole="">
                  <v:imagedata r:id="rId194" o:title=""/>
                </v:shape>
                <o:OLEObject Type="Embed" ProgID="Equation.3" ShapeID="_x0000_i1183" DrawAspect="Content" ObjectID="_1808977590" r:id="rId206"/>
              </w:object>
            </w:r>
            <w:r w:rsidRPr="0001655C">
              <w:t xml:space="preserve">TLMP </w:t>
            </w:r>
            <w:r w:rsidRPr="0001655C">
              <w:rPr>
                <w:i/>
                <w:vertAlign w:val="subscript"/>
              </w:rPr>
              <w:t>y</w:t>
            </w:r>
          </w:p>
          <w:p w14:paraId="4D412663" w14:textId="77777777" w:rsidR="0001655C" w:rsidRPr="0001655C" w:rsidRDefault="0001655C" w:rsidP="0001655C">
            <w:pPr>
              <w:widowControl w:val="0"/>
            </w:pPr>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01655C" w:rsidRPr="0001655C" w14:paraId="3A9C12DB" w14:textId="77777777" w:rsidTr="003B71DB">
              <w:trPr>
                <w:cantSplit/>
                <w:tblHeader/>
              </w:trPr>
              <w:tc>
                <w:tcPr>
                  <w:tcW w:w="1145" w:type="pct"/>
                </w:tcPr>
                <w:p w14:paraId="576A7EA1" w14:textId="77777777" w:rsidR="0001655C" w:rsidRPr="0001655C" w:rsidRDefault="0001655C" w:rsidP="0001655C">
                  <w:pPr>
                    <w:widowControl w:val="0"/>
                    <w:spacing w:after="240"/>
                    <w:rPr>
                      <w:b/>
                      <w:iCs/>
                      <w:sz w:val="20"/>
                      <w:szCs w:val="20"/>
                    </w:rPr>
                  </w:pPr>
                  <w:r w:rsidRPr="0001655C">
                    <w:rPr>
                      <w:b/>
                      <w:iCs/>
                      <w:sz w:val="20"/>
                      <w:szCs w:val="20"/>
                    </w:rPr>
                    <w:t>Variable</w:t>
                  </w:r>
                </w:p>
              </w:tc>
              <w:tc>
                <w:tcPr>
                  <w:tcW w:w="675" w:type="pct"/>
                </w:tcPr>
                <w:p w14:paraId="2B88B816" w14:textId="77777777" w:rsidR="0001655C" w:rsidRPr="0001655C" w:rsidRDefault="0001655C" w:rsidP="0001655C">
                  <w:pPr>
                    <w:widowControl w:val="0"/>
                    <w:spacing w:after="240"/>
                    <w:rPr>
                      <w:b/>
                      <w:iCs/>
                      <w:sz w:val="20"/>
                      <w:szCs w:val="20"/>
                    </w:rPr>
                  </w:pPr>
                  <w:r w:rsidRPr="0001655C">
                    <w:rPr>
                      <w:b/>
                      <w:iCs/>
                      <w:sz w:val="20"/>
                      <w:szCs w:val="20"/>
                    </w:rPr>
                    <w:t>Unit</w:t>
                  </w:r>
                </w:p>
              </w:tc>
              <w:tc>
                <w:tcPr>
                  <w:tcW w:w="3180" w:type="pct"/>
                </w:tcPr>
                <w:p w14:paraId="370AF66A" w14:textId="77777777" w:rsidR="0001655C" w:rsidRPr="0001655C" w:rsidRDefault="0001655C" w:rsidP="0001655C">
                  <w:pPr>
                    <w:widowControl w:val="0"/>
                    <w:spacing w:after="240"/>
                    <w:rPr>
                      <w:b/>
                      <w:iCs/>
                      <w:sz w:val="20"/>
                      <w:szCs w:val="20"/>
                    </w:rPr>
                  </w:pPr>
                  <w:r w:rsidRPr="0001655C">
                    <w:rPr>
                      <w:b/>
                      <w:iCs/>
                      <w:sz w:val="20"/>
                      <w:szCs w:val="20"/>
                    </w:rPr>
                    <w:t>Description</w:t>
                  </w:r>
                </w:p>
              </w:tc>
            </w:tr>
            <w:tr w:rsidR="0001655C" w:rsidRPr="0001655C" w14:paraId="012B7F76" w14:textId="77777777" w:rsidTr="003B71DB">
              <w:trPr>
                <w:cantSplit/>
              </w:trPr>
              <w:tc>
                <w:tcPr>
                  <w:tcW w:w="1145" w:type="pct"/>
                </w:tcPr>
                <w:p w14:paraId="108C26F1" w14:textId="77777777" w:rsidR="0001655C" w:rsidRPr="0001655C" w:rsidRDefault="0001655C" w:rsidP="0001655C">
                  <w:pPr>
                    <w:widowControl w:val="0"/>
                    <w:spacing w:after="60"/>
                    <w:rPr>
                      <w:sz w:val="20"/>
                      <w:szCs w:val="20"/>
                    </w:rPr>
                  </w:pPr>
                  <w:r w:rsidRPr="0001655C">
                    <w:rPr>
                      <w:sz w:val="20"/>
                      <w:szCs w:val="20"/>
                    </w:rPr>
                    <w:t>RTGSOAMT</w:t>
                  </w:r>
                  <w:r w:rsidRPr="0001655C">
                    <w:rPr>
                      <w:sz w:val="20"/>
                      <w:szCs w:val="20"/>
                      <w:vertAlign w:val="subscript"/>
                    </w:rPr>
                    <w:t xml:space="preserve"> </w:t>
                  </w:r>
                  <w:r w:rsidRPr="0001655C">
                    <w:rPr>
                      <w:i/>
                      <w:sz w:val="20"/>
                      <w:szCs w:val="20"/>
                      <w:vertAlign w:val="subscript"/>
                    </w:rPr>
                    <w:t>q,</w:t>
                  </w:r>
                  <w:r w:rsidRPr="0001655C">
                    <w:rPr>
                      <w:sz w:val="20"/>
                      <w:szCs w:val="20"/>
                      <w:vertAlign w:val="subscript"/>
                    </w:rPr>
                    <w:t xml:space="preserve"> </w:t>
                  </w:r>
                  <w:proofErr w:type="spellStart"/>
                  <w:r w:rsidRPr="0001655C">
                    <w:rPr>
                      <w:i/>
                      <w:sz w:val="20"/>
                      <w:szCs w:val="20"/>
                      <w:vertAlign w:val="subscript"/>
                    </w:rPr>
                    <w:t>gsc</w:t>
                  </w:r>
                  <w:proofErr w:type="spellEnd"/>
                </w:p>
              </w:tc>
              <w:tc>
                <w:tcPr>
                  <w:tcW w:w="675" w:type="pct"/>
                </w:tcPr>
                <w:p w14:paraId="6BBE94AF" w14:textId="77777777" w:rsidR="0001655C" w:rsidRPr="0001655C" w:rsidRDefault="0001655C" w:rsidP="0001655C">
                  <w:pPr>
                    <w:widowControl w:val="0"/>
                    <w:spacing w:after="60"/>
                    <w:rPr>
                      <w:sz w:val="20"/>
                      <w:szCs w:val="20"/>
                    </w:rPr>
                  </w:pPr>
                  <w:r w:rsidRPr="0001655C">
                    <w:rPr>
                      <w:sz w:val="20"/>
                      <w:szCs w:val="20"/>
                    </w:rPr>
                    <w:t>$</w:t>
                  </w:r>
                </w:p>
              </w:tc>
              <w:tc>
                <w:tcPr>
                  <w:tcW w:w="3180" w:type="pct"/>
                </w:tcPr>
                <w:p w14:paraId="095AF311" w14:textId="77777777" w:rsidR="0001655C" w:rsidRPr="0001655C" w:rsidRDefault="0001655C" w:rsidP="0001655C">
                  <w:pPr>
                    <w:widowControl w:val="0"/>
                    <w:spacing w:after="60"/>
                    <w:rPr>
                      <w:i/>
                      <w:sz w:val="20"/>
                      <w:szCs w:val="20"/>
                    </w:rPr>
                  </w:pPr>
                  <w:r w:rsidRPr="0001655C">
                    <w:rPr>
                      <w:i/>
                      <w:sz w:val="20"/>
                      <w:szCs w:val="20"/>
                    </w:rPr>
                    <w:t>Real-Time Generation for SODG, SOTG, SODESS, or SOTESS Site Amount</w:t>
                  </w:r>
                  <w:r w:rsidRPr="0001655C" w:rsidDel="006C2DC2">
                    <w:rPr>
                      <w:i/>
                      <w:sz w:val="20"/>
                      <w:szCs w:val="20"/>
                    </w:rPr>
                    <w:t xml:space="preserve"> </w:t>
                  </w:r>
                  <w:r w:rsidRPr="0001655C">
                    <w:rPr>
                      <w:sz w:val="20"/>
                      <w:szCs w:val="20"/>
                    </w:rPr>
                    <w:t xml:space="preserve">—The total payment or charge for generation to QSE </w:t>
                  </w:r>
                  <w:r w:rsidRPr="0001655C">
                    <w:rPr>
                      <w:i/>
                      <w:sz w:val="20"/>
                      <w:szCs w:val="20"/>
                    </w:rPr>
                    <w:t>q</w:t>
                  </w:r>
                  <w:r w:rsidRPr="0001655C">
                    <w:rPr>
                      <w:sz w:val="20"/>
                      <w:szCs w:val="20"/>
                    </w:rPr>
                    <w:t xml:space="preserve"> for SODG, SOTG, SODESS, or SOTESS site</w:t>
                  </w:r>
                  <w:r w:rsidRPr="0001655C">
                    <w:rPr>
                      <w:i/>
                      <w:sz w:val="20"/>
                      <w:szCs w:val="20"/>
                    </w:rPr>
                    <w:t xml:space="preserve"> </w:t>
                  </w:r>
                  <w:proofErr w:type="spellStart"/>
                  <w:r w:rsidRPr="0001655C">
                    <w:rPr>
                      <w:i/>
                      <w:sz w:val="20"/>
                      <w:szCs w:val="20"/>
                    </w:rPr>
                    <w:t>gsc</w:t>
                  </w:r>
                  <w:proofErr w:type="spellEnd"/>
                  <w:r w:rsidRPr="0001655C">
                    <w:rPr>
                      <w:sz w:val="20"/>
                      <w:szCs w:val="20"/>
                    </w:rPr>
                    <w:t xml:space="preserve"> for the 15-minute Settlement Interval.</w:t>
                  </w:r>
                </w:p>
              </w:tc>
            </w:tr>
            <w:tr w:rsidR="0001655C" w:rsidRPr="0001655C" w14:paraId="6DD73691" w14:textId="77777777" w:rsidTr="003B71DB">
              <w:trPr>
                <w:cantSplit/>
              </w:trPr>
              <w:tc>
                <w:tcPr>
                  <w:tcW w:w="1145" w:type="pct"/>
                </w:tcPr>
                <w:p w14:paraId="7CC592C0" w14:textId="77777777" w:rsidR="0001655C" w:rsidRPr="0001655C" w:rsidRDefault="0001655C" w:rsidP="0001655C">
                  <w:pPr>
                    <w:widowControl w:val="0"/>
                    <w:spacing w:after="60"/>
                    <w:rPr>
                      <w:sz w:val="20"/>
                      <w:szCs w:val="20"/>
                    </w:rPr>
                  </w:pPr>
                  <w:r w:rsidRPr="0001655C">
                    <w:rPr>
                      <w:sz w:val="20"/>
                      <w:szCs w:val="20"/>
                    </w:rPr>
                    <w:t>RTWSLSOAMT</w:t>
                  </w:r>
                  <w:r w:rsidRPr="0001655C">
                    <w:rPr>
                      <w:sz w:val="20"/>
                      <w:szCs w:val="20"/>
                      <w:vertAlign w:val="subscript"/>
                    </w:rPr>
                    <w:t xml:space="preserve"> </w:t>
                  </w:r>
                  <w:r w:rsidRPr="0001655C">
                    <w:rPr>
                      <w:i/>
                      <w:sz w:val="20"/>
                      <w:szCs w:val="20"/>
                      <w:vertAlign w:val="subscript"/>
                    </w:rPr>
                    <w:t>q,</w:t>
                  </w:r>
                  <w:r w:rsidRPr="0001655C">
                    <w:rPr>
                      <w:sz w:val="20"/>
                      <w:szCs w:val="20"/>
                      <w:vertAlign w:val="subscript"/>
                    </w:rPr>
                    <w:t xml:space="preserve"> </w:t>
                  </w:r>
                  <w:proofErr w:type="spellStart"/>
                  <w:r w:rsidRPr="0001655C">
                    <w:rPr>
                      <w:i/>
                      <w:sz w:val="20"/>
                      <w:szCs w:val="20"/>
                      <w:vertAlign w:val="subscript"/>
                    </w:rPr>
                    <w:t>gsc</w:t>
                  </w:r>
                  <w:proofErr w:type="spellEnd"/>
                </w:p>
              </w:tc>
              <w:tc>
                <w:tcPr>
                  <w:tcW w:w="675" w:type="pct"/>
                </w:tcPr>
                <w:p w14:paraId="429BDB7E" w14:textId="77777777" w:rsidR="0001655C" w:rsidRPr="0001655C" w:rsidRDefault="0001655C" w:rsidP="0001655C">
                  <w:pPr>
                    <w:widowControl w:val="0"/>
                    <w:spacing w:after="60"/>
                    <w:rPr>
                      <w:sz w:val="20"/>
                      <w:szCs w:val="20"/>
                    </w:rPr>
                  </w:pPr>
                  <w:r w:rsidRPr="0001655C">
                    <w:rPr>
                      <w:sz w:val="20"/>
                      <w:szCs w:val="20"/>
                    </w:rPr>
                    <w:t>$</w:t>
                  </w:r>
                </w:p>
              </w:tc>
              <w:tc>
                <w:tcPr>
                  <w:tcW w:w="3180" w:type="pct"/>
                </w:tcPr>
                <w:p w14:paraId="70404D02" w14:textId="77777777" w:rsidR="0001655C" w:rsidRPr="0001655C" w:rsidRDefault="0001655C" w:rsidP="0001655C">
                  <w:pPr>
                    <w:widowControl w:val="0"/>
                    <w:spacing w:after="60"/>
                    <w:rPr>
                      <w:i/>
                      <w:sz w:val="20"/>
                      <w:szCs w:val="20"/>
                    </w:rPr>
                  </w:pPr>
                  <w:r w:rsidRPr="0001655C">
                    <w:rPr>
                      <w:i/>
                      <w:sz w:val="20"/>
                      <w:szCs w:val="20"/>
                    </w:rPr>
                    <w:t xml:space="preserve">Real-Time WSL for SODESS or SOTESS Site Amount </w:t>
                  </w:r>
                  <w:r w:rsidRPr="0001655C">
                    <w:rPr>
                      <w:sz w:val="20"/>
                      <w:szCs w:val="20"/>
                    </w:rPr>
                    <w:t xml:space="preserve">—The total payment or charge for WSL to QSE </w:t>
                  </w:r>
                  <w:r w:rsidRPr="0001655C">
                    <w:rPr>
                      <w:i/>
                      <w:sz w:val="20"/>
                      <w:szCs w:val="20"/>
                    </w:rPr>
                    <w:t>q</w:t>
                  </w:r>
                  <w:r w:rsidRPr="0001655C">
                    <w:rPr>
                      <w:sz w:val="20"/>
                      <w:szCs w:val="20"/>
                    </w:rPr>
                    <w:t xml:space="preserve"> for the SODESS or SOTESS site</w:t>
                  </w:r>
                  <w:r w:rsidRPr="0001655C">
                    <w:rPr>
                      <w:i/>
                      <w:sz w:val="20"/>
                      <w:szCs w:val="20"/>
                    </w:rPr>
                    <w:t xml:space="preserve"> </w:t>
                  </w:r>
                  <w:proofErr w:type="spellStart"/>
                  <w:r w:rsidRPr="0001655C">
                    <w:rPr>
                      <w:i/>
                      <w:sz w:val="20"/>
                      <w:szCs w:val="20"/>
                    </w:rPr>
                    <w:t>gsc</w:t>
                  </w:r>
                  <w:proofErr w:type="spellEnd"/>
                  <w:r w:rsidRPr="0001655C">
                    <w:rPr>
                      <w:sz w:val="20"/>
                      <w:szCs w:val="20"/>
                    </w:rPr>
                    <w:t xml:space="preserve"> for the 15-minute Settlement Interval. </w:t>
                  </w:r>
                </w:p>
              </w:tc>
            </w:tr>
            <w:tr w:rsidR="0001655C" w:rsidRPr="0001655C" w14:paraId="150C9B87" w14:textId="77777777" w:rsidTr="003B71DB">
              <w:trPr>
                <w:cantSplit/>
              </w:trPr>
              <w:tc>
                <w:tcPr>
                  <w:tcW w:w="1145" w:type="pct"/>
                </w:tcPr>
                <w:p w14:paraId="745547CB" w14:textId="77777777" w:rsidR="0001655C" w:rsidRPr="0001655C" w:rsidRDefault="0001655C" w:rsidP="0001655C">
                  <w:pPr>
                    <w:widowControl w:val="0"/>
                    <w:spacing w:after="60"/>
                    <w:rPr>
                      <w:sz w:val="20"/>
                      <w:szCs w:val="20"/>
                    </w:rPr>
                  </w:pPr>
                  <w:r w:rsidRPr="0001655C">
                    <w:rPr>
                      <w:sz w:val="20"/>
                      <w:szCs w:val="20"/>
                    </w:rPr>
                    <w:t>RTNWSLSOAMT</w:t>
                  </w:r>
                  <w:r w:rsidRPr="0001655C">
                    <w:rPr>
                      <w:sz w:val="20"/>
                      <w:szCs w:val="20"/>
                      <w:vertAlign w:val="subscript"/>
                    </w:rPr>
                    <w:t xml:space="preserve"> </w:t>
                  </w:r>
                  <w:r w:rsidRPr="0001655C">
                    <w:rPr>
                      <w:i/>
                      <w:sz w:val="20"/>
                      <w:szCs w:val="20"/>
                      <w:vertAlign w:val="subscript"/>
                    </w:rPr>
                    <w:t>q,</w:t>
                  </w:r>
                  <w:r w:rsidRPr="0001655C">
                    <w:rPr>
                      <w:sz w:val="20"/>
                      <w:szCs w:val="20"/>
                      <w:vertAlign w:val="subscript"/>
                    </w:rPr>
                    <w:t xml:space="preserve"> </w:t>
                  </w:r>
                  <w:proofErr w:type="spellStart"/>
                  <w:r w:rsidRPr="0001655C">
                    <w:rPr>
                      <w:i/>
                      <w:sz w:val="20"/>
                      <w:szCs w:val="20"/>
                      <w:vertAlign w:val="subscript"/>
                    </w:rPr>
                    <w:t>gsc</w:t>
                  </w:r>
                  <w:proofErr w:type="spellEnd"/>
                </w:p>
              </w:tc>
              <w:tc>
                <w:tcPr>
                  <w:tcW w:w="675" w:type="pct"/>
                </w:tcPr>
                <w:p w14:paraId="06B01EFA" w14:textId="77777777" w:rsidR="0001655C" w:rsidRPr="0001655C" w:rsidRDefault="0001655C" w:rsidP="0001655C">
                  <w:pPr>
                    <w:widowControl w:val="0"/>
                    <w:spacing w:after="60"/>
                    <w:rPr>
                      <w:sz w:val="20"/>
                      <w:szCs w:val="20"/>
                    </w:rPr>
                  </w:pPr>
                  <w:r w:rsidRPr="0001655C">
                    <w:rPr>
                      <w:sz w:val="20"/>
                      <w:szCs w:val="20"/>
                    </w:rPr>
                    <w:t>$</w:t>
                  </w:r>
                </w:p>
              </w:tc>
              <w:tc>
                <w:tcPr>
                  <w:tcW w:w="3180" w:type="pct"/>
                </w:tcPr>
                <w:p w14:paraId="2DA10369" w14:textId="77777777" w:rsidR="0001655C" w:rsidRPr="0001655C" w:rsidRDefault="0001655C" w:rsidP="0001655C">
                  <w:pPr>
                    <w:widowControl w:val="0"/>
                    <w:spacing w:after="60"/>
                    <w:rPr>
                      <w:i/>
                      <w:sz w:val="20"/>
                      <w:szCs w:val="20"/>
                    </w:rPr>
                  </w:pPr>
                  <w:r w:rsidRPr="0001655C">
                    <w:rPr>
                      <w:i/>
                      <w:sz w:val="20"/>
                      <w:szCs w:val="20"/>
                    </w:rPr>
                    <w:t xml:space="preserve">Real-Time Non-WSL for SODESS or SOTESS Site Amount </w:t>
                  </w:r>
                  <w:r w:rsidRPr="0001655C">
                    <w:rPr>
                      <w:sz w:val="20"/>
                      <w:szCs w:val="20"/>
                    </w:rPr>
                    <w:t xml:space="preserve">—The total payment or charge for Non-WSL Settlement Only Charging Load to QSE </w:t>
                  </w:r>
                  <w:r w:rsidRPr="0001655C">
                    <w:rPr>
                      <w:i/>
                      <w:sz w:val="20"/>
                      <w:szCs w:val="20"/>
                    </w:rPr>
                    <w:t>q</w:t>
                  </w:r>
                  <w:r w:rsidRPr="0001655C">
                    <w:rPr>
                      <w:sz w:val="20"/>
                      <w:szCs w:val="20"/>
                    </w:rPr>
                    <w:t xml:space="preserve"> for the SODESS or SOTESS site</w:t>
                  </w:r>
                  <w:r w:rsidRPr="0001655C">
                    <w:rPr>
                      <w:i/>
                      <w:sz w:val="20"/>
                      <w:szCs w:val="20"/>
                    </w:rPr>
                    <w:t xml:space="preserve"> </w:t>
                  </w:r>
                  <w:proofErr w:type="spellStart"/>
                  <w:r w:rsidRPr="0001655C">
                    <w:rPr>
                      <w:i/>
                      <w:sz w:val="20"/>
                      <w:szCs w:val="20"/>
                    </w:rPr>
                    <w:t>gsc</w:t>
                  </w:r>
                  <w:proofErr w:type="spellEnd"/>
                  <w:r w:rsidRPr="0001655C">
                    <w:rPr>
                      <w:sz w:val="20"/>
                      <w:szCs w:val="20"/>
                    </w:rPr>
                    <w:t xml:space="preserve"> for the 15-minute Settlement Interval. </w:t>
                  </w:r>
                </w:p>
              </w:tc>
            </w:tr>
            <w:tr w:rsidR="0001655C" w:rsidRPr="0001655C" w14:paraId="1E62E775" w14:textId="77777777" w:rsidTr="003B71DB">
              <w:trPr>
                <w:cantSplit/>
              </w:trPr>
              <w:tc>
                <w:tcPr>
                  <w:tcW w:w="1145" w:type="pct"/>
                </w:tcPr>
                <w:p w14:paraId="1FB74F5B" w14:textId="77777777" w:rsidR="0001655C" w:rsidRPr="0001655C" w:rsidRDefault="0001655C" w:rsidP="0001655C">
                  <w:pPr>
                    <w:widowControl w:val="0"/>
                    <w:spacing w:after="60"/>
                    <w:rPr>
                      <w:sz w:val="20"/>
                      <w:szCs w:val="20"/>
                    </w:rPr>
                  </w:pPr>
                  <w:r w:rsidRPr="0001655C">
                    <w:rPr>
                      <w:sz w:val="20"/>
                      <w:szCs w:val="20"/>
                    </w:rPr>
                    <w:t xml:space="preserve">RTESOPR </w:t>
                  </w:r>
                  <w:r w:rsidRPr="0001655C">
                    <w:rPr>
                      <w:i/>
                      <w:sz w:val="20"/>
                      <w:szCs w:val="20"/>
                      <w:vertAlign w:val="subscript"/>
                    </w:rPr>
                    <w:t>b</w:t>
                  </w:r>
                </w:p>
              </w:tc>
              <w:tc>
                <w:tcPr>
                  <w:tcW w:w="675" w:type="pct"/>
                </w:tcPr>
                <w:p w14:paraId="566C0A35" w14:textId="77777777" w:rsidR="0001655C" w:rsidRPr="0001655C" w:rsidRDefault="0001655C" w:rsidP="0001655C">
                  <w:pPr>
                    <w:widowControl w:val="0"/>
                    <w:spacing w:after="60"/>
                    <w:rPr>
                      <w:i/>
                      <w:sz w:val="20"/>
                      <w:szCs w:val="20"/>
                    </w:rPr>
                  </w:pPr>
                  <w:r w:rsidRPr="0001655C">
                    <w:rPr>
                      <w:sz w:val="20"/>
                      <w:szCs w:val="20"/>
                    </w:rPr>
                    <w:t>$/MWh</w:t>
                  </w:r>
                </w:p>
              </w:tc>
              <w:tc>
                <w:tcPr>
                  <w:tcW w:w="3180" w:type="pct"/>
                </w:tcPr>
                <w:p w14:paraId="09D07D48" w14:textId="77777777" w:rsidR="0001655C" w:rsidRPr="0001655C" w:rsidRDefault="0001655C" w:rsidP="0001655C">
                  <w:pPr>
                    <w:widowControl w:val="0"/>
                    <w:spacing w:after="60"/>
                    <w:rPr>
                      <w:sz w:val="20"/>
                      <w:szCs w:val="20"/>
                    </w:rPr>
                  </w:pPr>
                  <w:r w:rsidRPr="0001655C">
                    <w:rPr>
                      <w:i/>
                      <w:sz w:val="20"/>
                      <w:szCs w:val="20"/>
                    </w:rPr>
                    <w:t xml:space="preserve">Real-Time Price for the Energy Metered for each SODG, SOTG, SODESS, or SOTESS Site </w:t>
                  </w:r>
                  <w:r w:rsidRPr="0001655C">
                    <w:rPr>
                      <w:sz w:val="20"/>
                      <w:szCs w:val="20"/>
                    </w:rPr>
                    <w:sym w:font="Symbol" w:char="F0BE"/>
                  </w:r>
                  <w:r w:rsidRPr="0001655C">
                    <w:rPr>
                      <w:sz w:val="20"/>
                      <w:szCs w:val="20"/>
                    </w:rPr>
                    <w:t xml:space="preserve">The Real-Time price at Electrical Bus </w:t>
                  </w:r>
                  <w:r w:rsidRPr="0001655C">
                    <w:rPr>
                      <w:i/>
                      <w:sz w:val="20"/>
                      <w:szCs w:val="20"/>
                    </w:rPr>
                    <w:t>b</w:t>
                  </w:r>
                  <w:r w:rsidRPr="0001655C">
                    <w:rPr>
                      <w:sz w:val="20"/>
                      <w:szCs w:val="20"/>
                    </w:rPr>
                    <w:t xml:space="preserve"> for the Settlement Meter for the SODG, SOTG, SODESS</w:t>
                  </w:r>
                  <w:r w:rsidRPr="0001655C">
                    <w:rPr>
                      <w:i/>
                      <w:sz w:val="20"/>
                      <w:szCs w:val="20"/>
                    </w:rPr>
                    <w:t xml:space="preserve">, </w:t>
                  </w:r>
                  <w:r w:rsidRPr="0001655C">
                    <w:rPr>
                      <w:sz w:val="20"/>
                      <w:szCs w:val="20"/>
                    </w:rPr>
                    <w:t>or SOTESS site for the 15-minute Settlement Interval.</w:t>
                  </w:r>
                </w:p>
              </w:tc>
            </w:tr>
            <w:tr w:rsidR="0001655C" w:rsidRPr="0001655C" w14:paraId="58070803" w14:textId="77777777" w:rsidTr="003B71DB">
              <w:trPr>
                <w:cantSplit/>
              </w:trPr>
              <w:tc>
                <w:tcPr>
                  <w:tcW w:w="1145" w:type="pct"/>
                </w:tcPr>
                <w:p w14:paraId="5356451A" w14:textId="77777777" w:rsidR="0001655C" w:rsidRPr="0001655C" w:rsidRDefault="0001655C" w:rsidP="0001655C">
                  <w:pPr>
                    <w:widowControl w:val="0"/>
                    <w:spacing w:after="60"/>
                    <w:rPr>
                      <w:sz w:val="20"/>
                      <w:szCs w:val="20"/>
                    </w:rPr>
                  </w:pPr>
                  <w:r w:rsidRPr="0001655C">
                    <w:rPr>
                      <w:sz w:val="20"/>
                      <w:szCs w:val="20"/>
                    </w:rPr>
                    <w:t>MEBSOGNET</w:t>
                  </w:r>
                  <w:r w:rsidRPr="0001655C">
                    <w:rPr>
                      <w:i/>
                      <w:sz w:val="20"/>
                      <w:szCs w:val="20"/>
                      <w:vertAlign w:val="subscript"/>
                    </w:rPr>
                    <w:t xml:space="preserve"> q, </w:t>
                  </w:r>
                  <w:proofErr w:type="spellStart"/>
                  <w:r w:rsidRPr="0001655C">
                    <w:rPr>
                      <w:i/>
                      <w:sz w:val="20"/>
                      <w:szCs w:val="20"/>
                      <w:vertAlign w:val="subscript"/>
                    </w:rPr>
                    <w:t>gsc</w:t>
                  </w:r>
                  <w:proofErr w:type="spellEnd"/>
                </w:p>
              </w:tc>
              <w:tc>
                <w:tcPr>
                  <w:tcW w:w="675" w:type="pct"/>
                </w:tcPr>
                <w:p w14:paraId="2FA5C8DE"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0617BF00" w14:textId="77777777" w:rsidR="0001655C" w:rsidRPr="0001655C" w:rsidRDefault="0001655C" w:rsidP="0001655C">
                  <w:pPr>
                    <w:widowControl w:val="0"/>
                    <w:spacing w:after="60"/>
                    <w:rPr>
                      <w:i/>
                      <w:sz w:val="20"/>
                      <w:szCs w:val="20"/>
                    </w:rPr>
                  </w:pPr>
                  <w:r w:rsidRPr="0001655C">
                    <w:rPr>
                      <w:i/>
                      <w:sz w:val="20"/>
                      <w:szCs w:val="20"/>
                    </w:rPr>
                    <w:t xml:space="preserve">Net Metered energy at </w:t>
                  </w:r>
                  <w:proofErr w:type="spellStart"/>
                  <w:r w:rsidRPr="0001655C">
                    <w:rPr>
                      <w:i/>
                      <w:sz w:val="20"/>
                      <w:szCs w:val="20"/>
                    </w:rPr>
                    <w:t>gsc</w:t>
                  </w:r>
                  <w:proofErr w:type="spellEnd"/>
                  <w:r w:rsidRPr="0001655C">
                    <w:rPr>
                      <w:i/>
                      <w:sz w:val="20"/>
                      <w:szCs w:val="20"/>
                    </w:rPr>
                    <w:t xml:space="preserve"> for an SODG, SOTG, SODESS or SOTESS Site </w:t>
                  </w:r>
                  <w:r w:rsidRPr="0001655C">
                    <w:rPr>
                      <w:sz w:val="20"/>
                      <w:szCs w:val="20"/>
                    </w:rPr>
                    <w:sym w:font="Symbol" w:char="F0BE"/>
                  </w:r>
                  <w:r w:rsidRPr="0001655C">
                    <w:rPr>
                      <w:sz w:val="20"/>
                      <w:szCs w:val="20"/>
                    </w:rPr>
                    <w:t>The net sum for all Settlement Meters for SODG, SOTG, SODESS, or SOTESS site</w:t>
                  </w:r>
                  <w:r w:rsidRPr="0001655C">
                    <w:rPr>
                      <w:i/>
                      <w:sz w:val="20"/>
                      <w:szCs w:val="20"/>
                    </w:rPr>
                    <w:t xml:space="preserve"> </w:t>
                  </w:r>
                  <w:proofErr w:type="spellStart"/>
                  <w:r w:rsidRPr="0001655C">
                    <w:rPr>
                      <w:i/>
                      <w:sz w:val="20"/>
                      <w:szCs w:val="20"/>
                    </w:rPr>
                    <w:t>gsc</w:t>
                  </w:r>
                  <w:proofErr w:type="spellEnd"/>
                  <w:r w:rsidRPr="0001655C">
                    <w:rPr>
                      <w:sz w:val="20"/>
                      <w:szCs w:val="20"/>
                    </w:rPr>
                    <w:t xml:space="preserve"> represented by QSE </w:t>
                  </w:r>
                  <w:r w:rsidRPr="0001655C">
                    <w:rPr>
                      <w:i/>
                      <w:sz w:val="20"/>
                      <w:szCs w:val="20"/>
                    </w:rPr>
                    <w:t>q</w:t>
                  </w:r>
                  <w:r w:rsidRPr="0001655C">
                    <w:rPr>
                      <w:sz w:val="20"/>
                      <w:szCs w:val="20"/>
                    </w:rPr>
                    <w:t>.  A positive value indicates an injection of power to the ERCOT System.</w:t>
                  </w:r>
                </w:p>
              </w:tc>
            </w:tr>
            <w:tr w:rsidR="0001655C" w:rsidRPr="0001655C" w14:paraId="55266015" w14:textId="77777777" w:rsidTr="003B71DB">
              <w:trPr>
                <w:cantSplit/>
              </w:trPr>
              <w:tc>
                <w:tcPr>
                  <w:tcW w:w="1145" w:type="pct"/>
                </w:tcPr>
                <w:p w14:paraId="20CB50F4" w14:textId="77777777" w:rsidR="0001655C" w:rsidRPr="0001655C" w:rsidRDefault="0001655C" w:rsidP="0001655C">
                  <w:pPr>
                    <w:widowControl w:val="0"/>
                    <w:spacing w:after="60"/>
                    <w:rPr>
                      <w:sz w:val="20"/>
                      <w:szCs w:val="20"/>
                    </w:rPr>
                  </w:pPr>
                  <w:r w:rsidRPr="0001655C">
                    <w:rPr>
                      <w:sz w:val="20"/>
                      <w:szCs w:val="20"/>
                    </w:rPr>
                    <w:t xml:space="preserve">MEBSOG </w:t>
                  </w:r>
                  <w:r w:rsidRPr="0001655C">
                    <w:rPr>
                      <w:i/>
                      <w:sz w:val="20"/>
                      <w:szCs w:val="20"/>
                      <w:vertAlign w:val="subscript"/>
                    </w:rPr>
                    <w:t>q,</w:t>
                  </w:r>
                  <w:r w:rsidRPr="0001655C">
                    <w:rPr>
                      <w:sz w:val="20"/>
                      <w:szCs w:val="20"/>
                    </w:rPr>
                    <w:t xml:space="preserve"> </w:t>
                  </w:r>
                  <w:proofErr w:type="spellStart"/>
                  <w:r w:rsidRPr="0001655C">
                    <w:rPr>
                      <w:i/>
                      <w:sz w:val="20"/>
                      <w:szCs w:val="20"/>
                      <w:vertAlign w:val="subscript"/>
                    </w:rPr>
                    <w:t>gsc</w:t>
                  </w:r>
                  <w:proofErr w:type="spellEnd"/>
                  <w:r w:rsidRPr="0001655C">
                    <w:rPr>
                      <w:i/>
                      <w:sz w:val="20"/>
                      <w:szCs w:val="20"/>
                      <w:vertAlign w:val="subscript"/>
                    </w:rPr>
                    <w:t>, b</w:t>
                  </w:r>
                </w:p>
              </w:tc>
              <w:tc>
                <w:tcPr>
                  <w:tcW w:w="675" w:type="pct"/>
                </w:tcPr>
                <w:p w14:paraId="32ED6FC4"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59E584D9" w14:textId="77777777" w:rsidR="0001655C" w:rsidRPr="0001655C" w:rsidRDefault="0001655C" w:rsidP="0001655C">
                  <w:pPr>
                    <w:widowControl w:val="0"/>
                    <w:spacing w:after="60"/>
                    <w:rPr>
                      <w:i/>
                      <w:sz w:val="20"/>
                      <w:szCs w:val="20"/>
                    </w:rPr>
                  </w:pPr>
                  <w:r w:rsidRPr="0001655C">
                    <w:rPr>
                      <w:i/>
                      <w:sz w:val="20"/>
                      <w:szCs w:val="20"/>
                    </w:rPr>
                    <w:t xml:space="preserve">Metered energy at bus for an SODG, SOTG, SODESS, or SOTESS Site </w:t>
                  </w:r>
                  <w:r w:rsidRPr="0001655C">
                    <w:rPr>
                      <w:sz w:val="20"/>
                      <w:szCs w:val="20"/>
                    </w:rPr>
                    <w:sym w:font="Symbol" w:char="F0BE"/>
                  </w:r>
                  <w:r w:rsidRPr="0001655C">
                    <w:rPr>
                      <w:sz w:val="20"/>
                      <w:szCs w:val="20"/>
                    </w:rPr>
                    <w:t xml:space="preserve">The metered energy by the Settlement Meter(s) at Electrical Bus </w:t>
                  </w:r>
                  <w:r w:rsidRPr="0001655C">
                    <w:rPr>
                      <w:i/>
                      <w:sz w:val="20"/>
                      <w:szCs w:val="20"/>
                    </w:rPr>
                    <w:t>b</w:t>
                  </w:r>
                  <w:r w:rsidRPr="0001655C">
                    <w:rPr>
                      <w:sz w:val="20"/>
                      <w:szCs w:val="20"/>
                    </w:rPr>
                    <w:t xml:space="preserve"> for SODG, SOTG, SODESS</w:t>
                  </w:r>
                  <w:r w:rsidRPr="0001655C">
                    <w:rPr>
                      <w:i/>
                      <w:sz w:val="20"/>
                      <w:szCs w:val="20"/>
                    </w:rPr>
                    <w:t xml:space="preserve">, </w:t>
                  </w:r>
                  <w:r w:rsidRPr="0001655C">
                    <w:rPr>
                      <w:sz w:val="20"/>
                      <w:szCs w:val="20"/>
                    </w:rPr>
                    <w:t>or</w:t>
                  </w:r>
                  <w:r w:rsidRPr="0001655C">
                    <w:rPr>
                      <w:i/>
                      <w:sz w:val="20"/>
                      <w:szCs w:val="20"/>
                    </w:rPr>
                    <w:t xml:space="preserve"> </w:t>
                  </w:r>
                  <w:r w:rsidRPr="0001655C">
                    <w:rPr>
                      <w:sz w:val="20"/>
                      <w:szCs w:val="20"/>
                    </w:rPr>
                    <w:t>SOTESS site</w:t>
                  </w:r>
                  <w:r w:rsidRPr="0001655C">
                    <w:rPr>
                      <w:i/>
                      <w:sz w:val="20"/>
                      <w:szCs w:val="20"/>
                    </w:rPr>
                    <w:t xml:space="preserve"> </w:t>
                  </w:r>
                  <w:proofErr w:type="spellStart"/>
                  <w:r w:rsidRPr="0001655C">
                    <w:rPr>
                      <w:i/>
                      <w:sz w:val="20"/>
                      <w:szCs w:val="20"/>
                    </w:rPr>
                    <w:t>gsc</w:t>
                  </w:r>
                  <w:proofErr w:type="spellEnd"/>
                  <w:r w:rsidRPr="0001655C">
                    <w:rPr>
                      <w:sz w:val="20"/>
                      <w:szCs w:val="20"/>
                    </w:rPr>
                    <w:t xml:space="preserve"> represented by QSE </w:t>
                  </w:r>
                  <w:r w:rsidRPr="0001655C">
                    <w:rPr>
                      <w:i/>
                      <w:sz w:val="20"/>
                      <w:szCs w:val="20"/>
                    </w:rPr>
                    <w:t>q</w:t>
                  </w:r>
                  <w:r w:rsidRPr="0001655C">
                    <w:rPr>
                      <w:sz w:val="20"/>
                      <w:szCs w:val="20"/>
                    </w:rPr>
                    <w:t xml:space="preserve"> for the 15-minute Settlement Interval.  A positive value represents energy produced, and a negative value represents energy consumed.</w:t>
                  </w:r>
                </w:p>
              </w:tc>
            </w:tr>
            <w:tr w:rsidR="0001655C" w:rsidRPr="0001655C" w14:paraId="7DD7982B" w14:textId="77777777" w:rsidTr="003B71DB">
              <w:trPr>
                <w:cantSplit/>
              </w:trPr>
              <w:tc>
                <w:tcPr>
                  <w:tcW w:w="1145" w:type="pct"/>
                </w:tcPr>
                <w:p w14:paraId="3C40EB02" w14:textId="77777777" w:rsidR="0001655C" w:rsidRPr="0001655C" w:rsidRDefault="0001655C" w:rsidP="0001655C">
                  <w:pPr>
                    <w:widowControl w:val="0"/>
                    <w:spacing w:after="60"/>
                    <w:rPr>
                      <w:sz w:val="20"/>
                      <w:szCs w:val="20"/>
                    </w:rPr>
                  </w:pPr>
                  <w:r w:rsidRPr="0001655C">
                    <w:rPr>
                      <w:sz w:val="20"/>
                      <w:szCs w:val="20"/>
                    </w:rPr>
                    <w:t xml:space="preserve">WSOL </w:t>
                  </w:r>
                  <w:r w:rsidRPr="0001655C">
                    <w:rPr>
                      <w:i/>
                      <w:sz w:val="20"/>
                      <w:szCs w:val="20"/>
                      <w:vertAlign w:val="subscript"/>
                    </w:rPr>
                    <w:t xml:space="preserve">q, </w:t>
                  </w:r>
                  <w:proofErr w:type="spellStart"/>
                  <w:r w:rsidRPr="0001655C">
                    <w:rPr>
                      <w:i/>
                      <w:sz w:val="20"/>
                      <w:szCs w:val="20"/>
                      <w:vertAlign w:val="subscript"/>
                    </w:rPr>
                    <w:t>gsc</w:t>
                  </w:r>
                  <w:proofErr w:type="spellEnd"/>
                  <w:r w:rsidRPr="0001655C">
                    <w:rPr>
                      <w:i/>
                      <w:sz w:val="20"/>
                      <w:szCs w:val="20"/>
                      <w:vertAlign w:val="subscript"/>
                    </w:rPr>
                    <w:t>, b</w:t>
                  </w:r>
                  <w:r w:rsidRPr="0001655C">
                    <w:rPr>
                      <w:sz w:val="20"/>
                      <w:szCs w:val="20"/>
                    </w:rPr>
                    <w:t xml:space="preserve">  </w:t>
                  </w:r>
                </w:p>
              </w:tc>
              <w:tc>
                <w:tcPr>
                  <w:tcW w:w="675" w:type="pct"/>
                </w:tcPr>
                <w:p w14:paraId="21847C5A"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72A34D40" w14:textId="77777777" w:rsidR="0001655C" w:rsidRPr="0001655C" w:rsidRDefault="0001655C" w:rsidP="0001655C">
                  <w:pPr>
                    <w:widowControl w:val="0"/>
                    <w:spacing w:after="60"/>
                    <w:rPr>
                      <w:i/>
                      <w:sz w:val="20"/>
                      <w:szCs w:val="20"/>
                    </w:rPr>
                  </w:pPr>
                  <w:r w:rsidRPr="0001655C">
                    <w:rPr>
                      <w:i/>
                      <w:sz w:val="20"/>
                      <w:szCs w:val="20"/>
                    </w:rPr>
                    <w:t>WSL for an SODESS or SOTESS Site</w:t>
                  </w:r>
                  <w:r w:rsidRPr="0001655C">
                    <w:rPr>
                      <w:sz w:val="20"/>
                      <w:szCs w:val="20"/>
                    </w:rPr>
                    <w:sym w:font="Symbol" w:char="F0BE"/>
                  </w:r>
                  <w:r w:rsidRPr="0001655C">
                    <w:rPr>
                      <w:sz w:val="20"/>
                      <w:szCs w:val="20"/>
                    </w:rPr>
                    <w:t xml:space="preserve">The WSL as measured for an SODESS or SOTESS site </w:t>
                  </w:r>
                  <w:proofErr w:type="spellStart"/>
                  <w:r w:rsidRPr="0001655C">
                    <w:rPr>
                      <w:i/>
                      <w:sz w:val="20"/>
                      <w:szCs w:val="20"/>
                    </w:rPr>
                    <w:t>gsc</w:t>
                  </w:r>
                  <w:proofErr w:type="spellEnd"/>
                  <w:r w:rsidRPr="0001655C">
                    <w:rPr>
                      <w:sz w:val="20"/>
                      <w:szCs w:val="20"/>
                    </w:rPr>
                    <w:t xml:space="preserve"> at Electrical Bus </w:t>
                  </w:r>
                  <w:r w:rsidRPr="0001655C">
                    <w:rPr>
                      <w:i/>
                      <w:sz w:val="20"/>
                      <w:szCs w:val="20"/>
                    </w:rPr>
                    <w:t>b</w:t>
                  </w:r>
                  <w:r w:rsidRPr="0001655C">
                    <w:rPr>
                      <w:sz w:val="20"/>
                      <w:szCs w:val="20"/>
                    </w:rPr>
                    <w:t xml:space="preserve">, represented by QSE </w:t>
                  </w:r>
                  <w:r w:rsidRPr="0001655C">
                    <w:rPr>
                      <w:i/>
                      <w:sz w:val="20"/>
                      <w:szCs w:val="20"/>
                    </w:rPr>
                    <w:t>q,</w:t>
                  </w:r>
                  <w:r w:rsidRPr="0001655C">
                    <w:rPr>
                      <w:sz w:val="20"/>
                      <w:szCs w:val="20"/>
                    </w:rPr>
                    <w:t xml:space="preserve"> represented as a negative value, for the 15-minute Settlement Interval.</w:t>
                  </w:r>
                </w:p>
              </w:tc>
            </w:tr>
            <w:tr w:rsidR="0001655C" w:rsidRPr="0001655C" w14:paraId="60859AB4" w14:textId="77777777" w:rsidTr="003B71DB">
              <w:trPr>
                <w:cantSplit/>
              </w:trPr>
              <w:tc>
                <w:tcPr>
                  <w:tcW w:w="1145" w:type="pct"/>
                </w:tcPr>
                <w:p w14:paraId="52F596A4" w14:textId="77777777" w:rsidR="0001655C" w:rsidRPr="0001655C" w:rsidRDefault="0001655C" w:rsidP="0001655C">
                  <w:pPr>
                    <w:widowControl w:val="0"/>
                    <w:spacing w:after="60"/>
                    <w:rPr>
                      <w:sz w:val="20"/>
                      <w:szCs w:val="20"/>
                    </w:rPr>
                  </w:pPr>
                  <w:r w:rsidRPr="0001655C">
                    <w:rPr>
                      <w:sz w:val="20"/>
                      <w:szCs w:val="20"/>
                    </w:rPr>
                    <w:lastRenderedPageBreak/>
                    <w:t xml:space="preserve">NWSOL </w:t>
                  </w:r>
                  <w:r w:rsidRPr="0001655C">
                    <w:rPr>
                      <w:i/>
                      <w:sz w:val="20"/>
                      <w:szCs w:val="20"/>
                      <w:vertAlign w:val="subscript"/>
                    </w:rPr>
                    <w:t xml:space="preserve">q, </w:t>
                  </w:r>
                  <w:proofErr w:type="spellStart"/>
                  <w:r w:rsidRPr="0001655C">
                    <w:rPr>
                      <w:i/>
                      <w:sz w:val="20"/>
                      <w:szCs w:val="20"/>
                      <w:vertAlign w:val="subscript"/>
                    </w:rPr>
                    <w:t>gsc</w:t>
                  </w:r>
                  <w:proofErr w:type="spellEnd"/>
                  <w:r w:rsidRPr="0001655C">
                    <w:rPr>
                      <w:i/>
                      <w:sz w:val="20"/>
                      <w:szCs w:val="20"/>
                      <w:vertAlign w:val="subscript"/>
                    </w:rPr>
                    <w:t>, b</w:t>
                  </w:r>
                  <w:r w:rsidRPr="0001655C">
                    <w:rPr>
                      <w:sz w:val="20"/>
                      <w:szCs w:val="20"/>
                    </w:rPr>
                    <w:t xml:space="preserve">  </w:t>
                  </w:r>
                </w:p>
              </w:tc>
              <w:tc>
                <w:tcPr>
                  <w:tcW w:w="675" w:type="pct"/>
                </w:tcPr>
                <w:p w14:paraId="32A0F682"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641DA667" w14:textId="77777777" w:rsidR="0001655C" w:rsidRPr="0001655C" w:rsidRDefault="0001655C" w:rsidP="0001655C">
                  <w:pPr>
                    <w:widowControl w:val="0"/>
                    <w:spacing w:after="60"/>
                    <w:rPr>
                      <w:i/>
                      <w:sz w:val="20"/>
                      <w:szCs w:val="20"/>
                    </w:rPr>
                  </w:pPr>
                  <w:r w:rsidRPr="0001655C">
                    <w:rPr>
                      <w:i/>
                      <w:sz w:val="20"/>
                      <w:szCs w:val="20"/>
                    </w:rPr>
                    <w:t>Non-WSL Settlement Only Charging Load for an SODESS or SOTESS Site</w:t>
                  </w:r>
                  <w:r w:rsidRPr="0001655C">
                    <w:rPr>
                      <w:sz w:val="20"/>
                      <w:szCs w:val="20"/>
                    </w:rPr>
                    <w:sym w:font="Symbol" w:char="F0BE"/>
                  </w:r>
                  <w:r w:rsidRPr="0001655C">
                    <w:rPr>
                      <w:sz w:val="20"/>
                      <w:szCs w:val="20"/>
                    </w:rPr>
                    <w:t xml:space="preserve">The Non-WSL Settlement Only Charging Load as measured for an SODESS or SOTESS site </w:t>
                  </w:r>
                  <w:proofErr w:type="spellStart"/>
                  <w:r w:rsidRPr="0001655C">
                    <w:rPr>
                      <w:i/>
                      <w:sz w:val="20"/>
                      <w:szCs w:val="20"/>
                    </w:rPr>
                    <w:t>gsc</w:t>
                  </w:r>
                  <w:proofErr w:type="spellEnd"/>
                  <w:r w:rsidRPr="0001655C">
                    <w:rPr>
                      <w:sz w:val="20"/>
                      <w:szCs w:val="20"/>
                    </w:rPr>
                    <w:t xml:space="preserve"> at Electrical Bus </w:t>
                  </w:r>
                  <w:r w:rsidRPr="0001655C">
                    <w:rPr>
                      <w:i/>
                      <w:sz w:val="20"/>
                      <w:szCs w:val="20"/>
                    </w:rPr>
                    <w:t>b</w:t>
                  </w:r>
                  <w:r w:rsidRPr="0001655C">
                    <w:rPr>
                      <w:sz w:val="20"/>
                      <w:szCs w:val="20"/>
                    </w:rPr>
                    <w:t xml:space="preserve">, represented by QSE </w:t>
                  </w:r>
                  <w:r w:rsidRPr="0001655C">
                    <w:rPr>
                      <w:i/>
                      <w:sz w:val="20"/>
                      <w:szCs w:val="20"/>
                    </w:rPr>
                    <w:t>q,</w:t>
                  </w:r>
                  <w:r w:rsidRPr="0001655C">
                    <w:rPr>
                      <w:sz w:val="20"/>
                      <w:szCs w:val="20"/>
                    </w:rPr>
                    <w:t xml:space="preserve"> represented as a negative value, for the 15-minute Settlement Interval.</w:t>
                  </w:r>
                </w:p>
              </w:tc>
            </w:tr>
            <w:tr w:rsidR="0001655C" w:rsidRPr="0001655C" w14:paraId="1767180F" w14:textId="77777777" w:rsidTr="003B71DB">
              <w:trPr>
                <w:cantSplit/>
              </w:trPr>
              <w:tc>
                <w:tcPr>
                  <w:tcW w:w="1145" w:type="pct"/>
                </w:tcPr>
                <w:p w14:paraId="008CCAB4" w14:textId="77777777" w:rsidR="0001655C" w:rsidRPr="0001655C" w:rsidRDefault="0001655C" w:rsidP="0001655C">
                  <w:pPr>
                    <w:widowControl w:val="0"/>
                    <w:spacing w:after="60"/>
                    <w:rPr>
                      <w:i/>
                      <w:iCs/>
                      <w:sz w:val="20"/>
                      <w:szCs w:val="20"/>
                      <w:vertAlign w:val="subscript"/>
                    </w:rPr>
                  </w:pPr>
                  <w:del w:id="595" w:author="ERCOT 012825" w:date="2024-11-27T10:47:00Z">
                    <w:r w:rsidRPr="0001655C" w:rsidDel="00FB6287">
                      <w:rPr>
                        <w:sz w:val="20"/>
                        <w:szCs w:val="20"/>
                      </w:rPr>
                      <w:delText>RTRD</w:delText>
                    </w:r>
                  </w:del>
                  <w:ins w:id="596" w:author="ERCOT 012825" w:date="2024-11-22T13:59:00Z">
                    <w:del w:id="597" w:author="ERCOT 012825" w:date="2024-11-27T10:47:00Z">
                      <w:r w:rsidRPr="0001655C" w:rsidDel="00FB6287">
                        <w:rPr>
                          <w:sz w:val="20"/>
                          <w:szCs w:val="20"/>
                        </w:rPr>
                        <w:delText>SP</w:delText>
                      </w:r>
                    </w:del>
                  </w:ins>
                  <w:del w:id="598" w:author="ERCOT 012825" w:date="2024-11-27T10:47:00Z">
                    <w:r w:rsidRPr="0001655C" w:rsidDel="00FB6287">
                      <w:rPr>
                        <w:sz w:val="20"/>
                        <w:szCs w:val="20"/>
                      </w:rPr>
                      <w:delText>P</w:delText>
                    </w:r>
                  </w:del>
                  <w:ins w:id="599" w:author="ERCOT 012825" w:date="2024-11-22T14:58:00Z">
                    <w:del w:id="600" w:author="ERCOT 012825" w:date="2024-11-27T10:47:00Z">
                      <w:r w:rsidRPr="0001655C" w:rsidDel="00FB6287">
                        <w:rPr>
                          <w:i/>
                          <w:iCs/>
                          <w:sz w:val="20"/>
                          <w:szCs w:val="20"/>
                          <w:vertAlign w:val="subscript"/>
                        </w:rPr>
                        <w:delText>p</w:delText>
                      </w:r>
                    </w:del>
                  </w:ins>
                </w:p>
              </w:tc>
              <w:tc>
                <w:tcPr>
                  <w:tcW w:w="675" w:type="pct"/>
                </w:tcPr>
                <w:p w14:paraId="344910AA" w14:textId="77777777" w:rsidR="0001655C" w:rsidRPr="0001655C" w:rsidRDefault="0001655C" w:rsidP="0001655C">
                  <w:pPr>
                    <w:widowControl w:val="0"/>
                    <w:spacing w:after="60"/>
                    <w:rPr>
                      <w:sz w:val="20"/>
                      <w:szCs w:val="20"/>
                    </w:rPr>
                  </w:pPr>
                  <w:del w:id="601" w:author="ERCOT 012825" w:date="2024-11-27T10:47:00Z">
                    <w:r w:rsidRPr="0001655C" w:rsidDel="00FB6287">
                      <w:rPr>
                        <w:sz w:val="20"/>
                        <w:szCs w:val="20"/>
                      </w:rPr>
                      <w:delText>$/MWh</w:delText>
                    </w:r>
                  </w:del>
                </w:p>
              </w:tc>
              <w:tc>
                <w:tcPr>
                  <w:tcW w:w="3180" w:type="pct"/>
                </w:tcPr>
                <w:p w14:paraId="72112937" w14:textId="77777777" w:rsidR="0001655C" w:rsidRPr="0001655C" w:rsidRDefault="0001655C" w:rsidP="0001655C">
                  <w:pPr>
                    <w:widowControl w:val="0"/>
                    <w:spacing w:after="60"/>
                    <w:rPr>
                      <w:i/>
                      <w:sz w:val="20"/>
                      <w:szCs w:val="20"/>
                    </w:rPr>
                  </w:pPr>
                  <w:del w:id="602" w:author="ERCOT 012825" w:date="2024-11-27T10:47:00Z">
                    <w:r w:rsidRPr="0001655C" w:rsidDel="00FB6287">
                      <w:rPr>
                        <w:i/>
                        <w:sz w:val="20"/>
                        <w:szCs w:val="20"/>
                      </w:rPr>
                      <w:delText xml:space="preserve">Real-Time Reliability Deployment Price for Energy </w:delText>
                    </w:r>
                    <w:r w:rsidRPr="0001655C" w:rsidDel="00FB6287">
                      <w:rPr>
                        <w:sz w:val="20"/>
                        <w:szCs w:val="20"/>
                      </w:rPr>
                      <w:sym w:font="Symbol" w:char="F0BE"/>
                    </w:r>
                    <w:r w:rsidRPr="0001655C" w:rsidDel="00FB6287">
                      <w:rPr>
                        <w:sz w:val="20"/>
                        <w:szCs w:val="20"/>
                      </w:rPr>
                      <w:delText xml:space="preserve">The Real-Time price for the 15-minute Settlement Interval, reflecting the impact of reliability deployments on energy prices that is calculated </w:delText>
                    </w:r>
                    <w:r w:rsidRPr="0001655C" w:rsidDel="00FB6287">
                      <w:rPr>
                        <w:bCs/>
                        <w:sz w:val="20"/>
                        <w:szCs w:val="20"/>
                      </w:rPr>
                      <w:delText>from the Real-Time Reliability Deployment Price Adder for Energy</w:delText>
                    </w:r>
                    <w:r w:rsidRPr="0001655C" w:rsidDel="00FB6287">
                      <w:rPr>
                        <w:sz w:val="20"/>
                        <w:szCs w:val="20"/>
                      </w:rPr>
                      <w:delText>.</w:delText>
                    </w:r>
                  </w:del>
                </w:p>
              </w:tc>
            </w:tr>
            <w:tr w:rsidR="0001655C" w:rsidRPr="0001655C" w14:paraId="0CB57B15" w14:textId="77777777" w:rsidTr="003B71DB">
              <w:trPr>
                <w:cantSplit/>
                <w:ins w:id="603" w:author="ERCOT 012825" w:date="2024-11-27T10:47:00Z"/>
              </w:trPr>
              <w:tc>
                <w:tcPr>
                  <w:tcW w:w="1145" w:type="pct"/>
                </w:tcPr>
                <w:p w14:paraId="6912B710" w14:textId="77777777" w:rsidR="0001655C" w:rsidRPr="0001655C" w:rsidRDefault="0001655C" w:rsidP="0001655C">
                  <w:pPr>
                    <w:widowControl w:val="0"/>
                    <w:spacing w:after="60"/>
                    <w:rPr>
                      <w:ins w:id="604" w:author="ERCOT 012825" w:date="2024-11-27T10:47:00Z"/>
                      <w:sz w:val="20"/>
                      <w:szCs w:val="20"/>
                    </w:rPr>
                  </w:pPr>
                  <w:ins w:id="605" w:author="ERCOT 012825" w:date="2024-11-27T10:47:00Z">
                    <w:r w:rsidRPr="0001655C">
                      <w:rPr>
                        <w:sz w:val="20"/>
                        <w:szCs w:val="20"/>
                      </w:rPr>
                      <w:t>RTRDMPA</w:t>
                    </w:r>
                    <w:r w:rsidRPr="0001655C">
                      <w:rPr>
                        <w:b/>
                        <w:sz w:val="20"/>
                        <w:szCs w:val="20"/>
                        <w:lang w:val="es-ES"/>
                      </w:rPr>
                      <w:t xml:space="preserve"> </w:t>
                    </w:r>
                    <w:r w:rsidRPr="0001655C">
                      <w:rPr>
                        <w:b/>
                        <w:i/>
                        <w:sz w:val="20"/>
                        <w:szCs w:val="20"/>
                        <w:vertAlign w:val="subscript"/>
                        <w:lang w:val="es-ES"/>
                      </w:rPr>
                      <w:t>b</w:t>
                    </w:r>
                    <w:r w:rsidRPr="0001655C">
                      <w:rPr>
                        <w:b/>
                        <w:i/>
                        <w:iCs/>
                        <w:sz w:val="20"/>
                        <w:szCs w:val="20"/>
                        <w:vertAlign w:val="subscript"/>
                        <w:lang w:val="es-ES"/>
                      </w:rPr>
                      <w:t>, y</w:t>
                    </w:r>
                  </w:ins>
                </w:p>
              </w:tc>
              <w:tc>
                <w:tcPr>
                  <w:tcW w:w="675" w:type="pct"/>
                </w:tcPr>
                <w:p w14:paraId="0E05C2D2" w14:textId="77777777" w:rsidR="0001655C" w:rsidRPr="0001655C" w:rsidRDefault="0001655C" w:rsidP="0001655C">
                  <w:pPr>
                    <w:widowControl w:val="0"/>
                    <w:spacing w:after="60"/>
                    <w:rPr>
                      <w:ins w:id="606" w:author="ERCOT 012825" w:date="2024-11-27T10:47:00Z"/>
                      <w:sz w:val="20"/>
                      <w:szCs w:val="20"/>
                    </w:rPr>
                  </w:pPr>
                  <w:ins w:id="607" w:author="ERCOT 012825" w:date="2024-11-27T10:47:00Z">
                    <w:r w:rsidRPr="0001655C">
                      <w:rPr>
                        <w:sz w:val="20"/>
                        <w:szCs w:val="20"/>
                      </w:rPr>
                      <w:t>$/MWh</w:t>
                    </w:r>
                  </w:ins>
                </w:p>
              </w:tc>
              <w:tc>
                <w:tcPr>
                  <w:tcW w:w="3180" w:type="pct"/>
                </w:tcPr>
                <w:p w14:paraId="0E0FBC3F" w14:textId="77777777" w:rsidR="0001655C" w:rsidRPr="0001655C" w:rsidRDefault="0001655C" w:rsidP="0001655C">
                  <w:pPr>
                    <w:widowControl w:val="0"/>
                    <w:spacing w:after="60"/>
                    <w:rPr>
                      <w:ins w:id="608" w:author="ERCOT 012825" w:date="2024-11-27T10:47:00Z"/>
                      <w:i/>
                      <w:sz w:val="20"/>
                      <w:szCs w:val="20"/>
                    </w:rPr>
                  </w:pPr>
                  <w:ins w:id="609" w:author="ERCOT 012825" w:date="2024-11-27T10:47:00Z">
                    <w:r w:rsidRPr="0001655C">
                      <w:rPr>
                        <w:i/>
                        <w:sz w:val="20"/>
                        <w:szCs w:val="20"/>
                      </w:rPr>
                      <w:t>Real-Time Reliability Deployment Price Adder for the Energy Metered</w:t>
                    </w:r>
                    <w:r w:rsidRPr="0001655C">
                      <w:rPr>
                        <w:sz w:val="20"/>
                        <w:szCs w:val="20"/>
                      </w:rPr>
                      <w:t xml:space="preserve"> </w:t>
                    </w:r>
                    <w:r w:rsidRPr="0001655C">
                      <w:rPr>
                        <w:sz w:val="20"/>
                        <w:szCs w:val="20"/>
                      </w:rPr>
                      <w:sym w:font="Symbol" w:char="F0BE"/>
                    </w:r>
                    <w:r w:rsidRPr="0001655C">
                      <w:rPr>
                        <w:sz w:val="20"/>
                        <w:szCs w:val="20"/>
                      </w:rPr>
                      <w:t xml:space="preserve">The Real-Time price adder that captures the impact of reliability deployments </w:t>
                    </w:r>
                  </w:ins>
                  <w:ins w:id="610" w:author="ERCOT 012825" w:date="2024-11-27T10:58:00Z">
                    <w:r w:rsidRPr="0001655C">
                      <w:rPr>
                        <w:sz w:val="20"/>
                        <w:szCs w:val="20"/>
                      </w:rPr>
                      <w:t>f</w:t>
                    </w:r>
                  </w:ins>
                  <w:ins w:id="611" w:author="ERCOT 012825" w:date="2024-11-27T10:47:00Z">
                    <w:r w:rsidRPr="0001655C">
                      <w:rPr>
                        <w:sz w:val="20"/>
                        <w:szCs w:val="20"/>
                      </w:rPr>
                      <w:t xml:space="preserve">or the Settlement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ins>
                </w:p>
              </w:tc>
            </w:tr>
            <w:tr w:rsidR="0001655C" w:rsidRPr="0001655C" w14:paraId="26A2C364" w14:textId="77777777" w:rsidTr="003B71DB">
              <w:trPr>
                <w:cantSplit/>
              </w:trPr>
              <w:tc>
                <w:tcPr>
                  <w:tcW w:w="1145" w:type="pct"/>
                </w:tcPr>
                <w:p w14:paraId="293F7EF7" w14:textId="77777777" w:rsidR="0001655C" w:rsidRPr="0001655C" w:rsidRDefault="0001655C" w:rsidP="0001655C">
                  <w:pPr>
                    <w:widowControl w:val="0"/>
                    <w:spacing w:after="60"/>
                    <w:rPr>
                      <w:sz w:val="20"/>
                      <w:szCs w:val="20"/>
                    </w:rPr>
                  </w:pPr>
                  <w:del w:id="612" w:author="ERCOT 012825" w:date="2024-11-27T10:47:00Z">
                    <w:r w:rsidRPr="0001655C" w:rsidDel="00FB6287">
                      <w:rPr>
                        <w:sz w:val="20"/>
                        <w:szCs w:val="20"/>
                      </w:rPr>
                      <w:delText>RTRDPA</w:delText>
                    </w:r>
                    <w:r w:rsidRPr="0001655C" w:rsidDel="00FB6287">
                      <w:rPr>
                        <w:sz w:val="20"/>
                        <w:szCs w:val="20"/>
                        <w:vertAlign w:val="subscript"/>
                      </w:rPr>
                      <w:delText xml:space="preserve"> </w:delText>
                    </w:r>
                  </w:del>
                  <w:ins w:id="613" w:author="ERCOT 012825" w:date="2024-11-25T16:21:00Z">
                    <w:del w:id="614" w:author="ERCOT 012825" w:date="2024-11-27T10:47:00Z">
                      <w:r w:rsidRPr="0001655C" w:rsidDel="00FB6287">
                        <w:rPr>
                          <w:i/>
                          <w:iCs/>
                          <w:sz w:val="20"/>
                          <w:szCs w:val="20"/>
                          <w:vertAlign w:val="subscript"/>
                        </w:rPr>
                        <w:delText xml:space="preserve">p, </w:delText>
                      </w:r>
                    </w:del>
                  </w:ins>
                  <w:del w:id="615" w:author="ERCOT 012825" w:date="2024-11-27T10:47:00Z">
                    <w:r w:rsidRPr="0001655C" w:rsidDel="00FB6287">
                      <w:rPr>
                        <w:i/>
                        <w:sz w:val="20"/>
                        <w:szCs w:val="20"/>
                        <w:vertAlign w:val="subscript"/>
                      </w:rPr>
                      <w:delText>y</w:delText>
                    </w:r>
                  </w:del>
                </w:p>
              </w:tc>
              <w:tc>
                <w:tcPr>
                  <w:tcW w:w="675" w:type="pct"/>
                </w:tcPr>
                <w:p w14:paraId="03F69543" w14:textId="77777777" w:rsidR="0001655C" w:rsidRPr="0001655C" w:rsidRDefault="0001655C" w:rsidP="0001655C">
                  <w:pPr>
                    <w:widowControl w:val="0"/>
                    <w:spacing w:after="60"/>
                    <w:rPr>
                      <w:sz w:val="20"/>
                      <w:szCs w:val="20"/>
                    </w:rPr>
                  </w:pPr>
                  <w:del w:id="616" w:author="ERCOT 012825" w:date="2024-11-27T10:47:00Z">
                    <w:r w:rsidRPr="0001655C" w:rsidDel="00FB6287">
                      <w:rPr>
                        <w:sz w:val="20"/>
                        <w:szCs w:val="20"/>
                      </w:rPr>
                      <w:delText>$/MWh</w:delText>
                    </w:r>
                  </w:del>
                </w:p>
              </w:tc>
              <w:tc>
                <w:tcPr>
                  <w:tcW w:w="3180" w:type="pct"/>
                </w:tcPr>
                <w:p w14:paraId="25C8E26A" w14:textId="77777777" w:rsidR="0001655C" w:rsidRPr="0001655C" w:rsidRDefault="0001655C" w:rsidP="0001655C">
                  <w:pPr>
                    <w:widowControl w:val="0"/>
                    <w:spacing w:after="60"/>
                    <w:rPr>
                      <w:i/>
                      <w:sz w:val="20"/>
                      <w:szCs w:val="20"/>
                    </w:rPr>
                  </w:pPr>
                  <w:del w:id="617" w:author="ERCOT 012825" w:date="2024-11-27T10:47:00Z">
                    <w:r w:rsidRPr="0001655C" w:rsidDel="00FB6287">
                      <w:rPr>
                        <w:i/>
                        <w:sz w:val="20"/>
                        <w:szCs w:val="20"/>
                      </w:rPr>
                      <w:delText xml:space="preserve">Real-Time Reliability Deployment Price Adder for Energy </w:delText>
                    </w:r>
                    <w:r w:rsidRPr="0001655C" w:rsidDel="00FB6287">
                      <w:rPr>
                        <w:sz w:val="20"/>
                        <w:szCs w:val="20"/>
                      </w:rPr>
                      <w:sym w:font="Symbol" w:char="F0BE"/>
                    </w:r>
                    <w:r w:rsidRPr="0001655C" w:rsidDel="00FB6287">
                      <w:rPr>
                        <w:sz w:val="20"/>
                        <w:szCs w:val="20"/>
                      </w:rPr>
                      <w:delText xml:space="preserve">The Real-Time price adder that captures the impact of reliability deployments on energy prices for the SCED interval </w:delText>
                    </w:r>
                    <w:r w:rsidRPr="0001655C" w:rsidDel="00FB6287">
                      <w:rPr>
                        <w:i/>
                        <w:sz w:val="20"/>
                        <w:szCs w:val="20"/>
                      </w:rPr>
                      <w:delText>y</w:delText>
                    </w:r>
                    <w:r w:rsidRPr="0001655C" w:rsidDel="00FB6287">
                      <w:rPr>
                        <w:sz w:val="20"/>
                        <w:szCs w:val="20"/>
                      </w:rPr>
                      <w:delText>.</w:delText>
                    </w:r>
                  </w:del>
                </w:p>
              </w:tc>
            </w:tr>
            <w:tr w:rsidR="0001655C" w:rsidRPr="0001655C" w14:paraId="722E4400" w14:textId="77777777" w:rsidTr="003B71DB">
              <w:trPr>
                <w:cantSplit/>
              </w:trPr>
              <w:tc>
                <w:tcPr>
                  <w:tcW w:w="1145" w:type="pct"/>
                </w:tcPr>
                <w:p w14:paraId="4D2EA6B9" w14:textId="77777777" w:rsidR="0001655C" w:rsidRPr="0001655C" w:rsidRDefault="0001655C" w:rsidP="0001655C">
                  <w:pPr>
                    <w:widowControl w:val="0"/>
                    <w:spacing w:after="60"/>
                    <w:rPr>
                      <w:sz w:val="20"/>
                      <w:szCs w:val="20"/>
                    </w:rPr>
                  </w:pPr>
                  <w:r w:rsidRPr="0001655C">
                    <w:rPr>
                      <w:sz w:val="20"/>
                      <w:szCs w:val="20"/>
                    </w:rPr>
                    <w:t>SDWF</w:t>
                  </w:r>
                  <w:r w:rsidRPr="0001655C">
                    <w:rPr>
                      <w:i/>
                      <w:sz w:val="20"/>
                      <w:szCs w:val="20"/>
                    </w:rPr>
                    <w:t xml:space="preserve"> </w:t>
                  </w:r>
                  <w:r w:rsidRPr="0001655C">
                    <w:rPr>
                      <w:i/>
                      <w:sz w:val="20"/>
                      <w:szCs w:val="20"/>
                      <w:vertAlign w:val="subscript"/>
                    </w:rPr>
                    <w:t>y</w:t>
                  </w:r>
                </w:p>
              </w:tc>
              <w:tc>
                <w:tcPr>
                  <w:tcW w:w="675" w:type="pct"/>
                </w:tcPr>
                <w:p w14:paraId="11BEE76B"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63C0B009" w14:textId="77777777" w:rsidR="0001655C" w:rsidRPr="0001655C" w:rsidRDefault="0001655C" w:rsidP="0001655C">
                  <w:pPr>
                    <w:widowControl w:val="0"/>
                    <w:spacing w:after="60"/>
                    <w:rPr>
                      <w:i/>
                      <w:sz w:val="20"/>
                      <w:szCs w:val="20"/>
                    </w:rPr>
                  </w:pPr>
                  <w:r w:rsidRPr="0001655C">
                    <w:rPr>
                      <w:i/>
                      <w:sz w:val="20"/>
                      <w:szCs w:val="20"/>
                    </w:rPr>
                    <w:t xml:space="preserve">SCED Duration Weighting Factor per interval </w:t>
                  </w:r>
                  <w:r w:rsidRPr="0001655C">
                    <w:rPr>
                      <w:sz w:val="20"/>
                      <w:szCs w:val="20"/>
                    </w:rPr>
                    <w:sym w:font="Symbol" w:char="F0BE"/>
                  </w:r>
                  <w:r w:rsidRPr="0001655C">
                    <w:rPr>
                      <w:sz w:val="20"/>
                      <w:szCs w:val="20"/>
                    </w:rPr>
                    <w:t xml:space="preserve">The weight used in the SODG, SOTG, SODESS, or SOTESS price calculation for the portion of the SCED interval </w:t>
                  </w:r>
                  <w:r w:rsidRPr="0001655C">
                    <w:rPr>
                      <w:i/>
                      <w:sz w:val="20"/>
                      <w:szCs w:val="20"/>
                    </w:rPr>
                    <w:t>y</w:t>
                  </w:r>
                  <w:r w:rsidRPr="0001655C">
                    <w:rPr>
                      <w:sz w:val="20"/>
                      <w:szCs w:val="20"/>
                    </w:rPr>
                    <w:t xml:space="preserve"> within the Settlement Interval.</w:t>
                  </w:r>
                </w:p>
              </w:tc>
            </w:tr>
            <w:tr w:rsidR="0001655C" w:rsidRPr="0001655C" w14:paraId="45B9D94F" w14:textId="77777777" w:rsidTr="003B71DB">
              <w:trPr>
                <w:cantSplit/>
              </w:trPr>
              <w:tc>
                <w:tcPr>
                  <w:tcW w:w="1145" w:type="pct"/>
                </w:tcPr>
                <w:p w14:paraId="73F3A211" w14:textId="77777777" w:rsidR="0001655C" w:rsidRPr="0001655C" w:rsidRDefault="0001655C" w:rsidP="0001655C">
                  <w:pPr>
                    <w:widowControl w:val="0"/>
                    <w:spacing w:after="60"/>
                    <w:rPr>
                      <w:sz w:val="20"/>
                      <w:szCs w:val="20"/>
                    </w:rPr>
                  </w:pPr>
                  <w:r w:rsidRPr="0001655C">
                    <w:rPr>
                      <w:sz w:val="20"/>
                      <w:szCs w:val="20"/>
                    </w:rPr>
                    <w:t xml:space="preserve">RTLMP </w:t>
                  </w:r>
                  <w:r w:rsidRPr="0001655C">
                    <w:rPr>
                      <w:i/>
                      <w:sz w:val="20"/>
                      <w:szCs w:val="20"/>
                      <w:vertAlign w:val="subscript"/>
                    </w:rPr>
                    <w:t>b, y</w:t>
                  </w:r>
                </w:p>
              </w:tc>
              <w:tc>
                <w:tcPr>
                  <w:tcW w:w="675" w:type="pct"/>
                </w:tcPr>
                <w:p w14:paraId="649D5FEF"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0476341C" w14:textId="77777777" w:rsidR="0001655C" w:rsidRPr="0001655C" w:rsidRDefault="0001655C" w:rsidP="0001655C">
                  <w:pPr>
                    <w:widowControl w:val="0"/>
                    <w:spacing w:after="60"/>
                    <w:rPr>
                      <w:sz w:val="20"/>
                      <w:szCs w:val="20"/>
                    </w:rPr>
                  </w:pPr>
                  <w:r w:rsidRPr="0001655C">
                    <w:rPr>
                      <w:i/>
                      <w:sz w:val="20"/>
                      <w:szCs w:val="20"/>
                    </w:rPr>
                    <w:t xml:space="preserve">Real-Time Locational Marginal Price at bus per interval </w:t>
                  </w:r>
                  <w:r w:rsidRPr="0001655C">
                    <w:rPr>
                      <w:sz w:val="20"/>
                      <w:szCs w:val="20"/>
                    </w:rPr>
                    <w:sym w:font="Symbol" w:char="F0BE"/>
                  </w:r>
                  <w:r w:rsidRPr="0001655C">
                    <w:rPr>
                      <w:sz w:val="20"/>
                      <w:szCs w:val="20"/>
                    </w:rPr>
                    <w:t xml:space="preserve">The Real-Time LMP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4E338D6A" w14:textId="77777777" w:rsidTr="003B71DB">
              <w:trPr>
                <w:cantSplit/>
              </w:trPr>
              <w:tc>
                <w:tcPr>
                  <w:tcW w:w="1145" w:type="pct"/>
                </w:tcPr>
                <w:p w14:paraId="05D27BF4" w14:textId="77777777" w:rsidR="0001655C" w:rsidRPr="0001655C" w:rsidRDefault="0001655C" w:rsidP="0001655C">
                  <w:pPr>
                    <w:widowControl w:val="0"/>
                    <w:spacing w:after="60"/>
                    <w:rPr>
                      <w:sz w:val="20"/>
                      <w:szCs w:val="20"/>
                    </w:rPr>
                  </w:pPr>
                  <w:r w:rsidRPr="0001655C">
                    <w:rPr>
                      <w:sz w:val="20"/>
                      <w:szCs w:val="20"/>
                    </w:rPr>
                    <w:t xml:space="preserve">TLMP </w:t>
                  </w:r>
                  <w:r w:rsidRPr="0001655C">
                    <w:rPr>
                      <w:i/>
                      <w:sz w:val="20"/>
                      <w:szCs w:val="20"/>
                      <w:vertAlign w:val="subscript"/>
                    </w:rPr>
                    <w:t>y</w:t>
                  </w:r>
                </w:p>
              </w:tc>
              <w:tc>
                <w:tcPr>
                  <w:tcW w:w="675" w:type="pct"/>
                </w:tcPr>
                <w:p w14:paraId="76E9E15B" w14:textId="77777777" w:rsidR="0001655C" w:rsidRPr="0001655C" w:rsidRDefault="0001655C" w:rsidP="0001655C">
                  <w:pPr>
                    <w:widowControl w:val="0"/>
                    <w:spacing w:after="60"/>
                    <w:rPr>
                      <w:iCs/>
                      <w:sz w:val="20"/>
                      <w:szCs w:val="20"/>
                    </w:rPr>
                  </w:pPr>
                  <w:r w:rsidRPr="0001655C">
                    <w:rPr>
                      <w:sz w:val="20"/>
                      <w:szCs w:val="20"/>
                    </w:rPr>
                    <w:t>second</w:t>
                  </w:r>
                </w:p>
              </w:tc>
              <w:tc>
                <w:tcPr>
                  <w:tcW w:w="3180" w:type="pct"/>
                </w:tcPr>
                <w:p w14:paraId="05775639" w14:textId="77777777" w:rsidR="0001655C" w:rsidRPr="0001655C" w:rsidRDefault="0001655C" w:rsidP="0001655C">
                  <w:pPr>
                    <w:widowControl w:val="0"/>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 </w:t>
                  </w:r>
                  <w:r w:rsidRPr="0001655C">
                    <w:rPr>
                      <w:sz w:val="20"/>
                      <w:szCs w:val="20"/>
                    </w:rPr>
                    <w:sym w:font="Symbol" w:char="F0BE"/>
                  </w:r>
                  <w:r w:rsidRPr="0001655C">
                    <w:rPr>
                      <w:sz w:val="20"/>
                      <w:szCs w:val="20"/>
                    </w:rPr>
                    <w:t xml:space="preserve">The duration of the SCED interval </w:t>
                  </w:r>
                  <w:r w:rsidRPr="0001655C">
                    <w:rPr>
                      <w:i/>
                      <w:iCs/>
                      <w:sz w:val="20"/>
                      <w:szCs w:val="20"/>
                    </w:rPr>
                    <w:t xml:space="preserve">y </w:t>
                  </w:r>
                  <w:r w:rsidRPr="0001655C">
                    <w:rPr>
                      <w:iCs/>
                      <w:sz w:val="20"/>
                      <w:szCs w:val="20"/>
                    </w:rPr>
                    <w:t>within the Settlement Interval</w:t>
                  </w:r>
                  <w:r w:rsidRPr="0001655C">
                    <w:rPr>
                      <w:sz w:val="20"/>
                      <w:szCs w:val="20"/>
                    </w:rPr>
                    <w:t>.</w:t>
                  </w:r>
                </w:p>
              </w:tc>
            </w:tr>
            <w:tr w:rsidR="0001655C" w:rsidRPr="0001655C" w14:paraId="293518F1" w14:textId="77777777" w:rsidTr="003B71DB">
              <w:trPr>
                <w:cantSplit/>
              </w:trPr>
              <w:tc>
                <w:tcPr>
                  <w:tcW w:w="1145" w:type="pct"/>
                </w:tcPr>
                <w:p w14:paraId="2AC50B01" w14:textId="77777777" w:rsidR="0001655C" w:rsidRPr="0001655C" w:rsidRDefault="0001655C" w:rsidP="0001655C">
                  <w:pPr>
                    <w:widowControl w:val="0"/>
                    <w:spacing w:after="60"/>
                    <w:rPr>
                      <w:i/>
                      <w:sz w:val="20"/>
                      <w:szCs w:val="20"/>
                    </w:rPr>
                  </w:pPr>
                  <w:proofErr w:type="spellStart"/>
                  <w:r w:rsidRPr="0001655C">
                    <w:rPr>
                      <w:i/>
                      <w:sz w:val="20"/>
                      <w:szCs w:val="20"/>
                    </w:rPr>
                    <w:t>gsc</w:t>
                  </w:r>
                  <w:proofErr w:type="spellEnd"/>
                </w:p>
              </w:tc>
              <w:tc>
                <w:tcPr>
                  <w:tcW w:w="675" w:type="pct"/>
                </w:tcPr>
                <w:p w14:paraId="6443E3A0"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1B806F28" w14:textId="77777777" w:rsidR="0001655C" w:rsidRPr="0001655C" w:rsidRDefault="0001655C" w:rsidP="0001655C">
                  <w:pPr>
                    <w:widowControl w:val="0"/>
                    <w:spacing w:after="60"/>
                    <w:rPr>
                      <w:sz w:val="20"/>
                      <w:szCs w:val="20"/>
                    </w:rPr>
                  </w:pPr>
                  <w:r w:rsidRPr="0001655C">
                    <w:rPr>
                      <w:sz w:val="20"/>
                      <w:szCs w:val="20"/>
                    </w:rPr>
                    <w:t>A generation site code.</w:t>
                  </w:r>
                </w:p>
              </w:tc>
            </w:tr>
            <w:tr w:rsidR="0001655C" w:rsidRPr="0001655C" w14:paraId="4E03DB5B" w14:textId="77777777" w:rsidTr="003B71DB">
              <w:trPr>
                <w:cantSplit/>
              </w:trPr>
              <w:tc>
                <w:tcPr>
                  <w:tcW w:w="1145" w:type="pct"/>
                </w:tcPr>
                <w:p w14:paraId="750A8CFF" w14:textId="77777777" w:rsidR="0001655C" w:rsidRPr="0001655C" w:rsidRDefault="0001655C" w:rsidP="0001655C">
                  <w:pPr>
                    <w:widowControl w:val="0"/>
                    <w:spacing w:after="60"/>
                    <w:rPr>
                      <w:i/>
                      <w:sz w:val="20"/>
                      <w:szCs w:val="20"/>
                    </w:rPr>
                  </w:pPr>
                  <w:r w:rsidRPr="0001655C">
                    <w:rPr>
                      <w:i/>
                      <w:sz w:val="20"/>
                      <w:szCs w:val="20"/>
                    </w:rPr>
                    <w:t>b</w:t>
                  </w:r>
                </w:p>
              </w:tc>
              <w:tc>
                <w:tcPr>
                  <w:tcW w:w="675" w:type="pct"/>
                </w:tcPr>
                <w:p w14:paraId="30CFFC5D"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36113AA7" w14:textId="77777777" w:rsidR="0001655C" w:rsidRPr="0001655C" w:rsidRDefault="0001655C" w:rsidP="0001655C">
                  <w:pPr>
                    <w:widowControl w:val="0"/>
                    <w:spacing w:after="60"/>
                    <w:rPr>
                      <w:sz w:val="20"/>
                      <w:szCs w:val="20"/>
                    </w:rPr>
                  </w:pPr>
                  <w:r w:rsidRPr="0001655C">
                    <w:rPr>
                      <w:sz w:val="20"/>
                      <w:szCs w:val="20"/>
                    </w:rPr>
                    <w:t>An Electrical Bus.</w:t>
                  </w:r>
                </w:p>
              </w:tc>
            </w:tr>
            <w:tr w:rsidR="0001655C" w:rsidRPr="0001655C" w14:paraId="293BA3D0" w14:textId="77777777" w:rsidTr="003B71DB">
              <w:trPr>
                <w:cantSplit/>
              </w:trPr>
              <w:tc>
                <w:tcPr>
                  <w:tcW w:w="1145" w:type="pct"/>
                </w:tcPr>
                <w:p w14:paraId="0502FEDD" w14:textId="77777777" w:rsidR="0001655C" w:rsidRPr="0001655C" w:rsidRDefault="0001655C" w:rsidP="0001655C">
                  <w:pPr>
                    <w:widowControl w:val="0"/>
                    <w:spacing w:after="60"/>
                    <w:rPr>
                      <w:i/>
                      <w:sz w:val="20"/>
                      <w:szCs w:val="20"/>
                    </w:rPr>
                  </w:pPr>
                  <w:r w:rsidRPr="0001655C">
                    <w:rPr>
                      <w:i/>
                      <w:sz w:val="20"/>
                      <w:szCs w:val="20"/>
                    </w:rPr>
                    <w:t>y</w:t>
                  </w:r>
                </w:p>
              </w:tc>
              <w:tc>
                <w:tcPr>
                  <w:tcW w:w="675" w:type="pct"/>
                </w:tcPr>
                <w:p w14:paraId="5EF81EBA"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6FBFB97B" w14:textId="77777777" w:rsidR="0001655C" w:rsidRPr="0001655C" w:rsidRDefault="0001655C" w:rsidP="0001655C">
                  <w:pPr>
                    <w:widowControl w:val="0"/>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bl>
          <w:p w14:paraId="70082D6A" w14:textId="77777777" w:rsidR="0001655C" w:rsidRPr="0001655C" w:rsidRDefault="0001655C" w:rsidP="0001655C">
            <w:pPr>
              <w:spacing w:before="240" w:after="240"/>
              <w:ind w:left="720" w:hanging="720"/>
              <w:rPr>
                <w:szCs w:val="20"/>
              </w:rPr>
            </w:pPr>
            <w:r w:rsidRPr="0001655C">
              <w:rPr>
                <w:szCs w:val="20"/>
              </w:rPr>
              <w:t>(6)</w:t>
            </w:r>
            <w:r w:rsidRPr="0001655C">
              <w:rPr>
                <w:szCs w:val="20"/>
              </w:rPr>
              <w:tab/>
              <w:t>The total net payments and charges to each QSE for energy from SODGs, SOTGs, SODESSs, or SOTESSs for the 15-minute Settlement Interval is calculated as follows:</w:t>
            </w:r>
          </w:p>
          <w:p w14:paraId="04C326F5" w14:textId="77777777" w:rsidR="0001655C" w:rsidRPr="0001655C" w:rsidRDefault="0001655C" w:rsidP="0001655C">
            <w:pPr>
              <w:tabs>
                <w:tab w:val="left" w:pos="2340"/>
                <w:tab w:val="left" w:pos="3420"/>
              </w:tabs>
              <w:spacing w:after="240"/>
              <w:ind w:left="3420" w:hanging="2700"/>
            </w:pPr>
            <w:r w:rsidRPr="0001655C">
              <w:t xml:space="preserve">RTESOAMTQSETOT </w:t>
            </w:r>
            <w:r w:rsidRPr="0001655C">
              <w:rPr>
                <w:i/>
                <w:vertAlign w:val="subscript"/>
              </w:rPr>
              <w:t>q</w:t>
            </w:r>
            <w:r w:rsidRPr="0001655C">
              <w:tab/>
              <w:t xml:space="preserve">= </w:t>
            </w:r>
            <w:r w:rsidRPr="0001655C">
              <w:rPr>
                <w:position w:val="-22"/>
              </w:rPr>
              <w:object w:dxaOrig="285" w:dyaOrig="450" w14:anchorId="4A870756">
                <v:shape id="_x0000_i1184" type="#_x0000_t75" style="width:12.6pt;height:21pt" o:ole="">
                  <v:imagedata r:id="rId199" o:title=""/>
                </v:shape>
                <o:OLEObject Type="Embed" ProgID="Equation.3" ShapeID="_x0000_i1184" DrawAspect="Content" ObjectID="_1808977591" r:id="rId207"/>
              </w:object>
            </w:r>
            <w:r w:rsidRPr="0001655C">
              <w:t xml:space="preserve">(RTGSOAMT </w:t>
            </w:r>
            <w:r w:rsidRPr="0001655C">
              <w:rPr>
                <w:i/>
                <w:vertAlign w:val="subscript"/>
              </w:rPr>
              <w:t xml:space="preserve">q, </w:t>
            </w:r>
            <w:proofErr w:type="spellStart"/>
            <w:r w:rsidRPr="0001655C">
              <w:rPr>
                <w:i/>
                <w:vertAlign w:val="subscript"/>
              </w:rPr>
              <w:t>gsc</w:t>
            </w:r>
            <w:proofErr w:type="spellEnd"/>
            <w:r w:rsidRPr="0001655C">
              <w:t xml:space="preserve"> + RTWSLSOAMT </w:t>
            </w:r>
            <w:r w:rsidRPr="0001655C">
              <w:rPr>
                <w:i/>
                <w:vertAlign w:val="subscript"/>
              </w:rPr>
              <w:t xml:space="preserve">q, </w:t>
            </w:r>
            <w:proofErr w:type="spellStart"/>
            <w:r w:rsidRPr="0001655C">
              <w:rPr>
                <w:i/>
                <w:vertAlign w:val="subscript"/>
              </w:rPr>
              <w:t>gsc</w:t>
            </w:r>
            <w:proofErr w:type="spellEnd"/>
            <w:r w:rsidRPr="0001655C">
              <w:rPr>
                <w:vertAlign w:val="subscript"/>
              </w:rPr>
              <w:t xml:space="preserve"> </w:t>
            </w:r>
            <w:r w:rsidRPr="0001655C">
              <w:t xml:space="preserve">+ RTNWSLSOAMT </w:t>
            </w:r>
            <w:r w:rsidRPr="0001655C">
              <w:rPr>
                <w:i/>
                <w:vertAlign w:val="subscript"/>
              </w:rPr>
              <w:t xml:space="preserve">q, </w:t>
            </w:r>
            <w:proofErr w:type="spellStart"/>
            <w:r w:rsidRPr="0001655C">
              <w:rPr>
                <w:i/>
                <w:vertAlign w:val="subscript"/>
              </w:rPr>
              <w:t>gsc</w:t>
            </w:r>
            <w:proofErr w:type="spellEnd"/>
            <w:r w:rsidRPr="0001655C">
              <w:t>)</w:t>
            </w:r>
          </w:p>
          <w:p w14:paraId="4DBA4AC3" w14:textId="77777777" w:rsidR="0001655C" w:rsidRPr="0001655C" w:rsidRDefault="0001655C" w:rsidP="0001655C">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01655C" w:rsidRPr="0001655C" w14:paraId="28460E19" w14:textId="77777777" w:rsidTr="003B71DB">
              <w:trPr>
                <w:cantSplit/>
                <w:tblHeader/>
              </w:trPr>
              <w:tc>
                <w:tcPr>
                  <w:tcW w:w="2335" w:type="dxa"/>
                </w:tcPr>
                <w:p w14:paraId="7ED2F8CC" w14:textId="77777777" w:rsidR="0001655C" w:rsidRPr="0001655C" w:rsidRDefault="0001655C" w:rsidP="0001655C">
                  <w:pPr>
                    <w:spacing w:after="240"/>
                    <w:rPr>
                      <w:b/>
                      <w:iCs/>
                      <w:sz w:val="20"/>
                      <w:szCs w:val="20"/>
                    </w:rPr>
                  </w:pPr>
                  <w:r w:rsidRPr="0001655C">
                    <w:rPr>
                      <w:b/>
                      <w:iCs/>
                      <w:sz w:val="20"/>
                      <w:szCs w:val="20"/>
                    </w:rPr>
                    <w:t>Variable</w:t>
                  </w:r>
                </w:p>
              </w:tc>
              <w:tc>
                <w:tcPr>
                  <w:tcW w:w="700" w:type="dxa"/>
                </w:tcPr>
                <w:p w14:paraId="7E9FA1C4" w14:textId="77777777" w:rsidR="0001655C" w:rsidRPr="0001655C" w:rsidRDefault="0001655C" w:rsidP="0001655C">
                  <w:pPr>
                    <w:spacing w:after="240"/>
                    <w:rPr>
                      <w:b/>
                      <w:iCs/>
                      <w:sz w:val="20"/>
                      <w:szCs w:val="20"/>
                    </w:rPr>
                  </w:pPr>
                  <w:r w:rsidRPr="0001655C">
                    <w:rPr>
                      <w:b/>
                      <w:iCs/>
                      <w:sz w:val="20"/>
                      <w:szCs w:val="20"/>
                    </w:rPr>
                    <w:t>Unit</w:t>
                  </w:r>
                </w:p>
              </w:tc>
              <w:tc>
                <w:tcPr>
                  <w:tcW w:w="6036" w:type="dxa"/>
                </w:tcPr>
                <w:p w14:paraId="4D0DDF8D"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7F2532B9" w14:textId="77777777" w:rsidTr="003B71DB">
              <w:trPr>
                <w:cantSplit/>
              </w:trPr>
              <w:tc>
                <w:tcPr>
                  <w:tcW w:w="2335" w:type="dxa"/>
                </w:tcPr>
                <w:p w14:paraId="2297A1D0" w14:textId="77777777" w:rsidR="0001655C" w:rsidRPr="0001655C" w:rsidRDefault="0001655C" w:rsidP="0001655C">
                  <w:pPr>
                    <w:spacing w:after="60"/>
                    <w:rPr>
                      <w:iCs/>
                      <w:sz w:val="20"/>
                      <w:szCs w:val="20"/>
                    </w:rPr>
                  </w:pPr>
                  <w:r w:rsidRPr="0001655C">
                    <w:rPr>
                      <w:iCs/>
                      <w:sz w:val="20"/>
                      <w:szCs w:val="20"/>
                    </w:rPr>
                    <w:t xml:space="preserve">RTESOAMTQSETOT </w:t>
                  </w:r>
                  <w:r w:rsidRPr="0001655C">
                    <w:rPr>
                      <w:i/>
                      <w:iCs/>
                      <w:sz w:val="20"/>
                      <w:szCs w:val="20"/>
                      <w:vertAlign w:val="subscript"/>
                    </w:rPr>
                    <w:t>q</w:t>
                  </w:r>
                </w:p>
              </w:tc>
              <w:tc>
                <w:tcPr>
                  <w:tcW w:w="700" w:type="dxa"/>
                </w:tcPr>
                <w:p w14:paraId="2E275C0A" w14:textId="77777777" w:rsidR="0001655C" w:rsidRPr="0001655C" w:rsidRDefault="0001655C" w:rsidP="0001655C">
                  <w:pPr>
                    <w:spacing w:after="60"/>
                    <w:rPr>
                      <w:iCs/>
                      <w:sz w:val="20"/>
                      <w:szCs w:val="20"/>
                    </w:rPr>
                  </w:pPr>
                  <w:r w:rsidRPr="0001655C">
                    <w:rPr>
                      <w:iCs/>
                      <w:sz w:val="20"/>
                      <w:szCs w:val="20"/>
                    </w:rPr>
                    <w:t>$</w:t>
                  </w:r>
                </w:p>
              </w:tc>
              <w:tc>
                <w:tcPr>
                  <w:tcW w:w="6036" w:type="dxa"/>
                </w:tcPr>
                <w:p w14:paraId="3702BD4E" w14:textId="77777777" w:rsidR="0001655C" w:rsidRPr="0001655C" w:rsidRDefault="0001655C" w:rsidP="0001655C">
                  <w:pPr>
                    <w:spacing w:after="60"/>
                    <w:rPr>
                      <w:iCs/>
                      <w:sz w:val="20"/>
                      <w:szCs w:val="20"/>
                    </w:rPr>
                  </w:pPr>
                  <w:r w:rsidRPr="0001655C">
                    <w:rPr>
                      <w:i/>
                      <w:iCs/>
                      <w:sz w:val="20"/>
                      <w:szCs w:val="20"/>
                    </w:rPr>
                    <w:t>Real-Time Energy Payment or Charge per QSE for SODGs, SOTGs</w:t>
                  </w:r>
                  <w:r w:rsidRPr="0001655C">
                    <w:rPr>
                      <w:i/>
                      <w:sz w:val="20"/>
                      <w:szCs w:val="20"/>
                    </w:rPr>
                    <w:t xml:space="preserve">, </w:t>
                  </w:r>
                  <w:r w:rsidRPr="0001655C">
                    <w:rPr>
                      <w:i/>
                      <w:iCs/>
                      <w:sz w:val="20"/>
                      <w:szCs w:val="20"/>
                    </w:rPr>
                    <w:t xml:space="preserve">SODESSs, or SOTESSs </w:t>
                  </w:r>
                  <w:r w:rsidRPr="0001655C">
                    <w:rPr>
                      <w:iCs/>
                      <w:sz w:val="20"/>
                      <w:szCs w:val="20"/>
                    </w:rPr>
                    <w:t xml:space="preserve">—The payment or charge to QSE </w:t>
                  </w:r>
                  <w:r w:rsidRPr="0001655C">
                    <w:rPr>
                      <w:i/>
                      <w:iCs/>
                      <w:sz w:val="20"/>
                      <w:szCs w:val="20"/>
                    </w:rPr>
                    <w:t>q</w:t>
                  </w:r>
                  <w:r w:rsidRPr="0001655C">
                    <w:rPr>
                      <w:iCs/>
                      <w:sz w:val="20"/>
                      <w:szCs w:val="20"/>
                    </w:rPr>
                    <w:t xml:space="preserve"> for Real-Time energy from SODGs, SOTGs, SODESSs, or SOTESSs, for the 15-minute Settlement Interval.</w:t>
                  </w:r>
                </w:p>
              </w:tc>
            </w:tr>
            <w:tr w:rsidR="0001655C" w:rsidRPr="0001655C" w14:paraId="71A52538" w14:textId="77777777" w:rsidTr="003B71DB">
              <w:trPr>
                <w:cantSplit/>
              </w:trPr>
              <w:tc>
                <w:tcPr>
                  <w:tcW w:w="2335" w:type="dxa"/>
                </w:tcPr>
                <w:p w14:paraId="5117D7CB" w14:textId="77777777" w:rsidR="0001655C" w:rsidRPr="0001655C" w:rsidRDefault="0001655C" w:rsidP="0001655C">
                  <w:pPr>
                    <w:spacing w:after="60"/>
                    <w:rPr>
                      <w:iCs/>
                      <w:sz w:val="20"/>
                      <w:szCs w:val="20"/>
                    </w:rPr>
                  </w:pPr>
                  <w:r w:rsidRPr="0001655C">
                    <w:rPr>
                      <w:iCs/>
                      <w:sz w:val="20"/>
                      <w:szCs w:val="20"/>
                    </w:rPr>
                    <w:t xml:space="preserve">RTGSOAMT </w:t>
                  </w:r>
                  <w:r w:rsidRPr="0001655C">
                    <w:rPr>
                      <w:i/>
                      <w:iCs/>
                      <w:sz w:val="20"/>
                      <w:szCs w:val="20"/>
                      <w:vertAlign w:val="subscript"/>
                    </w:rPr>
                    <w:t xml:space="preserve">q, </w:t>
                  </w:r>
                  <w:proofErr w:type="spellStart"/>
                  <w:r w:rsidRPr="0001655C">
                    <w:rPr>
                      <w:i/>
                      <w:iCs/>
                      <w:sz w:val="20"/>
                      <w:szCs w:val="20"/>
                      <w:vertAlign w:val="subscript"/>
                    </w:rPr>
                    <w:t>gsc</w:t>
                  </w:r>
                  <w:proofErr w:type="spellEnd"/>
                </w:p>
              </w:tc>
              <w:tc>
                <w:tcPr>
                  <w:tcW w:w="700" w:type="dxa"/>
                </w:tcPr>
                <w:p w14:paraId="1ABE78DD" w14:textId="77777777" w:rsidR="0001655C" w:rsidRPr="0001655C" w:rsidRDefault="0001655C" w:rsidP="0001655C">
                  <w:pPr>
                    <w:spacing w:after="60"/>
                    <w:rPr>
                      <w:iCs/>
                      <w:sz w:val="20"/>
                      <w:szCs w:val="20"/>
                    </w:rPr>
                  </w:pPr>
                  <w:r w:rsidRPr="0001655C">
                    <w:rPr>
                      <w:iCs/>
                      <w:sz w:val="20"/>
                      <w:szCs w:val="20"/>
                    </w:rPr>
                    <w:t>$</w:t>
                  </w:r>
                </w:p>
              </w:tc>
              <w:tc>
                <w:tcPr>
                  <w:tcW w:w="6036" w:type="dxa"/>
                </w:tcPr>
                <w:p w14:paraId="182F8244" w14:textId="77777777" w:rsidR="0001655C" w:rsidRPr="0001655C" w:rsidRDefault="0001655C" w:rsidP="0001655C">
                  <w:pPr>
                    <w:spacing w:after="60"/>
                    <w:rPr>
                      <w:iCs/>
                      <w:sz w:val="20"/>
                      <w:szCs w:val="20"/>
                    </w:rPr>
                  </w:pPr>
                  <w:r w:rsidRPr="0001655C">
                    <w:rPr>
                      <w:i/>
                      <w:iCs/>
                      <w:sz w:val="20"/>
                      <w:szCs w:val="20"/>
                    </w:rPr>
                    <w:t>Real-Time Generation for SODG, SOTG</w:t>
                  </w:r>
                  <w:r w:rsidRPr="0001655C">
                    <w:rPr>
                      <w:i/>
                      <w:sz w:val="20"/>
                      <w:szCs w:val="20"/>
                    </w:rPr>
                    <w:t xml:space="preserve">, </w:t>
                  </w:r>
                  <w:r w:rsidRPr="0001655C">
                    <w:rPr>
                      <w:i/>
                      <w:iCs/>
                      <w:sz w:val="20"/>
                      <w:szCs w:val="20"/>
                    </w:rPr>
                    <w:t>SODESS, or SOTESS Site Amount</w:t>
                  </w:r>
                  <w:r w:rsidRPr="0001655C" w:rsidDel="006C2DC2">
                    <w:rPr>
                      <w:i/>
                      <w:iCs/>
                      <w:sz w:val="20"/>
                      <w:szCs w:val="20"/>
                    </w:rPr>
                    <w:t xml:space="preserve"> </w:t>
                  </w:r>
                  <w:r w:rsidRPr="0001655C">
                    <w:rPr>
                      <w:iCs/>
                      <w:sz w:val="20"/>
                      <w:szCs w:val="20"/>
                    </w:rPr>
                    <w:t xml:space="preserve">—The total payment or charge for generation to QSE </w:t>
                  </w:r>
                  <w:r w:rsidRPr="0001655C">
                    <w:rPr>
                      <w:i/>
                      <w:iCs/>
                      <w:sz w:val="20"/>
                      <w:szCs w:val="20"/>
                    </w:rPr>
                    <w:t>q</w:t>
                  </w:r>
                  <w:r w:rsidRPr="0001655C">
                    <w:rPr>
                      <w:iCs/>
                      <w:sz w:val="20"/>
                      <w:szCs w:val="20"/>
                    </w:rPr>
                    <w:t xml:space="preserve"> for SODG, SOTG</w:t>
                  </w:r>
                  <w:r w:rsidRPr="0001655C">
                    <w:rPr>
                      <w:sz w:val="20"/>
                      <w:szCs w:val="20"/>
                    </w:rPr>
                    <w:t xml:space="preserve">, </w:t>
                  </w:r>
                  <w:r w:rsidRPr="0001655C">
                    <w:rPr>
                      <w:iCs/>
                      <w:sz w:val="20"/>
                      <w:szCs w:val="20"/>
                    </w:rPr>
                    <w:t>SODESS, or SOTESS site</w:t>
                  </w:r>
                  <w:r w:rsidRPr="0001655C">
                    <w:rPr>
                      <w:i/>
                      <w:iCs/>
                      <w:sz w:val="20"/>
                      <w:szCs w:val="20"/>
                    </w:rPr>
                    <w:t xml:space="preserve"> </w:t>
                  </w:r>
                  <w:proofErr w:type="spellStart"/>
                  <w:r w:rsidRPr="0001655C">
                    <w:rPr>
                      <w:i/>
                      <w:iCs/>
                      <w:sz w:val="20"/>
                      <w:szCs w:val="20"/>
                    </w:rPr>
                    <w:t>gsc</w:t>
                  </w:r>
                  <w:proofErr w:type="spellEnd"/>
                  <w:r w:rsidRPr="0001655C">
                    <w:rPr>
                      <w:iCs/>
                      <w:sz w:val="20"/>
                      <w:szCs w:val="20"/>
                    </w:rPr>
                    <w:t xml:space="preserve"> for the 15-minute Settlement Interval.</w:t>
                  </w:r>
                </w:p>
              </w:tc>
            </w:tr>
            <w:tr w:rsidR="0001655C" w:rsidRPr="0001655C" w14:paraId="731588EF" w14:textId="77777777" w:rsidTr="003B71DB">
              <w:trPr>
                <w:cantSplit/>
              </w:trPr>
              <w:tc>
                <w:tcPr>
                  <w:tcW w:w="2335" w:type="dxa"/>
                </w:tcPr>
                <w:p w14:paraId="6791D039" w14:textId="77777777" w:rsidR="0001655C" w:rsidRPr="0001655C" w:rsidRDefault="0001655C" w:rsidP="0001655C">
                  <w:pPr>
                    <w:spacing w:after="60"/>
                    <w:rPr>
                      <w:iCs/>
                      <w:sz w:val="20"/>
                      <w:szCs w:val="20"/>
                    </w:rPr>
                  </w:pPr>
                  <w:r w:rsidRPr="0001655C">
                    <w:rPr>
                      <w:iCs/>
                      <w:sz w:val="20"/>
                      <w:szCs w:val="20"/>
                    </w:rPr>
                    <w:t>RTWSLSOAMT</w:t>
                  </w:r>
                  <w:r w:rsidRPr="0001655C">
                    <w:rPr>
                      <w:iCs/>
                      <w:sz w:val="20"/>
                      <w:szCs w:val="20"/>
                      <w:vertAlign w:val="subscript"/>
                    </w:rPr>
                    <w:t xml:space="preserve"> </w:t>
                  </w:r>
                  <w:r w:rsidRPr="0001655C">
                    <w:rPr>
                      <w:i/>
                      <w:iCs/>
                      <w:sz w:val="20"/>
                      <w:szCs w:val="20"/>
                      <w:vertAlign w:val="subscript"/>
                    </w:rPr>
                    <w:t>q,</w:t>
                  </w:r>
                  <w:r w:rsidRPr="0001655C">
                    <w:rPr>
                      <w:iCs/>
                      <w:sz w:val="20"/>
                      <w:szCs w:val="20"/>
                      <w:vertAlign w:val="subscript"/>
                    </w:rPr>
                    <w:t xml:space="preserve"> </w:t>
                  </w:r>
                  <w:proofErr w:type="spellStart"/>
                  <w:r w:rsidRPr="0001655C">
                    <w:rPr>
                      <w:i/>
                      <w:iCs/>
                      <w:sz w:val="20"/>
                      <w:szCs w:val="20"/>
                      <w:vertAlign w:val="subscript"/>
                    </w:rPr>
                    <w:t>gsc</w:t>
                  </w:r>
                  <w:proofErr w:type="spellEnd"/>
                </w:p>
              </w:tc>
              <w:tc>
                <w:tcPr>
                  <w:tcW w:w="700" w:type="dxa"/>
                </w:tcPr>
                <w:p w14:paraId="5FEE16B6" w14:textId="77777777" w:rsidR="0001655C" w:rsidRPr="0001655C" w:rsidRDefault="0001655C" w:rsidP="0001655C">
                  <w:pPr>
                    <w:spacing w:after="60"/>
                    <w:rPr>
                      <w:iCs/>
                      <w:sz w:val="20"/>
                      <w:szCs w:val="20"/>
                    </w:rPr>
                  </w:pPr>
                  <w:r w:rsidRPr="0001655C">
                    <w:rPr>
                      <w:iCs/>
                      <w:sz w:val="20"/>
                      <w:szCs w:val="20"/>
                    </w:rPr>
                    <w:t>$</w:t>
                  </w:r>
                </w:p>
              </w:tc>
              <w:tc>
                <w:tcPr>
                  <w:tcW w:w="6036" w:type="dxa"/>
                </w:tcPr>
                <w:p w14:paraId="4BEA358F" w14:textId="77777777" w:rsidR="0001655C" w:rsidRPr="0001655C" w:rsidRDefault="0001655C" w:rsidP="0001655C">
                  <w:pPr>
                    <w:spacing w:after="60"/>
                    <w:rPr>
                      <w:i/>
                      <w:iCs/>
                      <w:sz w:val="20"/>
                      <w:szCs w:val="20"/>
                    </w:rPr>
                  </w:pPr>
                  <w:r w:rsidRPr="0001655C">
                    <w:rPr>
                      <w:i/>
                      <w:iCs/>
                      <w:sz w:val="20"/>
                      <w:szCs w:val="20"/>
                    </w:rPr>
                    <w:t xml:space="preserve">Real-Time WSL for SODESS or SOTESS Site Amount </w:t>
                  </w:r>
                  <w:r w:rsidRPr="0001655C">
                    <w:rPr>
                      <w:iCs/>
                      <w:sz w:val="20"/>
                      <w:szCs w:val="20"/>
                    </w:rPr>
                    <w:t xml:space="preserve">—The total payment or charge for WSL to QSE </w:t>
                  </w:r>
                  <w:r w:rsidRPr="0001655C">
                    <w:rPr>
                      <w:i/>
                      <w:iCs/>
                      <w:sz w:val="20"/>
                      <w:szCs w:val="20"/>
                    </w:rPr>
                    <w:t>q</w:t>
                  </w:r>
                  <w:r w:rsidRPr="0001655C">
                    <w:rPr>
                      <w:iCs/>
                      <w:sz w:val="20"/>
                      <w:szCs w:val="20"/>
                    </w:rPr>
                    <w:t xml:space="preserve"> for the SODESS or SOTESS site</w:t>
                  </w:r>
                  <w:r w:rsidRPr="0001655C">
                    <w:rPr>
                      <w:i/>
                      <w:iCs/>
                      <w:sz w:val="20"/>
                      <w:szCs w:val="20"/>
                    </w:rPr>
                    <w:t xml:space="preserve"> </w:t>
                  </w:r>
                  <w:proofErr w:type="spellStart"/>
                  <w:r w:rsidRPr="0001655C">
                    <w:rPr>
                      <w:i/>
                      <w:iCs/>
                      <w:sz w:val="20"/>
                      <w:szCs w:val="20"/>
                    </w:rPr>
                    <w:t>gsc</w:t>
                  </w:r>
                  <w:proofErr w:type="spellEnd"/>
                  <w:r w:rsidRPr="0001655C">
                    <w:rPr>
                      <w:iCs/>
                      <w:sz w:val="20"/>
                      <w:szCs w:val="20"/>
                    </w:rPr>
                    <w:t xml:space="preserve"> for the 15-minute Settlement Interval. </w:t>
                  </w:r>
                </w:p>
              </w:tc>
            </w:tr>
            <w:tr w:rsidR="0001655C" w:rsidRPr="0001655C" w14:paraId="3A73F080" w14:textId="77777777" w:rsidTr="003B71DB">
              <w:trPr>
                <w:cantSplit/>
              </w:trPr>
              <w:tc>
                <w:tcPr>
                  <w:tcW w:w="2335" w:type="dxa"/>
                </w:tcPr>
                <w:p w14:paraId="1C333ECC" w14:textId="77777777" w:rsidR="0001655C" w:rsidRPr="0001655C" w:rsidRDefault="0001655C" w:rsidP="0001655C">
                  <w:pPr>
                    <w:spacing w:after="60"/>
                    <w:rPr>
                      <w:iCs/>
                      <w:sz w:val="20"/>
                      <w:szCs w:val="20"/>
                    </w:rPr>
                  </w:pPr>
                  <w:r w:rsidRPr="0001655C">
                    <w:rPr>
                      <w:iCs/>
                      <w:sz w:val="20"/>
                      <w:szCs w:val="20"/>
                    </w:rPr>
                    <w:lastRenderedPageBreak/>
                    <w:t>RTNWSLSOAMT</w:t>
                  </w:r>
                  <w:r w:rsidRPr="0001655C">
                    <w:rPr>
                      <w:iCs/>
                      <w:sz w:val="20"/>
                      <w:szCs w:val="20"/>
                      <w:vertAlign w:val="subscript"/>
                    </w:rPr>
                    <w:t xml:space="preserve"> </w:t>
                  </w:r>
                  <w:r w:rsidRPr="0001655C">
                    <w:rPr>
                      <w:i/>
                      <w:iCs/>
                      <w:sz w:val="20"/>
                      <w:szCs w:val="20"/>
                      <w:vertAlign w:val="subscript"/>
                    </w:rPr>
                    <w:t>q,</w:t>
                  </w:r>
                  <w:r w:rsidRPr="0001655C">
                    <w:rPr>
                      <w:iCs/>
                      <w:sz w:val="20"/>
                      <w:szCs w:val="20"/>
                      <w:vertAlign w:val="subscript"/>
                    </w:rPr>
                    <w:t xml:space="preserve"> </w:t>
                  </w:r>
                  <w:proofErr w:type="spellStart"/>
                  <w:r w:rsidRPr="0001655C">
                    <w:rPr>
                      <w:i/>
                      <w:iCs/>
                      <w:sz w:val="20"/>
                      <w:szCs w:val="20"/>
                      <w:vertAlign w:val="subscript"/>
                    </w:rPr>
                    <w:t>gsc</w:t>
                  </w:r>
                  <w:proofErr w:type="spellEnd"/>
                </w:p>
              </w:tc>
              <w:tc>
                <w:tcPr>
                  <w:tcW w:w="700" w:type="dxa"/>
                </w:tcPr>
                <w:p w14:paraId="74FCE941" w14:textId="77777777" w:rsidR="0001655C" w:rsidRPr="0001655C" w:rsidRDefault="0001655C" w:rsidP="0001655C">
                  <w:pPr>
                    <w:spacing w:after="60"/>
                    <w:rPr>
                      <w:iCs/>
                      <w:sz w:val="20"/>
                      <w:szCs w:val="20"/>
                    </w:rPr>
                  </w:pPr>
                  <w:r w:rsidRPr="0001655C">
                    <w:rPr>
                      <w:iCs/>
                      <w:sz w:val="20"/>
                      <w:szCs w:val="20"/>
                    </w:rPr>
                    <w:t>$</w:t>
                  </w:r>
                </w:p>
              </w:tc>
              <w:tc>
                <w:tcPr>
                  <w:tcW w:w="6036" w:type="dxa"/>
                </w:tcPr>
                <w:p w14:paraId="258D57F4" w14:textId="77777777" w:rsidR="0001655C" w:rsidRPr="0001655C" w:rsidRDefault="0001655C" w:rsidP="0001655C">
                  <w:pPr>
                    <w:spacing w:after="60"/>
                    <w:rPr>
                      <w:i/>
                      <w:iCs/>
                      <w:sz w:val="20"/>
                      <w:szCs w:val="20"/>
                    </w:rPr>
                  </w:pPr>
                  <w:r w:rsidRPr="0001655C">
                    <w:rPr>
                      <w:i/>
                      <w:iCs/>
                      <w:sz w:val="20"/>
                      <w:szCs w:val="20"/>
                    </w:rPr>
                    <w:t xml:space="preserve">Real-Time Non-WSL for SODESS or SOTESS Site Amount </w:t>
                  </w:r>
                  <w:r w:rsidRPr="0001655C">
                    <w:rPr>
                      <w:iCs/>
                      <w:sz w:val="20"/>
                      <w:szCs w:val="20"/>
                    </w:rPr>
                    <w:t xml:space="preserve">—The total payment or charge for Non-WSL Settlement Only Charging Load to QSE </w:t>
                  </w:r>
                  <w:r w:rsidRPr="0001655C">
                    <w:rPr>
                      <w:i/>
                      <w:iCs/>
                      <w:sz w:val="20"/>
                      <w:szCs w:val="20"/>
                    </w:rPr>
                    <w:t>q</w:t>
                  </w:r>
                  <w:r w:rsidRPr="0001655C">
                    <w:rPr>
                      <w:iCs/>
                      <w:sz w:val="20"/>
                      <w:szCs w:val="20"/>
                    </w:rPr>
                    <w:t xml:space="preserve"> for the SODESS or SOTESS site</w:t>
                  </w:r>
                  <w:r w:rsidRPr="0001655C">
                    <w:rPr>
                      <w:i/>
                      <w:iCs/>
                      <w:sz w:val="20"/>
                      <w:szCs w:val="20"/>
                    </w:rPr>
                    <w:t xml:space="preserve"> </w:t>
                  </w:r>
                  <w:proofErr w:type="spellStart"/>
                  <w:r w:rsidRPr="0001655C">
                    <w:rPr>
                      <w:i/>
                      <w:iCs/>
                      <w:sz w:val="20"/>
                      <w:szCs w:val="20"/>
                    </w:rPr>
                    <w:t>gsc</w:t>
                  </w:r>
                  <w:proofErr w:type="spellEnd"/>
                  <w:r w:rsidRPr="0001655C">
                    <w:rPr>
                      <w:iCs/>
                      <w:sz w:val="20"/>
                      <w:szCs w:val="20"/>
                    </w:rPr>
                    <w:t xml:space="preserve"> for the 15-minute Settlement Interval. </w:t>
                  </w:r>
                </w:p>
              </w:tc>
            </w:tr>
            <w:tr w:rsidR="0001655C" w:rsidRPr="0001655C" w14:paraId="3C35B5CC"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0CDE3592" w14:textId="77777777" w:rsidR="0001655C" w:rsidRPr="0001655C" w:rsidRDefault="0001655C" w:rsidP="0001655C">
                  <w:pPr>
                    <w:spacing w:after="60"/>
                    <w:rPr>
                      <w:i/>
                      <w:iCs/>
                      <w:sz w:val="20"/>
                      <w:szCs w:val="20"/>
                    </w:rPr>
                  </w:pPr>
                  <w:r w:rsidRPr="0001655C">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43B9D810" w14:textId="77777777" w:rsidR="0001655C" w:rsidRPr="0001655C" w:rsidRDefault="0001655C" w:rsidP="0001655C">
                  <w:pPr>
                    <w:spacing w:after="60"/>
                    <w:rPr>
                      <w:iCs/>
                      <w:sz w:val="20"/>
                      <w:szCs w:val="20"/>
                    </w:rPr>
                  </w:pPr>
                  <w:r w:rsidRPr="0001655C">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4BA2B63A"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3CCC8742"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738C2E12" w14:textId="77777777" w:rsidR="0001655C" w:rsidRPr="0001655C" w:rsidRDefault="0001655C" w:rsidP="0001655C">
                  <w:pPr>
                    <w:spacing w:after="60"/>
                    <w:rPr>
                      <w:i/>
                      <w:iCs/>
                      <w:sz w:val="20"/>
                      <w:szCs w:val="20"/>
                    </w:rPr>
                  </w:pPr>
                  <w:proofErr w:type="spellStart"/>
                  <w:r w:rsidRPr="0001655C">
                    <w:rPr>
                      <w:i/>
                      <w:iCs/>
                      <w:sz w:val="20"/>
                      <w:szCs w:val="20"/>
                    </w:rPr>
                    <w:t>gsc</w:t>
                  </w:r>
                  <w:proofErr w:type="spellEnd"/>
                </w:p>
              </w:tc>
              <w:tc>
                <w:tcPr>
                  <w:tcW w:w="700" w:type="dxa"/>
                  <w:tcBorders>
                    <w:top w:val="single" w:sz="4" w:space="0" w:color="auto"/>
                    <w:left w:val="single" w:sz="4" w:space="0" w:color="auto"/>
                    <w:bottom w:val="single" w:sz="4" w:space="0" w:color="auto"/>
                    <w:right w:val="single" w:sz="4" w:space="0" w:color="auto"/>
                  </w:tcBorders>
                </w:tcPr>
                <w:p w14:paraId="63D05602" w14:textId="77777777" w:rsidR="0001655C" w:rsidRPr="0001655C" w:rsidRDefault="0001655C" w:rsidP="0001655C">
                  <w:pPr>
                    <w:spacing w:after="60"/>
                    <w:rPr>
                      <w:iCs/>
                      <w:sz w:val="20"/>
                      <w:szCs w:val="20"/>
                    </w:rPr>
                  </w:pPr>
                  <w:r w:rsidRPr="0001655C">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4A80731A" w14:textId="77777777" w:rsidR="0001655C" w:rsidRPr="0001655C" w:rsidRDefault="0001655C" w:rsidP="0001655C">
                  <w:pPr>
                    <w:spacing w:after="60"/>
                    <w:rPr>
                      <w:iCs/>
                      <w:sz w:val="20"/>
                      <w:szCs w:val="20"/>
                    </w:rPr>
                  </w:pPr>
                  <w:r w:rsidRPr="0001655C">
                    <w:rPr>
                      <w:iCs/>
                      <w:sz w:val="20"/>
                      <w:szCs w:val="20"/>
                    </w:rPr>
                    <w:t>A generation site code.</w:t>
                  </w:r>
                </w:p>
              </w:tc>
            </w:tr>
          </w:tbl>
          <w:p w14:paraId="0D6DCE83" w14:textId="77777777" w:rsidR="0001655C" w:rsidRPr="0001655C" w:rsidRDefault="0001655C" w:rsidP="0001655C">
            <w:pPr>
              <w:widowControl w:val="0"/>
              <w:spacing w:before="240" w:after="240"/>
              <w:ind w:left="720" w:hanging="720"/>
            </w:pPr>
            <w:r w:rsidRPr="0001655C">
              <w:rPr>
                <w:bCs/>
              </w:rPr>
              <w:t xml:space="preserve">(7) </w:t>
            </w:r>
            <w:r w:rsidRPr="0001655C">
              <w:rPr>
                <w:bCs/>
              </w:rPr>
              <w:tab/>
              <w:t xml:space="preserve">Notwithstanding anything else in this Section except paragraphs (8) and (9) below, a Resource Entity may opt out of nodal pricing and continue Load Zone Settlement for any </w:t>
            </w:r>
            <w:r w:rsidRPr="0001655C">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(10) of this Section.  On January 1, 2030, all SODGs and SOTGs will be subject to nodal pricing.  </w:t>
            </w:r>
          </w:p>
          <w:p w14:paraId="489841C5" w14:textId="77777777" w:rsidR="0001655C" w:rsidRPr="0001655C" w:rsidRDefault="0001655C" w:rsidP="0001655C">
            <w:pPr>
              <w:widowControl w:val="0"/>
              <w:spacing w:after="240"/>
              <w:ind w:left="720" w:hanging="720"/>
            </w:pPr>
            <w:r w:rsidRPr="0001655C">
              <w:t>(8)</w:t>
            </w:r>
            <w:r w:rsidRPr="0001655C">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141FF5AA" w14:textId="77777777" w:rsidR="0001655C" w:rsidRPr="0001655C" w:rsidRDefault="0001655C" w:rsidP="0001655C">
            <w:pPr>
              <w:widowControl w:val="0"/>
              <w:spacing w:after="240"/>
              <w:ind w:left="720" w:hanging="720"/>
            </w:pPr>
            <w:r w:rsidRPr="0001655C">
              <w:t>(9)</w:t>
            </w:r>
            <w:r w:rsidRPr="0001655C">
              <w:tab/>
              <w:t>If at any time ERCOT determines that the SODG or SOTG fails to meet the opt-out conditions in paragraph (8) above, ERCOT shall settle the output of the SODG or SOTG at the applicable nodal price as soon as practicable after providing written notice to the affected Resource Entity.</w:t>
            </w:r>
          </w:p>
          <w:p w14:paraId="29203F18" w14:textId="77777777" w:rsidR="0001655C" w:rsidRPr="0001655C" w:rsidRDefault="0001655C" w:rsidP="0001655C">
            <w:pPr>
              <w:widowControl w:val="0"/>
              <w:spacing w:after="240"/>
              <w:ind w:left="720" w:hanging="720"/>
            </w:pPr>
            <w:r w:rsidRPr="0001655C">
              <w:t>(10)</w:t>
            </w:r>
            <w:r w:rsidRPr="0001655C">
              <w:tab/>
              <w:t>A Resource Entity that has opted out of nodal pricing for one or more SODGs or SOTGs pursuant to paragraph (7)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pricing in ERCOT Settlement systems as soon as practicable.</w:t>
            </w:r>
          </w:p>
        </w:tc>
      </w:tr>
    </w:tbl>
    <w:p w14:paraId="78E23761" w14:textId="77777777" w:rsidR="0001655C" w:rsidRPr="0001655C" w:rsidRDefault="0001655C" w:rsidP="0001655C">
      <w:pPr>
        <w:keepNext/>
        <w:tabs>
          <w:tab w:val="left" w:pos="1080"/>
        </w:tabs>
        <w:spacing w:before="480" w:after="240"/>
        <w:outlineLvl w:val="2"/>
        <w:rPr>
          <w:b/>
          <w:bCs/>
          <w:i/>
          <w:szCs w:val="20"/>
        </w:rPr>
      </w:pPr>
      <w:r w:rsidRPr="0001655C">
        <w:rPr>
          <w:b/>
          <w:bCs/>
          <w:i/>
          <w:szCs w:val="20"/>
        </w:rPr>
        <w:lastRenderedPageBreak/>
        <w:t>6.7.5</w:t>
      </w:r>
      <w:r w:rsidRPr="0001655C">
        <w:rPr>
          <w:b/>
          <w:bCs/>
          <w:i/>
          <w:szCs w:val="20"/>
        </w:rPr>
        <w:tab/>
        <w:t>Real-Time Ancillary Service Imbalance Payment or Charge</w:t>
      </w:r>
      <w:bookmarkEnd w:id="395"/>
    </w:p>
    <w:p w14:paraId="19738066" w14:textId="77777777" w:rsidR="0001655C" w:rsidRPr="0001655C" w:rsidRDefault="0001655C" w:rsidP="0001655C">
      <w:pPr>
        <w:spacing w:after="240"/>
        <w:ind w:left="720" w:hanging="720"/>
        <w:rPr>
          <w:color w:val="000000"/>
          <w:szCs w:val="20"/>
        </w:rPr>
      </w:pPr>
      <w:r w:rsidRPr="0001655C">
        <w:rPr>
          <w:szCs w:val="20"/>
        </w:rPr>
        <w:t>(1)</w:t>
      </w:r>
      <w:r w:rsidRPr="0001655C">
        <w:rPr>
          <w:szCs w:val="20"/>
        </w:rPr>
        <w:tab/>
      </w:r>
      <w:r w:rsidRPr="0001655C">
        <w:rPr>
          <w:color w:val="000000"/>
          <w:szCs w:val="20"/>
        </w:rPr>
        <w:t xml:space="preserve">Based on </w:t>
      </w:r>
      <w:ins w:id="618" w:author="Joint Sponsors 110424" w:date="2024-10-11T15:18:00Z">
        <w:r w:rsidRPr="0001655C">
          <w:rPr>
            <w:color w:val="000000"/>
            <w:szCs w:val="20"/>
          </w:rPr>
          <w:t xml:space="preserve">the Real-Time On-Line Reliability Deployment Price Adders, </w:t>
        </w:r>
      </w:ins>
      <w:del w:id="619" w:author="Joint Sponsors" w:date="2023-10-26T10:19:00Z">
        <w:r w:rsidRPr="0001655C" w:rsidDel="00CD28CB">
          <w:rPr>
            <w:color w:val="000000"/>
            <w:szCs w:val="20"/>
          </w:rPr>
          <w:delText xml:space="preserve">the Real-Time On-Line Reliability Deployment Price Adders, </w:delText>
        </w:r>
      </w:del>
      <w:r w:rsidRPr="0001655C">
        <w:rPr>
          <w:color w:val="000000"/>
          <w:szCs w:val="20"/>
        </w:rPr>
        <w:t xml:space="preserve">Real-Time On-Line Reserve Price Adders and </w:t>
      </w:r>
      <w:del w:id="620" w:author="Joint Sponsors" w:date="2023-10-26T10:19:00Z">
        <w:r w:rsidRPr="0001655C" w:rsidDel="00CD28CB">
          <w:rPr>
            <w:color w:val="000000"/>
            <w:szCs w:val="20"/>
          </w:rPr>
          <w:delText xml:space="preserve">a </w:delText>
        </w:r>
      </w:del>
      <w:r w:rsidRPr="0001655C">
        <w:rPr>
          <w:color w:val="000000"/>
          <w:szCs w:val="20"/>
        </w:rPr>
        <w:t>Real-Time Off-Line Reserve Price Adders, ERCOT shall calculate Ancillary Service imbalance Settlement, which will make Resources indifferent to the utilization of their capacity for energy or Ancillary Service reserves, as set forth in this Section.</w:t>
      </w:r>
    </w:p>
    <w:p w14:paraId="7F117BC7" w14:textId="77777777" w:rsidR="0001655C" w:rsidRPr="0001655C" w:rsidRDefault="0001655C" w:rsidP="0001655C">
      <w:pPr>
        <w:spacing w:after="240"/>
        <w:ind w:left="720" w:hanging="720"/>
        <w:rPr>
          <w:szCs w:val="20"/>
        </w:rPr>
      </w:pPr>
      <w:r w:rsidRPr="0001655C">
        <w:rPr>
          <w:szCs w:val="20"/>
        </w:rPr>
        <w:t>(2)</w:t>
      </w:r>
      <w:r w:rsidRPr="0001655C">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5CC6805F" w14:textId="77777777" w:rsidR="0001655C" w:rsidRPr="0001655C" w:rsidRDefault="0001655C" w:rsidP="0001655C">
      <w:pPr>
        <w:spacing w:after="240"/>
        <w:ind w:left="1440" w:hanging="720"/>
        <w:rPr>
          <w:szCs w:val="20"/>
        </w:rPr>
      </w:pPr>
      <w:r w:rsidRPr="0001655C">
        <w:rPr>
          <w:szCs w:val="20"/>
        </w:rPr>
        <w:t>(a)</w:t>
      </w:r>
      <w:r w:rsidRPr="0001655C">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396D480A" w14:textId="77777777" w:rsidTr="003B71DB">
        <w:trPr>
          <w:trHeight w:val="206"/>
        </w:trPr>
        <w:tc>
          <w:tcPr>
            <w:tcW w:w="9576" w:type="dxa"/>
            <w:shd w:val="pct12" w:color="auto" w:fill="auto"/>
          </w:tcPr>
          <w:p w14:paraId="463798C0" w14:textId="77777777" w:rsidR="0001655C" w:rsidRPr="0001655C" w:rsidRDefault="0001655C" w:rsidP="0001655C">
            <w:pPr>
              <w:spacing w:before="120" w:after="240"/>
              <w:rPr>
                <w:b/>
                <w:i/>
                <w:iCs/>
              </w:rPr>
            </w:pPr>
            <w:r w:rsidRPr="0001655C">
              <w:rPr>
                <w:b/>
                <w:i/>
                <w:iCs/>
              </w:rPr>
              <w:t>[NPRR987:  Replace paragraph (a) above with the following upon system implementation:]</w:t>
            </w:r>
          </w:p>
          <w:p w14:paraId="5DEBC83A" w14:textId="77777777" w:rsidR="0001655C" w:rsidRPr="0001655C" w:rsidRDefault="0001655C" w:rsidP="0001655C">
            <w:pPr>
              <w:spacing w:after="240"/>
              <w:ind w:left="1440" w:hanging="720"/>
              <w:rPr>
                <w:szCs w:val="20"/>
              </w:rPr>
            </w:pPr>
            <w:r w:rsidRPr="0001655C">
              <w:rPr>
                <w:szCs w:val="20"/>
              </w:rPr>
              <w:t>(a)</w:t>
            </w:r>
            <w:r w:rsidRPr="0001655C">
              <w:rPr>
                <w:szCs w:val="20"/>
              </w:rPr>
              <w:tab/>
              <w:t>The amount of Real-Time Metered Generation from all Generation Resources and Energy Storage Resources (ESRs), represented by the QSE for the 15-minute Settlement Interval;</w:t>
            </w:r>
          </w:p>
        </w:tc>
      </w:tr>
    </w:tbl>
    <w:p w14:paraId="307181D9" w14:textId="77777777" w:rsidR="0001655C" w:rsidRPr="0001655C" w:rsidRDefault="0001655C" w:rsidP="0001655C">
      <w:pPr>
        <w:spacing w:before="240" w:after="240"/>
        <w:ind w:left="1440" w:hanging="720"/>
        <w:rPr>
          <w:szCs w:val="20"/>
        </w:rPr>
      </w:pPr>
      <w:r w:rsidRPr="0001655C">
        <w:rPr>
          <w:szCs w:val="20"/>
        </w:rPr>
        <w:t>(b)</w:t>
      </w:r>
      <w:r w:rsidRPr="0001655C">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68C3DBFA" w14:textId="77777777" w:rsidTr="003B71DB">
        <w:trPr>
          <w:trHeight w:val="206"/>
        </w:trPr>
        <w:tc>
          <w:tcPr>
            <w:tcW w:w="9576" w:type="dxa"/>
            <w:shd w:val="pct12" w:color="auto" w:fill="auto"/>
          </w:tcPr>
          <w:p w14:paraId="0D8F2FFC" w14:textId="77777777" w:rsidR="0001655C" w:rsidRPr="0001655C" w:rsidRDefault="0001655C" w:rsidP="0001655C">
            <w:pPr>
              <w:spacing w:before="120" w:after="240"/>
              <w:rPr>
                <w:b/>
                <w:i/>
                <w:iCs/>
              </w:rPr>
            </w:pPr>
            <w:r w:rsidRPr="0001655C">
              <w:rPr>
                <w:b/>
                <w:i/>
                <w:iCs/>
              </w:rPr>
              <w:t>[NPRR987:  Replace paragraph (b) above with the following upon system implementation:]</w:t>
            </w:r>
          </w:p>
          <w:p w14:paraId="49309B55" w14:textId="77777777" w:rsidR="0001655C" w:rsidRPr="0001655C" w:rsidRDefault="0001655C" w:rsidP="0001655C">
            <w:pPr>
              <w:spacing w:after="240"/>
              <w:ind w:left="1440" w:hanging="720"/>
              <w:rPr>
                <w:szCs w:val="20"/>
              </w:rPr>
            </w:pPr>
            <w:r w:rsidRPr="0001655C">
              <w:rPr>
                <w:szCs w:val="20"/>
              </w:rPr>
              <w:t>(b)</w:t>
            </w:r>
            <w:r w:rsidRPr="0001655C">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CDAE654" w14:textId="77777777" w:rsidR="0001655C" w:rsidRPr="0001655C" w:rsidRDefault="0001655C" w:rsidP="0001655C">
      <w:pPr>
        <w:spacing w:before="240" w:after="240"/>
        <w:ind w:left="1440" w:hanging="720"/>
        <w:rPr>
          <w:szCs w:val="20"/>
        </w:rPr>
      </w:pPr>
      <w:r w:rsidRPr="0001655C">
        <w:rPr>
          <w:szCs w:val="20"/>
        </w:rPr>
        <w:t>(c)</w:t>
      </w:r>
      <w:r w:rsidRPr="0001655C">
        <w:rPr>
          <w:szCs w:val="20"/>
        </w:rPr>
        <w:tab/>
        <w:t xml:space="preserve">The amount of Ancillary Service Resource Responsibility for Reg-Up, ECRS, RRS and Non-Spin for the QSE for the 15-minute Settlement Interval. </w:t>
      </w:r>
    </w:p>
    <w:p w14:paraId="34C2FC8F" w14:textId="77777777" w:rsidR="0001655C" w:rsidRPr="0001655C" w:rsidRDefault="0001655C" w:rsidP="0001655C">
      <w:pPr>
        <w:spacing w:after="240"/>
        <w:ind w:left="720" w:hanging="720"/>
        <w:rPr>
          <w:szCs w:val="20"/>
        </w:rPr>
      </w:pPr>
      <w:r w:rsidRPr="0001655C">
        <w:t>(3)</w:t>
      </w:r>
      <w:r w:rsidRPr="0001655C">
        <w:tab/>
      </w:r>
      <w:r w:rsidRPr="0001655C">
        <w:rPr>
          <w:szCs w:val="20"/>
        </w:rPr>
        <w:t>Resources meeting one or more of the following conditions will be excluded from the amounts calculated pursuant to paragraphs (2)(a) and (b) above:</w:t>
      </w:r>
    </w:p>
    <w:p w14:paraId="375FBDD6" w14:textId="77777777" w:rsidR="0001655C" w:rsidRPr="0001655C" w:rsidRDefault="0001655C" w:rsidP="0001655C">
      <w:pPr>
        <w:spacing w:after="240"/>
        <w:ind w:left="1440" w:hanging="720"/>
        <w:rPr>
          <w:szCs w:val="20"/>
        </w:rPr>
      </w:pPr>
      <w:r w:rsidRPr="0001655C">
        <w:rPr>
          <w:szCs w:val="20"/>
        </w:rPr>
        <w:t>(a)</w:t>
      </w:r>
      <w:r w:rsidRPr="0001655C">
        <w:rPr>
          <w:szCs w:val="20"/>
        </w:rPr>
        <w:tab/>
        <w:t>Nuclear Resources;</w:t>
      </w:r>
    </w:p>
    <w:p w14:paraId="6F0283F2" w14:textId="77777777" w:rsidR="0001655C" w:rsidRPr="0001655C" w:rsidRDefault="0001655C" w:rsidP="0001655C">
      <w:pPr>
        <w:spacing w:after="240"/>
        <w:ind w:left="1440" w:hanging="720"/>
        <w:rPr>
          <w:szCs w:val="20"/>
        </w:rPr>
      </w:pPr>
      <w:r w:rsidRPr="0001655C">
        <w:rPr>
          <w:szCs w:val="20"/>
        </w:rPr>
        <w:lastRenderedPageBreak/>
        <w:t>(b)</w:t>
      </w:r>
      <w:r w:rsidRPr="0001655C">
        <w:rPr>
          <w:szCs w:val="20"/>
        </w:rPr>
        <w:tab/>
        <w:t xml:space="preserve">Resources with a telemetered ONTEST, ONHOLD, STARTUP </w:t>
      </w:r>
      <w:r w:rsidRPr="0001655C">
        <w:t>(except Resources with Non-Spin Ancillary Service Resource Responsibility greater than zero)</w:t>
      </w:r>
      <w:r w:rsidRPr="0001655C">
        <w:rPr>
          <w:szCs w:val="20"/>
        </w:rPr>
        <w:t>, or SHUTDOWN Resource Status excluding Resources telemetering both STARTUP Resource Status and greater than zero Non-Spin Ancillary Service Responsibility; or</w:t>
      </w:r>
    </w:p>
    <w:p w14:paraId="4E8CC683" w14:textId="77777777" w:rsidR="0001655C" w:rsidRPr="0001655C" w:rsidRDefault="0001655C" w:rsidP="0001655C">
      <w:pPr>
        <w:spacing w:after="240"/>
        <w:ind w:left="1440" w:hanging="720"/>
      </w:pPr>
      <w:r w:rsidRPr="0001655C">
        <w:rPr>
          <w:szCs w:val="20"/>
        </w:rPr>
        <w:t>(c)</w:t>
      </w:r>
      <w:r w:rsidRPr="0001655C">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4D36F882" w14:textId="77777777" w:rsidTr="003B71DB">
        <w:trPr>
          <w:trHeight w:val="206"/>
        </w:trPr>
        <w:tc>
          <w:tcPr>
            <w:tcW w:w="9576" w:type="dxa"/>
            <w:shd w:val="pct12" w:color="auto" w:fill="auto"/>
          </w:tcPr>
          <w:p w14:paraId="09A86323" w14:textId="77777777" w:rsidR="0001655C" w:rsidRPr="0001655C" w:rsidRDefault="0001655C" w:rsidP="0001655C">
            <w:pPr>
              <w:spacing w:before="120" w:after="240"/>
              <w:rPr>
                <w:b/>
                <w:i/>
                <w:iCs/>
              </w:rPr>
            </w:pPr>
            <w:r w:rsidRPr="0001655C">
              <w:rPr>
                <w:b/>
                <w:i/>
                <w:iCs/>
              </w:rPr>
              <w:t>[NPRR987:  Replace paragraph (c) above with the following upon system implementation:]</w:t>
            </w:r>
          </w:p>
          <w:p w14:paraId="1BEFFD80" w14:textId="77777777" w:rsidR="0001655C" w:rsidRPr="0001655C" w:rsidRDefault="0001655C" w:rsidP="0001655C">
            <w:pPr>
              <w:spacing w:after="240"/>
              <w:ind w:left="1440" w:hanging="720"/>
              <w:rPr>
                <w:szCs w:val="20"/>
              </w:rPr>
            </w:pPr>
            <w:r w:rsidRPr="0001655C">
              <w:rPr>
                <w:szCs w:val="20"/>
              </w:rPr>
              <w:t>(c)</w:t>
            </w:r>
            <w:r w:rsidRPr="0001655C">
              <w:rPr>
                <w:szCs w:val="20"/>
              </w:rPr>
              <w:tab/>
              <w:t xml:space="preserve">Resources with a telemetered net real power (in MW) less than 95% of their telemetered Low Sustained Limit (LSL) excluding the following: </w:t>
            </w:r>
          </w:p>
          <w:p w14:paraId="60DCCB6C" w14:textId="77777777" w:rsidR="0001655C" w:rsidRPr="0001655C" w:rsidRDefault="0001655C" w:rsidP="0001655C">
            <w:pPr>
              <w:spacing w:after="240"/>
              <w:ind w:left="2160" w:hanging="720"/>
              <w:rPr>
                <w:szCs w:val="20"/>
              </w:rPr>
            </w:pPr>
            <w:r w:rsidRPr="0001655C">
              <w:rPr>
                <w:szCs w:val="20"/>
              </w:rPr>
              <w:t>(i)</w:t>
            </w:r>
            <w:r w:rsidRPr="0001655C">
              <w:rPr>
                <w:szCs w:val="20"/>
              </w:rPr>
              <w:tab/>
              <w:t>Resources telemetering both STARTUP Resource Status and greater than zero Non-Spin Ancillary Service Responsibility; or</w:t>
            </w:r>
          </w:p>
          <w:p w14:paraId="1174E9B8" w14:textId="77777777" w:rsidR="0001655C" w:rsidRPr="0001655C" w:rsidRDefault="0001655C" w:rsidP="0001655C">
            <w:pPr>
              <w:spacing w:after="240"/>
              <w:ind w:left="2160" w:hanging="720"/>
              <w:rPr>
                <w:szCs w:val="20"/>
              </w:rPr>
            </w:pPr>
            <w:r w:rsidRPr="0001655C">
              <w:rPr>
                <w:szCs w:val="20"/>
              </w:rPr>
              <w:t>(ii)</w:t>
            </w:r>
            <w:r w:rsidRPr="0001655C">
              <w:rPr>
                <w:szCs w:val="20"/>
              </w:rPr>
              <w:tab/>
              <w:t>ESRs.</w:t>
            </w:r>
          </w:p>
        </w:tc>
      </w:tr>
    </w:tbl>
    <w:p w14:paraId="50E863B3" w14:textId="77777777" w:rsidR="0001655C" w:rsidRPr="0001655C" w:rsidRDefault="0001655C" w:rsidP="0001655C">
      <w:pPr>
        <w:spacing w:before="240" w:after="240"/>
        <w:ind w:left="720" w:hanging="720"/>
        <w:rPr>
          <w:szCs w:val="20"/>
        </w:rPr>
      </w:pPr>
      <w:bookmarkStart w:id="621" w:name="_Hlk156913587"/>
      <w:r w:rsidRPr="0001655C">
        <w:rPr>
          <w:szCs w:val="20"/>
        </w:rPr>
        <w:t>(4)</w:t>
      </w:r>
      <w:r w:rsidRPr="0001655C">
        <w:rPr>
          <w:szCs w:val="20"/>
        </w:rPr>
        <w:tab/>
        <w:t>Reliability Must-Run (RMR) Units and Reliability Unit Commitment (RUC) Resources On-Line during the hour due to an ERCOT instruction</w:t>
      </w:r>
      <w:r w:rsidRPr="0001655C">
        <w:rPr>
          <w:iCs/>
          <w:szCs w:val="20"/>
        </w:rPr>
        <w:t xml:space="preserve"> will be excluded from the amounts calculated for the 15-minute Settlement Interval pursuant to paragraphs (2)(a), (b), and (c) above</w:t>
      </w:r>
      <w:r w:rsidRPr="0001655C">
        <w:rPr>
          <w:szCs w:val="20"/>
        </w:rPr>
        <w:t>, except for:</w:t>
      </w:r>
    </w:p>
    <w:p w14:paraId="7E45A703" w14:textId="77777777" w:rsidR="0001655C" w:rsidRPr="0001655C" w:rsidRDefault="0001655C" w:rsidP="0001655C">
      <w:pPr>
        <w:spacing w:after="240"/>
        <w:ind w:left="1440" w:hanging="720"/>
        <w:rPr>
          <w:szCs w:val="20"/>
        </w:rPr>
      </w:pPr>
      <w:r w:rsidRPr="0001655C">
        <w:rPr>
          <w:szCs w:val="20"/>
        </w:rPr>
        <w:t>(a)</w:t>
      </w:r>
      <w:r w:rsidRPr="0001655C">
        <w:rPr>
          <w:szCs w:val="20"/>
        </w:rPr>
        <w:tab/>
        <w:t xml:space="preserve">Those RUC Resources that had a Three-Part Supply Offer cleared in the DAM for the hour; </w:t>
      </w:r>
    </w:p>
    <w:p w14:paraId="512507E3"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A Switchable Generation Resource (SWGR) released by a non-ERCOT Control Area </w:t>
      </w:r>
      <w:r w:rsidRPr="0001655C">
        <w:t>Operator</w:t>
      </w:r>
      <w:r w:rsidRPr="0001655C">
        <w:rPr>
          <w:szCs w:val="20"/>
        </w:rPr>
        <w:t xml:space="preserve"> (CAO) to operate in the ERCOT Control Area due to an ERCOT RUC instruction for an actual or anticipated Energy Emergency Alert (EEA) condition; </w:t>
      </w:r>
    </w:p>
    <w:p w14:paraId="14AC7B97" w14:textId="77777777" w:rsidR="0001655C" w:rsidRPr="0001655C" w:rsidRDefault="0001655C" w:rsidP="0001655C">
      <w:pPr>
        <w:spacing w:after="240"/>
        <w:ind w:left="1440" w:hanging="720"/>
        <w:rPr>
          <w:szCs w:val="20"/>
        </w:rPr>
      </w:pPr>
      <w:r w:rsidRPr="0001655C">
        <w:rPr>
          <w:szCs w:val="20"/>
        </w:rPr>
        <w:t>(c)</w:t>
      </w:r>
      <w:r w:rsidRPr="0001655C">
        <w:rPr>
          <w:szCs w:val="20"/>
        </w:rPr>
        <w:tab/>
        <w:t>Any Combined Cycle Generation Resource that was RUC-committed from one On-Line configuration to a different configuration with additional capacity, as described in paragraph (3) of Section 5.5.2,</w:t>
      </w:r>
      <w:r w:rsidRPr="0001655C">
        <w:rPr>
          <w:szCs w:val="20"/>
          <w:lang w:val="x-none" w:eastAsia="x-none"/>
        </w:rPr>
        <w:t xml:space="preserve"> Reliability Unit Commitment (RUC) Process</w:t>
      </w:r>
      <w:r w:rsidRPr="0001655C">
        <w:rPr>
          <w:szCs w:val="20"/>
          <w:lang w:eastAsia="x-none"/>
        </w:rPr>
        <w:t>;</w:t>
      </w:r>
      <w:r w:rsidRPr="0001655C">
        <w:rPr>
          <w:szCs w:val="20"/>
        </w:rPr>
        <w:t xml:space="preserve"> or</w:t>
      </w:r>
    </w:p>
    <w:p w14:paraId="380E0774" w14:textId="77777777" w:rsidR="0001655C" w:rsidRPr="0001655C" w:rsidRDefault="0001655C" w:rsidP="0001655C">
      <w:pPr>
        <w:spacing w:after="240"/>
        <w:ind w:left="1440" w:hanging="720"/>
        <w:rPr>
          <w:szCs w:val="20"/>
        </w:rPr>
      </w:pPr>
      <w:r w:rsidRPr="0001655C">
        <w:rPr>
          <w:szCs w:val="20"/>
        </w:rPr>
        <w:t>(d)</w:t>
      </w:r>
      <w:r w:rsidRPr="0001655C">
        <w:rPr>
          <w:szCs w:val="20"/>
        </w:rPr>
        <w:tab/>
      </w:r>
      <w:r w:rsidRPr="0001655C">
        <w:rPr>
          <w:szCs w:val="20"/>
          <w:lang w:val="x-none" w:eastAsia="x-none"/>
        </w:rPr>
        <w:t>Any RUC Resource committed by a RUC Dispatch Instruction where that Resource’s QSE subsequently opted out of RUC Settlement pursuant to paragraph (14) of Section 5.5.2.</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2DFBE0B1" w14:textId="77777777" w:rsidTr="003B71DB">
        <w:trPr>
          <w:trHeight w:val="206"/>
        </w:trPr>
        <w:tc>
          <w:tcPr>
            <w:tcW w:w="9576" w:type="dxa"/>
            <w:shd w:val="pct12" w:color="auto" w:fill="auto"/>
          </w:tcPr>
          <w:bookmarkEnd w:id="621"/>
          <w:p w14:paraId="0D40BE71" w14:textId="77777777" w:rsidR="0001655C" w:rsidRPr="0001655C" w:rsidRDefault="0001655C" w:rsidP="0001655C">
            <w:pPr>
              <w:spacing w:before="120" w:after="240"/>
              <w:rPr>
                <w:b/>
                <w:i/>
                <w:iCs/>
              </w:rPr>
            </w:pPr>
            <w:r w:rsidRPr="0001655C">
              <w:rPr>
                <w:b/>
                <w:i/>
                <w:iCs/>
              </w:rPr>
              <w:t>[NPRR885:  Replace paragraph (4) above with the following upon system implementation:]</w:t>
            </w:r>
          </w:p>
          <w:p w14:paraId="07D6AB9A" w14:textId="77777777" w:rsidR="0001655C" w:rsidRPr="0001655C" w:rsidRDefault="0001655C" w:rsidP="0001655C">
            <w:pPr>
              <w:spacing w:after="240"/>
              <w:ind w:left="720" w:hanging="720"/>
              <w:rPr>
                <w:szCs w:val="20"/>
              </w:rPr>
            </w:pPr>
            <w:bookmarkStart w:id="622" w:name="_Hlk102564913"/>
            <w:r w:rsidRPr="0001655C">
              <w:rPr>
                <w:szCs w:val="20"/>
              </w:rPr>
              <w:lastRenderedPageBreak/>
              <w:t>(4)</w:t>
            </w:r>
            <w:r w:rsidRPr="0001655C">
              <w:rPr>
                <w:szCs w:val="20"/>
              </w:rPr>
              <w:tab/>
              <w:t>Reliability Must-Run (RMR) Units, and Must-Run Alternatives (MRAs), and Reliability Unit Commitment (RUC) Resources On-Line during the hour due to an ERCOT instruction</w:t>
            </w:r>
            <w:r w:rsidRPr="0001655C">
              <w:rPr>
                <w:iCs/>
                <w:szCs w:val="20"/>
              </w:rPr>
              <w:t xml:space="preserve"> will be excluded from the amounts calculated for the 15-minute Settlement Interval pursuant to paragraphs (2)(a), (b), and (c) above except for:</w:t>
            </w:r>
            <w:r w:rsidRPr="0001655C">
              <w:rPr>
                <w:szCs w:val="20"/>
              </w:rPr>
              <w:t xml:space="preserve"> </w:t>
            </w:r>
          </w:p>
          <w:p w14:paraId="5181EF69" w14:textId="77777777" w:rsidR="0001655C" w:rsidRPr="0001655C" w:rsidRDefault="0001655C" w:rsidP="0001655C">
            <w:pPr>
              <w:spacing w:after="240"/>
              <w:ind w:left="1410" w:hanging="720"/>
              <w:rPr>
                <w:szCs w:val="20"/>
              </w:rPr>
            </w:pPr>
            <w:r w:rsidRPr="0001655C">
              <w:rPr>
                <w:szCs w:val="20"/>
              </w:rPr>
              <w:t>(a)</w:t>
            </w:r>
            <w:r w:rsidRPr="0001655C">
              <w:rPr>
                <w:szCs w:val="20"/>
              </w:rPr>
              <w:tab/>
              <w:t>Those RUC Resources that had a Three-Part Supply Offer cleared in the DAM for the hour;</w:t>
            </w:r>
          </w:p>
          <w:p w14:paraId="00CA7F64" w14:textId="77777777" w:rsidR="0001655C" w:rsidRPr="0001655C" w:rsidRDefault="0001655C" w:rsidP="0001655C">
            <w:pPr>
              <w:spacing w:after="240"/>
              <w:ind w:left="1410" w:hanging="720"/>
              <w:rPr>
                <w:szCs w:val="20"/>
              </w:rPr>
            </w:pPr>
            <w:r w:rsidRPr="0001655C">
              <w:rPr>
                <w:szCs w:val="20"/>
              </w:rPr>
              <w:t>(b)</w:t>
            </w:r>
            <w:r w:rsidRPr="0001655C">
              <w:rPr>
                <w:szCs w:val="20"/>
              </w:rPr>
              <w:tab/>
              <w:t>A Switchable Generation Resource (SWGR) released by a non-ERCOT Control Area Operator (CAO) to operate in the ERCOT Control Area due to an ERCOT RUC instruction for an actual or anticipated Energy Emergency Alert (EEA) condition;</w:t>
            </w:r>
          </w:p>
          <w:p w14:paraId="7385D68C" w14:textId="77777777" w:rsidR="0001655C" w:rsidRPr="0001655C" w:rsidRDefault="0001655C" w:rsidP="0001655C">
            <w:pPr>
              <w:spacing w:after="240"/>
              <w:ind w:left="1410" w:hanging="720"/>
              <w:rPr>
                <w:szCs w:val="20"/>
              </w:rPr>
            </w:pPr>
            <w:r w:rsidRPr="0001655C">
              <w:rPr>
                <w:szCs w:val="20"/>
              </w:rPr>
              <w:t>(c)</w:t>
            </w:r>
            <w:r w:rsidRPr="0001655C">
              <w:rPr>
                <w:szCs w:val="20"/>
              </w:rPr>
              <w:tab/>
              <w:t>Any Combined Cycle Generation Resource that was RUC-committed from one On-Line configuration to a different configuration with additional capacity, as described in paragraph (3) of Section 5.5.2,</w:t>
            </w:r>
            <w:r w:rsidRPr="0001655C">
              <w:rPr>
                <w:szCs w:val="20"/>
                <w:lang w:eastAsia="x-none"/>
              </w:rPr>
              <w:t xml:space="preserve"> Reliability Unit Commitment (RUC) Process; or</w:t>
            </w:r>
          </w:p>
          <w:p w14:paraId="7084B40A" w14:textId="77777777" w:rsidR="0001655C" w:rsidRPr="0001655C" w:rsidRDefault="0001655C" w:rsidP="0001655C">
            <w:pPr>
              <w:spacing w:after="240"/>
              <w:ind w:left="1410" w:hanging="720"/>
              <w:rPr>
                <w:szCs w:val="20"/>
              </w:rPr>
            </w:pPr>
            <w:r w:rsidRPr="0001655C">
              <w:rPr>
                <w:szCs w:val="20"/>
              </w:rPr>
              <w:t>(d)</w:t>
            </w:r>
            <w:r w:rsidRPr="0001655C">
              <w:rPr>
                <w:szCs w:val="20"/>
              </w:rPr>
              <w:tab/>
            </w:r>
            <w:r w:rsidRPr="0001655C">
              <w:rPr>
                <w:szCs w:val="20"/>
                <w:lang w:eastAsia="x-none"/>
              </w:rPr>
              <w:t>Any RUC Resource committed by a RUC Dispatch Instruction where that Resource’s QSE subsequently opted out of RUC Settlement pursuant to paragraph (14) of Section 5.5.2.</w:t>
            </w:r>
            <w:bookmarkEnd w:id="622"/>
          </w:p>
        </w:tc>
      </w:tr>
    </w:tbl>
    <w:p w14:paraId="32E79FEC" w14:textId="77777777" w:rsidR="0001655C" w:rsidRPr="0001655C" w:rsidRDefault="0001655C" w:rsidP="0001655C">
      <w:pPr>
        <w:spacing w:before="240" w:after="240"/>
        <w:ind w:left="720" w:hanging="720"/>
        <w:rPr>
          <w:szCs w:val="20"/>
        </w:rPr>
      </w:pPr>
      <w:r w:rsidRPr="0001655C">
        <w:rPr>
          <w:szCs w:val="20"/>
        </w:rPr>
        <w:lastRenderedPageBreak/>
        <w:t xml:space="preserve"> (5)</w:t>
      </w:r>
      <w:r w:rsidRPr="0001655C">
        <w:rPr>
          <w:szCs w:val="20"/>
        </w:rPr>
        <w:tab/>
        <w:t>The Real-Time Off-Line Reserve Capacity for the QSE (RTOFFCAP) shall be</w:t>
      </w:r>
      <w:r w:rsidRPr="0001655C">
        <w:rPr>
          <w:color w:val="000000"/>
          <w:szCs w:val="20"/>
        </w:rPr>
        <w:t xml:space="preserve"> administratively </w:t>
      </w:r>
      <w:r w:rsidRPr="0001655C">
        <w:rPr>
          <w:szCs w:val="20"/>
        </w:rPr>
        <w:t>set to zero when the SCED snapshot of the Physical Responsive Capability</w:t>
      </w:r>
      <w:r w:rsidRPr="0001655C">
        <w:rPr>
          <w:color w:val="000000"/>
          <w:szCs w:val="20"/>
        </w:rPr>
        <w:t xml:space="preserve"> (</w:t>
      </w:r>
      <w:r w:rsidRPr="0001655C">
        <w:rPr>
          <w:szCs w:val="20"/>
        </w:rPr>
        <w:t>PRC) is less than or equal to the PRC MW at which EEA Level 1 is initiated.</w:t>
      </w:r>
    </w:p>
    <w:p w14:paraId="7AEEEE5B" w14:textId="77777777" w:rsidR="0001655C" w:rsidRPr="0001655C" w:rsidRDefault="0001655C" w:rsidP="0001655C">
      <w:pPr>
        <w:spacing w:after="240"/>
        <w:ind w:left="720" w:hanging="720"/>
        <w:rPr>
          <w:szCs w:val="20"/>
        </w:rPr>
      </w:pPr>
      <w:r w:rsidRPr="0001655C">
        <w:rPr>
          <w:szCs w:val="20"/>
        </w:rPr>
        <w:t>(6)</w:t>
      </w:r>
      <w:r w:rsidRPr="0001655C">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422FC74B" w14:textId="77777777" w:rsidTr="003B71DB">
        <w:trPr>
          <w:trHeight w:val="206"/>
        </w:trPr>
        <w:tc>
          <w:tcPr>
            <w:tcW w:w="9576" w:type="dxa"/>
            <w:shd w:val="pct12" w:color="auto" w:fill="auto"/>
          </w:tcPr>
          <w:p w14:paraId="3B3B2028" w14:textId="77777777" w:rsidR="0001655C" w:rsidRPr="0001655C" w:rsidRDefault="0001655C" w:rsidP="0001655C">
            <w:pPr>
              <w:spacing w:before="120" w:after="240"/>
              <w:rPr>
                <w:b/>
                <w:i/>
                <w:iCs/>
              </w:rPr>
            </w:pPr>
            <w:r w:rsidRPr="0001655C">
              <w:rPr>
                <w:b/>
                <w:i/>
                <w:iCs/>
              </w:rPr>
              <w:t>[NPRR987:  Replace paragraph (6) above with the following upon system implementation:]</w:t>
            </w:r>
          </w:p>
          <w:p w14:paraId="664D6530" w14:textId="77777777" w:rsidR="0001655C" w:rsidRPr="0001655C" w:rsidRDefault="0001655C" w:rsidP="0001655C">
            <w:pPr>
              <w:spacing w:after="240"/>
              <w:ind w:left="720" w:hanging="720"/>
              <w:rPr>
                <w:szCs w:val="20"/>
              </w:rPr>
            </w:pPr>
            <w:r w:rsidRPr="0001655C">
              <w:rPr>
                <w:szCs w:val="20"/>
              </w:rPr>
              <w:t>(6)</w:t>
            </w:r>
            <w:r w:rsidRPr="0001655C">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3DFD4E74" w14:textId="77777777" w:rsidR="0001655C" w:rsidRPr="0001655C" w:rsidRDefault="0001655C" w:rsidP="0001655C">
      <w:pPr>
        <w:spacing w:before="240" w:after="240"/>
        <w:ind w:left="720" w:hanging="720"/>
        <w:rPr>
          <w:szCs w:val="20"/>
        </w:rPr>
      </w:pPr>
      <w:r w:rsidRPr="0001655C">
        <w:rPr>
          <w:szCs w:val="20"/>
        </w:rPr>
        <w:t>(7)</w:t>
      </w:r>
      <w:r w:rsidRPr="0001655C">
        <w:rPr>
          <w:szCs w:val="20"/>
        </w:rPr>
        <w:tab/>
        <w:t>The payment or charge to each QSE for the Ancillary Service imbalance for a given 15-minute Settlement Interval is calculated as follows:</w:t>
      </w:r>
    </w:p>
    <w:p w14:paraId="39B7998C"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lastRenderedPageBreak/>
        <w:t>RTASIAMT</w:t>
      </w:r>
      <w:r w:rsidRPr="0001655C">
        <w:rPr>
          <w:b/>
          <w:bCs/>
          <w:i/>
          <w:vertAlign w:val="subscript"/>
        </w:rPr>
        <w:t xml:space="preserve"> q</w:t>
      </w:r>
      <w:r w:rsidRPr="0001655C">
        <w:rPr>
          <w:b/>
          <w:bCs/>
        </w:rPr>
        <w:tab/>
        <w:t>=</w:t>
      </w:r>
      <w:r w:rsidRPr="0001655C">
        <w:rPr>
          <w:b/>
          <w:bCs/>
        </w:rPr>
        <w:tab/>
      </w:r>
      <w:r w:rsidRPr="0001655C">
        <w:rPr>
          <w:b/>
          <w:bCs/>
        </w:rPr>
        <w:tab/>
        <w:t>(-1) * [(RTASOLIMB</w:t>
      </w:r>
      <w:r w:rsidRPr="0001655C">
        <w:rPr>
          <w:b/>
          <w:bCs/>
          <w:i/>
          <w:vertAlign w:val="subscript"/>
        </w:rPr>
        <w:t xml:space="preserve"> q</w:t>
      </w:r>
      <w:r w:rsidRPr="0001655C">
        <w:rPr>
          <w:b/>
          <w:bCs/>
        </w:rPr>
        <w:t xml:space="preserve"> * RTRSVPOR) + (RTASOFFIMB</w:t>
      </w:r>
      <w:r w:rsidRPr="0001655C">
        <w:rPr>
          <w:b/>
          <w:bCs/>
          <w:i/>
          <w:vertAlign w:val="subscript"/>
        </w:rPr>
        <w:t xml:space="preserve"> q</w:t>
      </w:r>
      <w:r w:rsidRPr="0001655C">
        <w:rPr>
          <w:b/>
          <w:bCs/>
        </w:rPr>
        <w:t xml:space="preserve"> * RTRSVPOFF)]</w:t>
      </w:r>
    </w:p>
    <w:p w14:paraId="538A6ECB" w14:textId="77777777" w:rsidR="0001655C" w:rsidRPr="0001655C" w:rsidRDefault="0001655C" w:rsidP="0001655C">
      <w:pPr>
        <w:tabs>
          <w:tab w:val="left" w:pos="2250"/>
          <w:tab w:val="left" w:pos="3150"/>
          <w:tab w:val="left" w:pos="3960"/>
        </w:tabs>
        <w:spacing w:after="240"/>
        <w:ind w:left="3960" w:hanging="3240"/>
        <w:rPr>
          <w:ins w:id="623" w:author="Joint Sponsors 110424" w:date="2024-10-11T15:19:00Z"/>
          <w:b/>
          <w:bCs/>
        </w:rPr>
      </w:pPr>
      <w:ins w:id="624" w:author="Joint Sponsors 110424" w:date="2024-10-11T15:19:00Z">
        <w:r w:rsidRPr="0001655C">
          <w:rPr>
            <w:b/>
            <w:bCs/>
          </w:rPr>
          <w:t>RTRDASIAMT</w:t>
        </w:r>
        <w:r w:rsidRPr="0001655C">
          <w:rPr>
            <w:b/>
            <w:bCs/>
            <w:i/>
            <w:vertAlign w:val="subscript"/>
          </w:rPr>
          <w:t xml:space="preserve"> q</w:t>
        </w:r>
        <w:r w:rsidRPr="0001655C">
          <w:rPr>
            <w:b/>
            <w:bCs/>
          </w:rPr>
          <w:t>=</w:t>
        </w:r>
        <w:r w:rsidRPr="0001655C">
          <w:rPr>
            <w:b/>
            <w:bCs/>
          </w:rPr>
          <w:tab/>
        </w:r>
        <w:r w:rsidRPr="0001655C">
          <w:rPr>
            <w:b/>
            <w:bCs/>
          </w:rPr>
          <w:tab/>
          <w:t>(-1) * (RTASOLIMB</w:t>
        </w:r>
        <w:r w:rsidRPr="0001655C">
          <w:rPr>
            <w:b/>
            <w:bCs/>
            <w:i/>
            <w:vertAlign w:val="subscript"/>
          </w:rPr>
          <w:t xml:space="preserve"> q</w:t>
        </w:r>
        <w:r w:rsidRPr="0001655C">
          <w:rPr>
            <w:b/>
            <w:bCs/>
          </w:rPr>
          <w:t xml:space="preserve"> * RTRDP)</w:t>
        </w:r>
      </w:ins>
    </w:p>
    <w:p w14:paraId="00C940E9" w14:textId="77777777" w:rsidR="0001655C" w:rsidRPr="0001655C" w:rsidDel="00CD28CB" w:rsidRDefault="0001655C" w:rsidP="0001655C">
      <w:pPr>
        <w:tabs>
          <w:tab w:val="left" w:pos="2250"/>
          <w:tab w:val="left" w:pos="3150"/>
          <w:tab w:val="left" w:pos="3960"/>
        </w:tabs>
        <w:spacing w:after="240"/>
        <w:ind w:left="3960" w:hanging="3240"/>
        <w:rPr>
          <w:del w:id="625" w:author="Joint Sponsors" w:date="2023-10-26T10:20:00Z"/>
          <w:b/>
          <w:bCs/>
        </w:rPr>
      </w:pPr>
      <w:del w:id="626" w:author="Joint Sponsors" w:date="2023-10-26T10:20:00Z">
        <w:r w:rsidRPr="0001655C" w:rsidDel="00CD28CB">
          <w:rPr>
            <w:b/>
            <w:bCs/>
          </w:rPr>
          <w:delText>RTRDASIAMT</w:delText>
        </w:r>
        <w:r w:rsidRPr="0001655C" w:rsidDel="00CD28CB">
          <w:rPr>
            <w:b/>
            <w:bCs/>
            <w:i/>
            <w:vertAlign w:val="subscript"/>
          </w:rPr>
          <w:delText xml:space="preserve"> q</w:delText>
        </w:r>
        <w:r w:rsidRPr="0001655C" w:rsidDel="00CD28CB">
          <w:rPr>
            <w:b/>
            <w:bCs/>
          </w:rPr>
          <w:delText>=</w:delText>
        </w:r>
        <w:r w:rsidRPr="0001655C" w:rsidDel="00CD28CB">
          <w:rPr>
            <w:b/>
            <w:bCs/>
          </w:rPr>
          <w:tab/>
        </w:r>
        <w:r w:rsidRPr="0001655C" w:rsidDel="00CD28CB">
          <w:rPr>
            <w:b/>
            <w:bCs/>
          </w:rPr>
          <w:tab/>
          <w:delText>(-1) * (RTASOLIMB</w:delText>
        </w:r>
        <w:r w:rsidRPr="0001655C" w:rsidDel="00CD28CB">
          <w:rPr>
            <w:b/>
            <w:bCs/>
            <w:i/>
            <w:vertAlign w:val="subscript"/>
          </w:rPr>
          <w:delText xml:space="preserve"> q</w:delText>
        </w:r>
        <w:r w:rsidRPr="0001655C" w:rsidDel="00CD28CB">
          <w:rPr>
            <w:b/>
            <w:bCs/>
          </w:rPr>
          <w:delText xml:space="preserve"> * RTRDP)</w:delText>
        </w:r>
      </w:del>
    </w:p>
    <w:p w14:paraId="43CBD1FB" w14:textId="77777777" w:rsidR="0001655C" w:rsidRPr="0001655C" w:rsidRDefault="0001655C" w:rsidP="0001655C">
      <w:pPr>
        <w:spacing w:before="120" w:after="240"/>
        <w:rPr>
          <w:szCs w:val="20"/>
        </w:rPr>
      </w:pPr>
      <w:r w:rsidRPr="0001655C">
        <w:rPr>
          <w:szCs w:val="20"/>
        </w:rPr>
        <w:t>Where:</w:t>
      </w:r>
    </w:p>
    <w:p w14:paraId="7D4371E2" w14:textId="77777777" w:rsidR="0001655C" w:rsidRPr="0001655C" w:rsidRDefault="0001655C" w:rsidP="0001655C">
      <w:pPr>
        <w:spacing w:after="240"/>
        <w:ind w:left="3600" w:hanging="2880"/>
      </w:pPr>
      <w:r w:rsidRPr="0001655C">
        <w:t>RTASOLIMB</w:t>
      </w:r>
      <w:r w:rsidRPr="0001655C">
        <w:rPr>
          <w:i/>
          <w:vertAlign w:val="subscript"/>
        </w:rPr>
        <w:t xml:space="preserve"> q</w:t>
      </w:r>
      <w:r w:rsidRPr="0001655C">
        <w:t>=</w:t>
      </w:r>
      <w:r w:rsidRPr="0001655C">
        <w:tab/>
        <w:t>RTOLCAP</w:t>
      </w:r>
      <w:r w:rsidRPr="0001655C">
        <w:rPr>
          <w:i/>
          <w:vertAlign w:val="subscript"/>
        </w:rPr>
        <w:t xml:space="preserve"> q</w:t>
      </w:r>
      <w:r w:rsidRPr="0001655C">
        <w:t xml:space="preserve"> – [((SYS_GEN_DISCFACTOR * RTASRESP</w:t>
      </w:r>
      <w:r w:rsidRPr="0001655C">
        <w:rPr>
          <w:i/>
          <w:vertAlign w:val="subscript"/>
        </w:rPr>
        <w:t xml:space="preserve"> q</w:t>
      </w:r>
      <w:r w:rsidRPr="0001655C">
        <w:t xml:space="preserve"> ) * ¼)</w:t>
      </w:r>
      <w:r w:rsidRPr="0001655C">
        <w:rPr>
          <w:rFonts w:ascii="Times New Roman Bold" w:hAnsi="Times New Roman Bold"/>
        </w:rPr>
        <w:t xml:space="preserve"> </w:t>
      </w:r>
      <w:r w:rsidRPr="0001655C">
        <w:t>– RTASOFF</w:t>
      </w:r>
      <w:r w:rsidRPr="0001655C">
        <w:rPr>
          <w:i/>
          <w:vertAlign w:val="subscript"/>
        </w:rPr>
        <w:t xml:space="preserve"> q </w:t>
      </w:r>
      <w:r w:rsidRPr="0001655C">
        <w:t>– RTRUCNBBRESP </w:t>
      </w:r>
      <w:r w:rsidRPr="0001655C">
        <w:rPr>
          <w:i/>
          <w:vertAlign w:val="subscript"/>
        </w:rPr>
        <w:t>q</w:t>
      </w:r>
      <w:r w:rsidRPr="0001655C">
        <w:t xml:space="preserve"> – </w:t>
      </w:r>
      <w:r w:rsidRPr="0001655C">
        <w:rPr>
          <w:bCs/>
        </w:rPr>
        <w:t>RTNCLRNSRESP</w:t>
      </w:r>
      <w:r w:rsidRPr="0001655C">
        <w:rPr>
          <w:bCs/>
          <w:i/>
          <w:vertAlign w:val="subscript"/>
        </w:rPr>
        <w:t xml:space="preserve"> q</w:t>
      </w:r>
      <w:r w:rsidRPr="0001655C">
        <w:t xml:space="preserve"> – RTRMRRESP </w:t>
      </w:r>
      <w:r w:rsidRPr="0001655C">
        <w:rPr>
          <w:i/>
          <w:vertAlign w:val="subscript"/>
        </w:rPr>
        <w:t>q</w:t>
      </w:r>
      <w:r w:rsidRPr="0001655C">
        <w:t>]</w:t>
      </w:r>
    </w:p>
    <w:p w14:paraId="1F74DF65" w14:textId="77777777" w:rsidR="0001655C" w:rsidRPr="0001655C" w:rsidRDefault="0001655C" w:rsidP="0001655C">
      <w:pPr>
        <w:spacing w:before="240" w:after="240"/>
        <w:rPr>
          <w:szCs w:val="20"/>
        </w:rPr>
      </w:pPr>
      <w:r w:rsidRPr="0001655C">
        <w:rPr>
          <w:szCs w:val="20"/>
        </w:rPr>
        <w:t>Where:</w:t>
      </w:r>
    </w:p>
    <w:p w14:paraId="61AAD592" w14:textId="77777777" w:rsidR="0001655C" w:rsidRPr="0001655C" w:rsidRDefault="0001655C" w:rsidP="0001655C">
      <w:pPr>
        <w:spacing w:after="240"/>
        <w:rPr>
          <w:i/>
          <w:szCs w:val="20"/>
          <w:vertAlign w:val="subscript"/>
        </w:rPr>
      </w:pPr>
      <w:r w:rsidRPr="0001655C">
        <w:rPr>
          <w:szCs w:val="20"/>
        </w:rPr>
        <w:tab/>
        <w:t>RTASOFF</w:t>
      </w:r>
      <w:r w:rsidRPr="0001655C">
        <w:rPr>
          <w:i/>
          <w:szCs w:val="20"/>
          <w:vertAlign w:val="subscript"/>
        </w:rPr>
        <w:t xml:space="preserve"> q</w:t>
      </w:r>
      <w:r w:rsidRPr="0001655C">
        <w:rPr>
          <w:szCs w:val="20"/>
        </w:rPr>
        <w:t xml:space="preserve"> =</w:t>
      </w:r>
      <w:r w:rsidRPr="0001655C">
        <w:rPr>
          <w:szCs w:val="20"/>
        </w:rPr>
        <w:tab/>
      </w:r>
      <w:r w:rsidRPr="0001655C">
        <w:rPr>
          <w:szCs w:val="20"/>
        </w:rPr>
        <w:tab/>
      </w:r>
      <w:r w:rsidRPr="0001655C">
        <w:rPr>
          <w:szCs w:val="20"/>
        </w:rPr>
        <w:tab/>
        <w:t xml:space="preserve">SYS_GEN_DISCFACTOR * </w:t>
      </w:r>
      <w:r w:rsidRPr="0001655C">
        <w:rPr>
          <w:position w:val="-18"/>
          <w:szCs w:val="20"/>
        </w:rPr>
        <w:object w:dxaOrig="225" w:dyaOrig="420" w14:anchorId="39314768">
          <v:shape id="_x0000_i1185" type="#_x0000_t75" style="width:13.2pt;height:21pt" o:ole="">
            <v:imagedata r:id="rId174" o:title=""/>
          </v:shape>
          <o:OLEObject Type="Embed" ProgID="Equation.3" ShapeID="_x0000_i1185" DrawAspect="Content" ObjectID="_1808977592" r:id="rId208"/>
        </w:object>
      </w:r>
      <w:r w:rsidRPr="0001655C">
        <w:rPr>
          <w:position w:val="-22"/>
          <w:szCs w:val="20"/>
        </w:rPr>
        <w:object w:dxaOrig="225" w:dyaOrig="465" w14:anchorId="328D4077">
          <v:shape id="_x0000_i1186" type="#_x0000_t75" style="width:13.2pt;height:21pt" o:ole="">
            <v:imagedata r:id="rId187" o:title=""/>
          </v:shape>
          <o:OLEObject Type="Embed" ProgID="Equation.3" ShapeID="_x0000_i1186" DrawAspect="Content" ObjectID="_1808977593" r:id="rId209"/>
        </w:object>
      </w:r>
      <w:r w:rsidRPr="0001655C">
        <w:rPr>
          <w:szCs w:val="20"/>
        </w:rPr>
        <w:t>RTASOFFR</w:t>
      </w:r>
      <w:r w:rsidRPr="0001655C">
        <w:rPr>
          <w:i/>
          <w:szCs w:val="20"/>
          <w:vertAlign w:val="subscript"/>
        </w:rPr>
        <w:t xml:space="preserve"> q, r, p</w:t>
      </w:r>
    </w:p>
    <w:p w14:paraId="71D01E7F" w14:textId="77777777" w:rsidR="0001655C" w:rsidRPr="0001655C" w:rsidRDefault="0001655C" w:rsidP="0001655C">
      <w:pPr>
        <w:spacing w:after="240"/>
        <w:rPr>
          <w:szCs w:val="20"/>
        </w:rPr>
      </w:pPr>
      <w:r w:rsidRPr="0001655C">
        <w:rPr>
          <w:szCs w:val="20"/>
        </w:rPr>
        <w:tab/>
        <w:t>RTRUCNBBRESP </w:t>
      </w:r>
      <w:r w:rsidRPr="0001655C">
        <w:rPr>
          <w:i/>
          <w:szCs w:val="20"/>
          <w:vertAlign w:val="subscript"/>
        </w:rPr>
        <w:t>q</w:t>
      </w:r>
      <w:r w:rsidRPr="0001655C">
        <w:rPr>
          <w:szCs w:val="20"/>
          <w:vertAlign w:val="subscript"/>
        </w:rPr>
        <w:t xml:space="preserve">  </w:t>
      </w:r>
      <w:r w:rsidRPr="0001655C">
        <w:rPr>
          <w:szCs w:val="20"/>
        </w:rPr>
        <w:t>=</w:t>
      </w:r>
      <w:r w:rsidRPr="0001655C">
        <w:rPr>
          <w:szCs w:val="20"/>
        </w:rPr>
        <w:tab/>
        <w:t xml:space="preserve">SYS_GEN_DISCFACTOR * </w:t>
      </w:r>
      <w:r w:rsidRPr="0001655C">
        <w:rPr>
          <w:position w:val="-18"/>
          <w:szCs w:val="20"/>
        </w:rPr>
        <w:object w:dxaOrig="225" w:dyaOrig="420" w14:anchorId="6FEEED58">
          <v:shape id="_x0000_i1187" type="#_x0000_t75" style="width:13.2pt;height:21pt" o:ole="">
            <v:imagedata r:id="rId174" o:title=""/>
          </v:shape>
          <o:OLEObject Type="Embed" ProgID="Equation.3" ShapeID="_x0000_i1187" DrawAspect="Content" ObjectID="_1808977594" r:id="rId210"/>
        </w:object>
      </w:r>
      <w:r w:rsidRPr="0001655C">
        <w:rPr>
          <w:szCs w:val="20"/>
        </w:rPr>
        <w:t xml:space="preserve"> RTRUCASA</w:t>
      </w:r>
      <w:r w:rsidRPr="0001655C">
        <w:rPr>
          <w:i/>
          <w:szCs w:val="20"/>
          <w:vertAlign w:val="subscript"/>
        </w:rPr>
        <w:t xml:space="preserve"> q, r</w:t>
      </w:r>
      <w:r w:rsidRPr="0001655C">
        <w:rPr>
          <w:szCs w:val="20"/>
        </w:rPr>
        <w:t xml:space="preserve"> *  ¼</w:t>
      </w:r>
    </w:p>
    <w:p w14:paraId="582EF3E2" w14:textId="77777777" w:rsidR="0001655C" w:rsidRPr="0001655C" w:rsidRDefault="0001655C" w:rsidP="0001655C">
      <w:pPr>
        <w:spacing w:after="240"/>
        <w:rPr>
          <w:szCs w:val="20"/>
        </w:rPr>
      </w:pPr>
      <w:r w:rsidRPr="0001655C">
        <w:rPr>
          <w:szCs w:val="18"/>
        </w:rPr>
        <w:tab/>
        <w:t>RTNCLRNSRESP </w:t>
      </w:r>
      <w:r w:rsidRPr="0001655C">
        <w:rPr>
          <w:i/>
          <w:szCs w:val="20"/>
          <w:vertAlign w:val="subscript"/>
        </w:rPr>
        <w:t>q</w:t>
      </w:r>
      <w:r w:rsidRPr="0001655C">
        <w:rPr>
          <w:szCs w:val="20"/>
          <w:vertAlign w:val="subscript"/>
        </w:rPr>
        <w:t xml:space="preserve"> =</w:t>
      </w:r>
      <w:r w:rsidRPr="0001655C">
        <w:rPr>
          <w:szCs w:val="20"/>
          <w:vertAlign w:val="subscript"/>
        </w:rPr>
        <w:tab/>
        <w:t xml:space="preserve"> </w:t>
      </w:r>
      <w:r w:rsidRPr="0001655C">
        <w:rPr>
          <w:szCs w:val="20"/>
        </w:rPr>
        <w:t xml:space="preserve">        SYS_GEN_DISCFACTOR * </w:t>
      </w:r>
      <w:r w:rsidRPr="0001655C">
        <w:rPr>
          <w:position w:val="-18"/>
          <w:szCs w:val="20"/>
        </w:rPr>
        <w:object w:dxaOrig="288" w:dyaOrig="438" w14:anchorId="3C143A30">
          <v:shape id="_x0000_i1188" type="#_x0000_t75" style="width:13.2pt;height:21pt" o:ole="">
            <v:imagedata r:id="rId174" o:title=""/>
          </v:shape>
          <o:OLEObject Type="Embed" ProgID="Equation.3" ShapeID="_x0000_i1188" DrawAspect="Content" ObjectID="_1808977595" r:id="rId211"/>
        </w:object>
      </w:r>
      <w:r w:rsidRPr="0001655C">
        <w:rPr>
          <w:position w:val="-22"/>
          <w:szCs w:val="20"/>
        </w:rPr>
        <w:object w:dxaOrig="288" w:dyaOrig="426" w14:anchorId="6F090898">
          <v:shape id="_x0000_i1189" type="#_x0000_t75" style="width:13.2pt;height:21pt" o:ole="">
            <v:imagedata r:id="rId187" o:title=""/>
          </v:shape>
          <o:OLEObject Type="Embed" ProgID="Equation.3" ShapeID="_x0000_i1189" DrawAspect="Content" ObjectID="_1808977596" r:id="rId212"/>
        </w:object>
      </w:r>
      <w:r w:rsidRPr="0001655C">
        <w:rPr>
          <w:szCs w:val="20"/>
        </w:rPr>
        <w:t>RTNCLRNSRESPR</w:t>
      </w:r>
      <w:r w:rsidRPr="0001655C">
        <w:rPr>
          <w:i/>
          <w:szCs w:val="20"/>
          <w:vertAlign w:val="subscript"/>
        </w:rPr>
        <w:t xml:space="preserve"> q, r, p</w:t>
      </w:r>
    </w:p>
    <w:p w14:paraId="1C4F07C9" w14:textId="77777777" w:rsidR="0001655C" w:rsidRPr="0001655C" w:rsidRDefault="0001655C" w:rsidP="0001655C">
      <w:pPr>
        <w:spacing w:after="240"/>
        <w:ind w:left="3600" w:hanging="2880"/>
        <w:rPr>
          <w:bCs/>
        </w:rPr>
      </w:pPr>
      <w:r w:rsidRPr="0001655C">
        <w:rPr>
          <w:bCs/>
          <w:szCs w:val="18"/>
        </w:rPr>
        <w:t>RTRMRRESP </w:t>
      </w:r>
      <w:r w:rsidRPr="0001655C">
        <w:rPr>
          <w:bCs/>
          <w:i/>
          <w:szCs w:val="18"/>
          <w:vertAlign w:val="subscript"/>
        </w:rPr>
        <w:t>q</w:t>
      </w:r>
      <w:r w:rsidRPr="0001655C">
        <w:rPr>
          <w:bCs/>
          <w:szCs w:val="18"/>
          <w:vertAlign w:val="subscript"/>
        </w:rPr>
        <w:t xml:space="preserve"> </w:t>
      </w:r>
      <w:r w:rsidRPr="0001655C">
        <w:rPr>
          <w:bCs/>
          <w:vertAlign w:val="subscript"/>
        </w:rPr>
        <w:t>=</w:t>
      </w:r>
      <w:r w:rsidRPr="0001655C">
        <w:rPr>
          <w:bCs/>
          <w:vertAlign w:val="subscript"/>
        </w:rPr>
        <w:tab/>
      </w:r>
      <w:r w:rsidRPr="0001655C">
        <w:rPr>
          <w:bCs/>
        </w:rPr>
        <w:t>SYS_GEN_DISCFACTOR *</w:t>
      </w:r>
      <w:r w:rsidRPr="0001655C">
        <w:rPr>
          <w:b/>
          <w:bCs/>
        </w:rPr>
        <w:t xml:space="preserve"> </w:t>
      </w:r>
      <w:r w:rsidRPr="0001655C">
        <w:rPr>
          <w:bCs/>
          <w:position w:val="-22"/>
        </w:rPr>
        <w:object w:dxaOrig="225" w:dyaOrig="465" w14:anchorId="489BA229">
          <v:shape id="_x0000_i1190" type="#_x0000_t75" style="width:13.2pt;height:21pt" o:ole="">
            <v:imagedata r:id="rId213" o:title=""/>
          </v:shape>
          <o:OLEObject Type="Embed" ProgID="Equation.3" ShapeID="_x0000_i1190" DrawAspect="Content" ObjectID="_1808977597" r:id="rId214"/>
        </w:object>
      </w:r>
      <w:r w:rsidRPr="0001655C">
        <w:rPr>
          <w:bCs/>
          <w:position w:val="-18"/>
        </w:rPr>
        <w:object w:dxaOrig="225" w:dyaOrig="420" w14:anchorId="15A8CAF3">
          <v:shape id="_x0000_i1191" type="#_x0000_t75" style="width:13.2pt;height:21pt" o:ole="">
            <v:imagedata r:id="rId174" o:title=""/>
          </v:shape>
          <o:OLEObject Type="Embed" ProgID="Equation.3" ShapeID="_x0000_i1191" DrawAspect="Content" ObjectID="_1808977598" r:id="rId215"/>
        </w:object>
      </w:r>
      <w:r w:rsidRPr="0001655C">
        <w:rPr>
          <w:bCs/>
          <w:position w:val="-22"/>
        </w:rPr>
        <w:object w:dxaOrig="225" w:dyaOrig="465" w14:anchorId="077E8DC5">
          <v:shape id="_x0000_i1192" type="#_x0000_t75" style="width:13.2pt;height:21pt" o:ole="">
            <v:imagedata r:id="rId187" o:title=""/>
          </v:shape>
          <o:OLEObject Type="Embed" ProgID="Equation.3" ShapeID="_x0000_i1192" DrawAspect="Content" ObjectID="_1808977599" r:id="rId216"/>
        </w:object>
      </w:r>
      <w:r w:rsidRPr="0001655C">
        <w:rPr>
          <w:bCs/>
        </w:rPr>
        <w:t>(HRRADJ</w:t>
      </w:r>
      <w:r w:rsidRPr="0001655C">
        <w:rPr>
          <w:bCs/>
          <w:i/>
          <w:vertAlign w:val="subscript"/>
        </w:rPr>
        <w:t xml:space="preserve"> q, r, p</w:t>
      </w:r>
      <w:r w:rsidRPr="0001655C">
        <w:rPr>
          <w:bCs/>
        </w:rPr>
        <w:t xml:space="preserve"> + HECRADJ</w:t>
      </w:r>
      <w:r w:rsidRPr="0001655C">
        <w:rPr>
          <w:bCs/>
          <w:i/>
          <w:vertAlign w:val="subscript"/>
        </w:rPr>
        <w:t xml:space="preserve"> q, r, p</w:t>
      </w:r>
      <w:r w:rsidRPr="0001655C">
        <w:rPr>
          <w:bCs/>
        </w:rPr>
        <w:t xml:space="preserve"> + HRUADJ</w:t>
      </w:r>
      <w:r w:rsidRPr="0001655C">
        <w:rPr>
          <w:bCs/>
          <w:i/>
          <w:vertAlign w:val="subscript"/>
        </w:rPr>
        <w:t xml:space="preserve"> q, r, p</w:t>
      </w:r>
      <w:r w:rsidRPr="0001655C">
        <w:rPr>
          <w:bCs/>
        </w:rPr>
        <w:t xml:space="preserve"> + HNSADJ</w:t>
      </w:r>
      <w:r w:rsidRPr="0001655C">
        <w:rPr>
          <w:bCs/>
          <w:i/>
          <w:vertAlign w:val="subscript"/>
        </w:rPr>
        <w:t xml:space="preserve"> q, r, p</w:t>
      </w:r>
      <w:r w:rsidRPr="0001655C">
        <w:rPr>
          <w:bCs/>
        </w:rPr>
        <w:t>) *  ¼</w:t>
      </w:r>
    </w:p>
    <w:p w14:paraId="1EEA65F7" w14:textId="77777777" w:rsidR="0001655C" w:rsidRPr="0001655C" w:rsidRDefault="0001655C" w:rsidP="0001655C">
      <w:pPr>
        <w:spacing w:after="240"/>
        <w:ind w:left="3600" w:hanging="2880"/>
        <w:rPr>
          <w:rFonts w:ascii="Times New Roman Bold" w:hAnsi="Times New Roman Bold"/>
          <w:bCs/>
        </w:rPr>
      </w:pPr>
      <w:r w:rsidRPr="0001655C">
        <w:rPr>
          <w:bCs/>
        </w:rPr>
        <w:t xml:space="preserve">RTOLCAP </w:t>
      </w:r>
      <w:r w:rsidRPr="0001655C">
        <w:rPr>
          <w:bCs/>
          <w:i/>
          <w:vertAlign w:val="subscript"/>
        </w:rPr>
        <w:t xml:space="preserve">q </w:t>
      </w:r>
      <w:r w:rsidRPr="0001655C">
        <w:rPr>
          <w:bCs/>
        </w:rPr>
        <w:t>=</w:t>
      </w:r>
      <w:r w:rsidRPr="0001655C">
        <w:rPr>
          <w:bCs/>
        </w:rPr>
        <w:tab/>
        <w:t>(RTOLHSL</w:t>
      </w:r>
      <w:r w:rsidRPr="0001655C">
        <w:rPr>
          <w:bCs/>
          <w:i/>
          <w:vertAlign w:val="subscript"/>
        </w:rPr>
        <w:t xml:space="preserve"> q </w:t>
      </w:r>
      <w:r w:rsidRPr="0001655C">
        <w:rPr>
          <w:bCs/>
        </w:rPr>
        <w:t xml:space="preserve">– RTMGQ </w:t>
      </w:r>
      <w:r w:rsidRPr="0001655C">
        <w:rPr>
          <w:bCs/>
          <w:i/>
          <w:vertAlign w:val="subscript"/>
        </w:rPr>
        <w:t xml:space="preserve">q </w:t>
      </w:r>
      <w:r w:rsidRPr="0001655C">
        <w:rPr>
          <w:bCs/>
        </w:rPr>
        <w:t>– SYS_GEN_DISCFACTOR *  (</w:t>
      </w:r>
      <w:r w:rsidRPr="0001655C">
        <w:rPr>
          <w:b/>
          <w:bCs/>
          <w:position w:val="-18"/>
        </w:rPr>
        <w:object w:dxaOrig="225" w:dyaOrig="420" w14:anchorId="1D11689B">
          <v:shape id="_x0000_i1193" type="#_x0000_t75" style="width:13.2pt;height:21pt" o:ole="">
            <v:imagedata r:id="rId174" o:title=""/>
          </v:shape>
          <o:OLEObject Type="Embed" ProgID="Equation.3" ShapeID="_x0000_i1193" DrawAspect="Content" ObjectID="_1808977600" r:id="rId217"/>
        </w:object>
      </w:r>
      <w:r w:rsidRPr="0001655C">
        <w:rPr>
          <w:b/>
          <w:bCs/>
          <w:position w:val="-22"/>
        </w:rPr>
        <w:object w:dxaOrig="225" w:dyaOrig="465" w14:anchorId="3FE6B1F7">
          <v:shape id="_x0000_i1194" type="#_x0000_t75" style="width:13.2pt;height:21pt" o:ole="">
            <v:imagedata r:id="rId187" o:title=""/>
          </v:shape>
          <o:OLEObject Type="Embed" ProgID="Equation.3" ShapeID="_x0000_i1194" DrawAspect="Content" ObjectID="_1808977601" r:id="rId218"/>
        </w:object>
      </w:r>
      <w:r w:rsidRPr="0001655C">
        <w:rPr>
          <w:bCs/>
        </w:rPr>
        <w:t xml:space="preserve">UGENA </w:t>
      </w:r>
      <w:r w:rsidRPr="0001655C">
        <w:rPr>
          <w:bCs/>
          <w:i/>
          <w:vertAlign w:val="subscript"/>
        </w:rPr>
        <w:t>q, r, p</w:t>
      </w:r>
      <w:r w:rsidRPr="0001655C">
        <w:rPr>
          <w:bCs/>
        </w:rPr>
        <w:t>)) + RTCLRCAP</w:t>
      </w:r>
      <w:r w:rsidRPr="0001655C">
        <w:rPr>
          <w:bCs/>
          <w:i/>
          <w:vertAlign w:val="subscript"/>
        </w:rPr>
        <w:t xml:space="preserve"> q </w:t>
      </w:r>
      <w:r w:rsidRPr="0001655C">
        <w:rPr>
          <w:bCs/>
        </w:rPr>
        <w:t>+ RTNCLRCAP</w:t>
      </w:r>
      <w:r w:rsidRPr="0001655C">
        <w:rPr>
          <w:bCs/>
          <w:i/>
          <w:vertAlign w:val="subscript"/>
        </w:rPr>
        <w:t xml:space="preserve"> q</w:t>
      </w:r>
      <w:r w:rsidRPr="0001655C">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0228ADFF" w14:textId="77777777" w:rsidTr="003B71DB">
        <w:trPr>
          <w:trHeight w:val="206"/>
        </w:trPr>
        <w:tc>
          <w:tcPr>
            <w:tcW w:w="9576" w:type="dxa"/>
            <w:shd w:val="pct12" w:color="auto" w:fill="auto"/>
          </w:tcPr>
          <w:p w14:paraId="21567432" w14:textId="77777777" w:rsidR="0001655C" w:rsidRPr="0001655C" w:rsidRDefault="0001655C" w:rsidP="0001655C">
            <w:pPr>
              <w:spacing w:before="120" w:after="240"/>
              <w:rPr>
                <w:b/>
                <w:i/>
                <w:iCs/>
              </w:rPr>
            </w:pPr>
            <w:r w:rsidRPr="0001655C">
              <w:rPr>
                <w:b/>
                <w:i/>
                <w:iCs/>
              </w:rPr>
              <w:t>[NPRR987:  Replace the formula “</w:t>
            </w:r>
            <w:r w:rsidRPr="0001655C">
              <w:rPr>
                <w:b/>
                <w:bCs/>
                <w:i/>
                <w:iCs/>
              </w:rPr>
              <w:t xml:space="preserve">RTOLCAP </w:t>
            </w:r>
            <w:r w:rsidRPr="0001655C">
              <w:rPr>
                <w:b/>
                <w:bCs/>
                <w:i/>
                <w:iCs/>
                <w:vertAlign w:val="subscript"/>
              </w:rPr>
              <w:t>q</w:t>
            </w:r>
            <w:r w:rsidRPr="0001655C">
              <w:rPr>
                <w:b/>
                <w:i/>
                <w:iCs/>
              </w:rPr>
              <w:t>” above with the following upon system implementation:]</w:t>
            </w:r>
          </w:p>
          <w:p w14:paraId="0CB4763D" w14:textId="77777777" w:rsidR="0001655C" w:rsidRPr="0001655C" w:rsidRDefault="0001655C" w:rsidP="0001655C">
            <w:pPr>
              <w:spacing w:before="240" w:after="240"/>
              <w:ind w:left="3600" w:hanging="2880"/>
              <w:rPr>
                <w:rFonts w:ascii="Times New Roman Bold" w:hAnsi="Times New Roman Bold"/>
                <w:bCs/>
                <w:szCs w:val="20"/>
              </w:rPr>
            </w:pPr>
            <w:r w:rsidRPr="0001655C">
              <w:rPr>
                <w:bCs/>
                <w:szCs w:val="20"/>
              </w:rPr>
              <w:t xml:space="preserve">RTOLCAP </w:t>
            </w:r>
            <w:r w:rsidRPr="0001655C">
              <w:rPr>
                <w:bCs/>
                <w:i/>
                <w:szCs w:val="20"/>
                <w:vertAlign w:val="subscript"/>
              </w:rPr>
              <w:t xml:space="preserve">q </w:t>
            </w:r>
            <w:r w:rsidRPr="0001655C">
              <w:rPr>
                <w:bCs/>
                <w:szCs w:val="20"/>
              </w:rPr>
              <w:t>=</w:t>
            </w:r>
            <w:r w:rsidRPr="0001655C">
              <w:rPr>
                <w:bCs/>
                <w:szCs w:val="20"/>
              </w:rPr>
              <w:tab/>
              <w:t>(RTOLHSL</w:t>
            </w:r>
            <w:r w:rsidRPr="0001655C">
              <w:rPr>
                <w:bCs/>
                <w:i/>
                <w:szCs w:val="20"/>
                <w:vertAlign w:val="subscript"/>
              </w:rPr>
              <w:t xml:space="preserve"> q </w:t>
            </w:r>
            <w:r w:rsidRPr="0001655C">
              <w:rPr>
                <w:bCs/>
                <w:szCs w:val="20"/>
              </w:rPr>
              <w:t xml:space="preserve">– RTMGQ </w:t>
            </w:r>
            <w:r w:rsidRPr="0001655C">
              <w:rPr>
                <w:bCs/>
                <w:i/>
                <w:szCs w:val="20"/>
                <w:vertAlign w:val="subscript"/>
              </w:rPr>
              <w:t xml:space="preserve">q </w:t>
            </w:r>
            <w:r w:rsidRPr="0001655C">
              <w:rPr>
                <w:bCs/>
                <w:szCs w:val="20"/>
              </w:rPr>
              <w:t>– SYS_GEN_DISCFACTOR *  (</w:t>
            </w:r>
            <w:r w:rsidRPr="0001655C">
              <w:rPr>
                <w:b/>
                <w:bCs/>
                <w:position w:val="-18"/>
                <w:szCs w:val="20"/>
              </w:rPr>
              <w:object w:dxaOrig="225" w:dyaOrig="420" w14:anchorId="1046184A">
                <v:shape id="_x0000_i1195" type="#_x0000_t75" style="width:13.2pt;height:21pt" o:ole="">
                  <v:imagedata r:id="rId174" o:title=""/>
                </v:shape>
                <o:OLEObject Type="Embed" ProgID="Equation.3" ShapeID="_x0000_i1195" DrawAspect="Content" ObjectID="_1808977602" r:id="rId219"/>
              </w:object>
            </w:r>
            <w:r w:rsidRPr="0001655C">
              <w:rPr>
                <w:b/>
                <w:bCs/>
                <w:position w:val="-22"/>
                <w:szCs w:val="20"/>
              </w:rPr>
              <w:object w:dxaOrig="225" w:dyaOrig="465" w14:anchorId="6C1E9444">
                <v:shape id="_x0000_i1196" type="#_x0000_t75" style="width:13.2pt;height:21pt" o:ole="">
                  <v:imagedata r:id="rId187" o:title=""/>
                </v:shape>
                <o:OLEObject Type="Embed" ProgID="Equation.3" ShapeID="_x0000_i1196" DrawAspect="Content" ObjectID="_1808977603" r:id="rId220"/>
              </w:object>
            </w:r>
            <w:r w:rsidRPr="0001655C">
              <w:rPr>
                <w:bCs/>
                <w:szCs w:val="20"/>
              </w:rPr>
              <w:t xml:space="preserve">(UGENA </w:t>
            </w:r>
            <w:r w:rsidRPr="0001655C">
              <w:rPr>
                <w:bCs/>
                <w:i/>
                <w:szCs w:val="20"/>
                <w:vertAlign w:val="subscript"/>
              </w:rPr>
              <w:t>q, r, p</w:t>
            </w:r>
            <w:r w:rsidRPr="0001655C">
              <w:rPr>
                <w:b/>
                <w:szCs w:val="20"/>
              </w:rPr>
              <w:t xml:space="preserve"> + </w:t>
            </w:r>
            <w:r w:rsidRPr="0001655C">
              <w:rPr>
                <w:szCs w:val="20"/>
              </w:rPr>
              <w:t>UPESRA</w:t>
            </w:r>
            <w:r w:rsidRPr="0001655C">
              <w:rPr>
                <w:i/>
                <w:szCs w:val="20"/>
                <w:vertAlign w:val="subscript"/>
              </w:rPr>
              <w:t xml:space="preserve"> q, r, p</w:t>
            </w:r>
            <w:r w:rsidRPr="0001655C">
              <w:rPr>
                <w:bCs/>
                <w:szCs w:val="20"/>
              </w:rPr>
              <w:t>))) + RTCLRCAP</w:t>
            </w:r>
            <w:r w:rsidRPr="0001655C">
              <w:rPr>
                <w:bCs/>
                <w:i/>
                <w:szCs w:val="20"/>
                <w:vertAlign w:val="subscript"/>
              </w:rPr>
              <w:t xml:space="preserve"> q </w:t>
            </w:r>
            <w:r w:rsidRPr="0001655C">
              <w:rPr>
                <w:bCs/>
                <w:szCs w:val="20"/>
              </w:rPr>
              <w:t>+ RTNCLRCAP</w:t>
            </w:r>
            <w:r w:rsidRPr="0001655C">
              <w:rPr>
                <w:bCs/>
                <w:i/>
                <w:szCs w:val="20"/>
                <w:vertAlign w:val="subscript"/>
              </w:rPr>
              <w:t xml:space="preserve"> q</w:t>
            </w:r>
            <w:r w:rsidRPr="0001655C">
              <w:rPr>
                <w:rFonts w:ascii="Times New Roman Bold" w:hAnsi="Times New Roman Bold"/>
                <w:bCs/>
                <w:szCs w:val="20"/>
              </w:rPr>
              <w:t xml:space="preserve"> </w:t>
            </w:r>
            <w:r w:rsidRPr="0001655C">
              <w:rPr>
                <w:rFonts w:ascii="Times New Roman Bold" w:hAnsi="Times New Roman Bold"/>
                <w:b/>
                <w:bCs/>
                <w:szCs w:val="20"/>
              </w:rPr>
              <w:t xml:space="preserve">+ </w:t>
            </w:r>
            <w:r w:rsidRPr="0001655C">
              <w:rPr>
                <w:bCs/>
                <w:szCs w:val="20"/>
              </w:rPr>
              <w:t xml:space="preserve">RTESRCAP </w:t>
            </w:r>
            <w:r w:rsidRPr="0001655C">
              <w:rPr>
                <w:bCs/>
                <w:i/>
                <w:szCs w:val="20"/>
                <w:vertAlign w:val="subscript"/>
              </w:rPr>
              <w:t>q</w:t>
            </w:r>
          </w:p>
        </w:tc>
      </w:tr>
    </w:tbl>
    <w:p w14:paraId="6DA7CD13" w14:textId="77777777" w:rsidR="0001655C" w:rsidRPr="0001655C" w:rsidRDefault="0001655C" w:rsidP="0001655C">
      <w:pPr>
        <w:spacing w:before="240"/>
        <w:rPr>
          <w:szCs w:val="20"/>
        </w:rPr>
      </w:pPr>
      <w:r w:rsidRPr="0001655C">
        <w:rPr>
          <w:szCs w:val="20"/>
        </w:rPr>
        <w:t>Where:</w:t>
      </w:r>
    </w:p>
    <w:p w14:paraId="59735002"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bCs/>
          <w:szCs w:val="20"/>
        </w:rPr>
        <w:t>RTNCLRCAP</w:t>
      </w:r>
      <w:r w:rsidRPr="0001655C">
        <w:rPr>
          <w:bCs/>
          <w:i/>
          <w:szCs w:val="20"/>
          <w:vertAlign w:val="subscript"/>
        </w:rPr>
        <w:t xml:space="preserve"> q    </w:t>
      </w:r>
      <w:r w:rsidRPr="0001655C">
        <w:rPr>
          <w:bCs/>
          <w:szCs w:val="20"/>
        </w:rPr>
        <w:t>=</w:t>
      </w:r>
      <w:r w:rsidRPr="0001655C">
        <w:rPr>
          <w:bCs/>
          <w:szCs w:val="20"/>
        </w:rPr>
        <w:tab/>
      </w:r>
      <w:r w:rsidRPr="0001655C">
        <w:rPr>
          <w:bCs/>
          <w:szCs w:val="20"/>
        </w:rPr>
        <w:tab/>
        <w:t>Min(Max(RTNCLRNPC</w:t>
      </w:r>
      <w:r w:rsidRPr="0001655C">
        <w:rPr>
          <w:bCs/>
          <w:i/>
          <w:szCs w:val="20"/>
          <w:vertAlign w:val="subscript"/>
        </w:rPr>
        <w:t xml:space="preserve"> q</w:t>
      </w:r>
      <w:r w:rsidRPr="0001655C">
        <w:rPr>
          <w:bCs/>
          <w:szCs w:val="20"/>
        </w:rPr>
        <w:t xml:space="preserve"> – RTNCLRLPC</w:t>
      </w:r>
      <w:r w:rsidRPr="0001655C">
        <w:rPr>
          <w:bCs/>
          <w:i/>
          <w:szCs w:val="20"/>
          <w:vertAlign w:val="subscript"/>
        </w:rPr>
        <w:t xml:space="preserve"> q</w:t>
      </w:r>
      <w:r w:rsidRPr="0001655C">
        <w:rPr>
          <w:bCs/>
          <w:szCs w:val="20"/>
        </w:rPr>
        <w:t>, 0.0), (RTNCLRECRS</w:t>
      </w:r>
      <w:r w:rsidRPr="0001655C">
        <w:rPr>
          <w:bCs/>
          <w:i/>
          <w:szCs w:val="20"/>
          <w:vertAlign w:val="subscript"/>
        </w:rPr>
        <w:t xml:space="preserve"> q </w:t>
      </w:r>
      <w:r w:rsidRPr="0001655C">
        <w:rPr>
          <w:bCs/>
          <w:i/>
          <w:szCs w:val="20"/>
        </w:rPr>
        <w:t xml:space="preserve">+ </w:t>
      </w:r>
      <w:r w:rsidRPr="0001655C">
        <w:rPr>
          <w:bCs/>
          <w:szCs w:val="20"/>
        </w:rPr>
        <w:t>RTNCLRRRS</w:t>
      </w:r>
      <w:r w:rsidRPr="0001655C">
        <w:rPr>
          <w:bCs/>
          <w:i/>
          <w:szCs w:val="20"/>
          <w:vertAlign w:val="subscript"/>
        </w:rPr>
        <w:t xml:space="preserve"> q</w:t>
      </w:r>
      <w:r w:rsidRPr="0001655C">
        <w:rPr>
          <w:bCs/>
          <w:szCs w:val="20"/>
        </w:rPr>
        <w:t>)</w:t>
      </w:r>
      <w:r w:rsidRPr="0001655C">
        <w:rPr>
          <w:bCs/>
          <w:i/>
          <w:szCs w:val="20"/>
          <w:vertAlign w:val="subscript"/>
        </w:rPr>
        <w:t xml:space="preserve"> </w:t>
      </w:r>
      <w:r w:rsidRPr="0001655C">
        <w:rPr>
          <w:bCs/>
          <w:szCs w:val="20"/>
        </w:rPr>
        <w:t>* 1.5)</w:t>
      </w:r>
    </w:p>
    <w:p w14:paraId="37D1421B"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szCs w:val="20"/>
        </w:rPr>
        <w:t>RTNCLRRRS</w:t>
      </w:r>
      <w:r w:rsidRPr="0001655C">
        <w:rPr>
          <w:i/>
          <w:szCs w:val="20"/>
          <w:vertAlign w:val="subscript"/>
        </w:rPr>
        <w:t xml:space="preserve"> q    </w:t>
      </w:r>
      <w:r w:rsidRPr="0001655C">
        <w:rPr>
          <w:i/>
          <w:szCs w:val="20"/>
        </w:rPr>
        <w:t>=</w:t>
      </w:r>
      <w:r w:rsidRPr="0001655C">
        <w:rPr>
          <w:szCs w:val="20"/>
        </w:rPr>
        <w:t xml:space="preserve"> </w:t>
      </w:r>
      <w:r w:rsidRPr="0001655C">
        <w:rPr>
          <w:szCs w:val="20"/>
        </w:rPr>
        <w:tab/>
      </w:r>
      <w:r w:rsidRPr="0001655C">
        <w:rPr>
          <w:szCs w:val="20"/>
        </w:rPr>
        <w:tab/>
        <w:t xml:space="preserve">SYS_GEN_DISCFACTOR * </w:t>
      </w:r>
      <w:r w:rsidRPr="0001655C">
        <w:rPr>
          <w:noProof/>
          <w:position w:val="-18"/>
          <w:szCs w:val="20"/>
        </w:rPr>
        <w:drawing>
          <wp:inline distT="0" distB="0" distL="0" distR="0" wp14:anchorId="2D6A2D5D" wp14:editId="5D5B0E78">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0946E897" wp14:editId="005597EA">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szCs w:val="20"/>
        </w:rPr>
        <w:t xml:space="preserve"> RTNCLRRRS</w:t>
      </w:r>
      <w:r w:rsidRPr="0001655C">
        <w:rPr>
          <w:bCs/>
          <w:szCs w:val="20"/>
        </w:rPr>
        <w:t xml:space="preserve">R </w:t>
      </w:r>
      <w:r w:rsidRPr="0001655C">
        <w:rPr>
          <w:i/>
          <w:szCs w:val="20"/>
          <w:vertAlign w:val="subscript"/>
        </w:rPr>
        <w:t>q, r, p</w:t>
      </w:r>
      <w:r w:rsidRPr="0001655C" w:rsidDel="00A53AA1">
        <w:rPr>
          <w:bCs/>
          <w:szCs w:val="20"/>
        </w:rPr>
        <w:t xml:space="preserve"> </w:t>
      </w:r>
    </w:p>
    <w:p w14:paraId="71E1D66E"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szCs w:val="20"/>
        </w:rPr>
        <w:t>RTNCLRECRS</w:t>
      </w:r>
      <w:r w:rsidRPr="0001655C">
        <w:rPr>
          <w:i/>
          <w:szCs w:val="20"/>
          <w:vertAlign w:val="subscript"/>
        </w:rPr>
        <w:t xml:space="preserve"> q    </w:t>
      </w:r>
      <w:r w:rsidRPr="0001655C">
        <w:rPr>
          <w:i/>
          <w:szCs w:val="20"/>
        </w:rPr>
        <w:t>=</w:t>
      </w:r>
      <w:r w:rsidRPr="0001655C">
        <w:rPr>
          <w:szCs w:val="20"/>
        </w:rPr>
        <w:t xml:space="preserve"> </w:t>
      </w:r>
      <w:r w:rsidRPr="0001655C">
        <w:rPr>
          <w:szCs w:val="20"/>
        </w:rPr>
        <w:tab/>
        <w:t xml:space="preserve">SYS_GEN_DISCFACTOR * </w:t>
      </w:r>
      <w:r w:rsidRPr="0001655C">
        <w:rPr>
          <w:noProof/>
          <w:position w:val="-18"/>
          <w:szCs w:val="20"/>
        </w:rPr>
        <w:drawing>
          <wp:inline distT="0" distB="0" distL="0" distR="0" wp14:anchorId="6EB1A22E" wp14:editId="2FA7A511">
            <wp:extent cx="142875" cy="266700"/>
            <wp:effectExtent l="0" t="0" r="9525" b="0"/>
            <wp:docPr id="15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4D7443AF" wp14:editId="0055677F">
            <wp:extent cx="142875" cy="295275"/>
            <wp:effectExtent l="0" t="0" r="9525" b="9525"/>
            <wp:docPr id="15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szCs w:val="20"/>
        </w:rPr>
        <w:t xml:space="preserve"> RTNCLRECRS</w:t>
      </w:r>
      <w:r w:rsidRPr="0001655C">
        <w:rPr>
          <w:bCs/>
          <w:szCs w:val="20"/>
        </w:rPr>
        <w:t xml:space="preserve">R </w:t>
      </w:r>
      <w:r w:rsidRPr="0001655C">
        <w:rPr>
          <w:i/>
          <w:szCs w:val="20"/>
          <w:vertAlign w:val="subscript"/>
        </w:rPr>
        <w:t>q, r, p</w:t>
      </w:r>
    </w:p>
    <w:p w14:paraId="7FEC24E1" w14:textId="77777777" w:rsidR="0001655C" w:rsidRPr="0001655C" w:rsidRDefault="0001655C" w:rsidP="0001655C">
      <w:pPr>
        <w:spacing w:after="240"/>
        <w:ind w:left="2880" w:hanging="1710"/>
        <w:rPr>
          <w:b/>
          <w:i/>
          <w:szCs w:val="20"/>
          <w:vertAlign w:val="subscript"/>
        </w:rPr>
      </w:pPr>
      <w:r w:rsidRPr="0001655C">
        <w:rPr>
          <w:szCs w:val="20"/>
        </w:rPr>
        <w:lastRenderedPageBreak/>
        <w:t>RTNCLRNPC</w:t>
      </w:r>
      <w:r w:rsidRPr="0001655C">
        <w:rPr>
          <w:i/>
          <w:szCs w:val="20"/>
          <w:vertAlign w:val="subscript"/>
        </w:rPr>
        <w:t xml:space="preserve"> q    </w:t>
      </w:r>
      <w:r w:rsidRPr="0001655C">
        <w:rPr>
          <w:i/>
          <w:szCs w:val="20"/>
        </w:rPr>
        <w:t>=</w:t>
      </w:r>
      <w:r w:rsidRPr="0001655C">
        <w:rPr>
          <w:szCs w:val="20"/>
        </w:rPr>
        <w:t xml:space="preserve"> </w:t>
      </w:r>
      <w:r w:rsidRPr="0001655C">
        <w:rPr>
          <w:szCs w:val="20"/>
        </w:rPr>
        <w:tab/>
        <w:t xml:space="preserve">SYS_GEN_DISCFACTOR * </w:t>
      </w:r>
      <w:r w:rsidRPr="0001655C">
        <w:rPr>
          <w:noProof/>
          <w:position w:val="-18"/>
          <w:szCs w:val="20"/>
        </w:rPr>
        <w:drawing>
          <wp:inline distT="0" distB="0" distL="0" distR="0" wp14:anchorId="67701B39" wp14:editId="52D13A5D">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3FB8F626" wp14:editId="35C7ED04">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szCs w:val="20"/>
        </w:rPr>
        <w:t xml:space="preserve">RTNCLRNPCR </w:t>
      </w:r>
      <w:r w:rsidRPr="0001655C">
        <w:rPr>
          <w:i/>
          <w:szCs w:val="20"/>
          <w:vertAlign w:val="subscript"/>
        </w:rPr>
        <w:t>q, r, p</w:t>
      </w:r>
    </w:p>
    <w:p w14:paraId="214FD3BC" w14:textId="77777777" w:rsidR="0001655C" w:rsidRPr="0001655C" w:rsidRDefault="0001655C" w:rsidP="0001655C">
      <w:pPr>
        <w:spacing w:after="240"/>
        <w:ind w:left="2880" w:hanging="1710"/>
        <w:rPr>
          <w:bCs/>
          <w:szCs w:val="20"/>
        </w:rPr>
      </w:pPr>
      <w:r w:rsidRPr="0001655C">
        <w:rPr>
          <w:szCs w:val="20"/>
        </w:rPr>
        <w:t>RTNCLRLPC</w:t>
      </w:r>
      <w:r w:rsidRPr="0001655C">
        <w:rPr>
          <w:i/>
          <w:szCs w:val="20"/>
          <w:vertAlign w:val="subscript"/>
        </w:rPr>
        <w:t xml:space="preserve"> q    </w:t>
      </w:r>
      <w:r w:rsidRPr="0001655C">
        <w:rPr>
          <w:i/>
          <w:szCs w:val="20"/>
        </w:rPr>
        <w:t>=</w:t>
      </w:r>
      <w:r w:rsidRPr="0001655C">
        <w:rPr>
          <w:szCs w:val="20"/>
        </w:rPr>
        <w:t xml:space="preserve"> </w:t>
      </w:r>
      <w:r w:rsidRPr="0001655C">
        <w:rPr>
          <w:szCs w:val="20"/>
        </w:rPr>
        <w:tab/>
        <w:t xml:space="preserve">SYS_GEN_DISCFACTOR * </w:t>
      </w:r>
      <w:r w:rsidRPr="0001655C">
        <w:rPr>
          <w:noProof/>
          <w:position w:val="-18"/>
          <w:szCs w:val="20"/>
        </w:rPr>
        <w:drawing>
          <wp:inline distT="0" distB="0" distL="0" distR="0" wp14:anchorId="51DC8ACB" wp14:editId="14C56D82">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7506CCF2" wp14:editId="20F14D03">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szCs w:val="20"/>
        </w:rPr>
        <w:t xml:space="preserve">RTNCLRLPCR </w:t>
      </w:r>
      <w:r w:rsidRPr="0001655C">
        <w:rPr>
          <w:i/>
          <w:szCs w:val="20"/>
          <w:vertAlign w:val="subscript"/>
        </w:rPr>
        <w:t>q, r, p</w:t>
      </w:r>
    </w:p>
    <w:p w14:paraId="0E7AA0DA" w14:textId="77777777" w:rsidR="0001655C" w:rsidRPr="0001655C" w:rsidRDefault="0001655C" w:rsidP="0001655C">
      <w:pPr>
        <w:spacing w:after="240"/>
        <w:ind w:left="2880" w:hanging="1710"/>
        <w:rPr>
          <w:szCs w:val="20"/>
        </w:rPr>
      </w:pPr>
      <w:r w:rsidRPr="0001655C">
        <w:rPr>
          <w:szCs w:val="20"/>
        </w:rPr>
        <w:t>RTOLHSL</w:t>
      </w:r>
      <w:r w:rsidRPr="0001655C">
        <w:rPr>
          <w:i/>
          <w:szCs w:val="20"/>
          <w:vertAlign w:val="subscript"/>
        </w:rPr>
        <w:t xml:space="preserve"> q</w:t>
      </w:r>
      <w:r w:rsidRPr="0001655C">
        <w:rPr>
          <w:szCs w:val="20"/>
        </w:rPr>
        <w:t xml:space="preserve"> =</w:t>
      </w:r>
      <w:r w:rsidRPr="0001655C">
        <w:rPr>
          <w:szCs w:val="20"/>
        </w:rPr>
        <w:tab/>
      </w:r>
      <w:r w:rsidRPr="0001655C">
        <w:rPr>
          <w:szCs w:val="20"/>
        </w:rPr>
        <w:tab/>
        <w:t xml:space="preserve">SYS_GEN_DISCFACTOR * </w:t>
      </w:r>
      <w:r w:rsidRPr="0001655C">
        <w:rPr>
          <w:position w:val="-18"/>
          <w:szCs w:val="20"/>
        </w:rPr>
        <w:object w:dxaOrig="225" w:dyaOrig="420" w14:anchorId="6C2AD62F">
          <v:shape id="_x0000_i1197" type="#_x0000_t75" style="width:13.2pt;height:21pt" o:ole="">
            <v:imagedata r:id="rId174" o:title=""/>
          </v:shape>
          <o:OLEObject Type="Embed" ProgID="Equation.3" ShapeID="_x0000_i1197" DrawAspect="Content" ObjectID="_1808977604" r:id="rId223"/>
        </w:object>
      </w:r>
      <w:r w:rsidRPr="0001655C">
        <w:rPr>
          <w:position w:val="-22"/>
          <w:szCs w:val="20"/>
        </w:rPr>
        <w:object w:dxaOrig="225" w:dyaOrig="465" w14:anchorId="4267AF0D">
          <v:shape id="_x0000_i1198" type="#_x0000_t75" style="width:13.2pt;height:21pt" o:ole="">
            <v:imagedata r:id="rId187" o:title=""/>
          </v:shape>
          <o:OLEObject Type="Embed" ProgID="Equation.3" ShapeID="_x0000_i1198" DrawAspect="Content" ObjectID="_1808977605" r:id="rId224"/>
        </w:object>
      </w:r>
      <w:r w:rsidRPr="0001655C">
        <w:rPr>
          <w:szCs w:val="20"/>
        </w:rPr>
        <w:t>RTOLHSLRA</w:t>
      </w:r>
      <w:r w:rsidRPr="0001655C">
        <w:rPr>
          <w:i/>
          <w:szCs w:val="20"/>
          <w:vertAlign w:val="subscript"/>
        </w:rPr>
        <w:t xml:space="preserve"> q, r, p</w:t>
      </w:r>
    </w:p>
    <w:p w14:paraId="11797E99" w14:textId="77777777" w:rsidR="0001655C" w:rsidRPr="0001655C" w:rsidRDefault="0001655C" w:rsidP="0001655C">
      <w:pPr>
        <w:spacing w:after="240"/>
        <w:ind w:left="2880" w:hanging="1710"/>
        <w:rPr>
          <w:szCs w:val="20"/>
        </w:rPr>
      </w:pPr>
      <w:r w:rsidRPr="0001655C">
        <w:rPr>
          <w:szCs w:val="20"/>
        </w:rPr>
        <w:t>RTMGQ</w:t>
      </w:r>
      <w:r w:rsidRPr="0001655C">
        <w:rPr>
          <w:i/>
          <w:szCs w:val="20"/>
          <w:vertAlign w:val="subscript"/>
        </w:rPr>
        <w:t xml:space="preserve"> q</w:t>
      </w:r>
      <w:r w:rsidRPr="0001655C">
        <w:rPr>
          <w:szCs w:val="20"/>
        </w:rPr>
        <w:t xml:space="preserve"> =</w:t>
      </w:r>
      <w:r w:rsidRPr="0001655C">
        <w:rPr>
          <w:szCs w:val="20"/>
        </w:rPr>
        <w:tab/>
      </w:r>
      <w:r w:rsidRPr="0001655C">
        <w:rPr>
          <w:szCs w:val="20"/>
        </w:rPr>
        <w:tab/>
        <w:t xml:space="preserve">SYS_GEN_DISCFACTOR * </w:t>
      </w:r>
      <w:r w:rsidRPr="0001655C">
        <w:rPr>
          <w:position w:val="-18"/>
          <w:szCs w:val="20"/>
        </w:rPr>
        <w:object w:dxaOrig="225" w:dyaOrig="420" w14:anchorId="1EB367CE">
          <v:shape id="_x0000_i1199" type="#_x0000_t75" style="width:13.2pt;height:21pt" o:ole="">
            <v:imagedata r:id="rId174" o:title=""/>
          </v:shape>
          <o:OLEObject Type="Embed" ProgID="Equation.3" ShapeID="_x0000_i1199" DrawAspect="Content" ObjectID="_1808977606" r:id="rId225"/>
        </w:object>
      </w:r>
      <w:r w:rsidRPr="0001655C">
        <w:rPr>
          <w:position w:val="-22"/>
          <w:szCs w:val="20"/>
        </w:rPr>
        <w:object w:dxaOrig="225" w:dyaOrig="465" w14:anchorId="63A21AC2">
          <v:shape id="_x0000_i1200" type="#_x0000_t75" style="width:13.2pt;height:21pt" o:ole="">
            <v:imagedata r:id="rId187" o:title=""/>
          </v:shape>
          <o:OLEObject Type="Embed" ProgID="Equation.3" ShapeID="_x0000_i1200" DrawAspect="Content" ObjectID="_1808977607" r:id="rId226"/>
        </w:object>
      </w:r>
      <w:r w:rsidRPr="0001655C">
        <w:rPr>
          <w:szCs w:val="20"/>
        </w:rPr>
        <w:t>RTMGA</w:t>
      </w:r>
      <w:r w:rsidRPr="0001655C">
        <w:rPr>
          <w:i/>
          <w:szCs w:val="20"/>
          <w:vertAlign w:val="subscript"/>
        </w:rPr>
        <w:t xml:space="preserve"> q, r, p</w:t>
      </w:r>
      <w:r w:rsidRPr="0001655C">
        <w:rPr>
          <w:szCs w:val="20"/>
        </w:rPr>
        <w:t xml:space="preserve"> </w:t>
      </w:r>
    </w:p>
    <w:p w14:paraId="7CFA7E48" w14:textId="77777777" w:rsidR="0001655C" w:rsidRPr="0001655C" w:rsidRDefault="0001655C" w:rsidP="0001655C">
      <w:pPr>
        <w:spacing w:after="240"/>
        <w:ind w:left="720" w:firstLine="720"/>
        <w:rPr>
          <w:szCs w:val="20"/>
        </w:rPr>
      </w:pPr>
      <w:r w:rsidRPr="0001655C">
        <w:rPr>
          <w:szCs w:val="20"/>
        </w:rPr>
        <w:t xml:space="preserve">        If  RTMGA</w:t>
      </w:r>
      <w:r w:rsidRPr="0001655C">
        <w:rPr>
          <w:i/>
          <w:szCs w:val="20"/>
          <w:vertAlign w:val="subscript"/>
        </w:rPr>
        <w:t xml:space="preserve"> q, r, p</w:t>
      </w:r>
      <w:r w:rsidRPr="0001655C">
        <w:rPr>
          <w:szCs w:val="20"/>
        </w:rPr>
        <w:t xml:space="preserve"> &gt; RTOLHSLRA</w:t>
      </w:r>
      <w:r w:rsidRPr="0001655C">
        <w:rPr>
          <w:i/>
          <w:szCs w:val="20"/>
          <w:vertAlign w:val="subscript"/>
        </w:rPr>
        <w:t xml:space="preserve"> q, r, p </w:t>
      </w:r>
      <w:r w:rsidRPr="0001655C">
        <w:rPr>
          <w:szCs w:val="20"/>
        </w:rPr>
        <w:t xml:space="preserve"> </w:t>
      </w:r>
    </w:p>
    <w:p w14:paraId="30CB9408" w14:textId="77777777" w:rsidR="0001655C" w:rsidRPr="0001655C" w:rsidRDefault="0001655C" w:rsidP="0001655C">
      <w:pPr>
        <w:spacing w:after="240"/>
        <w:ind w:left="2880" w:hanging="1710"/>
        <w:rPr>
          <w:i/>
          <w:szCs w:val="20"/>
          <w:vertAlign w:val="subscript"/>
        </w:rPr>
      </w:pPr>
      <w:r w:rsidRPr="0001655C">
        <w:rPr>
          <w:szCs w:val="20"/>
        </w:rPr>
        <w:t xml:space="preserve">            Then RTMGA</w:t>
      </w:r>
      <w:r w:rsidRPr="0001655C">
        <w:rPr>
          <w:i/>
          <w:szCs w:val="20"/>
          <w:vertAlign w:val="subscript"/>
        </w:rPr>
        <w:t xml:space="preserve"> q, r, p</w:t>
      </w:r>
      <w:r w:rsidRPr="0001655C">
        <w:rPr>
          <w:szCs w:val="20"/>
        </w:rPr>
        <w:t xml:space="preserve"> = RTOLHSLRA</w:t>
      </w:r>
      <w:r w:rsidRPr="0001655C">
        <w:rPr>
          <w:i/>
          <w:szCs w:val="20"/>
          <w:vertAlign w:val="subscript"/>
        </w:rPr>
        <w:t xml:space="preserve"> q, r, p </w:t>
      </w:r>
      <w:r w:rsidRPr="0001655C">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405E4755" w14:textId="77777777" w:rsidTr="003B71DB">
        <w:trPr>
          <w:trHeight w:val="206"/>
        </w:trPr>
        <w:tc>
          <w:tcPr>
            <w:tcW w:w="9576" w:type="dxa"/>
            <w:shd w:val="pct12" w:color="auto" w:fill="auto"/>
          </w:tcPr>
          <w:p w14:paraId="0CFAC4C3" w14:textId="77777777" w:rsidR="0001655C" w:rsidRPr="0001655C" w:rsidRDefault="0001655C" w:rsidP="0001655C">
            <w:pPr>
              <w:spacing w:before="120" w:after="240"/>
              <w:rPr>
                <w:b/>
                <w:i/>
                <w:iCs/>
              </w:rPr>
            </w:pPr>
            <w:r w:rsidRPr="0001655C">
              <w:rPr>
                <w:b/>
                <w:i/>
                <w:iCs/>
              </w:rPr>
              <w:t>[NPRR987:  Insert the language below upon system implementation:]</w:t>
            </w:r>
          </w:p>
          <w:p w14:paraId="0B5B15C1" w14:textId="77777777" w:rsidR="0001655C" w:rsidRPr="0001655C" w:rsidRDefault="0001655C" w:rsidP="0001655C">
            <w:pPr>
              <w:spacing w:after="240"/>
              <w:rPr>
                <w:i/>
                <w:szCs w:val="20"/>
                <w:vertAlign w:val="subscript"/>
              </w:rPr>
            </w:pPr>
            <w:r w:rsidRPr="0001655C">
              <w:rPr>
                <w:szCs w:val="20"/>
              </w:rPr>
              <w:t>Where for a Controllable Load Resource other than a modeled Controllable Load Resource associated with an Energy Storage Resource (ESR):</w:t>
            </w:r>
          </w:p>
        </w:tc>
      </w:tr>
    </w:tbl>
    <w:p w14:paraId="7BE366E2" w14:textId="77777777" w:rsidR="0001655C" w:rsidRPr="0001655C" w:rsidRDefault="0001655C" w:rsidP="0001655C">
      <w:pPr>
        <w:spacing w:before="240" w:after="240"/>
        <w:ind w:left="3600" w:hanging="2430"/>
        <w:rPr>
          <w:bCs/>
        </w:rPr>
      </w:pPr>
      <w:r w:rsidRPr="0001655C">
        <w:rPr>
          <w:bCs/>
        </w:rPr>
        <w:t>RTCLRCAP</w:t>
      </w:r>
      <w:r w:rsidRPr="0001655C">
        <w:rPr>
          <w:bCs/>
          <w:i/>
          <w:vertAlign w:val="subscript"/>
        </w:rPr>
        <w:t xml:space="preserve"> q </w:t>
      </w:r>
      <w:r w:rsidRPr="0001655C">
        <w:rPr>
          <w:bCs/>
        </w:rPr>
        <w:t>=</w:t>
      </w:r>
      <w:r w:rsidRPr="0001655C">
        <w:rPr>
          <w:bCs/>
        </w:rPr>
        <w:tab/>
        <w:t>RTCLRNPC</w:t>
      </w:r>
      <w:r w:rsidRPr="0001655C">
        <w:rPr>
          <w:bCs/>
          <w:i/>
          <w:vertAlign w:val="subscript"/>
        </w:rPr>
        <w:t xml:space="preserve"> q</w:t>
      </w:r>
      <w:r w:rsidRPr="0001655C">
        <w:rPr>
          <w:bCs/>
        </w:rPr>
        <w:t xml:space="preserve"> – RTCLRLPC</w:t>
      </w:r>
      <w:r w:rsidRPr="0001655C">
        <w:rPr>
          <w:bCs/>
          <w:i/>
          <w:vertAlign w:val="subscript"/>
        </w:rPr>
        <w:t xml:space="preserve"> q</w:t>
      </w:r>
      <w:r w:rsidRPr="0001655C">
        <w:rPr>
          <w:bCs/>
        </w:rPr>
        <w:t xml:space="preserve"> + RTCLRREG</w:t>
      </w:r>
      <w:r w:rsidRPr="0001655C">
        <w:rPr>
          <w:bCs/>
          <w:i/>
          <w:vertAlign w:val="subscript"/>
        </w:rPr>
        <w:t xml:space="preserve"> q</w:t>
      </w:r>
    </w:p>
    <w:p w14:paraId="5DEEF897" w14:textId="77777777" w:rsidR="0001655C" w:rsidRPr="0001655C" w:rsidRDefault="0001655C" w:rsidP="0001655C">
      <w:pPr>
        <w:spacing w:before="240" w:after="240"/>
        <w:ind w:left="2880" w:hanging="1710"/>
        <w:rPr>
          <w:bCs/>
          <w:szCs w:val="20"/>
        </w:rPr>
      </w:pPr>
      <w:r w:rsidRPr="0001655C">
        <w:rPr>
          <w:szCs w:val="20"/>
        </w:rPr>
        <w:t>RTCLRNPC </w:t>
      </w:r>
      <w:r w:rsidRPr="0001655C">
        <w:rPr>
          <w:i/>
          <w:szCs w:val="20"/>
          <w:vertAlign w:val="subscript"/>
        </w:rPr>
        <w:t xml:space="preserve">q </w:t>
      </w:r>
      <w:r w:rsidRPr="0001655C">
        <w:rPr>
          <w:bCs/>
          <w:szCs w:val="20"/>
        </w:rPr>
        <w:t>=</w:t>
      </w:r>
      <w:r w:rsidRPr="0001655C">
        <w:rPr>
          <w:bCs/>
          <w:szCs w:val="20"/>
        </w:rPr>
        <w:tab/>
      </w:r>
      <w:r w:rsidRPr="0001655C">
        <w:rPr>
          <w:bCs/>
          <w:szCs w:val="20"/>
        </w:rPr>
        <w:tab/>
      </w:r>
      <w:r w:rsidRPr="0001655C">
        <w:rPr>
          <w:szCs w:val="20"/>
        </w:rPr>
        <w:t xml:space="preserve">SYS_GEN_DISCFACTOR * </w:t>
      </w:r>
      <w:r w:rsidRPr="0001655C">
        <w:rPr>
          <w:position w:val="-18"/>
          <w:szCs w:val="20"/>
        </w:rPr>
        <w:object w:dxaOrig="225" w:dyaOrig="420" w14:anchorId="5CE964E8">
          <v:shape id="_x0000_i1201" type="#_x0000_t75" style="width:13.2pt;height:21pt" o:ole="">
            <v:imagedata r:id="rId174" o:title=""/>
          </v:shape>
          <o:OLEObject Type="Embed" ProgID="Equation.3" ShapeID="_x0000_i1201" DrawAspect="Content" ObjectID="_1808977608" r:id="rId227"/>
        </w:object>
      </w:r>
      <w:r w:rsidRPr="0001655C">
        <w:rPr>
          <w:position w:val="-22"/>
          <w:szCs w:val="20"/>
        </w:rPr>
        <w:object w:dxaOrig="225" w:dyaOrig="465" w14:anchorId="00D10FB9">
          <v:shape id="_x0000_i1202" type="#_x0000_t75" style="width:13.2pt;height:21pt" o:ole="">
            <v:imagedata r:id="rId187" o:title=""/>
          </v:shape>
          <o:OLEObject Type="Embed" ProgID="Equation.3" ShapeID="_x0000_i1202" DrawAspect="Content" ObjectID="_1808977609" r:id="rId228"/>
        </w:object>
      </w:r>
      <w:r w:rsidRPr="0001655C">
        <w:rPr>
          <w:bCs/>
          <w:szCs w:val="20"/>
        </w:rPr>
        <w:t xml:space="preserve">RTCLRNPCR </w:t>
      </w:r>
      <w:r w:rsidRPr="0001655C">
        <w:rPr>
          <w:b/>
          <w:i/>
          <w:szCs w:val="20"/>
          <w:vertAlign w:val="subscript"/>
        </w:rPr>
        <w:t>q, r, p</w:t>
      </w:r>
    </w:p>
    <w:p w14:paraId="33C3A8E0" w14:textId="77777777" w:rsidR="0001655C" w:rsidRPr="0001655C" w:rsidRDefault="0001655C" w:rsidP="0001655C">
      <w:pPr>
        <w:spacing w:after="240"/>
        <w:ind w:left="2880" w:hanging="1710"/>
        <w:rPr>
          <w:bCs/>
          <w:szCs w:val="20"/>
        </w:rPr>
      </w:pPr>
      <w:r w:rsidRPr="0001655C">
        <w:rPr>
          <w:szCs w:val="20"/>
        </w:rPr>
        <w:t>RTCLRLPC </w:t>
      </w:r>
      <w:r w:rsidRPr="0001655C">
        <w:rPr>
          <w:i/>
          <w:szCs w:val="20"/>
          <w:vertAlign w:val="subscript"/>
        </w:rPr>
        <w:t>q</w:t>
      </w:r>
      <w:r w:rsidRPr="0001655C">
        <w:rPr>
          <w:bCs/>
          <w:szCs w:val="20"/>
        </w:rPr>
        <w:t xml:space="preserve"> =</w:t>
      </w:r>
      <w:r w:rsidRPr="0001655C">
        <w:rPr>
          <w:bCs/>
          <w:szCs w:val="20"/>
        </w:rPr>
        <w:tab/>
      </w:r>
      <w:r w:rsidRPr="0001655C">
        <w:rPr>
          <w:bCs/>
          <w:szCs w:val="20"/>
        </w:rPr>
        <w:tab/>
      </w:r>
      <w:r w:rsidRPr="0001655C">
        <w:rPr>
          <w:szCs w:val="20"/>
        </w:rPr>
        <w:t xml:space="preserve">SYS_GEN_DISCFACTOR * </w:t>
      </w:r>
      <w:r w:rsidRPr="0001655C">
        <w:rPr>
          <w:position w:val="-18"/>
          <w:szCs w:val="20"/>
        </w:rPr>
        <w:object w:dxaOrig="225" w:dyaOrig="420" w14:anchorId="6F54CDD9">
          <v:shape id="_x0000_i1203" type="#_x0000_t75" style="width:13.2pt;height:21pt" o:ole="">
            <v:imagedata r:id="rId174" o:title=""/>
          </v:shape>
          <o:OLEObject Type="Embed" ProgID="Equation.3" ShapeID="_x0000_i1203" DrawAspect="Content" ObjectID="_1808977610" r:id="rId229"/>
        </w:object>
      </w:r>
      <w:r w:rsidRPr="0001655C">
        <w:rPr>
          <w:position w:val="-22"/>
          <w:szCs w:val="20"/>
        </w:rPr>
        <w:object w:dxaOrig="225" w:dyaOrig="465" w14:anchorId="2369ED07">
          <v:shape id="_x0000_i1204" type="#_x0000_t75" style="width:13.2pt;height:21pt" o:ole="">
            <v:imagedata r:id="rId187" o:title=""/>
          </v:shape>
          <o:OLEObject Type="Embed" ProgID="Equation.3" ShapeID="_x0000_i1204" DrawAspect="Content" ObjectID="_1808977611" r:id="rId230"/>
        </w:object>
      </w:r>
      <w:r w:rsidRPr="0001655C">
        <w:rPr>
          <w:bCs/>
          <w:szCs w:val="20"/>
        </w:rPr>
        <w:t>RTCLRLPCR</w:t>
      </w:r>
      <w:r w:rsidRPr="0001655C">
        <w:rPr>
          <w:b/>
          <w:i/>
          <w:szCs w:val="20"/>
          <w:vertAlign w:val="subscript"/>
        </w:rPr>
        <w:t xml:space="preserve"> q, r, p</w:t>
      </w:r>
    </w:p>
    <w:p w14:paraId="7432620D" w14:textId="77777777" w:rsidR="0001655C" w:rsidRPr="0001655C" w:rsidRDefault="0001655C" w:rsidP="0001655C">
      <w:pPr>
        <w:spacing w:after="240"/>
        <w:ind w:left="3600" w:hanging="2430"/>
        <w:rPr>
          <w:bCs/>
        </w:rPr>
      </w:pPr>
      <w:r w:rsidRPr="0001655C">
        <w:rPr>
          <w:bCs/>
        </w:rPr>
        <w:t>RTCLRREG </w:t>
      </w:r>
      <w:r w:rsidRPr="0001655C">
        <w:rPr>
          <w:i/>
          <w:vertAlign w:val="subscript"/>
        </w:rPr>
        <w:t xml:space="preserve">q </w:t>
      </w:r>
      <w:r w:rsidRPr="0001655C">
        <w:t>=</w:t>
      </w:r>
      <w:r w:rsidRPr="0001655C">
        <w:tab/>
      </w:r>
      <w:r w:rsidRPr="0001655C">
        <w:rPr>
          <w:bCs/>
        </w:rPr>
        <w:t>SYS_GEN_DISCFACTOR *</w:t>
      </w:r>
      <w:r w:rsidRPr="0001655C">
        <w:rPr>
          <w:b/>
          <w:bCs/>
        </w:rPr>
        <w:t xml:space="preserve"> </w:t>
      </w:r>
      <w:r w:rsidRPr="0001655C">
        <w:rPr>
          <w:bCs/>
          <w:position w:val="-18"/>
        </w:rPr>
        <w:object w:dxaOrig="225" w:dyaOrig="420" w14:anchorId="31B6F9D7">
          <v:shape id="_x0000_i1205" type="#_x0000_t75" style="width:13.2pt;height:21pt" o:ole="">
            <v:imagedata r:id="rId174" o:title=""/>
          </v:shape>
          <o:OLEObject Type="Embed" ProgID="Equation.3" ShapeID="_x0000_i1205" DrawAspect="Content" ObjectID="_1808977612" r:id="rId231"/>
        </w:object>
      </w:r>
      <w:r w:rsidRPr="0001655C">
        <w:rPr>
          <w:bCs/>
          <w:position w:val="-22"/>
        </w:rPr>
        <w:object w:dxaOrig="225" w:dyaOrig="465" w14:anchorId="539B6DD8">
          <v:shape id="_x0000_i1206" type="#_x0000_t75" style="width:13.2pt;height:21pt" o:ole="">
            <v:imagedata r:id="rId187" o:title=""/>
          </v:shape>
          <o:OLEObject Type="Embed" ProgID="Equation.3" ShapeID="_x0000_i1206" DrawAspect="Content" ObjectID="_1808977613" r:id="rId232"/>
        </w:object>
      </w:r>
      <w:r w:rsidRPr="0001655C">
        <w:t xml:space="preserve"> </w:t>
      </w:r>
      <w:r w:rsidRPr="0001655C">
        <w:rPr>
          <w:bCs/>
        </w:rPr>
        <w:t>RTCLRREGR</w:t>
      </w:r>
      <w:r w:rsidRPr="0001655C">
        <w:rPr>
          <w:bCs/>
          <w:i/>
          <w:vertAlign w:val="subscript"/>
        </w:rPr>
        <w:t xml:space="preserve"> q, r, p</w:t>
      </w:r>
    </w:p>
    <w:p w14:paraId="4BE89444" w14:textId="77777777" w:rsidR="0001655C" w:rsidRPr="0001655C" w:rsidRDefault="0001655C" w:rsidP="0001655C">
      <w:pPr>
        <w:spacing w:after="240"/>
        <w:rPr>
          <w:szCs w:val="20"/>
        </w:rPr>
      </w:pPr>
      <w:r w:rsidRPr="0001655C">
        <w:rPr>
          <w:szCs w:val="20"/>
        </w:rPr>
        <w:t>Where:</w:t>
      </w:r>
    </w:p>
    <w:p w14:paraId="348CE52C" w14:textId="77777777" w:rsidR="0001655C" w:rsidRPr="0001655C" w:rsidRDefault="0001655C" w:rsidP="0001655C">
      <w:pPr>
        <w:spacing w:after="240"/>
        <w:ind w:left="3600" w:hanging="2430"/>
        <w:rPr>
          <w:bCs/>
        </w:rPr>
      </w:pPr>
      <w:r w:rsidRPr="0001655C">
        <w:rPr>
          <w:bCs/>
        </w:rPr>
        <w:t>RTRSVPOR =</w:t>
      </w:r>
      <w:r w:rsidRPr="0001655C">
        <w:rPr>
          <w:bCs/>
        </w:rPr>
        <w:tab/>
      </w:r>
      <w:r w:rsidRPr="0001655C">
        <w:rPr>
          <w:bCs/>
          <w:noProof/>
        </w:rPr>
        <w:drawing>
          <wp:inline distT="0" distB="0" distL="0" distR="0" wp14:anchorId="6424318C" wp14:editId="5B8DB04F">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rPr>
        <w:t xml:space="preserve">(RNWF </w:t>
      </w:r>
      <w:r w:rsidRPr="0001655C">
        <w:rPr>
          <w:bCs/>
          <w:i/>
          <w:iCs/>
          <w:vertAlign w:val="subscript"/>
        </w:rPr>
        <w:t xml:space="preserve"> y </w:t>
      </w:r>
      <w:r w:rsidRPr="0001655C">
        <w:rPr>
          <w:bCs/>
        </w:rPr>
        <w:t>* RTORPA</w:t>
      </w:r>
      <w:r w:rsidRPr="0001655C">
        <w:rPr>
          <w:bCs/>
          <w:i/>
          <w:iCs/>
          <w:vertAlign w:val="subscript"/>
        </w:rPr>
        <w:t xml:space="preserve"> y</w:t>
      </w:r>
      <w:r w:rsidRPr="0001655C">
        <w:rPr>
          <w:bCs/>
        </w:rPr>
        <w:t>)</w:t>
      </w:r>
    </w:p>
    <w:p w14:paraId="1C40951D" w14:textId="77777777" w:rsidR="0001655C" w:rsidRPr="0001655C" w:rsidRDefault="0001655C" w:rsidP="0001655C">
      <w:pPr>
        <w:spacing w:after="240"/>
        <w:ind w:left="3600" w:hanging="2430"/>
        <w:rPr>
          <w:szCs w:val="20"/>
        </w:rPr>
      </w:pPr>
      <w:r w:rsidRPr="0001655C">
        <w:rPr>
          <w:szCs w:val="20"/>
        </w:rPr>
        <w:t>RTASOFFIMB</w:t>
      </w:r>
      <w:r w:rsidRPr="0001655C">
        <w:rPr>
          <w:i/>
          <w:szCs w:val="20"/>
          <w:vertAlign w:val="subscript"/>
        </w:rPr>
        <w:t xml:space="preserve"> q</w:t>
      </w:r>
      <w:r w:rsidRPr="0001655C">
        <w:rPr>
          <w:szCs w:val="20"/>
        </w:rPr>
        <w:t xml:space="preserve"> =</w:t>
      </w:r>
      <w:r w:rsidRPr="0001655C">
        <w:rPr>
          <w:szCs w:val="20"/>
        </w:rPr>
        <w:tab/>
        <w:t>RTOFFCAP</w:t>
      </w:r>
      <w:r w:rsidRPr="0001655C">
        <w:rPr>
          <w:i/>
          <w:szCs w:val="20"/>
          <w:vertAlign w:val="subscript"/>
        </w:rPr>
        <w:t xml:space="preserve"> q</w:t>
      </w:r>
      <w:r w:rsidRPr="0001655C">
        <w:rPr>
          <w:szCs w:val="20"/>
        </w:rPr>
        <w:t xml:space="preserve"> – (RTASOFF</w:t>
      </w:r>
      <w:r w:rsidRPr="0001655C">
        <w:rPr>
          <w:i/>
          <w:szCs w:val="20"/>
          <w:vertAlign w:val="subscript"/>
        </w:rPr>
        <w:t xml:space="preserve"> q</w:t>
      </w:r>
      <w:r w:rsidRPr="0001655C">
        <w:rPr>
          <w:szCs w:val="20"/>
        </w:rPr>
        <w:t xml:space="preserve"> + RTNCLRNSRESP </w:t>
      </w:r>
      <w:r w:rsidRPr="0001655C">
        <w:rPr>
          <w:i/>
          <w:szCs w:val="20"/>
          <w:vertAlign w:val="subscript"/>
        </w:rPr>
        <w:t>q</w:t>
      </w:r>
      <w:r w:rsidRPr="0001655C">
        <w:rPr>
          <w:szCs w:val="20"/>
        </w:rPr>
        <w:t>)</w:t>
      </w:r>
    </w:p>
    <w:p w14:paraId="74A541FD" w14:textId="77777777" w:rsidR="0001655C" w:rsidRPr="0001655C" w:rsidRDefault="0001655C" w:rsidP="0001655C">
      <w:pPr>
        <w:spacing w:after="240"/>
        <w:ind w:left="3600" w:hanging="2430"/>
        <w:rPr>
          <w:bCs/>
          <w:i/>
          <w:vertAlign w:val="subscript"/>
        </w:rPr>
      </w:pPr>
      <w:r w:rsidRPr="0001655C">
        <w:rPr>
          <w:bCs/>
        </w:rPr>
        <w:t>RTOFFCAP</w:t>
      </w:r>
      <w:r w:rsidRPr="0001655C">
        <w:rPr>
          <w:bCs/>
          <w:i/>
          <w:vertAlign w:val="subscript"/>
        </w:rPr>
        <w:t xml:space="preserve"> q </w:t>
      </w:r>
      <w:r w:rsidRPr="0001655C">
        <w:rPr>
          <w:bCs/>
        </w:rPr>
        <w:t>=</w:t>
      </w:r>
      <w:r w:rsidRPr="0001655C">
        <w:rPr>
          <w:bCs/>
        </w:rPr>
        <w:tab/>
        <w:t xml:space="preserve">(SYS_GEN_DISCFACTOR * RTCST30HSL </w:t>
      </w:r>
      <w:r w:rsidRPr="0001655C">
        <w:rPr>
          <w:bCs/>
          <w:i/>
          <w:vertAlign w:val="subscript"/>
        </w:rPr>
        <w:t>q</w:t>
      </w:r>
      <w:r w:rsidRPr="0001655C">
        <w:rPr>
          <w:bCs/>
        </w:rPr>
        <w:t xml:space="preserve">) + (SYS_GEN_DISCFACTOR * RTOFFNSHSL </w:t>
      </w:r>
      <w:r w:rsidRPr="0001655C">
        <w:rPr>
          <w:bCs/>
          <w:i/>
          <w:vertAlign w:val="subscript"/>
        </w:rPr>
        <w:t>q</w:t>
      </w:r>
      <w:r w:rsidRPr="0001655C">
        <w:rPr>
          <w:bCs/>
        </w:rPr>
        <w:t>)</w:t>
      </w:r>
      <w:r w:rsidRPr="0001655C">
        <w:rPr>
          <w:rFonts w:ascii="Times New Roman Bold" w:hAnsi="Times New Roman Bold"/>
          <w:bCs/>
        </w:rPr>
        <w:t xml:space="preserve"> </w:t>
      </w:r>
      <w:r w:rsidRPr="0001655C">
        <w:rPr>
          <w:bCs/>
        </w:rPr>
        <w:t>+ RTNCLRNSCAP</w:t>
      </w:r>
      <w:r w:rsidRPr="0001655C">
        <w:rPr>
          <w:b/>
          <w:i/>
          <w:vertAlign w:val="subscript"/>
        </w:rPr>
        <w:t xml:space="preserve"> </w:t>
      </w:r>
      <w:r w:rsidRPr="0001655C">
        <w:rPr>
          <w:bCs/>
          <w:i/>
          <w:vertAlign w:val="subscript"/>
        </w:rPr>
        <w:t>q</w:t>
      </w:r>
    </w:p>
    <w:p w14:paraId="02E1798E"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bCs/>
          <w:szCs w:val="20"/>
        </w:rPr>
        <w:t>RTNCLRNSCAP</w:t>
      </w:r>
      <w:r w:rsidRPr="0001655C">
        <w:rPr>
          <w:bCs/>
          <w:i/>
          <w:szCs w:val="20"/>
          <w:vertAlign w:val="subscript"/>
        </w:rPr>
        <w:t xml:space="preserve"> q    </w:t>
      </w:r>
      <w:r w:rsidRPr="0001655C">
        <w:rPr>
          <w:bCs/>
          <w:szCs w:val="20"/>
        </w:rPr>
        <w:t>=</w:t>
      </w:r>
      <w:r w:rsidRPr="0001655C">
        <w:rPr>
          <w:bCs/>
          <w:szCs w:val="20"/>
        </w:rPr>
        <w:tab/>
        <w:t>Min(Max(RTNCLRNPC</w:t>
      </w:r>
      <w:r w:rsidRPr="0001655C">
        <w:rPr>
          <w:bCs/>
          <w:i/>
          <w:szCs w:val="20"/>
          <w:vertAlign w:val="subscript"/>
        </w:rPr>
        <w:t xml:space="preserve"> q</w:t>
      </w:r>
      <w:r w:rsidRPr="0001655C">
        <w:rPr>
          <w:bCs/>
          <w:szCs w:val="20"/>
        </w:rPr>
        <w:t xml:space="preserve"> – RTNCLRLPC</w:t>
      </w:r>
      <w:r w:rsidRPr="0001655C">
        <w:rPr>
          <w:bCs/>
          <w:i/>
          <w:szCs w:val="20"/>
          <w:vertAlign w:val="subscript"/>
        </w:rPr>
        <w:t xml:space="preserve"> q</w:t>
      </w:r>
      <w:r w:rsidRPr="0001655C">
        <w:rPr>
          <w:bCs/>
          <w:szCs w:val="20"/>
        </w:rPr>
        <w:t>, 0.0), RTNCLRNS</w:t>
      </w:r>
      <w:r w:rsidRPr="0001655C">
        <w:rPr>
          <w:bCs/>
          <w:i/>
          <w:szCs w:val="20"/>
          <w:vertAlign w:val="subscript"/>
        </w:rPr>
        <w:t xml:space="preserve"> q</w:t>
      </w:r>
      <w:r w:rsidRPr="0001655C">
        <w:rPr>
          <w:bCs/>
          <w:szCs w:val="20"/>
        </w:rPr>
        <w:t xml:space="preserve"> * 1.5)</w:t>
      </w:r>
    </w:p>
    <w:p w14:paraId="1F00ECC4" w14:textId="77777777" w:rsidR="0001655C" w:rsidRPr="0001655C" w:rsidRDefault="0001655C" w:rsidP="0001655C">
      <w:pPr>
        <w:spacing w:after="240"/>
        <w:ind w:left="3600" w:hanging="2430"/>
        <w:rPr>
          <w:rFonts w:ascii="Times New Roman Bold" w:hAnsi="Times New Roman Bold"/>
        </w:rPr>
      </w:pPr>
      <w:r w:rsidRPr="0001655C">
        <w:t xml:space="preserve">RTNCLRNS </w:t>
      </w:r>
      <w:r w:rsidRPr="0001655C">
        <w:rPr>
          <w:i/>
          <w:iCs/>
          <w:vertAlign w:val="subscript"/>
        </w:rPr>
        <w:t xml:space="preserve">q </w:t>
      </w:r>
      <w:r w:rsidRPr="0001655C">
        <w:t>=</w:t>
      </w:r>
      <w:r w:rsidRPr="0001655C">
        <w:tab/>
        <w:t xml:space="preserve">SYS_GEN_DISCFACTOR * </w:t>
      </w:r>
      <w:r w:rsidRPr="0001655C">
        <w:rPr>
          <w:position w:val="-18"/>
        </w:rPr>
        <w:object w:dxaOrig="225" w:dyaOrig="420" w14:anchorId="0CD1CEEA">
          <v:shape id="_x0000_i1207" type="#_x0000_t75" style="width:13.2pt;height:21pt" o:ole="">
            <v:imagedata r:id="rId174" o:title=""/>
          </v:shape>
          <o:OLEObject Type="Embed" ProgID="Equation.3" ShapeID="_x0000_i1207" DrawAspect="Content" ObjectID="_1808977614" r:id="rId233"/>
        </w:object>
      </w:r>
      <w:r w:rsidRPr="0001655C">
        <w:rPr>
          <w:position w:val="-22"/>
        </w:rPr>
        <w:object w:dxaOrig="225" w:dyaOrig="465" w14:anchorId="67FB9982">
          <v:shape id="_x0000_i1208" type="#_x0000_t75" style="width:13.2pt;height:28.8pt" o:ole="">
            <v:imagedata r:id="rId187" o:title=""/>
          </v:shape>
          <o:OLEObject Type="Embed" ProgID="Equation.3" ShapeID="_x0000_i1208" DrawAspect="Content" ObjectID="_1808977615" r:id="rId234"/>
        </w:object>
      </w:r>
      <w:r w:rsidRPr="0001655C">
        <w:t>RTNCLRNSR</w:t>
      </w:r>
      <w:r w:rsidRPr="0001655C">
        <w:rPr>
          <w:i/>
          <w:vertAlign w:val="subscript"/>
        </w:rPr>
        <w:t xml:space="preserve"> q, r, p</w:t>
      </w:r>
    </w:p>
    <w:p w14:paraId="0187ED2E" w14:textId="77777777" w:rsidR="0001655C" w:rsidRPr="0001655C" w:rsidRDefault="0001655C" w:rsidP="0001655C">
      <w:pPr>
        <w:spacing w:after="240"/>
        <w:ind w:left="3600" w:hanging="2520"/>
        <w:rPr>
          <w:bCs/>
        </w:rPr>
      </w:pPr>
      <w:r w:rsidRPr="0001655C">
        <w:rPr>
          <w:bCs/>
        </w:rPr>
        <w:lastRenderedPageBreak/>
        <w:t>RTRSVPOFF =</w:t>
      </w:r>
      <w:r w:rsidRPr="0001655C">
        <w:rPr>
          <w:bCs/>
        </w:rPr>
        <w:tab/>
      </w:r>
      <w:r w:rsidRPr="0001655C">
        <w:rPr>
          <w:bCs/>
          <w:noProof/>
        </w:rPr>
        <w:drawing>
          <wp:inline distT="0" distB="0" distL="0" distR="0" wp14:anchorId="65B1A87B" wp14:editId="6B995218">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rPr>
        <w:t xml:space="preserve">(RNWF </w:t>
      </w:r>
      <w:r w:rsidRPr="0001655C">
        <w:rPr>
          <w:bCs/>
          <w:i/>
          <w:iCs/>
          <w:vertAlign w:val="subscript"/>
        </w:rPr>
        <w:t xml:space="preserve"> y </w:t>
      </w:r>
      <w:r w:rsidRPr="0001655C">
        <w:rPr>
          <w:bCs/>
        </w:rPr>
        <w:t>* RTOFFPA</w:t>
      </w:r>
      <w:r w:rsidRPr="0001655C">
        <w:rPr>
          <w:bCs/>
          <w:i/>
          <w:iCs/>
          <w:vertAlign w:val="subscript"/>
        </w:rPr>
        <w:t xml:space="preserve"> y</w:t>
      </w:r>
      <w:r w:rsidRPr="0001655C">
        <w:rPr>
          <w:bCs/>
        </w:rPr>
        <w:t>)</w:t>
      </w:r>
    </w:p>
    <w:p w14:paraId="56A2BD40" w14:textId="77777777" w:rsidR="0001655C" w:rsidRPr="0001655C" w:rsidRDefault="0001655C" w:rsidP="0001655C">
      <w:pPr>
        <w:spacing w:after="240"/>
        <w:ind w:left="3600" w:hanging="2520"/>
        <w:rPr>
          <w:ins w:id="627" w:author="Joint Sponsors 110424" w:date="2024-10-11T15:19:00Z"/>
          <w:bCs/>
        </w:rPr>
      </w:pPr>
      <w:ins w:id="628" w:author="Joint Sponsors 110424" w:date="2024-10-11T15:19:00Z">
        <w:r w:rsidRPr="0001655C">
          <w:rPr>
            <w:bCs/>
          </w:rPr>
          <w:t>RTRDP =</w:t>
        </w:r>
        <w:r w:rsidRPr="0001655C">
          <w:rPr>
            <w:bCs/>
          </w:rPr>
          <w:tab/>
        </w:r>
      </w:ins>
      <w:ins w:id="629" w:author="Joint Sponsors 110424" w:date="2024-10-11T15:19:00Z">
        <w:r w:rsidRPr="0001655C">
          <w:rPr>
            <w:bCs/>
            <w:position w:val="-22"/>
          </w:rPr>
          <w:object w:dxaOrig="225" w:dyaOrig="465" w14:anchorId="3A3CFA67">
            <v:shape id="_x0000_i1209" type="#_x0000_t75" style="width:13.2pt;height:21pt" o:ole="">
              <v:imagedata r:id="rId32" o:title=""/>
            </v:shape>
            <o:OLEObject Type="Embed" ProgID="Equation.3" ShapeID="_x0000_i1209" DrawAspect="Content" ObjectID="_1808977616" r:id="rId235"/>
          </w:object>
        </w:r>
      </w:ins>
      <w:ins w:id="630" w:author="Joint Sponsors 110424" w:date="2024-10-11T15:19:00Z">
        <w:r w:rsidRPr="0001655C">
          <w:rPr>
            <w:bCs/>
          </w:rPr>
          <w:t xml:space="preserve">(RNWF </w:t>
        </w:r>
        <w:r w:rsidRPr="0001655C">
          <w:rPr>
            <w:bCs/>
            <w:i/>
            <w:iCs/>
            <w:vertAlign w:val="subscript"/>
          </w:rPr>
          <w:t xml:space="preserve"> y </w:t>
        </w:r>
        <w:r w:rsidRPr="0001655C">
          <w:rPr>
            <w:bCs/>
          </w:rPr>
          <w:t>* RTORDPA</w:t>
        </w:r>
        <w:r w:rsidRPr="0001655C">
          <w:rPr>
            <w:bCs/>
            <w:i/>
            <w:iCs/>
            <w:vertAlign w:val="subscript"/>
          </w:rPr>
          <w:t xml:space="preserve"> y</w:t>
        </w:r>
        <w:r w:rsidRPr="0001655C">
          <w:rPr>
            <w:bCs/>
          </w:rPr>
          <w:t>)</w:t>
        </w:r>
      </w:ins>
    </w:p>
    <w:p w14:paraId="3C431B4A" w14:textId="77777777" w:rsidR="0001655C" w:rsidRPr="0001655C" w:rsidDel="00CD28CB" w:rsidRDefault="0001655C" w:rsidP="0001655C">
      <w:pPr>
        <w:spacing w:after="240"/>
        <w:ind w:left="3600" w:hanging="2520"/>
        <w:rPr>
          <w:del w:id="631" w:author="Joint Sponsors" w:date="2023-10-26T10:20:00Z"/>
          <w:bCs/>
        </w:rPr>
      </w:pPr>
      <w:del w:id="632" w:author="Joint Sponsors" w:date="2023-10-26T10:20:00Z">
        <w:r w:rsidRPr="0001655C" w:rsidDel="00CD28CB">
          <w:rPr>
            <w:bCs/>
          </w:rPr>
          <w:delText>RTRDP =</w:delText>
        </w:r>
        <w:r w:rsidRPr="0001655C" w:rsidDel="00CD28CB">
          <w:rPr>
            <w:bCs/>
          </w:rPr>
          <w:tab/>
        </w:r>
        <w:r w:rsidRPr="0001655C" w:rsidDel="00CD28CB">
          <w:rPr>
            <w:bCs/>
            <w:position w:val="-22"/>
          </w:rPr>
          <w:object w:dxaOrig="225" w:dyaOrig="465" w14:anchorId="505F03A7">
            <v:shape id="_x0000_i1210" type="#_x0000_t75" style="width:13.2pt;height:21pt" o:ole="">
              <v:imagedata r:id="rId32" o:title=""/>
            </v:shape>
            <o:OLEObject Type="Embed" ProgID="Equation.3" ShapeID="_x0000_i1210" DrawAspect="Content" ObjectID="_1808977617" r:id="rId236"/>
          </w:object>
        </w:r>
        <w:r w:rsidRPr="0001655C" w:rsidDel="00CD28CB">
          <w:rPr>
            <w:bCs/>
          </w:rPr>
          <w:delText xml:space="preserve">(RNWF </w:delText>
        </w:r>
        <w:r w:rsidRPr="0001655C" w:rsidDel="00CD28CB">
          <w:rPr>
            <w:bCs/>
            <w:i/>
            <w:iCs/>
            <w:vertAlign w:val="subscript"/>
          </w:rPr>
          <w:delText xml:space="preserve"> y </w:delText>
        </w:r>
        <w:r w:rsidRPr="0001655C" w:rsidDel="00CD28CB">
          <w:rPr>
            <w:bCs/>
          </w:rPr>
          <w:delText>* RTORDPA</w:delText>
        </w:r>
        <w:r w:rsidRPr="0001655C" w:rsidDel="00CD28CB">
          <w:rPr>
            <w:bCs/>
            <w:i/>
            <w:iCs/>
            <w:vertAlign w:val="subscript"/>
          </w:rPr>
          <w:delText xml:space="preserve"> y</w:delText>
        </w:r>
        <w:r w:rsidRPr="0001655C" w:rsidDel="00CD28CB">
          <w:rPr>
            <w:bCs/>
          </w:rPr>
          <w:delText>)</w:delText>
        </w:r>
      </w:del>
    </w:p>
    <w:p w14:paraId="757ABF6B" w14:textId="77777777" w:rsidR="0001655C" w:rsidRPr="0001655C" w:rsidRDefault="0001655C" w:rsidP="0001655C">
      <w:pPr>
        <w:spacing w:after="240"/>
        <w:ind w:left="3600" w:hanging="2520"/>
        <w:rPr>
          <w:bCs/>
        </w:rPr>
      </w:pPr>
      <w:r w:rsidRPr="0001655C">
        <w:rPr>
          <w:bCs/>
        </w:rPr>
        <w:t xml:space="preserve">RNWF </w:t>
      </w:r>
      <w:r w:rsidRPr="0001655C">
        <w:rPr>
          <w:bCs/>
          <w:i/>
          <w:vertAlign w:val="subscript"/>
        </w:rPr>
        <w:t>y</w:t>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681C0D62">
          <v:shape id="_x0000_i1211" type="#_x0000_t75" style="width:13.2pt;height:21pt" o:ole="">
            <v:imagedata r:id="rId32" o:title=""/>
          </v:shape>
          <o:OLEObject Type="Embed" ProgID="Equation.3" ShapeID="_x0000_i1211" DrawAspect="Content" ObjectID="_1808977618" r:id="rId237"/>
        </w:object>
      </w:r>
      <w:r w:rsidRPr="0001655C">
        <w:rPr>
          <w:bCs/>
        </w:rPr>
        <w:t xml:space="preserve">TLMP </w:t>
      </w:r>
      <w:r w:rsidRPr="0001655C">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27DA3D9D" w14:textId="77777777" w:rsidTr="003B71DB">
        <w:trPr>
          <w:trHeight w:val="206"/>
        </w:trPr>
        <w:tc>
          <w:tcPr>
            <w:tcW w:w="9576" w:type="dxa"/>
            <w:shd w:val="pct12" w:color="auto" w:fill="auto"/>
          </w:tcPr>
          <w:p w14:paraId="010E6E66" w14:textId="77777777" w:rsidR="0001655C" w:rsidRPr="0001655C" w:rsidRDefault="0001655C" w:rsidP="0001655C">
            <w:pPr>
              <w:spacing w:before="120" w:after="240"/>
              <w:rPr>
                <w:b/>
                <w:i/>
                <w:iCs/>
              </w:rPr>
            </w:pPr>
            <w:r w:rsidRPr="0001655C">
              <w:rPr>
                <w:b/>
                <w:i/>
                <w:iCs/>
              </w:rPr>
              <w:t>[NPRR987:  Insert the language below upon system implementation:]</w:t>
            </w:r>
          </w:p>
          <w:p w14:paraId="21AE02B8" w14:textId="77777777" w:rsidR="0001655C" w:rsidRPr="0001655C" w:rsidRDefault="0001655C" w:rsidP="0001655C">
            <w:pPr>
              <w:spacing w:after="240"/>
              <w:contextualSpacing/>
              <w:rPr>
                <w:rFonts w:cs="Arial"/>
                <w:iCs/>
              </w:rPr>
            </w:pPr>
            <w:r w:rsidRPr="0001655C">
              <w:rPr>
                <w:rFonts w:cs="Arial"/>
                <w:iCs/>
              </w:rPr>
              <w:t>Where for an ESR:</w:t>
            </w:r>
          </w:p>
          <w:p w14:paraId="2BAB0125" w14:textId="77777777" w:rsidR="0001655C" w:rsidRPr="0001655C" w:rsidRDefault="0001655C" w:rsidP="0001655C">
            <w:pPr>
              <w:spacing w:after="240"/>
              <w:ind w:left="1080"/>
              <w:contextualSpacing/>
              <w:jc w:val="both"/>
            </w:pPr>
            <w:r w:rsidRPr="0001655C">
              <w:rPr>
                <w:rFonts w:cs="Arial"/>
                <w:iCs/>
              </w:rPr>
              <w:t>RTESRCAP</w:t>
            </w:r>
            <w:r w:rsidRPr="0001655C">
              <w:rPr>
                <w:i/>
                <w:vertAlign w:val="subscript"/>
              </w:rPr>
              <w:t xml:space="preserve"> q </w:t>
            </w:r>
            <w:r w:rsidRPr="0001655C">
              <w:rPr>
                <w:rFonts w:cs="Arial"/>
                <w:iCs/>
              </w:rPr>
              <w:t>=</w:t>
            </w:r>
            <w:r w:rsidRPr="0001655C">
              <w:rPr>
                <w:noProof/>
              </w:rPr>
              <w:drawing>
                <wp:inline distT="0" distB="0" distL="0" distR="0" wp14:anchorId="73EF53A2" wp14:editId="3F6863DD">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38">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01655C">
              <w:rPr>
                <w:rFonts w:cs="Arial"/>
                <w:iCs/>
              </w:rPr>
              <w:t xml:space="preserve">  </w:t>
            </w:r>
            <w:r w:rsidRPr="0001655C">
              <w:rPr>
                <w:bCs/>
              </w:rPr>
              <w:t>(</w:t>
            </w:r>
            <w:r w:rsidRPr="0001655C">
              <w:rPr>
                <w:rFonts w:cs="Arial"/>
                <w:iCs/>
              </w:rPr>
              <w:t>RTESRCAPR</w:t>
            </w:r>
            <w:r w:rsidRPr="0001655C">
              <w:rPr>
                <w:i/>
                <w:vertAlign w:val="subscript"/>
              </w:rPr>
              <w:t xml:space="preserve"> q, g, p</w:t>
            </w:r>
            <w:r w:rsidRPr="0001655C">
              <w:t>)</w:t>
            </w:r>
          </w:p>
          <w:p w14:paraId="5A57C58A" w14:textId="77777777" w:rsidR="0001655C" w:rsidRPr="0001655C" w:rsidRDefault="0001655C" w:rsidP="0001655C">
            <w:pPr>
              <w:spacing w:after="240"/>
              <w:contextualSpacing/>
              <w:rPr>
                <w:rFonts w:cs="Arial"/>
                <w:iCs/>
              </w:rPr>
            </w:pPr>
            <w:r w:rsidRPr="0001655C">
              <w:rPr>
                <w:rFonts w:cs="Arial"/>
                <w:iCs/>
              </w:rPr>
              <w:t>Where:</w:t>
            </w:r>
          </w:p>
          <w:p w14:paraId="74422033" w14:textId="77777777" w:rsidR="0001655C" w:rsidRPr="0001655C" w:rsidRDefault="0001655C" w:rsidP="0001655C">
            <w:pPr>
              <w:spacing w:after="240"/>
              <w:ind w:left="1080"/>
              <w:contextualSpacing/>
              <w:jc w:val="both"/>
            </w:pPr>
            <w:r w:rsidRPr="0001655C">
              <w:rPr>
                <w:rFonts w:cs="Arial"/>
                <w:iCs/>
              </w:rPr>
              <w:t>RTESRCAPR</w:t>
            </w:r>
            <w:r w:rsidRPr="0001655C">
              <w:rPr>
                <w:i/>
                <w:vertAlign w:val="subscript"/>
              </w:rPr>
              <w:t xml:space="preserve"> q, g, p</w:t>
            </w:r>
            <w:r w:rsidRPr="0001655C" w:rsidDel="00EB725D">
              <w:t xml:space="preserve"> </w:t>
            </w:r>
            <w:r w:rsidRPr="0001655C">
              <w:t xml:space="preserve"> </w:t>
            </w:r>
            <w:r w:rsidRPr="0001655C">
              <w:rPr>
                <w:i/>
              </w:rPr>
              <w:t xml:space="preserve">= </w:t>
            </w:r>
            <w:r w:rsidRPr="0001655C">
              <w:t xml:space="preserve">Min[(RTOLHSLRA </w:t>
            </w:r>
            <w:r w:rsidRPr="0001655C">
              <w:rPr>
                <w:i/>
                <w:vertAlign w:val="subscript"/>
              </w:rPr>
              <w:t>q, r, p</w:t>
            </w:r>
            <w:r w:rsidRPr="0001655C">
              <w:t xml:space="preserve"> – RTMGA </w:t>
            </w:r>
            <w:r w:rsidRPr="0001655C">
              <w:rPr>
                <w:i/>
                <w:vertAlign w:val="subscript"/>
              </w:rPr>
              <w:t>q, r, p</w:t>
            </w:r>
            <w:r w:rsidRPr="0001655C">
              <w:rPr>
                <w:i/>
              </w:rPr>
              <w:t xml:space="preserve"> </w:t>
            </w:r>
            <w:r w:rsidRPr="0001655C">
              <w:t>+</w:t>
            </w:r>
            <w:r w:rsidRPr="0001655C">
              <w:rPr>
                <w:bCs/>
              </w:rPr>
              <w:t xml:space="preserve"> RTCLRNPCR </w:t>
            </w:r>
            <w:r w:rsidRPr="0001655C">
              <w:rPr>
                <w:i/>
                <w:vertAlign w:val="subscript"/>
              </w:rPr>
              <w:t>q, r, p</w:t>
            </w:r>
            <w:r w:rsidRPr="0001655C">
              <w:t>),</w:t>
            </w:r>
            <w:r w:rsidRPr="0001655C">
              <w:rPr>
                <w:vertAlign w:val="subscript"/>
              </w:rPr>
              <w:t xml:space="preserve"> </w:t>
            </w:r>
            <w:r w:rsidRPr="0001655C">
              <w:rPr>
                <w:bCs/>
              </w:rPr>
              <w:t xml:space="preserve">(RTCLRNPCR </w:t>
            </w:r>
            <w:r w:rsidRPr="0001655C">
              <w:rPr>
                <w:i/>
                <w:vertAlign w:val="subscript"/>
              </w:rPr>
              <w:t xml:space="preserve">q, r, p  </w:t>
            </w:r>
            <w:r w:rsidRPr="0001655C">
              <w:t xml:space="preserve">+ SOCT </w:t>
            </w:r>
            <w:r w:rsidRPr="0001655C">
              <w:rPr>
                <w:i/>
                <w:vertAlign w:val="subscript"/>
              </w:rPr>
              <w:t>q, r</w:t>
            </w:r>
            <w:r w:rsidRPr="0001655C">
              <w:t xml:space="preserve"> – SOCOM </w:t>
            </w:r>
            <w:r w:rsidRPr="0001655C">
              <w:rPr>
                <w:i/>
                <w:vertAlign w:val="subscript"/>
              </w:rPr>
              <w:t>q, r</w:t>
            </w:r>
            <w:r w:rsidRPr="0001655C">
              <w:t>)]</w:t>
            </w:r>
          </w:p>
        </w:tc>
      </w:tr>
    </w:tbl>
    <w:p w14:paraId="7A7A77E3" w14:textId="77777777" w:rsidR="0001655C" w:rsidRPr="0001655C" w:rsidRDefault="0001655C" w:rsidP="0001655C">
      <w:pPr>
        <w:spacing w:before="240"/>
        <w:ind w:left="720" w:hanging="720"/>
        <w:rPr>
          <w:iCs/>
        </w:rPr>
      </w:pPr>
      <w:r w:rsidRPr="0001655C">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475"/>
        <w:gridCol w:w="5421"/>
      </w:tblGrid>
      <w:tr w:rsidR="0001655C" w:rsidRPr="0001655C" w14:paraId="3D9AE9CC" w14:textId="77777777" w:rsidTr="003B71DB">
        <w:trPr>
          <w:cantSplit/>
          <w:tblHeader/>
        </w:trPr>
        <w:tc>
          <w:tcPr>
            <w:tcW w:w="1312" w:type="pct"/>
          </w:tcPr>
          <w:p w14:paraId="47564716" w14:textId="77777777" w:rsidR="0001655C" w:rsidRPr="0001655C" w:rsidRDefault="0001655C" w:rsidP="0001655C">
            <w:pPr>
              <w:spacing w:after="120"/>
              <w:rPr>
                <w:b/>
                <w:iCs/>
                <w:sz w:val="20"/>
                <w:szCs w:val="20"/>
              </w:rPr>
            </w:pPr>
            <w:r w:rsidRPr="0001655C">
              <w:rPr>
                <w:b/>
                <w:iCs/>
                <w:sz w:val="20"/>
                <w:szCs w:val="20"/>
              </w:rPr>
              <w:t>Variable</w:t>
            </w:r>
          </w:p>
        </w:tc>
        <w:tc>
          <w:tcPr>
            <w:tcW w:w="789" w:type="pct"/>
          </w:tcPr>
          <w:p w14:paraId="53F1E823" w14:textId="77777777" w:rsidR="0001655C" w:rsidRPr="0001655C" w:rsidRDefault="0001655C" w:rsidP="0001655C">
            <w:pPr>
              <w:spacing w:after="120"/>
              <w:rPr>
                <w:b/>
                <w:iCs/>
                <w:sz w:val="20"/>
                <w:szCs w:val="20"/>
              </w:rPr>
            </w:pPr>
            <w:r w:rsidRPr="0001655C">
              <w:rPr>
                <w:b/>
                <w:iCs/>
                <w:sz w:val="20"/>
                <w:szCs w:val="20"/>
              </w:rPr>
              <w:t>Unit</w:t>
            </w:r>
          </w:p>
        </w:tc>
        <w:tc>
          <w:tcPr>
            <w:tcW w:w="2899" w:type="pct"/>
          </w:tcPr>
          <w:p w14:paraId="02637C0E"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45D94761" w14:textId="77777777" w:rsidTr="003B71DB">
        <w:trPr>
          <w:cantSplit/>
        </w:trPr>
        <w:tc>
          <w:tcPr>
            <w:tcW w:w="1312" w:type="pct"/>
            <w:tcBorders>
              <w:bottom w:val="single" w:sz="4" w:space="0" w:color="auto"/>
            </w:tcBorders>
          </w:tcPr>
          <w:p w14:paraId="7B08003D" w14:textId="77777777" w:rsidR="0001655C" w:rsidRPr="0001655C" w:rsidRDefault="0001655C" w:rsidP="0001655C">
            <w:pPr>
              <w:spacing w:after="60"/>
              <w:rPr>
                <w:sz w:val="20"/>
                <w:szCs w:val="20"/>
              </w:rPr>
            </w:pPr>
            <w:r w:rsidRPr="0001655C">
              <w:rPr>
                <w:sz w:val="20"/>
                <w:szCs w:val="20"/>
              </w:rPr>
              <w:t>RTASIAMT</w:t>
            </w:r>
            <w:r w:rsidRPr="0001655C">
              <w:rPr>
                <w:i/>
                <w:sz w:val="20"/>
                <w:szCs w:val="20"/>
                <w:vertAlign w:val="subscript"/>
              </w:rPr>
              <w:t xml:space="preserve"> q</w:t>
            </w:r>
          </w:p>
        </w:tc>
        <w:tc>
          <w:tcPr>
            <w:tcW w:w="789" w:type="pct"/>
            <w:tcBorders>
              <w:bottom w:val="single" w:sz="4" w:space="0" w:color="auto"/>
            </w:tcBorders>
          </w:tcPr>
          <w:p w14:paraId="7CFE1FCA" w14:textId="77777777" w:rsidR="0001655C" w:rsidRPr="0001655C" w:rsidRDefault="0001655C" w:rsidP="0001655C">
            <w:pPr>
              <w:spacing w:after="60"/>
              <w:rPr>
                <w:sz w:val="20"/>
                <w:szCs w:val="20"/>
              </w:rPr>
            </w:pPr>
            <w:r w:rsidRPr="0001655C">
              <w:rPr>
                <w:sz w:val="20"/>
                <w:szCs w:val="20"/>
              </w:rPr>
              <w:t>$</w:t>
            </w:r>
          </w:p>
        </w:tc>
        <w:tc>
          <w:tcPr>
            <w:tcW w:w="2899" w:type="pct"/>
            <w:tcBorders>
              <w:bottom w:val="single" w:sz="4" w:space="0" w:color="auto"/>
            </w:tcBorders>
          </w:tcPr>
          <w:p w14:paraId="3C167D7F" w14:textId="77777777" w:rsidR="0001655C" w:rsidRPr="0001655C" w:rsidRDefault="0001655C" w:rsidP="0001655C">
            <w:pPr>
              <w:spacing w:after="60"/>
              <w:rPr>
                <w:i/>
                <w:sz w:val="20"/>
                <w:szCs w:val="20"/>
              </w:rPr>
            </w:pPr>
            <w:r w:rsidRPr="0001655C">
              <w:rPr>
                <w:i/>
                <w:sz w:val="20"/>
                <w:szCs w:val="20"/>
              </w:rPr>
              <w:t>Real-Time Ancillary Service Imbalance Amount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w:t>
            </w:r>
            <w:r w:rsidRPr="0001655C">
              <w:rPr>
                <w:sz w:val="20"/>
                <w:szCs w:val="20"/>
              </w:rPr>
              <w:t xml:space="preserve">for the Real-Time Ancillary Service imbalance associated with Operating Reserve Demand Curve (ORDC) </w:t>
            </w:r>
            <w:r w:rsidRPr="0001655C">
              <w:rPr>
                <w:iCs/>
                <w:sz w:val="20"/>
                <w:szCs w:val="20"/>
              </w:rPr>
              <w:t>for each 15-minute Settlement Interval.</w:t>
            </w:r>
          </w:p>
        </w:tc>
      </w:tr>
      <w:tr w:rsidR="0001655C" w:rsidRPr="0001655C" w:rsidDel="007A5FCB" w14:paraId="21FCB917" w14:textId="77777777" w:rsidTr="003B71DB">
        <w:trPr>
          <w:cantSplit/>
          <w:del w:id="633" w:author="Joint Sponsors" w:date="2023-12-07T15:15:00Z"/>
        </w:trPr>
        <w:tc>
          <w:tcPr>
            <w:tcW w:w="1312" w:type="pct"/>
          </w:tcPr>
          <w:p w14:paraId="3B9430B3" w14:textId="77777777" w:rsidR="0001655C" w:rsidRPr="0001655C" w:rsidDel="007A5FCB" w:rsidRDefault="0001655C" w:rsidP="0001655C">
            <w:pPr>
              <w:spacing w:after="60"/>
              <w:rPr>
                <w:del w:id="634" w:author="Joint Sponsors" w:date="2023-12-07T15:15:00Z"/>
                <w:sz w:val="20"/>
                <w:szCs w:val="20"/>
              </w:rPr>
            </w:pPr>
            <w:ins w:id="635" w:author="Joint Sponsors 110424" w:date="2024-10-11T15:20:00Z">
              <w:r w:rsidRPr="0001655C">
                <w:rPr>
                  <w:sz w:val="20"/>
                  <w:szCs w:val="20"/>
                </w:rPr>
                <w:t>RTRDASI</w:t>
              </w:r>
            </w:ins>
            <w:ins w:id="636" w:author="Joint Sponsors 110424" w:date="2024-11-04T09:23:00Z">
              <w:r w:rsidRPr="0001655C">
                <w:rPr>
                  <w:sz w:val="20"/>
                  <w:szCs w:val="20"/>
                </w:rPr>
                <w:t>A</w:t>
              </w:r>
            </w:ins>
            <w:ins w:id="637" w:author="Joint Sponsors 110424" w:date="2024-10-11T15:20:00Z">
              <w:r w:rsidRPr="0001655C">
                <w:rPr>
                  <w:sz w:val="20"/>
                  <w:szCs w:val="20"/>
                </w:rPr>
                <w:t>MT</w:t>
              </w:r>
              <w:r w:rsidRPr="0001655C">
                <w:rPr>
                  <w:i/>
                  <w:sz w:val="20"/>
                  <w:szCs w:val="20"/>
                  <w:vertAlign w:val="subscript"/>
                </w:rPr>
                <w:t xml:space="preserve"> q</w:t>
              </w:r>
              <w:r w:rsidRPr="0001655C" w:rsidDel="00CD28CB">
                <w:rPr>
                  <w:sz w:val="20"/>
                  <w:szCs w:val="20"/>
                </w:rPr>
                <w:t xml:space="preserve"> </w:t>
              </w:r>
            </w:ins>
            <w:del w:id="638" w:author="Joint Sponsors" w:date="2023-10-26T10:21:00Z">
              <w:r w:rsidRPr="0001655C" w:rsidDel="00CD28CB">
                <w:rPr>
                  <w:sz w:val="20"/>
                  <w:szCs w:val="20"/>
                </w:rPr>
                <w:delText>RTRDASIAMT</w:delText>
              </w:r>
              <w:r w:rsidRPr="0001655C" w:rsidDel="00CD28CB">
                <w:rPr>
                  <w:i/>
                  <w:sz w:val="20"/>
                  <w:szCs w:val="20"/>
                  <w:vertAlign w:val="subscript"/>
                </w:rPr>
                <w:delText xml:space="preserve"> q</w:delText>
              </w:r>
            </w:del>
          </w:p>
        </w:tc>
        <w:tc>
          <w:tcPr>
            <w:tcW w:w="789" w:type="pct"/>
          </w:tcPr>
          <w:p w14:paraId="3F1D2269" w14:textId="77777777" w:rsidR="0001655C" w:rsidRPr="0001655C" w:rsidDel="007A5FCB" w:rsidRDefault="0001655C" w:rsidP="0001655C">
            <w:pPr>
              <w:spacing w:after="60"/>
              <w:rPr>
                <w:del w:id="639" w:author="Joint Sponsors" w:date="2023-12-07T15:15:00Z"/>
                <w:sz w:val="20"/>
                <w:szCs w:val="20"/>
              </w:rPr>
            </w:pPr>
            <w:ins w:id="640" w:author="Joint Sponsors 110424" w:date="2024-10-11T15:20:00Z">
              <w:r w:rsidRPr="0001655C">
                <w:rPr>
                  <w:sz w:val="20"/>
                  <w:szCs w:val="20"/>
                </w:rPr>
                <w:t>$</w:t>
              </w:r>
            </w:ins>
            <w:del w:id="641" w:author="Joint Sponsors" w:date="2023-10-26T10:21:00Z">
              <w:r w:rsidRPr="0001655C" w:rsidDel="00CD28CB">
                <w:rPr>
                  <w:sz w:val="20"/>
                  <w:szCs w:val="20"/>
                </w:rPr>
                <w:delText>$</w:delText>
              </w:r>
            </w:del>
          </w:p>
        </w:tc>
        <w:tc>
          <w:tcPr>
            <w:tcW w:w="2899" w:type="pct"/>
          </w:tcPr>
          <w:p w14:paraId="5BBDF8C0" w14:textId="77777777" w:rsidR="0001655C" w:rsidRPr="0001655C" w:rsidDel="007A5FCB" w:rsidRDefault="0001655C" w:rsidP="0001655C">
            <w:pPr>
              <w:spacing w:after="60"/>
              <w:rPr>
                <w:del w:id="642" w:author="Joint Sponsors" w:date="2023-12-07T15:15:00Z"/>
                <w:i/>
                <w:sz w:val="20"/>
                <w:szCs w:val="20"/>
              </w:rPr>
            </w:pPr>
            <w:ins w:id="643" w:author="Joint Sponsors 110424" w:date="2024-10-11T15:20:00Z">
              <w:r w:rsidRPr="0001655C">
                <w:rPr>
                  <w:i/>
                  <w:sz w:val="20"/>
                  <w:szCs w:val="20"/>
                </w:rPr>
                <w:t>Real-Time Reliability Deployment Ancillary Service Imbalance Amount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w:t>
              </w:r>
              <w:r w:rsidRPr="0001655C">
                <w:rPr>
                  <w:sz w:val="20"/>
                  <w:szCs w:val="20"/>
                </w:rPr>
                <w:t xml:space="preserve">for the Real-Time Ancillary Service imbalance associated with Reliability Deployments </w:t>
              </w:r>
              <w:r w:rsidRPr="0001655C">
                <w:rPr>
                  <w:iCs/>
                  <w:sz w:val="20"/>
                  <w:szCs w:val="20"/>
                </w:rPr>
                <w:t xml:space="preserve">for each 15-minute Settlement </w:t>
              </w:r>
              <w:proofErr w:type="spellStart"/>
              <w:r w:rsidRPr="0001655C">
                <w:rPr>
                  <w:iCs/>
                  <w:sz w:val="20"/>
                  <w:szCs w:val="20"/>
                </w:rPr>
                <w:t>Interval.</w:t>
              </w:r>
            </w:ins>
            <w:del w:id="644" w:author="Joint Sponsors" w:date="2023-10-26T10:21:00Z">
              <w:r w:rsidRPr="0001655C" w:rsidDel="00CD28CB">
                <w:rPr>
                  <w:i/>
                  <w:sz w:val="20"/>
                  <w:szCs w:val="20"/>
                </w:rPr>
                <w:delText>Real-Time Reliability Deployment Ancillary Service Imbalance Amount</w:delText>
              </w:r>
              <w:r w:rsidRPr="0001655C" w:rsidDel="00CD28CB">
                <w:rPr>
                  <w:sz w:val="20"/>
                  <w:szCs w:val="20"/>
                </w:rPr>
                <w:delText>—</w:delText>
              </w:r>
              <w:r w:rsidRPr="0001655C" w:rsidDel="00CD28CB">
                <w:rPr>
                  <w:iCs/>
                  <w:sz w:val="20"/>
                  <w:szCs w:val="20"/>
                </w:rPr>
                <w:delText xml:space="preserve">The total payment or charge to QSE </w:delText>
              </w:r>
              <w:r w:rsidRPr="0001655C" w:rsidDel="00CD28CB">
                <w:rPr>
                  <w:i/>
                  <w:iCs/>
                  <w:sz w:val="20"/>
                  <w:szCs w:val="20"/>
                </w:rPr>
                <w:delText>q</w:delText>
              </w:r>
              <w:r w:rsidRPr="0001655C" w:rsidDel="00CD28CB">
                <w:rPr>
                  <w:iCs/>
                  <w:sz w:val="20"/>
                  <w:szCs w:val="20"/>
                </w:rPr>
                <w:delText xml:space="preserve"> </w:delText>
              </w:r>
              <w:r w:rsidRPr="0001655C" w:rsidDel="00CD28CB">
                <w:rPr>
                  <w:sz w:val="20"/>
                  <w:szCs w:val="20"/>
                </w:rPr>
                <w:delText xml:space="preserve">for the Real-Time Ancillary Service imbalance associated with Reliability Deployments </w:delText>
              </w:r>
              <w:r w:rsidRPr="0001655C" w:rsidDel="00CD28CB">
                <w:rPr>
                  <w:iCs/>
                  <w:sz w:val="20"/>
                  <w:szCs w:val="20"/>
                </w:rPr>
                <w:delText>for each 15-minute Settlement Interval.</w:delText>
              </w:r>
            </w:del>
          </w:p>
        </w:tc>
      </w:tr>
      <w:tr w:rsidR="0001655C" w:rsidRPr="0001655C" w14:paraId="7877A539" w14:textId="77777777" w:rsidTr="003B71DB">
        <w:trPr>
          <w:cantSplit/>
        </w:trPr>
        <w:tc>
          <w:tcPr>
            <w:tcW w:w="1312" w:type="pct"/>
          </w:tcPr>
          <w:p w14:paraId="77556AF0" w14:textId="77777777" w:rsidR="0001655C" w:rsidRPr="0001655C" w:rsidRDefault="0001655C" w:rsidP="0001655C">
            <w:pPr>
              <w:spacing w:after="60"/>
              <w:rPr>
                <w:sz w:val="20"/>
                <w:szCs w:val="20"/>
              </w:rPr>
            </w:pPr>
            <w:r w:rsidRPr="0001655C">
              <w:rPr>
                <w:sz w:val="20"/>
                <w:szCs w:val="20"/>
              </w:rPr>
              <w:t>RTASOLI</w:t>
            </w:r>
            <w:proofErr w:type="spellEnd"/>
            <w:r w:rsidRPr="0001655C">
              <w:rPr>
                <w:sz w:val="20"/>
                <w:szCs w:val="20"/>
              </w:rPr>
              <w:t>MB</w:t>
            </w:r>
            <w:r w:rsidRPr="0001655C">
              <w:rPr>
                <w:i/>
                <w:sz w:val="20"/>
                <w:szCs w:val="20"/>
                <w:vertAlign w:val="subscript"/>
              </w:rPr>
              <w:t xml:space="preserve"> q</w:t>
            </w:r>
          </w:p>
        </w:tc>
        <w:tc>
          <w:tcPr>
            <w:tcW w:w="789" w:type="pct"/>
          </w:tcPr>
          <w:p w14:paraId="22F4733F" w14:textId="77777777" w:rsidR="0001655C" w:rsidRPr="0001655C" w:rsidRDefault="0001655C" w:rsidP="0001655C">
            <w:pPr>
              <w:spacing w:after="60"/>
              <w:rPr>
                <w:sz w:val="20"/>
                <w:szCs w:val="20"/>
              </w:rPr>
            </w:pPr>
            <w:r w:rsidRPr="0001655C">
              <w:rPr>
                <w:sz w:val="20"/>
                <w:szCs w:val="20"/>
              </w:rPr>
              <w:t>MWh</w:t>
            </w:r>
          </w:p>
        </w:tc>
        <w:tc>
          <w:tcPr>
            <w:tcW w:w="2899" w:type="pct"/>
          </w:tcPr>
          <w:p w14:paraId="16F60DAF" w14:textId="77777777" w:rsidR="0001655C" w:rsidRPr="0001655C" w:rsidRDefault="0001655C" w:rsidP="0001655C">
            <w:pPr>
              <w:spacing w:after="60"/>
              <w:rPr>
                <w:i/>
                <w:sz w:val="20"/>
                <w:szCs w:val="20"/>
              </w:rPr>
            </w:pPr>
            <w:r w:rsidRPr="0001655C">
              <w:rPr>
                <w:i/>
                <w:sz w:val="20"/>
                <w:szCs w:val="20"/>
              </w:rPr>
              <w:t>Real-Time Ancillary Service On-Line Reserve Imbalance for the QSE</w:t>
            </w:r>
            <w:r w:rsidRPr="0001655C">
              <w:rPr>
                <w:sz w:val="20"/>
                <w:szCs w:val="20"/>
              </w:rPr>
              <w:t xml:space="preserve"> </w:t>
            </w:r>
            <w:r w:rsidRPr="0001655C">
              <w:rPr>
                <w:sz w:val="20"/>
                <w:szCs w:val="20"/>
              </w:rPr>
              <w:sym w:font="Symbol" w:char="F0BE"/>
            </w:r>
            <w:r w:rsidRPr="0001655C">
              <w:rPr>
                <w:sz w:val="20"/>
                <w:szCs w:val="20"/>
              </w:rPr>
              <w:t xml:space="preserve">The Real-Time Ancillary Service On-Line reserve imbalance for the QSE </w:t>
            </w:r>
            <w:r w:rsidRPr="0001655C">
              <w:rPr>
                <w:i/>
                <w:sz w:val="20"/>
                <w:szCs w:val="20"/>
              </w:rPr>
              <w:t>q</w:t>
            </w:r>
            <w:r w:rsidRPr="0001655C">
              <w:rPr>
                <w:sz w:val="20"/>
                <w:szCs w:val="20"/>
              </w:rPr>
              <w:t xml:space="preserve">, for each 15-minute Settlement Interval.  </w:t>
            </w:r>
          </w:p>
        </w:tc>
      </w:tr>
      <w:tr w:rsidR="0001655C" w:rsidRPr="0001655C" w14:paraId="434F4325" w14:textId="77777777" w:rsidTr="003B71DB">
        <w:trPr>
          <w:cantSplit/>
        </w:trPr>
        <w:tc>
          <w:tcPr>
            <w:tcW w:w="1312" w:type="pct"/>
          </w:tcPr>
          <w:p w14:paraId="210A73D2" w14:textId="77777777" w:rsidR="0001655C" w:rsidRPr="0001655C" w:rsidRDefault="0001655C" w:rsidP="0001655C">
            <w:pPr>
              <w:spacing w:after="60"/>
              <w:rPr>
                <w:sz w:val="20"/>
                <w:szCs w:val="20"/>
              </w:rPr>
            </w:pPr>
            <w:r w:rsidRPr="0001655C">
              <w:rPr>
                <w:sz w:val="20"/>
                <w:szCs w:val="20"/>
              </w:rPr>
              <w:t>RTORPA</w:t>
            </w:r>
            <w:r w:rsidRPr="0001655C">
              <w:rPr>
                <w:sz w:val="20"/>
                <w:szCs w:val="20"/>
                <w:vertAlign w:val="subscript"/>
              </w:rPr>
              <w:t xml:space="preserve"> </w:t>
            </w:r>
            <w:r w:rsidRPr="0001655C">
              <w:rPr>
                <w:i/>
                <w:sz w:val="20"/>
                <w:szCs w:val="20"/>
                <w:vertAlign w:val="subscript"/>
              </w:rPr>
              <w:t>y</w:t>
            </w:r>
          </w:p>
        </w:tc>
        <w:tc>
          <w:tcPr>
            <w:tcW w:w="789" w:type="pct"/>
          </w:tcPr>
          <w:p w14:paraId="2909F95C" w14:textId="77777777" w:rsidR="0001655C" w:rsidRPr="0001655C" w:rsidRDefault="0001655C" w:rsidP="0001655C">
            <w:pPr>
              <w:spacing w:after="60"/>
              <w:rPr>
                <w:sz w:val="20"/>
                <w:szCs w:val="20"/>
              </w:rPr>
            </w:pPr>
            <w:r w:rsidRPr="0001655C">
              <w:rPr>
                <w:sz w:val="20"/>
                <w:szCs w:val="20"/>
              </w:rPr>
              <w:t>$/MWh</w:t>
            </w:r>
          </w:p>
        </w:tc>
        <w:tc>
          <w:tcPr>
            <w:tcW w:w="2899" w:type="pct"/>
          </w:tcPr>
          <w:p w14:paraId="7EB00F7E" w14:textId="77777777" w:rsidR="0001655C" w:rsidRPr="0001655C" w:rsidRDefault="0001655C" w:rsidP="0001655C">
            <w:pPr>
              <w:spacing w:after="60"/>
              <w:rPr>
                <w:sz w:val="20"/>
                <w:szCs w:val="20"/>
              </w:rPr>
            </w:pPr>
            <w:r w:rsidRPr="0001655C">
              <w:rPr>
                <w:i/>
                <w:sz w:val="20"/>
                <w:szCs w:val="20"/>
              </w:rPr>
              <w:t>Real-Time On-Line Reserve Price Adder per interval</w:t>
            </w:r>
            <w:r w:rsidRPr="0001655C">
              <w:rPr>
                <w:sz w:val="20"/>
                <w:szCs w:val="20"/>
              </w:rPr>
              <w:sym w:font="Symbol" w:char="F0BE"/>
            </w:r>
            <w:r w:rsidRPr="0001655C">
              <w:rPr>
                <w:sz w:val="20"/>
                <w:szCs w:val="20"/>
              </w:rPr>
              <w:t xml:space="preserve">The Real-Time Price Adder for On-Line Reserves for the SCED interval </w:t>
            </w:r>
            <w:r w:rsidRPr="0001655C">
              <w:rPr>
                <w:i/>
                <w:sz w:val="20"/>
                <w:szCs w:val="20"/>
              </w:rPr>
              <w:t>y</w:t>
            </w:r>
            <w:r w:rsidRPr="0001655C">
              <w:rPr>
                <w:sz w:val="20"/>
                <w:szCs w:val="20"/>
              </w:rPr>
              <w:t>.</w:t>
            </w:r>
          </w:p>
        </w:tc>
      </w:tr>
      <w:tr w:rsidR="0001655C" w:rsidRPr="0001655C" w14:paraId="654D5B2E" w14:textId="77777777" w:rsidTr="003B71DB">
        <w:trPr>
          <w:cantSplit/>
        </w:trPr>
        <w:tc>
          <w:tcPr>
            <w:tcW w:w="1312" w:type="pct"/>
          </w:tcPr>
          <w:p w14:paraId="52CFAB59" w14:textId="77777777" w:rsidR="0001655C" w:rsidRPr="0001655C" w:rsidRDefault="0001655C" w:rsidP="0001655C">
            <w:pPr>
              <w:spacing w:after="60"/>
              <w:rPr>
                <w:sz w:val="20"/>
                <w:szCs w:val="20"/>
              </w:rPr>
            </w:pPr>
            <w:r w:rsidRPr="0001655C">
              <w:rPr>
                <w:sz w:val="20"/>
                <w:szCs w:val="20"/>
              </w:rPr>
              <w:t xml:space="preserve">RTOFFPA </w:t>
            </w:r>
            <w:r w:rsidRPr="0001655C">
              <w:rPr>
                <w:i/>
                <w:sz w:val="20"/>
                <w:szCs w:val="20"/>
                <w:vertAlign w:val="subscript"/>
              </w:rPr>
              <w:t>y</w:t>
            </w:r>
          </w:p>
        </w:tc>
        <w:tc>
          <w:tcPr>
            <w:tcW w:w="789" w:type="pct"/>
          </w:tcPr>
          <w:p w14:paraId="03ED450F" w14:textId="77777777" w:rsidR="0001655C" w:rsidRPr="0001655C" w:rsidRDefault="0001655C" w:rsidP="0001655C">
            <w:pPr>
              <w:spacing w:after="60"/>
              <w:rPr>
                <w:sz w:val="20"/>
                <w:szCs w:val="20"/>
              </w:rPr>
            </w:pPr>
            <w:r w:rsidRPr="0001655C">
              <w:rPr>
                <w:sz w:val="20"/>
                <w:szCs w:val="20"/>
              </w:rPr>
              <w:t>$/MWh</w:t>
            </w:r>
          </w:p>
        </w:tc>
        <w:tc>
          <w:tcPr>
            <w:tcW w:w="2899" w:type="pct"/>
          </w:tcPr>
          <w:p w14:paraId="407F0E1E" w14:textId="77777777" w:rsidR="0001655C" w:rsidRPr="0001655C" w:rsidRDefault="0001655C" w:rsidP="0001655C">
            <w:pPr>
              <w:spacing w:after="60"/>
              <w:rPr>
                <w:i/>
                <w:iCs/>
                <w:sz w:val="20"/>
                <w:szCs w:val="20"/>
              </w:rPr>
            </w:pPr>
            <w:r w:rsidRPr="0001655C">
              <w:rPr>
                <w:i/>
                <w:sz w:val="20"/>
                <w:szCs w:val="20"/>
              </w:rPr>
              <w:t>Real-Time Off-Line Reserve Price Adder per interval</w:t>
            </w:r>
            <w:r w:rsidRPr="0001655C">
              <w:rPr>
                <w:sz w:val="20"/>
                <w:szCs w:val="20"/>
              </w:rPr>
              <w:sym w:font="Symbol" w:char="F0BE"/>
            </w:r>
            <w:r w:rsidRPr="0001655C">
              <w:rPr>
                <w:sz w:val="20"/>
                <w:szCs w:val="20"/>
              </w:rPr>
              <w:t xml:space="preserve">The Real-Time Price Adder for Off-Line Reserves for the SCED interval </w:t>
            </w:r>
            <w:r w:rsidRPr="0001655C">
              <w:rPr>
                <w:i/>
                <w:sz w:val="20"/>
                <w:szCs w:val="20"/>
              </w:rPr>
              <w:t>y</w:t>
            </w:r>
            <w:r w:rsidRPr="0001655C">
              <w:rPr>
                <w:sz w:val="20"/>
                <w:szCs w:val="20"/>
              </w:rPr>
              <w:t>.</w:t>
            </w:r>
          </w:p>
        </w:tc>
      </w:tr>
      <w:tr w:rsidR="0001655C" w:rsidRPr="0001655C" w14:paraId="283E2EC4" w14:textId="77777777" w:rsidTr="003B71DB">
        <w:trPr>
          <w:cantSplit/>
        </w:trPr>
        <w:tc>
          <w:tcPr>
            <w:tcW w:w="1312" w:type="pct"/>
            <w:tcBorders>
              <w:bottom w:val="single" w:sz="4" w:space="0" w:color="auto"/>
            </w:tcBorders>
          </w:tcPr>
          <w:p w14:paraId="63AFDC16" w14:textId="77777777" w:rsidR="0001655C" w:rsidRPr="0001655C" w:rsidRDefault="0001655C" w:rsidP="0001655C">
            <w:pPr>
              <w:spacing w:after="60"/>
              <w:rPr>
                <w:sz w:val="20"/>
                <w:szCs w:val="20"/>
              </w:rPr>
            </w:pPr>
            <w:r w:rsidRPr="0001655C">
              <w:rPr>
                <w:sz w:val="20"/>
                <w:szCs w:val="20"/>
              </w:rPr>
              <w:t xml:space="preserve">TLMP </w:t>
            </w:r>
            <w:r w:rsidRPr="0001655C">
              <w:rPr>
                <w:i/>
                <w:sz w:val="20"/>
                <w:szCs w:val="20"/>
                <w:vertAlign w:val="subscript"/>
              </w:rPr>
              <w:t>y</w:t>
            </w:r>
          </w:p>
        </w:tc>
        <w:tc>
          <w:tcPr>
            <w:tcW w:w="789" w:type="pct"/>
            <w:tcBorders>
              <w:bottom w:val="single" w:sz="4" w:space="0" w:color="auto"/>
            </w:tcBorders>
          </w:tcPr>
          <w:p w14:paraId="6C9B12CE" w14:textId="77777777" w:rsidR="0001655C" w:rsidRPr="0001655C" w:rsidRDefault="0001655C" w:rsidP="0001655C">
            <w:pPr>
              <w:spacing w:after="60"/>
              <w:rPr>
                <w:iCs/>
                <w:sz w:val="20"/>
                <w:szCs w:val="20"/>
              </w:rPr>
            </w:pPr>
            <w:r w:rsidRPr="0001655C">
              <w:rPr>
                <w:sz w:val="20"/>
                <w:szCs w:val="20"/>
              </w:rPr>
              <w:t>second</w:t>
            </w:r>
          </w:p>
        </w:tc>
        <w:tc>
          <w:tcPr>
            <w:tcW w:w="2899" w:type="pct"/>
            <w:tcBorders>
              <w:bottom w:val="single" w:sz="4" w:space="0" w:color="auto"/>
            </w:tcBorders>
          </w:tcPr>
          <w:p w14:paraId="142D485F" w14:textId="77777777" w:rsidR="0001655C" w:rsidRPr="0001655C" w:rsidRDefault="0001655C" w:rsidP="0001655C">
            <w:pPr>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rsidDel="007A5FCB" w14:paraId="0BCF4F4C" w14:textId="77777777" w:rsidTr="003B71DB">
        <w:trPr>
          <w:cantSplit/>
          <w:del w:id="645" w:author="Joint Sponsors" w:date="2023-12-07T15:15:00Z"/>
        </w:trPr>
        <w:tc>
          <w:tcPr>
            <w:tcW w:w="1312" w:type="pct"/>
            <w:tcBorders>
              <w:bottom w:val="single" w:sz="4" w:space="0" w:color="auto"/>
            </w:tcBorders>
          </w:tcPr>
          <w:p w14:paraId="7494EF44" w14:textId="77777777" w:rsidR="0001655C" w:rsidRPr="0001655C" w:rsidDel="007A5FCB" w:rsidRDefault="0001655C" w:rsidP="0001655C">
            <w:pPr>
              <w:spacing w:after="60"/>
              <w:rPr>
                <w:del w:id="646" w:author="Joint Sponsors" w:date="2023-12-07T15:15:00Z"/>
                <w:sz w:val="20"/>
                <w:szCs w:val="20"/>
              </w:rPr>
            </w:pPr>
            <w:ins w:id="647" w:author="Joint Sponsors 110424" w:date="2024-10-11T15:20:00Z">
              <w:r w:rsidRPr="0001655C">
                <w:rPr>
                  <w:sz w:val="20"/>
                  <w:szCs w:val="20"/>
                </w:rPr>
                <w:lastRenderedPageBreak/>
                <w:t>RTRDP</w:t>
              </w:r>
            </w:ins>
            <w:del w:id="648" w:author="Joint Sponsors" w:date="2023-10-26T10:21:00Z">
              <w:r w:rsidRPr="0001655C" w:rsidDel="00CD28CB">
                <w:rPr>
                  <w:sz w:val="20"/>
                  <w:szCs w:val="20"/>
                </w:rPr>
                <w:delText>RTRDP</w:delText>
              </w:r>
            </w:del>
          </w:p>
        </w:tc>
        <w:tc>
          <w:tcPr>
            <w:tcW w:w="789" w:type="pct"/>
            <w:tcBorders>
              <w:bottom w:val="single" w:sz="4" w:space="0" w:color="auto"/>
            </w:tcBorders>
          </w:tcPr>
          <w:p w14:paraId="10ABEA48" w14:textId="77777777" w:rsidR="0001655C" w:rsidRPr="0001655C" w:rsidDel="007A5FCB" w:rsidRDefault="0001655C" w:rsidP="0001655C">
            <w:pPr>
              <w:spacing w:after="60"/>
              <w:rPr>
                <w:del w:id="649" w:author="Joint Sponsors" w:date="2023-12-07T15:15:00Z"/>
                <w:sz w:val="20"/>
                <w:szCs w:val="20"/>
              </w:rPr>
            </w:pPr>
            <w:ins w:id="650" w:author="Joint Sponsors 110424" w:date="2024-10-11T15:21:00Z">
              <w:r w:rsidRPr="0001655C">
                <w:rPr>
                  <w:sz w:val="20"/>
                  <w:szCs w:val="20"/>
                </w:rPr>
                <w:t>$/</w:t>
              </w:r>
              <w:proofErr w:type="spellStart"/>
              <w:r w:rsidRPr="0001655C">
                <w:rPr>
                  <w:sz w:val="20"/>
                  <w:szCs w:val="20"/>
                </w:rPr>
                <w:t>MWh</w:t>
              </w:r>
            </w:ins>
            <w:del w:id="651" w:author="Joint Sponsors" w:date="2023-10-26T10:21:00Z">
              <w:r w:rsidRPr="0001655C" w:rsidDel="00CD28CB">
                <w:rPr>
                  <w:sz w:val="20"/>
                  <w:szCs w:val="20"/>
                </w:rPr>
                <w:delText>$/MWh</w:delText>
              </w:r>
            </w:del>
          </w:p>
        </w:tc>
        <w:tc>
          <w:tcPr>
            <w:tcW w:w="2899" w:type="pct"/>
            <w:tcBorders>
              <w:bottom w:val="single" w:sz="4" w:space="0" w:color="auto"/>
            </w:tcBorders>
          </w:tcPr>
          <w:p w14:paraId="2E479942" w14:textId="77777777" w:rsidR="0001655C" w:rsidRPr="0001655C" w:rsidDel="007A5FCB" w:rsidRDefault="0001655C" w:rsidP="0001655C">
            <w:pPr>
              <w:spacing w:after="60"/>
              <w:rPr>
                <w:del w:id="652" w:author="Joint Sponsors" w:date="2023-12-07T15:15:00Z"/>
                <w:i/>
                <w:iCs/>
                <w:sz w:val="20"/>
                <w:szCs w:val="20"/>
              </w:rPr>
            </w:pPr>
            <w:ins w:id="653" w:author="Joint Sponsors 110424" w:date="2024-10-11T15:21:00Z">
              <w:r w:rsidRPr="0001655C">
                <w:rPr>
                  <w:i/>
                  <w:sz w:val="20"/>
                  <w:szCs w:val="20"/>
                </w:rPr>
                <w:t>Rea</w:t>
              </w:r>
              <w:proofErr w:type="spellEnd"/>
              <w:r w:rsidRPr="0001655C">
                <w:rPr>
                  <w:i/>
                  <w:sz w:val="20"/>
                  <w:szCs w:val="20"/>
                </w:rPr>
                <w:t>l-Time On-Line Reliability Deployment Price</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 xml:space="preserve">from the Real-Time On-Line Reliability Deployment Price </w:t>
              </w:r>
              <w:proofErr w:type="spellStart"/>
              <w:r w:rsidRPr="0001655C">
                <w:rPr>
                  <w:bCs/>
                  <w:sz w:val="20"/>
                  <w:szCs w:val="20"/>
                </w:rPr>
                <w:t>Adder.</w:t>
              </w:r>
            </w:ins>
            <w:del w:id="654" w:author="Joint Sponsors" w:date="2023-10-26T10:21:00Z">
              <w:r w:rsidRPr="0001655C" w:rsidDel="00CD28CB">
                <w:rPr>
                  <w:i/>
                  <w:sz w:val="20"/>
                  <w:szCs w:val="20"/>
                </w:rPr>
                <w:delText>Real-Time On-Line Reliability Deployment Price</w:delText>
              </w:r>
              <w:r w:rsidRPr="0001655C" w:rsidDel="00CD28CB">
                <w:rPr>
                  <w:sz w:val="20"/>
                  <w:szCs w:val="20"/>
                </w:rPr>
                <w:sym w:font="Symbol" w:char="F0BE"/>
              </w:r>
              <w:r w:rsidRPr="0001655C" w:rsidDel="00CD28CB">
                <w:rPr>
                  <w:sz w:val="20"/>
                  <w:szCs w:val="20"/>
                </w:rPr>
                <w:delText xml:space="preserve">The Real-Time price for the 15-minute Settlement Interval, reflecting the impact of reliability deployments on energy prices that is calculated </w:delText>
              </w:r>
              <w:r w:rsidRPr="0001655C" w:rsidDel="00CD28CB">
                <w:rPr>
                  <w:bCs/>
                  <w:sz w:val="20"/>
                  <w:szCs w:val="20"/>
                </w:rPr>
                <w:delText>from the Real-Time On-Line Reliability Deployment Price Adder</w:delText>
              </w:r>
              <w:r w:rsidRPr="0001655C" w:rsidDel="00CD28CB">
                <w:rPr>
                  <w:sz w:val="20"/>
                  <w:szCs w:val="20"/>
                </w:rPr>
                <w:delText>.</w:delText>
              </w:r>
            </w:del>
          </w:p>
        </w:tc>
      </w:tr>
      <w:tr w:rsidR="0001655C" w:rsidRPr="0001655C" w:rsidDel="007A5FCB" w14:paraId="520177FC" w14:textId="77777777" w:rsidTr="003B71DB">
        <w:trPr>
          <w:cantSplit/>
          <w:del w:id="655" w:author="Joint Sponsors" w:date="2023-12-07T15:15:00Z"/>
        </w:trPr>
        <w:tc>
          <w:tcPr>
            <w:tcW w:w="1312" w:type="pct"/>
            <w:tcBorders>
              <w:bottom w:val="single" w:sz="4" w:space="0" w:color="auto"/>
            </w:tcBorders>
          </w:tcPr>
          <w:p w14:paraId="2B21D3AD" w14:textId="77777777" w:rsidR="0001655C" w:rsidRPr="0001655C" w:rsidDel="007A5FCB" w:rsidRDefault="0001655C" w:rsidP="0001655C">
            <w:pPr>
              <w:spacing w:after="60"/>
              <w:rPr>
                <w:del w:id="656" w:author="Joint Sponsors" w:date="2023-12-07T15:15:00Z"/>
                <w:sz w:val="20"/>
                <w:szCs w:val="20"/>
              </w:rPr>
            </w:pPr>
            <w:ins w:id="657" w:author="Joint Sponsors 110424" w:date="2024-10-11T15:21:00Z">
              <w:r w:rsidRPr="0001655C">
                <w:rPr>
                  <w:sz w:val="20"/>
                  <w:szCs w:val="20"/>
                </w:rPr>
                <w:t>RTORD</w:t>
              </w:r>
              <w:proofErr w:type="spellEnd"/>
              <w:r w:rsidRPr="0001655C">
                <w:rPr>
                  <w:sz w:val="20"/>
                  <w:szCs w:val="20"/>
                </w:rPr>
                <w:t>PA</w:t>
              </w:r>
              <w:r w:rsidRPr="0001655C">
                <w:rPr>
                  <w:sz w:val="20"/>
                  <w:szCs w:val="20"/>
                  <w:vertAlign w:val="subscript"/>
                </w:rPr>
                <w:t xml:space="preserve"> </w:t>
              </w:r>
              <w:r w:rsidRPr="0001655C">
                <w:rPr>
                  <w:i/>
                  <w:sz w:val="20"/>
                  <w:szCs w:val="20"/>
                  <w:vertAlign w:val="subscript"/>
                </w:rPr>
                <w:t>y</w:t>
              </w:r>
              <w:r w:rsidRPr="0001655C" w:rsidDel="00CD28CB">
                <w:rPr>
                  <w:sz w:val="20"/>
                  <w:szCs w:val="20"/>
                </w:rPr>
                <w:t xml:space="preserve"> </w:t>
              </w:r>
            </w:ins>
            <w:del w:id="658" w:author="Joint Sponsors" w:date="2023-10-26T10:21:00Z">
              <w:r w:rsidRPr="0001655C" w:rsidDel="00CD28CB">
                <w:rPr>
                  <w:sz w:val="20"/>
                  <w:szCs w:val="20"/>
                </w:rPr>
                <w:delText>RTORDPA</w:delText>
              </w:r>
              <w:r w:rsidRPr="0001655C" w:rsidDel="00CD28CB">
                <w:rPr>
                  <w:sz w:val="20"/>
                  <w:szCs w:val="20"/>
                  <w:vertAlign w:val="subscript"/>
                </w:rPr>
                <w:delText xml:space="preserve"> </w:delText>
              </w:r>
              <w:r w:rsidRPr="0001655C" w:rsidDel="00CD28CB">
                <w:rPr>
                  <w:i/>
                  <w:sz w:val="20"/>
                  <w:szCs w:val="20"/>
                  <w:vertAlign w:val="subscript"/>
                </w:rPr>
                <w:delText>y</w:delText>
              </w:r>
            </w:del>
          </w:p>
        </w:tc>
        <w:tc>
          <w:tcPr>
            <w:tcW w:w="789" w:type="pct"/>
            <w:tcBorders>
              <w:bottom w:val="single" w:sz="4" w:space="0" w:color="auto"/>
            </w:tcBorders>
          </w:tcPr>
          <w:p w14:paraId="4BC26F1C" w14:textId="77777777" w:rsidR="0001655C" w:rsidRPr="0001655C" w:rsidDel="007A5FCB" w:rsidRDefault="0001655C" w:rsidP="0001655C">
            <w:pPr>
              <w:spacing w:after="60"/>
              <w:rPr>
                <w:del w:id="659" w:author="Joint Sponsors" w:date="2023-12-07T15:15:00Z"/>
                <w:sz w:val="20"/>
                <w:szCs w:val="20"/>
              </w:rPr>
            </w:pPr>
            <w:ins w:id="660" w:author="Joint Sponsors 110424" w:date="2024-10-11T15:21:00Z">
              <w:r w:rsidRPr="0001655C">
                <w:rPr>
                  <w:sz w:val="20"/>
                  <w:szCs w:val="20"/>
                </w:rPr>
                <w:t>$/</w:t>
              </w:r>
              <w:proofErr w:type="spellStart"/>
              <w:r w:rsidRPr="0001655C">
                <w:rPr>
                  <w:sz w:val="20"/>
                  <w:szCs w:val="20"/>
                </w:rPr>
                <w:t>MWh</w:t>
              </w:r>
            </w:ins>
            <w:del w:id="661" w:author="Joint Sponsors" w:date="2023-10-26T10:21:00Z">
              <w:r w:rsidRPr="0001655C" w:rsidDel="00CD28CB">
                <w:rPr>
                  <w:sz w:val="20"/>
                  <w:szCs w:val="20"/>
                </w:rPr>
                <w:delText>$/MWh</w:delText>
              </w:r>
            </w:del>
          </w:p>
        </w:tc>
        <w:tc>
          <w:tcPr>
            <w:tcW w:w="2899" w:type="pct"/>
            <w:tcBorders>
              <w:bottom w:val="single" w:sz="4" w:space="0" w:color="auto"/>
            </w:tcBorders>
          </w:tcPr>
          <w:p w14:paraId="7D2D6826" w14:textId="77777777" w:rsidR="0001655C" w:rsidRPr="0001655C" w:rsidDel="007A5FCB" w:rsidRDefault="0001655C" w:rsidP="0001655C">
            <w:pPr>
              <w:spacing w:after="60"/>
              <w:rPr>
                <w:del w:id="662" w:author="Joint Sponsors" w:date="2023-12-07T15:15:00Z"/>
                <w:i/>
                <w:iCs/>
                <w:sz w:val="20"/>
                <w:szCs w:val="20"/>
              </w:rPr>
            </w:pPr>
            <w:ins w:id="663" w:author="Joint Sponsors 110424" w:date="2024-10-11T15:22:00Z">
              <w:r w:rsidRPr="0001655C">
                <w:rPr>
                  <w:i/>
                  <w:sz w:val="20"/>
                  <w:szCs w:val="20"/>
                </w:rPr>
                <w:t>Rea</w:t>
              </w:r>
              <w:proofErr w:type="spellEnd"/>
              <w:r w:rsidRPr="0001655C">
                <w:rPr>
                  <w:i/>
                  <w:sz w:val="20"/>
                  <w:szCs w:val="20"/>
                </w:rPr>
                <w:t>l-Time On-Line Reliability Deployment Price Adder</w:t>
              </w:r>
              <w:r w:rsidRPr="0001655C">
                <w:rPr>
                  <w:sz w:val="20"/>
                  <w:szCs w:val="20"/>
                </w:rPr>
                <w:sym w:font="Symbol" w:char="F0BE"/>
              </w:r>
              <w:r w:rsidRPr="0001655C">
                <w:rPr>
                  <w:sz w:val="20"/>
                  <w:szCs w:val="20"/>
                </w:rPr>
                <w:t xml:space="preserve">The Real-Time Price Adder that captures the impact of reliability deployments on energy prices for the SCED interval </w:t>
              </w:r>
              <w:proofErr w:type="spellStart"/>
              <w:r w:rsidRPr="0001655C">
                <w:rPr>
                  <w:i/>
                  <w:sz w:val="20"/>
                  <w:szCs w:val="20"/>
                </w:rPr>
                <w:t>y</w:t>
              </w:r>
              <w:r w:rsidRPr="0001655C">
                <w:rPr>
                  <w:sz w:val="20"/>
                  <w:szCs w:val="20"/>
                </w:rPr>
                <w:t>.</w:t>
              </w:r>
            </w:ins>
            <w:del w:id="664" w:author="Joint Sponsors" w:date="2023-10-26T10:21:00Z">
              <w:r w:rsidRPr="0001655C" w:rsidDel="00CD28CB">
                <w:rPr>
                  <w:i/>
                  <w:sz w:val="20"/>
                  <w:szCs w:val="20"/>
                </w:rPr>
                <w:delText>Real-Time On-Line Reliability Deployment Price Adder</w:delText>
              </w:r>
              <w:r w:rsidRPr="0001655C" w:rsidDel="00CD28CB">
                <w:rPr>
                  <w:sz w:val="20"/>
                  <w:szCs w:val="20"/>
                </w:rPr>
                <w:sym w:font="Symbol" w:char="F0BE"/>
              </w:r>
              <w:r w:rsidRPr="0001655C" w:rsidDel="00CD28CB">
                <w:rPr>
                  <w:sz w:val="20"/>
                  <w:szCs w:val="20"/>
                </w:rPr>
                <w:delText xml:space="preserve">The Real-Time Price Adder that captures the impact of reliability deployments on energy prices for the SCED interval </w:delText>
              </w:r>
              <w:r w:rsidRPr="0001655C" w:rsidDel="00CD28CB">
                <w:rPr>
                  <w:i/>
                  <w:sz w:val="20"/>
                  <w:szCs w:val="20"/>
                </w:rPr>
                <w:delText>y</w:delText>
              </w:r>
              <w:r w:rsidRPr="0001655C" w:rsidDel="00CD28CB">
                <w:rPr>
                  <w:sz w:val="20"/>
                  <w:szCs w:val="20"/>
                </w:rPr>
                <w:delText>.</w:delText>
              </w:r>
            </w:del>
          </w:p>
        </w:tc>
      </w:tr>
      <w:tr w:rsidR="0001655C" w:rsidRPr="0001655C" w14:paraId="69E9015E" w14:textId="77777777" w:rsidTr="003B71DB">
        <w:trPr>
          <w:cantSplit/>
        </w:trPr>
        <w:tc>
          <w:tcPr>
            <w:tcW w:w="1312" w:type="pct"/>
          </w:tcPr>
          <w:p w14:paraId="1D64D3E5" w14:textId="77777777" w:rsidR="0001655C" w:rsidRPr="0001655C" w:rsidRDefault="0001655C" w:rsidP="0001655C">
            <w:pPr>
              <w:spacing w:after="60"/>
              <w:rPr>
                <w:i/>
                <w:sz w:val="20"/>
                <w:szCs w:val="20"/>
              </w:rPr>
            </w:pPr>
            <w:r w:rsidRPr="0001655C">
              <w:rPr>
                <w:sz w:val="20"/>
                <w:szCs w:val="20"/>
              </w:rPr>
              <w:t>RN</w:t>
            </w:r>
            <w:proofErr w:type="spellEnd"/>
            <w:r w:rsidRPr="0001655C">
              <w:rPr>
                <w:sz w:val="20"/>
                <w:szCs w:val="20"/>
              </w:rPr>
              <w:t xml:space="preserve">WF </w:t>
            </w:r>
            <w:r w:rsidRPr="0001655C">
              <w:rPr>
                <w:i/>
                <w:sz w:val="20"/>
                <w:szCs w:val="20"/>
                <w:vertAlign w:val="subscript"/>
              </w:rPr>
              <w:t>y</w:t>
            </w:r>
          </w:p>
        </w:tc>
        <w:tc>
          <w:tcPr>
            <w:tcW w:w="789" w:type="pct"/>
          </w:tcPr>
          <w:p w14:paraId="4021A766" w14:textId="77777777" w:rsidR="0001655C" w:rsidRPr="0001655C" w:rsidRDefault="0001655C" w:rsidP="0001655C">
            <w:pPr>
              <w:spacing w:after="60"/>
              <w:rPr>
                <w:sz w:val="20"/>
                <w:szCs w:val="20"/>
              </w:rPr>
            </w:pPr>
            <w:r w:rsidRPr="0001655C">
              <w:rPr>
                <w:sz w:val="20"/>
                <w:szCs w:val="20"/>
              </w:rPr>
              <w:t>none</w:t>
            </w:r>
          </w:p>
        </w:tc>
        <w:tc>
          <w:tcPr>
            <w:tcW w:w="2899" w:type="pct"/>
          </w:tcPr>
          <w:p w14:paraId="661FB82A" w14:textId="77777777" w:rsidR="0001655C" w:rsidRPr="0001655C" w:rsidRDefault="0001655C" w:rsidP="0001655C">
            <w:pPr>
              <w:spacing w:after="60"/>
              <w:rPr>
                <w:sz w:val="20"/>
                <w:szCs w:val="20"/>
              </w:rPr>
            </w:pPr>
            <w:r w:rsidRPr="0001655C">
              <w:rPr>
                <w:i/>
                <w:sz w:val="20"/>
                <w:szCs w:val="20"/>
              </w:rPr>
              <w:t>Resource Node Weighting Factor per interval</w:t>
            </w:r>
            <w:r w:rsidRPr="0001655C">
              <w:rPr>
                <w:sz w:val="20"/>
                <w:szCs w:val="20"/>
              </w:rPr>
              <w:sym w:font="Symbol" w:char="F0BE"/>
            </w:r>
            <w:r w:rsidRPr="0001655C">
              <w:rPr>
                <w:sz w:val="20"/>
                <w:szCs w:val="20"/>
              </w:rPr>
              <w:t xml:space="preserve">The weight used in the Resource Node Settlement Point Price calculation for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56CFF324" w14:textId="77777777" w:rsidTr="003B71DB">
        <w:trPr>
          <w:cantSplit/>
        </w:trPr>
        <w:tc>
          <w:tcPr>
            <w:tcW w:w="1312" w:type="pct"/>
          </w:tcPr>
          <w:p w14:paraId="2AE65262" w14:textId="77777777" w:rsidR="0001655C" w:rsidRPr="0001655C" w:rsidRDefault="0001655C" w:rsidP="0001655C">
            <w:pPr>
              <w:spacing w:after="60"/>
              <w:rPr>
                <w:i/>
                <w:sz w:val="20"/>
                <w:szCs w:val="20"/>
              </w:rPr>
            </w:pPr>
            <w:r w:rsidRPr="0001655C">
              <w:rPr>
                <w:sz w:val="20"/>
                <w:szCs w:val="20"/>
              </w:rPr>
              <w:t>RTRSVPOR</w:t>
            </w:r>
          </w:p>
        </w:tc>
        <w:tc>
          <w:tcPr>
            <w:tcW w:w="789" w:type="pct"/>
          </w:tcPr>
          <w:p w14:paraId="60F34E45" w14:textId="77777777" w:rsidR="0001655C" w:rsidRPr="0001655C" w:rsidRDefault="0001655C" w:rsidP="0001655C">
            <w:pPr>
              <w:spacing w:after="60"/>
              <w:rPr>
                <w:sz w:val="20"/>
                <w:szCs w:val="20"/>
              </w:rPr>
            </w:pPr>
            <w:r w:rsidRPr="0001655C">
              <w:rPr>
                <w:sz w:val="20"/>
                <w:szCs w:val="20"/>
              </w:rPr>
              <w:t>$/MWh</w:t>
            </w:r>
          </w:p>
        </w:tc>
        <w:tc>
          <w:tcPr>
            <w:tcW w:w="2899" w:type="pct"/>
          </w:tcPr>
          <w:p w14:paraId="710E90A5" w14:textId="77777777" w:rsidR="0001655C" w:rsidRPr="0001655C" w:rsidRDefault="0001655C" w:rsidP="0001655C">
            <w:pPr>
              <w:spacing w:after="60"/>
              <w:rPr>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14:paraId="107F4AA1" w14:textId="77777777" w:rsidTr="003B71DB">
        <w:trPr>
          <w:cantSplit/>
        </w:trPr>
        <w:tc>
          <w:tcPr>
            <w:tcW w:w="1312" w:type="pct"/>
          </w:tcPr>
          <w:p w14:paraId="02AF86D2" w14:textId="77777777" w:rsidR="0001655C" w:rsidRPr="0001655C" w:rsidRDefault="0001655C" w:rsidP="0001655C">
            <w:pPr>
              <w:spacing w:after="60"/>
              <w:rPr>
                <w:sz w:val="20"/>
                <w:szCs w:val="20"/>
              </w:rPr>
            </w:pPr>
            <w:r w:rsidRPr="0001655C">
              <w:rPr>
                <w:sz w:val="20"/>
                <w:szCs w:val="20"/>
              </w:rPr>
              <w:t>RTRSVPOFF</w:t>
            </w:r>
          </w:p>
        </w:tc>
        <w:tc>
          <w:tcPr>
            <w:tcW w:w="789" w:type="pct"/>
          </w:tcPr>
          <w:p w14:paraId="22D3D87E" w14:textId="77777777" w:rsidR="0001655C" w:rsidRPr="0001655C" w:rsidRDefault="0001655C" w:rsidP="0001655C">
            <w:pPr>
              <w:spacing w:after="60"/>
              <w:rPr>
                <w:sz w:val="20"/>
                <w:szCs w:val="20"/>
              </w:rPr>
            </w:pPr>
            <w:r w:rsidRPr="0001655C">
              <w:rPr>
                <w:sz w:val="20"/>
                <w:szCs w:val="20"/>
              </w:rPr>
              <w:t>$/MWh</w:t>
            </w:r>
          </w:p>
        </w:tc>
        <w:tc>
          <w:tcPr>
            <w:tcW w:w="2899" w:type="pct"/>
          </w:tcPr>
          <w:p w14:paraId="34252814" w14:textId="77777777" w:rsidR="0001655C" w:rsidRPr="0001655C" w:rsidRDefault="0001655C" w:rsidP="0001655C">
            <w:pPr>
              <w:spacing w:after="60"/>
              <w:rPr>
                <w:i/>
                <w:sz w:val="20"/>
                <w:szCs w:val="20"/>
              </w:rPr>
            </w:pPr>
            <w:r w:rsidRPr="0001655C">
              <w:rPr>
                <w:i/>
                <w:sz w:val="20"/>
                <w:szCs w:val="20"/>
              </w:rPr>
              <w:t>Real-Time Reserve Price for Off-Line Reserves</w:t>
            </w:r>
            <w:r w:rsidRPr="0001655C">
              <w:rPr>
                <w:sz w:val="20"/>
                <w:szCs w:val="20"/>
              </w:rPr>
              <w:sym w:font="Symbol" w:char="F0BE"/>
            </w:r>
            <w:r w:rsidRPr="0001655C">
              <w:rPr>
                <w:sz w:val="20"/>
                <w:szCs w:val="20"/>
              </w:rPr>
              <w:t>The Real-Time Reserve Price for Off-Line Reserves for the 15-minute Settlement Interval.</w:t>
            </w:r>
          </w:p>
        </w:tc>
      </w:tr>
      <w:tr w:rsidR="0001655C" w:rsidRPr="0001655C" w14:paraId="4CCAEFEA" w14:textId="77777777" w:rsidTr="003B71DB">
        <w:trPr>
          <w:cantSplit/>
        </w:trPr>
        <w:tc>
          <w:tcPr>
            <w:tcW w:w="1312" w:type="pct"/>
          </w:tcPr>
          <w:p w14:paraId="7E5EC146" w14:textId="77777777" w:rsidR="0001655C" w:rsidRPr="0001655C" w:rsidRDefault="0001655C" w:rsidP="0001655C">
            <w:pPr>
              <w:spacing w:after="60"/>
              <w:rPr>
                <w:sz w:val="20"/>
                <w:szCs w:val="20"/>
              </w:rPr>
            </w:pPr>
            <w:r w:rsidRPr="0001655C">
              <w:rPr>
                <w:sz w:val="20"/>
                <w:szCs w:val="20"/>
              </w:rPr>
              <w:t>RTOLCAP</w:t>
            </w:r>
            <w:r w:rsidRPr="0001655C">
              <w:rPr>
                <w:i/>
                <w:sz w:val="20"/>
                <w:szCs w:val="20"/>
                <w:vertAlign w:val="subscript"/>
              </w:rPr>
              <w:t xml:space="preserve"> q</w:t>
            </w:r>
            <w:r w:rsidRPr="0001655C">
              <w:rPr>
                <w:sz w:val="20"/>
                <w:szCs w:val="20"/>
              </w:rPr>
              <w:t xml:space="preserve">  </w:t>
            </w:r>
          </w:p>
        </w:tc>
        <w:tc>
          <w:tcPr>
            <w:tcW w:w="789" w:type="pct"/>
          </w:tcPr>
          <w:p w14:paraId="1429A2E1" w14:textId="77777777" w:rsidR="0001655C" w:rsidRPr="0001655C" w:rsidRDefault="0001655C" w:rsidP="0001655C">
            <w:pPr>
              <w:spacing w:after="60"/>
              <w:rPr>
                <w:sz w:val="20"/>
                <w:szCs w:val="20"/>
              </w:rPr>
            </w:pPr>
            <w:r w:rsidRPr="0001655C">
              <w:rPr>
                <w:sz w:val="20"/>
                <w:szCs w:val="20"/>
              </w:rPr>
              <w:t>MWh</w:t>
            </w:r>
          </w:p>
        </w:tc>
        <w:tc>
          <w:tcPr>
            <w:tcW w:w="2899" w:type="pct"/>
          </w:tcPr>
          <w:p w14:paraId="1C5A3C60" w14:textId="77777777" w:rsidR="0001655C" w:rsidRPr="0001655C" w:rsidRDefault="0001655C" w:rsidP="0001655C">
            <w:pPr>
              <w:spacing w:after="60"/>
              <w:rPr>
                <w:i/>
                <w:sz w:val="20"/>
                <w:szCs w:val="20"/>
              </w:rPr>
            </w:pPr>
            <w:r w:rsidRPr="0001655C">
              <w:rPr>
                <w:i/>
                <w:sz w:val="20"/>
                <w:szCs w:val="20"/>
              </w:rPr>
              <w:t>Real-Time On-Line Reserve Capacity for the QSE</w:t>
            </w:r>
            <w:r w:rsidRPr="0001655C">
              <w:rPr>
                <w:sz w:val="20"/>
                <w:szCs w:val="20"/>
              </w:rPr>
              <w:sym w:font="Symbol" w:char="F0BE"/>
            </w:r>
            <w:r w:rsidRPr="0001655C">
              <w:rPr>
                <w:sz w:val="20"/>
                <w:szCs w:val="20"/>
              </w:rPr>
              <w:t xml:space="preserve">The Real-Time reserve capacity of On-Line Resources available for the QSE </w:t>
            </w:r>
            <w:r w:rsidRPr="0001655C">
              <w:rPr>
                <w:i/>
                <w:sz w:val="20"/>
                <w:szCs w:val="20"/>
              </w:rPr>
              <w:t>q</w:t>
            </w:r>
            <w:r w:rsidRPr="0001655C">
              <w:rPr>
                <w:sz w:val="20"/>
                <w:szCs w:val="20"/>
              </w:rPr>
              <w:t>, for the 15-minute Settlement Interval.</w:t>
            </w:r>
          </w:p>
        </w:tc>
      </w:tr>
      <w:tr w:rsidR="0001655C" w:rsidRPr="0001655C" w14:paraId="0B0195F7" w14:textId="77777777" w:rsidTr="003B71DB">
        <w:trPr>
          <w:cantSplit/>
        </w:trPr>
        <w:tc>
          <w:tcPr>
            <w:tcW w:w="1312" w:type="pct"/>
          </w:tcPr>
          <w:p w14:paraId="2062B0F6" w14:textId="77777777" w:rsidR="0001655C" w:rsidRPr="0001655C" w:rsidRDefault="0001655C" w:rsidP="0001655C">
            <w:pPr>
              <w:spacing w:after="60"/>
              <w:rPr>
                <w:sz w:val="20"/>
                <w:szCs w:val="20"/>
              </w:rPr>
            </w:pPr>
            <w:r w:rsidRPr="0001655C">
              <w:rPr>
                <w:sz w:val="20"/>
                <w:szCs w:val="20"/>
              </w:rPr>
              <w:t xml:space="preserve">RTOLHSLRA </w:t>
            </w:r>
            <w:r w:rsidRPr="0001655C">
              <w:rPr>
                <w:i/>
                <w:sz w:val="20"/>
                <w:szCs w:val="20"/>
                <w:vertAlign w:val="subscript"/>
              </w:rPr>
              <w:t>q, r, p</w:t>
            </w:r>
          </w:p>
        </w:tc>
        <w:tc>
          <w:tcPr>
            <w:tcW w:w="789" w:type="pct"/>
          </w:tcPr>
          <w:p w14:paraId="052B95C0" w14:textId="77777777" w:rsidR="0001655C" w:rsidRPr="0001655C" w:rsidRDefault="0001655C" w:rsidP="0001655C">
            <w:pPr>
              <w:spacing w:after="60"/>
              <w:rPr>
                <w:sz w:val="20"/>
                <w:szCs w:val="20"/>
              </w:rPr>
            </w:pPr>
            <w:r w:rsidRPr="0001655C">
              <w:rPr>
                <w:sz w:val="20"/>
                <w:szCs w:val="20"/>
              </w:rPr>
              <w:t>MWh</w:t>
            </w:r>
          </w:p>
        </w:tc>
        <w:tc>
          <w:tcPr>
            <w:tcW w:w="2899" w:type="pct"/>
          </w:tcPr>
          <w:p w14:paraId="741CAC0E" w14:textId="77777777" w:rsidR="0001655C" w:rsidRPr="0001655C" w:rsidRDefault="0001655C" w:rsidP="0001655C">
            <w:pPr>
              <w:spacing w:after="60"/>
              <w:rPr>
                <w:i/>
                <w:sz w:val="20"/>
                <w:szCs w:val="20"/>
              </w:rPr>
            </w:pPr>
            <w:r w:rsidRPr="0001655C">
              <w:rPr>
                <w:i/>
                <w:sz w:val="20"/>
                <w:szCs w:val="18"/>
              </w:rPr>
              <w:t>Real-Time Adjusted On-Line High Sustained Limit for the Resource</w:t>
            </w:r>
            <w:r w:rsidRPr="0001655C">
              <w:rPr>
                <w:sz w:val="20"/>
                <w:szCs w:val="18"/>
              </w:rPr>
              <w:sym w:font="Symbol" w:char="F0BE"/>
            </w:r>
            <w:r w:rsidRPr="0001655C">
              <w:rPr>
                <w:sz w:val="20"/>
                <w:szCs w:val="18"/>
              </w:rPr>
              <w:t xml:space="preserve">The Real-Time telemetered HSL for the Resource </w:t>
            </w:r>
            <w:r w:rsidRPr="0001655C">
              <w:rPr>
                <w:i/>
                <w:sz w:val="20"/>
                <w:szCs w:val="18"/>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that is available to SCED, integrated over the 15-minute Settlement Interval, and </w:t>
            </w:r>
            <w:r w:rsidRPr="0001655C">
              <w:rPr>
                <w:sz w:val="20"/>
                <w:szCs w:val="20"/>
              </w:rPr>
              <w:t>adjusted pursuant to paragraphs (3) and (4) above</w:t>
            </w:r>
            <w:r w:rsidRPr="0001655C">
              <w:rPr>
                <w:sz w:val="20"/>
                <w:szCs w:val="18"/>
              </w:rPr>
              <w:t>.</w:t>
            </w:r>
          </w:p>
        </w:tc>
      </w:tr>
      <w:tr w:rsidR="0001655C" w:rsidRPr="0001655C" w14:paraId="67FE2C24" w14:textId="77777777" w:rsidTr="003B71DB">
        <w:trPr>
          <w:cantSplit/>
        </w:trPr>
        <w:tc>
          <w:tcPr>
            <w:tcW w:w="1312" w:type="pct"/>
          </w:tcPr>
          <w:p w14:paraId="56E2E864" w14:textId="77777777" w:rsidR="0001655C" w:rsidRPr="0001655C" w:rsidRDefault="0001655C" w:rsidP="0001655C">
            <w:pPr>
              <w:spacing w:after="60"/>
              <w:rPr>
                <w:sz w:val="20"/>
                <w:szCs w:val="20"/>
              </w:rPr>
            </w:pPr>
            <w:r w:rsidRPr="0001655C">
              <w:rPr>
                <w:sz w:val="20"/>
                <w:szCs w:val="20"/>
              </w:rPr>
              <w:t xml:space="preserve">RTOLHSL </w:t>
            </w:r>
            <w:r w:rsidRPr="0001655C">
              <w:rPr>
                <w:i/>
                <w:sz w:val="20"/>
                <w:szCs w:val="20"/>
                <w:vertAlign w:val="subscript"/>
              </w:rPr>
              <w:t>q</w:t>
            </w:r>
          </w:p>
        </w:tc>
        <w:tc>
          <w:tcPr>
            <w:tcW w:w="789" w:type="pct"/>
          </w:tcPr>
          <w:p w14:paraId="59FA1EFD" w14:textId="77777777" w:rsidR="0001655C" w:rsidRPr="0001655C" w:rsidRDefault="0001655C" w:rsidP="0001655C">
            <w:pPr>
              <w:spacing w:after="60"/>
              <w:rPr>
                <w:sz w:val="20"/>
                <w:szCs w:val="20"/>
              </w:rPr>
            </w:pPr>
            <w:r w:rsidRPr="0001655C">
              <w:rPr>
                <w:sz w:val="20"/>
                <w:szCs w:val="20"/>
              </w:rPr>
              <w:t>MWh</w:t>
            </w:r>
          </w:p>
        </w:tc>
        <w:tc>
          <w:tcPr>
            <w:tcW w:w="2899" w:type="pct"/>
          </w:tcPr>
          <w:p w14:paraId="6B83C7DE" w14:textId="77777777" w:rsidR="0001655C" w:rsidRPr="0001655C" w:rsidRDefault="0001655C" w:rsidP="0001655C">
            <w:pPr>
              <w:spacing w:after="60"/>
              <w:rPr>
                <w:i/>
                <w:sz w:val="20"/>
                <w:szCs w:val="20"/>
              </w:rPr>
            </w:pPr>
            <w:r w:rsidRPr="0001655C">
              <w:rPr>
                <w:i/>
                <w:sz w:val="20"/>
                <w:szCs w:val="20"/>
              </w:rPr>
              <w:t>Real-Time On-Line High Sustained Limit for the QSE</w:t>
            </w:r>
            <w:r w:rsidRPr="0001655C">
              <w:rPr>
                <w:sz w:val="20"/>
                <w:szCs w:val="20"/>
              </w:rPr>
              <w:sym w:font="Symbol" w:char="F0BE"/>
            </w:r>
            <w:r w:rsidRPr="0001655C">
              <w:rPr>
                <w:sz w:val="20"/>
                <w:szCs w:val="20"/>
              </w:rPr>
              <w:t xml:space="preserve">The Real-Time telemetered HSL for all Generation Resources available to SCED, pursuant to paragraphs (3) and (4) above, integrated over the 15-minute Settlement Interval for the QSE </w:t>
            </w:r>
            <w:r w:rsidRPr="0001655C">
              <w:rPr>
                <w:i/>
                <w:sz w:val="20"/>
                <w:szCs w:val="20"/>
              </w:rPr>
              <w:t>q</w:t>
            </w:r>
            <w:r w:rsidRPr="0001655C">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63737DDC" w14:textId="77777777" w:rsidTr="003B71DB">
              <w:trPr>
                <w:trHeight w:val="206"/>
              </w:trPr>
              <w:tc>
                <w:tcPr>
                  <w:tcW w:w="9576" w:type="dxa"/>
                  <w:shd w:val="pct12" w:color="auto" w:fill="auto"/>
                </w:tcPr>
                <w:p w14:paraId="3997886F" w14:textId="77777777" w:rsidR="0001655C" w:rsidRPr="0001655C" w:rsidRDefault="0001655C" w:rsidP="0001655C">
                  <w:pPr>
                    <w:spacing w:before="120" w:after="240"/>
                    <w:rPr>
                      <w:b/>
                      <w:i/>
                      <w:iCs/>
                      <w:szCs w:val="20"/>
                    </w:rPr>
                  </w:pPr>
                  <w:r w:rsidRPr="0001655C">
                    <w:rPr>
                      <w:b/>
                      <w:i/>
                      <w:iCs/>
                      <w:szCs w:val="20"/>
                    </w:rPr>
                    <w:t>[NPRR987:  Replace the description above with the following upon system implementation:]</w:t>
                  </w:r>
                </w:p>
                <w:p w14:paraId="0559DCAD" w14:textId="77777777" w:rsidR="0001655C" w:rsidRPr="0001655C" w:rsidRDefault="0001655C" w:rsidP="0001655C">
                  <w:pPr>
                    <w:spacing w:after="60"/>
                    <w:rPr>
                      <w:b/>
                      <w:i/>
                      <w:iCs/>
                      <w:sz w:val="20"/>
                      <w:szCs w:val="20"/>
                    </w:rPr>
                  </w:pPr>
                  <w:r w:rsidRPr="0001655C">
                    <w:rPr>
                      <w:i/>
                      <w:sz w:val="20"/>
                      <w:szCs w:val="20"/>
                    </w:rPr>
                    <w:t>Real-Time On-Line High Sustained Limit for the QSE</w:t>
                  </w:r>
                  <w:r w:rsidRPr="0001655C">
                    <w:rPr>
                      <w:sz w:val="20"/>
                      <w:szCs w:val="20"/>
                    </w:rPr>
                    <w:sym w:font="Symbol" w:char="F0BE"/>
                  </w:r>
                  <w:r w:rsidRPr="0001655C">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01655C">
                    <w:rPr>
                      <w:i/>
                      <w:sz w:val="20"/>
                      <w:szCs w:val="20"/>
                    </w:rPr>
                    <w:t>q</w:t>
                  </w:r>
                  <w:r w:rsidRPr="0001655C">
                    <w:rPr>
                      <w:sz w:val="20"/>
                      <w:szCs w:val="20"/>
                    </w:rPr>
                    <w:t>, discounted by the system-wide discount factor.</w:t>
                  </w:r>
                </w:p>
              </w:tc>
            </w:tr>
          </w:tbl>
          <w:p w14:paraId="60B056C8" w14:textId="77777777" w:rsidR="0001655C" w:rsidRPr="0001655C" w:rsidRDefault="0001655C" w:rsidP="0001655C">
            <w:pPr>
              <w:spacing w:after="60"/>
              <w:rPr>
                <w:i/>
                <w:sz w:val="20"/>
                <w:szCs w:val="20"/>
              </w:rPr>
            </w:pPr>
          </w:p>
        </w:tc>
      </w:tr>
      <w:tr w:rsidR="0001655C" w:rsidRPr="0001655C" w14:paraId="04994E8B" w14:textId="77777777" w:rsidTr="003B71DB">
        <w:trPr>
          <w:cantSplit/>
        </w:trPr>
        <w:tc>
          <w:tcPr>
            <w:tcW w:w="1312" w:type="pct"/>
            <w:tcBorders>
              <w:bottom w:val="single" w:sz="4" w:space="0" w:color="auto"/>
            </w:tcBorders>
          </w:tcPr>
          <w:p w14:paraId="1CF05A17" w14:textId="77777777" w:rsidR="0001655C" w:rsidRPr="0001655C" w:rsidRDefault="0001655C" w:rsidP="0001655C">
            <w:pPr>
              <w:spacing w:after="60"/>
              <w:rPr>
                <w:sz w:val="20"/>
                <w:szCs w:val="20"/>
              </w:rPr>
            </w:pPr>
            <w:r w:rsidRPr="0001655C">
              <w:rPr>
                <w:sz w:val="20"/>
                <w:szCs w:val="20"/>
              </w:rPr>
              <w:lastRenderedPageBreak/>
              <w:t xml:space="preserve">RTASRESP </w:t>
            </w:r>
            <w:r w:rsidRPr="0001655C">
              <w:rPr>
                <w:i/>
                <w:sz w:val="20"/>
                <w:szCs w:val="20"/>
                <w:vertAlign w:val="subscript"/>
              </w:rPr>
              <w:t>q</w:t>
            </w:r>
          </w:p>
        </w:tc>
        <w:tc>
          <w:tcPr>
            <w:tcW w:w="789" w:type="pct"/>
            <w:tcBorders>
              <w:bottom w:val="single" w:sz="4" w:space="0" w:color="auto"/>
            </w:tcBorders>
          </w:tcPr>
          <w:p w14:paraId="4BBCE53E" w14:textId="77777777" w:rsidR="0001655C" w:rsidRPr="0001655C" w:rsidRDefault="0001655C" w:rsidP="0001655C">
            <w:pPr>
              <w:spacing w:after="60"/>
              <w:rPr>
                <w:sz w:val="20"/>
                <w:szCs w:val="20"/>
              </w:rPr>
            </w:pPr>
            <w:r w:rsidRPr="0001655C">
              <w:rPr>
                <w:sz w:val="20"/>
                <w:szCs w:val="20"/>
              </w:rPr>
              <w:t>MW</w:t>
            </w:r>
          </w:p>
        </w:tc>
        <w:tc>
          <w:tcPr>
            <w:tcW w:w="2899" w:type="pct"/>
            <w:tcBorders>
              <w:bottom w:val="single" w:sz="4" w:space="0" w:color="auto"/>
            </w:tcBorders>
          </w:tcPr>
          <w:p w14:paraId="28B360E7" w14:textId="77777777" w:rsidR="0001655C" w:rsidRPr="0001655C" w:rsidRDefault="0001655C" w:rsidP="0001655C">
            <w:pPr>
              <w:spacing w:after="60"/>
              <w:rPr>
                <w:i/>
                <w:sz w:val="20"/>
                <w:szCs w:val="20"/>
              </w:rPr>
            </w:pPr>
            <w:r w:rsidRPr="0001655C">
              <w:rPr>
                <w:i/>
                <w:sz w:val="20"/>
                <w:szCs w:val="20"/>
              </w:rPr>
              <w:t>Real-Time Ancillary Service Supply Responsibility for the QSE</w:t>
            </w:r>
            <w:r w:rsidRPr="0001655C">
              <w:rPr>
                <w:sz w:val="20"/>
                <w:szCs w:val="20"/>
              </w:rPr>
              <w:sym w:font="Symbol" w:char="F0BE"/>
            </w:r>
            <w:r w:rsidRPr="0001655C">
              <w:rPr>
                <w:sz w:val="20"/>
                <w:szCs w:val="20"/>
              </w:rPr>
              <w:t xml:space="preserve">The Real-Time Ancillary Service Supply Responsibility for Reg-Up, ECRS, RRS and Non-Spin pursuant to Section 4.4.7.4, Ancillary Service Supply Responsibility, for the QSE </w:t>
            </w:r>
            <w:r w:rsidRPr="0001655C">
              <w:rPr>
                <w:i/>
                <w:sz w:val="20"/>
                <w:szCs w:val="20"/>
              </w:rPr>
              <w:t>q</w:t>
            </w:r>
            <w:r w:rsidRPr="0001655C">
              <w:rPr>
                <w:sz w:val="20"/>
                <w:szCs w:val="20"/>
              </w:rPr>
              <w:t>, for the 15-minute Settlement Interval.</w:t>
            </w:r>
          </w:p>
        </w:tc>
      </w:tr>
      <w:tr w:rsidR="0001655C" w:rsidRPr="0001655C" w14:paraId="06F713AC" w14:textId="77777777" w:rsidTr="003B71DB">
        <w:trPr>
          <w:cantSplit/>
        </w:trPr>
        <w:tc>
          <w:tcPr>
            <w:tcW w:w="1312" w:type="pct"/>
          </w:tcPr>
          <w:p w14:paraId="0866EF0F" w14:textId="77777777" w:rsidR="0001655C" w:rsidRPr="0001655C" w:rsidRDefault="0001655C" w:rsidP="0001655C">
            <w:pPr>
              <w:spacing w:after="60"/>
              <w:rPr>
                <w:sz w:val="20"/>
                <w:szCs w:val="20"/>
              </w:rPr>
            </w:pPr>
            <w:r w:rsidRPr="0001655C">
              <w:rPr>
                <w:sz w:val="20"/>
                <w:szCs w:val="20"/>
              </w:rPr>
              <w:t xml:space="preserve">RTCLRCAP </w:t>
            </w:r>
            <w:r w:rsidRPr="0001655C">
              <w:rPr>
                <w:i/>
                <w:sz w:val="20"/>
                <w:szCs w:val="20"/>
                <w:vertAlign w:val="subscript"/>
              </w:rPr>
              <w:t>q</w:t>
            </w:r>
          </w:p>
        </w:tc>
        <w:tc>
          <w:tcPr>
            <w:tcW w:w="789" w:type="pct"/>
          </w:tcPr>
          <w:p w14:paraId="6FEDCDA4" w14:textId="77777777" w:rsidR="0001655C" w:rsidRPr="0001655C" w:rsidRDefault="0001655C" w:rsidP="0001655C">
            <w:pPr>
              <w:spacing w:after="60"/>
              <w:rPr>
                <w:sz w:val="20"/>
                <w:szCs w:val="20"/>
              </w:rPr>
            </w:pPr>
            <w:r w:rsidRPr="0001655C">
              <w:rPr>
                <w:sz w:val="20"/>
                <w:szCs w:val="20"/>
              </w:rPr>
              <w:t>MWh</w:t>
            </w:r>
          </w:p>
        </w:tc>
        <w:tc>
          <w:tcPr>
            <w:tcW w:w="2899" w:type="pct"/>
          </w:tcPr>
          <w:p w14:paraId="10F6F974" w14:textId="77777777" w:rsidR="0001655C" w:rsidRPr="0001655C" w:rsidRDefault="0001655C" w:rsidP="0001655C">
            <w:pPr>
              <w:spacing w:after="60"/>
              <w:rPr>
                <w:i/>
                <w:sz w:val="20"/>
                <w:szCs w:val="20"/>
              </w:rPr>
            </w:pPr>
            <w:r w:rsidRPr="0001655C">
              <w:rPr>
                <w:i/>
                <w:sz w:val="20"/>
                <w:szCs w:val="20"/>
              </w:rPr>
              <w:t>Real-Time Capacity from Controllable Load Resources for the QSE</w:t>
            </w:r>
            <w:r w:rsidRPr="0001655C">
              <w:rPr>
                <w:sz w:val="20"/>
                <w:szCs w:val="20"/>
              </w:rPr>
              <w:t xml:space="preserve">—The Real-Time capacity and Reg-Up minus Non-Spin available from all Controllable Load Resources available to SCED for the QSE </w:t>
            </w:r>
            <w:r w:rsidRPr="0001655C">
              <w:rPr>
                <w:i/>
                <w:sz w:val="20"/>
                <w:szCs w:val="20"/>
              </w:rPr>
              <w:t>q</w:t>
            </w:r>
            <w:r w:rsidRPr="0001655C">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31325116" w14:textId="77777777" w:rsidTr="003B71DB">
              <w:trPr>
                <w:trHeight w:val="206"/>
              </w:trPr>
              <w:tc>
                <w:tcPr>
                  <w:tcW w:w="9576" w:type="dxa"/>
                  <w:shd w:val="pct12" w:color="auto" w:fill="auto"/>
                </w:tcPr>
                <w:p w14:paraId="6DCC87C4" w14:textId="77777777" w:rsidR="0001655C" w:rsidRPr="0001655C" w:rsidRDefault="0001655C" w:rsidP="0001655C">
                  <w:pPr>
                    <w:spacing w:before="120" w:after="240"/>
                    <w:rPr>
                      <w:b/>
                      <w:i/>
                      <w:iCs/>
                      <w:szCs w:val="20"/>
                    </w:rPr>
                  </w:pPr>
                  <w:r w:rsidRPr="0001655C">
                    <w:rPr>
                      <w:b/>
                      <w:i/>
                      <w:iCs/>
                      <w:szCs w:val="20"/>
                    </w:rPr>
                    <w:t>[NPRR987:  Replace the description above with the following upon system implementation:]</w:t>
                  </w:r>
                </w:p>
                <w:p w14:paraId="5A8165FC" w14:textId="77777777" w:rsidR="0001655C" w:rsidRPr="0001655C" w:rsidRDefault="0001655C" w:rsidP="0001655C">
                  <w:pPr>
                    <w:spacing w:after="60"/>
                    <w:rPr>
                      <w:b/>
                      <w:i/>
                      <w:iCs/>
                      <w:sz w:val="20"/>
                      <w:szCs w:val="20"/>
                    </w:rPr>
                  </w:pPr>
                  <w:r w:rsidRPr="0001655C">
                    <w:rPr>
                      <w:i/>
                      <w:sz w:val="20"/>
                      <w:szCs w:val="20"/>
                    </w:rPr>
                    <w:t>Real-Time Capacity from Controllable Load Resources for the QSE</w:t>
                  </w:r>
                  <w:r w:rsidRPr="0001655C">
                    <w:rPr>
                      <w:sz w:val="20"/>
                      <w:szCs w:val="20"/>
                    </w:rPr>
                    <w:t xml:space="preserve">—The Real-Time capacity and Reg-Up minus Non-Spin available from all Controllable Load Resources, not including modeled Controllable Load Resources associated with ESRs available to SCED for the QSE </w:t>
                  </w:r>
                  <w:r w:rsidRPr="0001655C">
                    <w:rPr>
                      <w:i/>
                      <w:sz w:val="20"/>
                      <w:szCs w:val="20"/>
                    </w:rPr>
                    <w:t>q</w:t>
                  </w:r>
                  <w:r w:rsidRPr="0001655C">
                    <w:rPr>
                      <w:sz w:val="20"/>
                      <w:szCs w:val="20"/>
                    </w:rPr>
                    <w:t>, integrated over the 15-minute Settlement Interval.</w:t>
                  </w:r>
                </w:p>
              </w:tc>
            </w:tr>
          </w:tbl>
          <w:p w14:paraId="725D78FA" w14:textId="77777777" w:rsidR="0001655C" w:rsidRPr="0001655C" w:rsidRDefault="0001655C" w:rsidP="0001655C">
            <w:pPr>
              <w:spacing w:after="60"/>
              <w:rPr>
                <w:i/>
                <w:sz w:val="20"/>
                <w:szCs w:val="20"/>
              </w:rPr>
            </w:pPr>
          </w:p>
        </w:tc>
      </w:tr>
      <w:tr w:rsidR="0001655C" w:rsidRPr="0001655C" w14:paraId="0A965122" w14:textId="77777777" w:rsidTr="003B71DB">
        <w:trPr>
          <w:cantSplit/>
        </w:trPr>
        <w:tc>
          <w:tcPr>
            <w:tcW w:w="1312" w:type="pct"/>
            <w:tcBorders>
              <w:bottom w:val="single" w:sz="4" w:space="0" w:color="auto"/>
            </w:tcBorders>
          </w:tcPr>
          <w:p w14:paraId="4FBA62E8" w14:textId="77777777" w:rsidR="0001655C" w:rsidRPr="0001655C" w:rsidRDefault="0001655C" w:rsidP="0001655C">
            <w:pPr>
              <w:spacing w:after="60"/>
              <w:rPr>
                <w:sz w:val="20"/>
                <w:szCs w:val="20"/>
              </w:rPr>
            </w:pPr>
            <w:r w:rsidRPr="0001655C">
              <w:rPr>
                <w:sz w:val="20"/>
                <w:szCs w:val="20"/>
              </w:rPr>
              <w:t>RTNCLRCAP</w:t>
            </w:r>
            <w:r w:rsidRPr="0001655C">
              <w:rPr>
                <w:b/>
                <w:i/>
                <w:sz w:val="20"/>
                <w:szCs w:val="20"/>
                <w:vertAlign w:val="subscript"/>
              </w:rPr>
              <w:t xml:space="preserve"> q</w:t>
            </w:r>
          </w:p>
        </w:tc>
        <w:tc>
          <w:tcPr>
            <w:tcW w:w="789" w:type="pct"/>
            <w:tcBorders>
              <w:bottom w:val="single" w:sz="4" w:space="0" w:color="auto"/>
            </w:tcBorders>
          </w:tcPr>
          <w:p w14:paraId="3C714BA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1710D2E" w14:textId="77777777" w:rsidR="0001655C" w:rsidRPr="0001655C" w:rsidRDefault="0001655C" w:rsidP="0001655C">
            <w:pPr>
              <w:spacing w:after="60"/>
              <w:rPr>
                <w:i/>
                <w:sz w:val="20"/>
                <w:szCs w:val="20"/>
              </w:rPr>
            </w:pPr>
            <w:r w:rsidRPr="0001655C">
              <w:rPr>
                <w:i/>
                <w:sz w:val="20"/>
                <w:szCs w:val="20"/>
              </w:rPr>
              <w:t>Real-Time Capacity from Non-Controllable Load Resources carrying ERCOT Contingency Reserve or Responsive Reserve for the QSE</w:t>
            </w:r>
            <w:r w:rsidRPr="0001655C">
              <w:rPr>
                <w:sz w:val="20"/>
                <w:szCs w:val="20"/>
              </w:rPr>
              <w:t xml:space="preserve">—The Real-Time capacity for all Load Resources other than Controllable Load Resources that have a validated Real-Time ECRS or RRS Ancillary Service Schedule for the QSE </w:t>
            </w:r>
            <w:r w:rsidRPr="0001655C">
              <w:rPr>
                <w:i/>
                <w:sz w:val="20"/>
                <w:szCs w:val="20"/>
              </w:rPr>
              <w:t>q</w:t>
            </w:r>
            <w:r w:rsidRPr="0001655C">
              <w:rPr>
                <w:sz w:val="20"/>
                <w:szCs w:val="20"/>
              </w:rPr>
              <w:t>, integrated over the 15-minute Settlement Interval.</w:t>
            </w:r>
          </w:p>
          <w:p w14:paraId="491375AD" w14:textId="77777777" w:rsidR="0001655C" w:rsidRPr="0001655C" w:rsidRDefault="0001655C" w:rsidP="0001655C">
            <w:pPr>
              <w:spacing w:after="60"/>
              <w:rPr>
                <w:i/>
                <w:sz w:val="20"/>
                <w:szCs w:val="20"/>
              </w:rPr>
            </w:pPr>
          </w:p>
        </w:tc>
      </w:tr>
      <w:tr w:rsidR="0001655C" w:rsidRPr="0001655C" w14:paraId="4D06A5E1" w14:textId="77777777" w:rsidTr="003B71DB">
        <w:trPr>
          <w:cantSplit/>
        </w:trPr>
        <w:tc>
          <w:tcPr>
            <w:tcW w:w="1312" w:type="pct"/>
            <w:tcBorders>
              <w:bottom w:val="single" w:sz="4" w:space="0" w:color="auto"/>
            </w:tcBorders>
          </w:tcPr>
          <w:p w14:paraId="43B32C50" w14:textId="77777777" w:rsidR="0001655C" w:rsidRPr="0001655C" w:rsidRDefault="0001655C" w:rsidP="0001655C">
            <w:pPr>
              <w:spacing w:after="60"/>
              <w:rPr>
                <w:sz w:val="20"/>
                <w:szCs w:val="20"/>
              </w:rPr>
            </w:pPr>
            <w:r w:rsidRPr="0001655C">
              <w:rPr>
                <w:sz w:val="20"/>
                <w:szCs w:val="20"/>
              </w:rPr>
              <w:t>RTNCLRRRS</w:t>
            </w:r>
            <w:r w:rsidRPr="0001655C">
              <w:rPr>
                <w:i/>
                <w:sz w:val="20"/>
                <w:szCs w:val="20"/>
                <w:vertAlign w:val="subscript"/>
              </w:rPr>
              <w:t xml:space="preserve"> q</w:t>
            </w:r>
          </w:p>
        </w:tc>
        <w:tc>
          <w:tcPr>
            <w:tcW w:w="789" w:type="pct"/>
            <w:tcBorders>
              <w:bottom w:val="single" w:sz="4" w:space="0" w:color="auto"/>
            </w:tcBorders>
          </w:tcPr>
          <w:p w14:paraId="4BB7E449"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8BD9B96" w14:textId="77777777" w:rsidR="0001655C" w:rsidRPr="0001655C" w:rsidRDefault="0001655C" w:rsidP="0001655C">
            <w:pPr>
              <w:spacing w:after="60"/>
              <w:rPr>
                <w:i/>
                <w:sz w:val="20"/>
                <w:szCs w:val="20"/>
              </w:rPr>
            </w:pPr>
            <w:r w:rsidRPr="0001655C">
              <w:rPr>
                <w:i/>
                <w:sz w:val="20"/>
                <w:szCs w:val="20"/>
              </w:rPr>
              <w:t>Real-Time Non-Controllable Load Resources Responsive Reserve for the QSE</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RRS Ancillary Service Supply Responsibility </w:t>
            </w:r>
            <w:r w:rsidRPr="0001655C">
              <w:rPr>
                <w:sz w:val="20"/>
                <w:szCs w:val="20"/>
              </w:rPr>
              <w:t xml:space="preserve">for all Load Resources other than Controllable Load Resources for QSE </w:t>
            </w:r>
            <w:r w:rsidRPr="0001655C">
              <w:rPr>
                <w:i/>
                <w:sz w:val="20"/>
                <w:szCs w:val="18"/>
              </w:rPr>
              <w:t xml:space="preserve">q </w:t>
            </w:r>
            <w:r w:rsidRPr="0001655C">
              <w:rPr>
                <w:sz w:val="20"/>
                <w:szCs w:val="18"/>
              </w:rPr>
              <w:t>discounted by the system-wide discount factor, integrated over the 15-minute Settlement Interval.</w:t>
            </w:r>
          </w:p>
        </w:tc>
      </w:tr>
      <w:tr w:rsidR="0001655C" w:rsidRPr="0001655C" w14:paraId="1CF374A4" w14:textId="77777777" w:rsidTr="003B71DB">
        <w:trPr>
          <w:cantSplit/>
        </w:trPr>
        <w:tc>
          <w:tcPr>
            <w:tcW w:w="1312" w:type="pct"/>
            <w:tcBorders>
              <w:bottom w:val="single" w:sz="4" w:space="0" w:color="auto"/>
            </w:tcBorders>
          </w:tcPr>
          <w:p w14:paraId="13168128" w14:textId="77777777" w:rsidR="0001655C" w:rsidRPr="0001655C" w:rsidRDefault="0001655C" w:rsidP="0001655C">
            <w:pPr>
              <w:spacing w:after="60"/>
              <w:rPr>
                <w:sz w:val="20"/>
                <w:szCs w:val="20"/>
              </w:rPr>
            </w:pPr>
            <w:r w:rsidRPr="0001655C">
              <w:rPr>
                <w:sz w:val="20"/>
                <w:szCs w:val="20"/>
              </w:rPr>
              <w:t>RTNCLRRRSR</w:t>
            </w:r>
            <w:r w:rsidRPr="0001655C">
              <w:rPr>
                <w:i/>
                <w:sz w:val="20"/>
                <w:szCs w:val="20"/>
                <w:vertAlign w:val="subscript"/>
              </w:rPr>
              <w:t xml:space="preserve"> q, r, p</w:t>
            </w:r>
          </w:p>
        </w:tc>
        <w:tc>
          <w:tcPr>
            <w:tcW w:w="789" w:type="pct"/>
            <w:tcBorders>
              <w:bottom w:val="single" w:sz="4" w:space="0" w:color="auto"/>
            </w:tcBorders>
          </w:tcPr>
          <w:p w14:paraId="61659BE5"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21A7B28" w14:textId="77777777" w:rsidR="0001655C" w:rsidRPr="0001655C" w:rsidRDefault="0001655C" w:rsidP="0001655C">
            <w:pPr>
              <w:spacing w:after="60"/>
              <w:rPr>
                <w:i/>
                <w:sz w:val="20"/>
                <w:szCs w:val="20"/>
              </w:rPr>
            </w:pPr>
            <w:r w:rsidRPr="0001655C">
              <w:rPr>
                <w:i/>
                <w:sz w:val="20"/>
                <w:szCs w:val="20"/>
              </w:rPr>
              <w:t>Real-Time Non-Controllable Load Resource Responsive Reserve</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RRS Ancillary Service Resource Responsibility for </w:t>
            </w:r>
            <w:r w:rsidRPr="0001655C">
              <w:rPr>
                <w:sz w:val="20"/>
                <w:szCs w:val="20"/>
              </w:rPr>
              <w:t xml:space="preserve">the Load Resource </w:t>
            </w:r>
            <w:r w:rsidRPr="0001655C">
              <w:rPr>
                <w:i/>
                <w:sz w:val="20"/>
                <w:szCs w:val="18"/>
              </w:rPr>
              <w:t xml:space="preserve">r </w:t>
            </w:r>
            <w:r w:rsidRPr="0001655C">
              <w:rPr>
                <w:sz w:val="20"/>
                <w:szCs w:val="18"/>
              </w:rPr>
              <w:t>(which is not a Controllable Load Resource)</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integrated over the 15-minute Settlement Interval.</w:t>
            </w:r>
          </w:p>
        </w:tc>
      </w:tr>
      <w:tr w:rsidR="0001655C" w:rsidRPr="0001655C" w14:paraId="48EABA02" w14:textId="77777777" w:rsidTr="003B71DB">
        <w:trPr>
          <w:cantSplit/>
        </w:trPr>
        <w:tc>
          <w:tcPr>
            <w:tcW w:w="1312" w:type="pct"/>
            <w:tcBorders>
              <w:bottom w:val="single" w:sz="4" w:space="0" w:color="auto"/>
            </w:tcBorders>
          </w:tcPr>
          <w:p w14:paraId="42CE7984" w14:textId="77777777" w:rsidR="0001655C" w:rsidRPr="0001655C" w:rsidRDefault="0001655C" w:rsidP="0001655C">
            <w:pPr>
              <w:spacing w:after="60"/>
              <w:rPr>
                <w:sz w:val="20"/>
                <w:szCs w:val="20"/>
              </w:rPr>
            </w:pPr>
            <w:r w:rsidRPr="0001655C">
              <w:rPr>
                <w:sz w:val="20"/>
                <w:szCs w:val="20"/>
              </w:rPr>
              <w:t>RTNCLRECRS</w:t>
            </w:r>
            <w:r w:rsidRPr="0001655C">
              <w:rPr>
                <w:i/>
                <w:sz w:val="20"/>
                <w:szCs w:val="20"/>
                <w:vertAlign w:val="subscript"/>
              </w:rPr>
              <w:t xml:space="preserve"> q</w:t>
            </w:r>
          </w:p>
        </w:tc>
        <w:tc>
          <w:tcPr>
            <w:tcW w:w="789" w:type="pct"/>
            <w:tcBorders>
              <w:bottom w:val="single" w:sz="4" w:space="0" w:color="auto"/>
            </w:tcBorders>
          </w:tcPr>
          <w:p w14:paraId="061890C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7777C5C3" w14:textId="66B05110" w:rsidR="0001655C" w:rsidRPr="0001655C" w:rsidRDefault="0001655C" w:rsidP="0001655C">
            <w:pPr>
              <w:spacing w:after="60"/>
              <w:rPr>
                <w:i/>
                <w:sz w:val="20"/>
                <w:szCs w:val="20"/>
              </w:rPr>
            </w:pPr>
            <w:r w:rsidRPr="0001655C">
              <w:rPr>
                <w:i/>
                <w:sz w:val="20"/>
                <w:szCs w:val="20"/>
              </w:rPr>
              <w:t>Real-Time Non-Controllable Load Resources ERCOT Contingency Reserve for the QSE</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ECRS Ancillary Service Supply Responsibility </w:t>
            </w:r>
            <w:r w:rsidRPr="0001655C">
              <w:rPr>
                <w:sz w:val="20"/>
                <w:szCs w:val="20"/>
              </w:rPr>
              <w:t xml:space="preserve">for all Load Resources other than Controllable Load Resources for QSE </w:t>
            </w:r>
            <w:r w:rsidRPr="0001655C">
              <w:rPr>
                <w:i/>
                <w:sz w:val="20"/>
                <w:szCs w:val="18"/>
              </w:rPr>
              <w:t xml:space="preserve">q </w:t>
            </w:r>
            <w:r w:rsidRPr="0001655C">
              <w:rPr>
                <w:sz w:val="20"/>
                <w:szCs w:val="18"/>
              </w:rPr>
              <w:t>discounted by the system-wide discount factor, integrated over the 15-minute Settlement Interval.</w:t>
            </w:r>
          </w:p>
        </w:tc>
      </w:tr>
      <w:tr w:rsidR="0001655C" w:rsidRPr="0001655C" w14:paraId="6705F5EA" w14:textId="77777777" w:rsidTr="003B71DB">
        <w:trPr>
          <w:cantSplit/>
        </w:trPr>
        <w:tc>
          <w:tcPr>
            <w:tcW w:w="1312" w:type="pct"/>
            <w:tcBorders>
              <w:bottom w:val="single" w:sz="4" w:space="0" w:color="auto"/>
            </w:tcBorders>
          </w:tcPr>
          <w:p w14:paraId="6FEEB56A" w14:textId="77777777" w:rsidR="0001655C" w:rsidRPr="0001655C" w:rsidRDefault="0001655C" w:rsidP="0001655C">
            <w:pPr>
              <w:spacing w:after="60"/>
              <w:rPr>
                <w:sz w:val="20"/>
                <w:szCs w:val="20"/>
              </w:rPr>
            </w:pPr>
            <w:r w:rsidRPr="0001655C">
              <w:rPr>
                <w:sz w:val="20"/>
                <w:szCs w:val="20"/>
              </w:rPr>
              <w:t>RTNCLRECRSR</w:t>
            </w:r>
            <w:r w:rsidRPr="0001655C">
              <w:rPr>
                <w:i/>
                <w:sz w:val="20"/>
                <w:szCs w:val="20"/>
                <w:vertAlign w:val="subscript"/>
              </w:rPr>
              <w:t xml:space="preserve"> q, r, p</w:t>
            </w:r>
          </w:p>
        </w:tc>
        <w:tc>
          <w:tcPr>
            <w:tcW w:w="789" w:type="pct"/>
            <w:tcBorders>
              <w:bottom w:val="single" w:sz="4" w:space="0" w:color="auto"/>
            </w:tcBorders>
          </w:tcPr>
          <w:p w14:paraId="33B2A9C8"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8282450" w14:textId="77777777" w:rsidR="0001655C" w:rsidRPr="0001655C" w:rsidRDefault="0001655C" w:rsidP="0001655C">
            <w:pPr>
              <w:spacing w:after="60"/>
              <w:rPr>
                <w:i/>
                <w:sz w:val="20"/>
                <w:szCs w:val="20"/>
              </w:rPr>
            </w:pPr>
            <w:r w:rsidRPr="0001655C">
              <w:rPr>
                <w:i/>
                <w:sz w:val="20"/>
                <w:szCs w:val="20"/>
              </w:rPr>
              <w:t xml:space="preserve">Real-Time Non-Controllable Load Resource ERCOT Contingency Reserve </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ECRS Ancillary Service Resource Responsibility for </w:t>
            </w:r>
            <w:r w:rsidRPr="0001655C">
              <w:rPr>
                <w:sz w:val="20"/>
                <w:szCs w:val="20"/>
              </w:rPr>
              <w:t xml:space="preserve">the Load Resource </w:t>
            </w:r>
            <w:r w:rsidRPr="0001655C">
              <w:rPr>
                <w:i/>
                <w:sz w:val="20"/>
                <w:szCs w:val="18"/>
              </w:rPr>
              <w:t xml:space="preserve">r </w:t>
            </w:r>
            <w:r w:rsidRPr="0001655C">
              <w:rPr>
                <w:sz w:val="20"/>
                <w:szCs w:val="18"/>
              </w:rPr>
              <w:t>(which is not a Controllable Load Resource)</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integrated over the 15-minute Settlement Interval.</w:t>
            </w:r>
          </w:p>
        </w:tc>
      </w:tr>
      <w:tr w:rsidR="0001655C" w:rsidRPr="0001655C" w14:paraId="79127C1B" w14:textId="77777777" w:rsidTr="003B71DB">
        <w:trPr>
          <w:cantSplit/>
        </w:trPr>
        <w:tc>
          <w:tcPr>
            <w:tcW w:w="1312" w:type="pct"/>
            <w:tcBorders>
              <w:bottom w:val="single" w:sz="4" w:space="0" w:color="auto"/>
            </w:tcBorders>
          </w:tcPr>
          <w:p w14:paraId="6AB7FE94" w14:textId="77777777" w:rsidR="0001655C" w:rsidRPr="0001655C" w:rsidRDefault="0001655C" w:rsidP="0001655C">
            <w:pPr>
              <w:spacing w:after="60"/>
              <w:rPr>
                <w:sz w:val="20"/>
                <w:szCs w:val="20"/>
              </w:rPr>
            </w:pPr>
            <w:r w:rsidRPr="0001655C">
              <w:rPr>
                <w:sz w:val="20"/>
                <w:szCs w:val="20"/>
              </w:rPr>
              <w:lastRenderedPageBreak/>
              <w:t>RTNCLRNPCR</w:t>
            </w:r>
            <w:r w:rsidRPr="0001655C">
              <w:rPr>
                <w:i/>
                <w:sz w:val="20"/>
                <w:szCs w:val="20"/>
                <w:vertAlign w:val="subscript"/>
              </w:rPr>
              <w:t xml:space="preserve"> q, r, p</w:t>
            </w:r>
          </w:p>
        </w:tc>
        <w:tc>
          <w:tcPr>
            <w:tcW w:w="789" w:type="pct"/>
            <w:tcBorders>
              <w:bottom w:val="single" w:sz="4" w:space="0" w:color="auto"/>
            </w:tcBorders>
          </w:tcPr>
          <w:p w14:paraId="2FAE552C"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E0657EB" w14:textId="77777777" w:rsidR="0001655C" w:rsidRPr="0001655C" w:rsidRDefault="0001655C" w:rsidP="0001655C">
            <w:pPr>
              <w:spacing w:after="60"/>
              <w:rPr>
                <w:i/>
                <w:sz w:val="20"/>
                <w:szCs w:val="20"/>
              </w:rPr>
            </w:pPr>
            <w:r w:rsidRPr="0001655C">
              <w:rPr>
                <w:i/>
                <w:sz w:val="20"/>
                <w:szCs w:val="18"/>
              </w:rPr>
              <w:t>Real-Time Non-Controllable Load Resource Net Power Consumption—</w:t>
            </w:r>
            <w:r w:rsidRPr="0001655C">
              <w:rPr>
                <w:sz w:val="20"/>
                <w:szCs w:val="18"/>
              </w:rPr>
              <w:t xml:space="preserve">The Real-Time net real power consumption from the Load Resource </w:t>
            </w:r>
            <w:r w:rsidRPr="0001655C">
              <w:rPr>
                <w:i/>
                <w:sz w:val="20"/>
                <w:szCs w:val="18"/>
              </w:rPr>
              <w:t xml:space="preserve">r </w:t>
            </w:r>
            <w:r w:rsidRPr="0001655C">
              <w:rPr>
                <w:sz w:val="20"/>
                <w:szCs w:val="18"/>
              </w:rPr>
              <w:t>(which is not a Controllable Load Resource)</w:t>
            </w:r>
            <w:r w:rsidRPr="0001655C">
              <w:rPr>
                <w:i/>
                <w:sz w:val="20"/>
                <w:szCs w:val="18"/>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that has a validated Real-Time ECRS, RRS, or Non-Spin Ancillary Service Schedule</w:t>
            </w:r>
            <w:r w:rsidRPr="0001655C">
              <w:rPr>
                <w:sz w:val="20"/>
                <w:szCs w:val="18"/>
              </w:rPr>
              <w:t xml:space="preserve"> integrated over the 15-minute Settlement Interval.</w:t>
            </w:r>
          </w:p>
          <w:p w14:paraId="6467B187" w14:textId="77777777" w:rsidR="0001655C" w:rsidRPr="0001655C" w:rsidRDefault="0001655C" w:rsidP="0001655C">
            <w:pPr>
              <w:spacing w:after="60"/>
              <w:rPr>
                <w:i/>
                <w:sz w:val="20"/>
                <w:szCs w:val="20"/>
              </w:rPr>
            </w:pPr>
          </w:p>
        </w:tc>
      </w:tr>
      <w:tr w:rsidR="0001655C" w:rsidRPr="0001655C" w14:paraId="58AE047C" w14:textId="77777777" w:rsidTr="003B71DB">
        <w:trPr>
          <w:cantSplit/>
        </w:trPr>
        <w:tc>
          <w:tcPr>
            <w:tcW w:w="1312" w:type="pct"/>
            <w:tcBorders>
              <w:bottom w:val="single" w:sz="4" w:space="0" w:color="auto"/>
            </w:tcBorders>
          </w:tcPr>
          <w:p w14:paraId="552FFF82" w14:textId="77777777" w:rsidR="0001655C" w:rsidRPr="0001655C" w:rsidRDefault="0001655C" w:rsidP="0001655C">
            <w:pPr>
              <w:spacing w:after="60"/>
              <w:rPr>
                <w:sz w:val="20"/>
                <w:szCs w:val="20"/>
              </w:rPr>
            </w:pPr>
            <w:r w:rsidRPr="0001655C">
              <w:rPr>
                <w:sz w:val="20"/>
                <w:szCs w:val="20"/>
              </w:rPr>
              <w:t>RTNCLRLPCR</w:t>
            </w:r>
            <w:r w:rsidRPr="0001655C">
              <w:rPr>
                <w:i/>
                <w:sz w:val="20"/>
                <w:szCs w:val="20"/>
                <w:vertAlign w:val="subscript"/>
              </w:rPr>
              <w:t xml:space="preserve"> q, r, p</w:t>
            </w:r>
          </w:p>
        </w:tc>
        <w:tc>
          <w:tcPr>
            <w:tcW w:w="789" w:type="pct"/>
            <w:tcBorders>
              <w:bottom w:val="single" w:sz="4" w:space="0" w:color="auto"/>
            </w:tcBorders>
          </w:tcPr>
          <w:p w14:paraId="2D6A070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79D5BFB" w14:textId="77777777" w:rsidR="0001655C" w:rsidRPr="0001655C" w:rsidRDefault="0001655C" w:rsidP="0001655C">
            <w:pPr>
              <w:spacing w:after="60"/>
              <w:rPr>
                <w:i/>
                <w:sz w:val="20"/>
                <w:szCs w:val="20"/>
              </w:rPr>
            </w:pPr>
            <w:r w:rsidRPr="0001655C">
              <w:rPr>
                <w:i/>
                <w:sz w:val="20"/>
                <w:szCs w:val="18"/>
              </w:rPr>
              <w:t>Real-Time Non-Controllable Load Resource</w:t>
            </w:r>
            <w:r w:rsidRPr="0001655C" w:rsidDel="00FF1F3E">
              <w:rPr>
                <w:i/>
                <w:sz w:val="20"/>
                <w:szCs w:val="20"/>
              </w:rPr>
              <w:t xml:space="preserve"> </w:t>
            </w:r>
            <w:r w:rsidRPr="0001655C">
              <w:rPr>
                <w:i/>
                <w:sz w:val="20"/>
                <w:szCs w:val="20"/>
              </w:rPr>
              <w:t>Low Power Consumption</w:t>
            </w:r>
            <w:r w:rsidRPr="0001655C">
              <w:rPr>
                <w:i/>
                <w:sz w:val="20"/>
                <w:szCs w:val="18"/>
              </w:rPr>
              <w:t>—</w:t>
            </w:r>
            <w:r w:rsidRPr="0001655C">
              <w:rPr>
                <w:sz w:val="20"/>
                <w:szCs w:val="18"/>
              </w:rPr>
              <w:t xml:space="preserve">The Real-Time Low Power Consumption (LPC) from the Load Resource </w:t>
            </w:r>
            <w:r w:rsidRPr="0001655C">
              <w:rPr>
                <w:i/>
                <w:sz w:val="20"/>
                <w:szCs w:val="18"/>
              </w:rPr>
              <w:t xml:space="preserve">r </w:t>
            </w:r>
            <w:r w:rsidRPr="0001655C">
              <w:rPr>
                <w:sz w:val="20"/>
                <w:szCs w:val="18"/>
              </w:rPr>
              <w:t>(which is not a Controllable Load Resource)</w:t>
            </w:r>
            <w:r w:rsidRPr="0001655C">
              <w:rPr>
                <w:i/>
                <w:sz w:val="20"/>
                <w:szCs w:val="18"/>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that has a validated Real-Time ECRS, RRS, or Non-Spin Ancillary Service Schedule </w:t>
            </w:r>
            <w:r w:rsidRPr="0001655C">
              <w:rPr>
                <w:sz w:val="20"/>
                <w:szCs w:val="18"/>
              </w:rPr>
              <w:t>integrated over the 15-minute Settlement Interval.</w:t>
            </w:r>
            <w:r w:rsidRPr="0001655C" w:rsidDel="00374E0F">
              <w:rPr>
                <w:sz w:val="20"/>
                <w:szCs w:val="18"/>
              </w:rPr>
              <w:t xml:space="preserve"> </w:t>
            </w:r>
          </w:p>
          <w:p w14:paraId="4ADE995B" w14:textId="77777777" w:rsidR="0001655C" w:rsidRPr="0001655C" w:rsidRDefault="0001655C" w:rsidP="0001655C">
            <w:pPr>
              <w:spacing w:after="60"/>
              <w:rPr>
                <w:i/>
                <w:sz w:val="20"/>
                <w:szCs w:val="20"/>
              </w:rPr>
            </w:pPr>
          </w:p>
        </w:tc>
      </w:tr>
      <w:tr w:rsidR="0001655C" w:rsidRPr="0001655C" w14:paraId="2CEDDE6C" w14:textId="77777777" w:rsidTr="003B71DB">
        <w:trPr>
          <w:cantSplit/>
        </w:trPr>
        <w:tc>
          <w:tcPr>
            <w:tcW w:w="1312" w:type="pct"/>
            <w:tcBorders>
              <w:bottom w:val="single" w:sz="4" w:space="0" w:color="auto"/>
            </w:tcBorders>
          </w:tcPr>
          <w:p w14:paraId="26EEED61" w14:textId="77777777" w:rsidR="0001655C" w:rsidRPr="0001655C" w:rsidRDefault="0001655C" w:rsidP="0001655C">
            <w:pPr>
              <w:spacing w:after="60"/>
              <w:rPr>
                <w:sz w:val="20"/>
                <w:szCs w:val="20"/>
              </w:rPr>
            </w:pPr>
            <w:r w:rsidRPr="0001655C">
              <w:rPr>
                <w:sz w:val="20"/>
                <w:szCs w:val="20"/>
              </w:rPr>
              <w:t>RTNCLRNPC</w:t>
            </w:r>
            <w:r w:rsidRPr="0001655C">
              <w:rPr>
                <w:i/>
                <w:sz w:val="20"/>
                <w:szCs w:val="20"/>
                <w:vertAlign w:val="subscript"/>
              </w:rPr>
              <w:t xml:space="preserve"> q</w:t>
            </w:r>
          </w:p>
        </w:tc>
        <w:tc>
          <w:tcPr>
            <w:tcW w:w="789" w:type="pct"/>
            <w:tcBorders>
              <w:bottom w:val="single" w:sz="4" w:space="0" w:color="auto"/>
            </w:tcBorders>
          </w:tcPr>
          <w:p w14:paraId="37155E08"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9C530CC" w14:textId="77777777" w:rsidR="0001655C" w:rsidRPr="0001655C" w:rsidRDefault="0001655C" w:rsidP="0001655C">
            <w:pPr>
              <w:spacing w:after="60"/>
              <w:rPr>
                <w:i/>
                <w:sz w:val="20"/>
                <w:szCs w:val="20"/>
              </w:rPr>
            </w:pPr>
            <w:r w:rsidRPr="0001655C">
              <w:rPr>
                <w:i/>
                <w:sz w:val="20"/>
                <w:szCs w:val="18"/>
              </w:rPr>
              <w:t>Real-Time Non-Controllable Load Resource Net Power Consumption for the QSE—</w:t>
            </w:r>
            <w:r w:rsidRPr="0001655C">
              <w:rPr>
                <w:sz w:val="20"/>
                <w:szCs w:val="18"/>
              </w:rPr>
              <w:t xml:space="preserve">The Real-Time net real power consumption from all Load Resources other than Controllable Load Resources for QSE </w:t>
            </w:r>
            <w:r w:rsidRPr="0001655C">
              <w:rPr>
                <w:i/>
                <w:sz w:val="20"/>
                <w:szCs w:val="18"/>
              </w:rPr>
              <w:t xml:space="preserve">q </w:t>
            </w:r>
            <w:r w:rsidRPr="0001655C">
              <w:rPr>
                <w:sz w:val="20"/>
                <w:szCs w:val="20"/>
              </w:rPr>
              <w:t>that have a validated Real-Time ECRS, RRS, or Non-Spin Ancillary Service Schedule</w:t>
            </w:r>
            <w:r w:rsidRPr="0001655C">
              <w:rPr>
                <w:sz w:val="20"/>
                <w:szCs w:val="18"/>
              </w:rPr>
              <w:t xml:space="preserve"> integrated over the 15-minute Settlement Interval discounted by the system-wide discount factor.</w:t>
            </w:r>
          </w:p>
        </w:tc>
      </w:tr>
      <w:tr w:rsidR="0001655C" w:rsidRPr="0001655C" w14:paraId="2A6FA8E2" w14:textId="77777777" w:rsidTr="003B71DB">
        <w:trPr>
          <w:cantSplit/>
        </w:trPr>
        <w:tc>
          <w:tcPr>
            <w:tcW w:w="1312" w:type="pct"/>
            <w:tcBorders>
              <w:bottom w:val="single" w:sz="4" w:space="0" w:color="auto"/>
            </w:tcBorders>
          </w:tcPr>
          <w:p w14:paraId="3C7AA6AF" w14:textId="77777777" w:rsidR="0001655C" w:rsidRPr="0001655C" w:rsidRDefault="0001655C" w:rsidP="0001655C">
            <w:pPr>
              <w:spacing w:after="60"/>
              <w:rPr>
                <w:sz w:val="20"/>
                <w:szCs w:val="20"/>
              </w:rPr>
            </w:pPr>
            <w:r w:rsidRPr="0001655C">
              <w:rPr>
                <w:sz w:val="20"/>
                <w:szCs w:val="20"/>
              </w:rPr>
              <w:t>RTNCLRLPC</w:t>
            </w:r>
            <w:r w:rsidRPr="0001655C">
              <w:rPr>
                <w:i/>
                <w:sz w:val="20"/>
                <w:szCs w:val="20"/>
                <w:vertAlign w:val="subscript"/>
              </w:rPr>
              <w:t xml:space="preserve"> q</w:t>
            </w:r>
          </w:p>
        </w:tc>
        <w:tc>
          <w:tcPr>
            <w:tcW w:w="789" w:type="pct"/>
            <w:tcBorders>
              <w:bottom w:val="single" w:sz="4" w:space="0" w:color="auto"/>
            </w:tcBorders>
          </w:tcPr>
          <w:p w14:paraId="48594C0F"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24C7B60A" w14:textId="77777777" w:rsidR="0001655C" w:rsidRPr="0001655C" w:rsidRDefault="0001655C" w:rsidP="0001655C">
            <w:pPr>
              <w:spacing w:after="60"/>
              <w:rPr>
                <w:i/>
                <w:sz w:val="20"/>
                <w:szCs w:val="20"/>
              </w:rPr>
            </w:pPr>
            <w:r w:rsidRPr="0001655C">
              <w:rPr>
                <w:i/>
                <w:sz w:val="20"/>
                <w:szCs w:val="20"/>
              </w:rPr>
              <w:t>Real-Time Non-Controllable Load Resource Low Power Consumption</w:t>
            </w:r>
            <w:r w:rsidRPr="0001655C">
              <w:rPr>
                <w:i/>
                <w:sz w:val="20"/>
                <w:szCs w:val="18"/>
              </w:rPr>
              <w:t xml:space="preserve"> for the QSE—</w:t>
            </w:r>
            <w:r w:rsidRPr="0001655C">
              <w:rPr>
                <w:sz w:val="20"/>
                <w:szCs w:val="18"/>
              </w:rPr>
              <w:t>The Real-Time LPC from all Load Resources other than Controllable Load Resources</w:t>
            </w:r>
            <w:r w:rsidRPr="0001655C">
              <w:rPr>
                <w:i/>
                <w:sz w:val="20"/>
                <w:szCs w:val="18"/>
              </w:rPr>
              <w:t xml:space="preserve"> </w:t>
            </w:r>
            <w:r w:rsidRPr="0001655C">
              <w:rPr>
                <w:sz w:val="20"/>
                <w:szCs w:val="18"/>
              </w:rPr>
              <w:t xml:space="preserve">for QSE </w:t>
            </w:r>
            <w:r w:rsidRPr="0001655C">
              <w:rPr>
                <w:i/>
                <w:sz w:val="20"/>
                <w:szCs w:val="18"/>
              </w:rPr>
              <w:t xml:space="preserve">q </w:t>
            </w:r>
            <w:r w:rsidRPr="0001655C">
              <w:rPr>
                <w:sz w:val="20"/>
                <w:szCs w:val="20"/>
              </w:rPr>
              <w:t>that have a validated Real-Time ECRS, RRS, or Non-Spin Ancillary Service Schedule</w:t>
            </w:r>
            <w:r w:rsidRPr="0001655C">
              <w:rPr>
                <w:sz w:val="20"/>
                <w:szCs w:val="18"/>
              </w:rPr>
              <w:t xml:space="preserve"> integrated over the 15-minute Settlement Interval discounted by the system-wide discount factor.</w:t>
            </w:r>
          </w:p>
          <w:p w14:paraId="1C9F6844" w14:textId="77777777" w:rsidR="0001655C" w:rsidRPr="0001655C" w:rsidRDefault="0001655C" w:rsidP="0001655C">
            <w:pPr>
              <w:spacing w:after="60"/>
              <w:rPr>
                <w:i/>
                <w:sz w:val="20"/>
                <w:szCs w:val="20"/>
              </w:rPr>
            </w:pPr>
          </w:p>
        </w:tc>
      </w:tr>
      <w:tr w:rsidR="0001655C" w:rsidRPr="0001655C" w14:paraId="7CE15E04" w14:textId="77777777" w:rsidTr="003B71DB">
        <w:trPr>
          <w:cantSplit/>
        </w:trPr>
        <w:tc>
          <w:tcPr>
            <w:tcW w:w="1312" w:type="pct"/>
            <w:tcBorders>
              <w:bottom w:val="single" w:sz="4" w:space="0" w:color="auto"/>
            </w:tcBorders>
          </w:tcPr>
          <w:p w14:paraId="18AEB813" w14:textId="77777777" w:rsidR="0001655C" w:rsidRPr="0001655C" w:rsidRDefault="0001655C" w:rsidP="0001655C">
            <w:pPr>
              <w:spacing w:after="60"/>
              <w:rPr>
                <w:sz w:val="20"/>
                <w:szCs w:val="20"/>
              </w:rPr>
            </w:pPr>
            <w:r w:rsidRPr="0001655C">
              <w:rPr>
                <w:sz w:val="20"/>
                <w:szCs w:val="20"/>
              </w:rPr>
              <w:t>RTNCLRNSCAP</w:t>
            </w:r>
            <w:r w:rsidRPr="0001655C">
              <w:rPr>
                <w:b/>
                <w:i/>
                <w:sz w:val="20"/>
                <w:szCs w:val="20"/>
                <w:vertAlign w:val="subscript"/>
              </w:rPr>
              <w:t xml:space="preserve"> q</w:t>
            </w:r>
          </w:p>
        </w:tc>
        <w:tc>
          <w:tcPr>
            <w:tcW w:w="789" w:type="pct"/>
            <w:tcBorders>
              <w:bottom w:val="single" w:sz="4" w:space="0" w:color="auto"/>
            </w:tcBorders>
          </w:tcPr>
          <w:p w14:paraId="01D87FCE"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9ABBF93" w14:textId="77777777" w:rsidR="0001655C" w:rsidRPr="0001655C" w:rsidRDefault="0001655C" w:rsidP="0001655C">
            <w:pPr>
              <w:spacing w:after="60"/>
              <w:rPr>
                <w:i/>
                <w:sz w:val="20"/>
                <w:szCs w:val="20"/>
              </w:rPr>
            </w:pPr>
            <w:r w:rsidRPr="0001655C">
              <w:rPr>
                <w:i/>
                <w:sz w:val="20"/>
                <w:szCs w:val="20"/>
              </w:rPr>
              <w:t>Real-Time Capacity from Non-Controllable Load Resources carrying Non-Spin for the QSE</w:t>
            </w:r>
            <w:r w:rsidRPr="0001655C">
              <w:rPr>
                <w:sz w:val="20"/>
                <w:szCs w:val="20"/>
              </w:rPr>
              <w:t xml:space="preserve">—The Real-Time capacity for all Load Resources that are not Controllable Load Resources and that have a validated Real-Time Non-Spin Ancillary Service Schedule for the QSE </w:t>
            </w:r>
            <w:r w:rsidRPr="0001655C">
              <w:rPr>
                <w:i/>
                <w:sz w:val="20"/>
                <w:szCs w:val="20"/>
              </w:rPr>
              <w:t>q</w:t>
            </w:r>
            <w:r w:rsidRPr="0001655C">
              <w:rPr>
                <w:sz w:val="20"/>
                <w:szCs w:val="20"/>
              </w:rPr>
              <w:t>, integrated over the 15-minute Settlement Interval.</w:t>
            </w:r>
          </w:p>
        </w:tc>
      </w:tr>
      <w:tr w:rsidR="0001655C" w:rsidRPr="0001655C" w14:paraId="7860D642" w14:textId="77777777" w:rsidTr="003B71DB">
        <w:trPr>
          <w:cantSplit/>
        </w:trPr>
        <w:tc>
          <w:tcPr>
            <w:tcW w:w="1312" w:type="pct"/>
            <w:tcBorders>
              <w:bottom w:val="single" w:sz="4" w:space="0" w:color="auto"/>
            </w:tcBorders>
          </w:tcPr>
          <w:p w14:paraId="6CE0BAB5" w14:textId="77777777" w:rsidR="0001655C" w:rsidRPr="0001655C" w:rsidRDefault="0001655C" w:rsidP="0001655C">
            <w:pPr>
              <w:spacing w:after="60"/>
              <w:rPr>
                <w:sz w:val="20"/>
                <w:szCs w:val="20"/>
              </w:rPr>
            </w:pPr>
            <w:r w:rsidRPr="0001655C">
              <w:rPr>
                <w:sz w:val="20"/>
                <w:szCs w:val="20"/>
              </w:rPr>
              <w:t>RTNCLRNSR</w:t>
            </w:r>
            <w:r w:rsidRPr="0001655C">
              <w:rPr>
                <w:i/>
                <w:sz w:val="20"/>
                <w:szCs w:val="20"/>
                <w:vertAlign w:val="subscript"/>
              </w:rPr>
              <w:t xml:space="preserve"> q, r, p</w:t>
            </w:r>
          </w:p>
        </w:tc>
        <w:tc>
          <w:tcPr>
            <w:tcW w:w="789" w:type="pct"/>
            <w:tcBorders>
              <w:bottom w:val="single" w:sz="4" w:space="0" w:color="auto"/>
            </w:tcBorders>
          </w:tcPr>
          <w:p w14:paraId="0467AA51"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7FDA2F2" w14:textId="77777777" w:rsidR="0001655C" w:rsidRPr="0001655C" w:rsidRDefault="0001655C" w:rsidP="0001655C">
            <w:pPr>
              <w:spacing w:after="60"/>
              <w:rPr>
                <w:i/>
                <w:sz w:val="20"/>
                <w:szCs w:val="20"/>
              </w:rPr>
            </w:pPr>
            <w:r w:rsidRPr="0001655C">
              <w:rPr>
                <w:i/>
                <w:sz w:val="20"/>
                <w:szCs w:val="18"/>
              </w:rPr>
              <w:t xml:space="preserve">Real-Time Non-Spin Schedule for the Non-Controllable Load Resource </w:t>
            </w:r>
            <w:r w:rsidRPr="0001655C">
              <w:rPr>
                <w:i/>
                <w:sz w:val="20"/>
                <w:szCs w:val="18"/>
              </w:rPr>
              <w:sym w:font="Symbol" w:char="F0BE"/>
            </w:r>
            <w:r w:rsidRPr="0001655C">
              <w:rPr>
                <w:sz w:val="20"/>
                <w:szCs w:val="18"/>
              </w:rPr>
              <w:t>The validated Real-Time telemetered Non-Spin Ancillary Service Schedule for the Load Resource</w:t>
            </w:r>
            <w:r w:rsidRPr="0001655C">
              <w:rPr>
                <w:i/>
                <w:sz w:val="20"/>
                <w:szCs w:val="18"/>
              </w:rPr>
              <w:t xml:space="preserve"> r</w:t>
            </w:r>
            <w:r w:rsidRPr="0001655C">
              <w:rPr>
                <w:sz w:val="20"/>
                <w:szCs w:val="20"/>
              </w:rPr>
              <w:t xml:space="preserve"> that is not a Controllable Load Resources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w:t>
            </w:r>
            <w:r w:rsidRPr="0001655C">
              <w:rPr>
                <w:sz w:val="20"/>
                <w:szCs w:val="20"/>
              </w:rPr>
              <w:t>integrated</w:t>
            </w:r>
            <w:r w:rsidRPr="0001655C">
              <w:rPr>
                <w:sz w:val="20"/>
                <w:szCs w:val="18"/>
              </w:rPr>
              <w:t xml:space="preserve"> over the 15-minute Settlement Interval.</w:t>
            </w:r>
          </w:p>
        </w:tc>
      </w:tr>
      <w:tr w:rsidR="0001655C" w:rsidRPr="0001655C" w14:paraId="373B9638" w14:textId="77777777" w:rsidTr="003B71DB">
        <w:trPr>
          <w:cantSplit/>
        </w:trPr>
        <w:tc>
          <w:tcPr>
            <w:tcW w:w="1312" w:type="pct"/>
            <w:tcBorders>
              <w:bottom w:val="single" w:sz="4" w:space="0" w:color="auto"/>
            </w:tcBorders>
          </w:tcPr>
          <w:p w14:paraId="36089298" w14:textId="77777777" w:rsidR="0001655C" w:rsidRPr="0001655C" w:rsidRDefault="0001655C" w:rsidP="0001655C">
            <w:pPr>
              <w:spacing w:after="60"/>
              <w:rPr>
                <w:sz w:val="20"/>
                <w:szCs w:val="20"/>
              </w:rPr>
            </w:pPr>
            <w:r w:rsidRPr="0001655C">
              <w:rPr>
                <w:sz w:val="20"/>
                <w:szCs w:val="20"/>
              </w:rPr>
              <w:t>RTNCLRNS</w:t>
            </w:r>
            <w:r w:rsidRPr="0001655C">
              <w:rPr>
                <w:i/>
                <w:sz w:val="20"/>
                <w:szCs w:val="20"/>
                <w:vertAlign w:val="subscript"/>
              </w:rPr>
              <w:t xml:space="preserve"> q</w:t>
            </w:r>
          </w:p>
        </w:tc>
        <w:tc>
          <w:tcPr>
            <w:tcW w:w="789" w:type="pct"/>
            <w:tcBorders>
              <w:bottom w:val="single" w:sz="4" w:space="0" w:color="auto"/>
            </w:tcBorders>
          </w:tcPr>
          <w:p w14:paraId="01ECAB5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F76AF9A" w14:textId="77777777" w:rsidR="0001655C" w:rsidRPr="0001655C" w:rsidRDefault="0001655C" w:rsidP="0001655C">
            <w:pPr>
              <w:spacing w:after="60"/>
              <w:rPr>
                <w:i/>
                <w:sz w:val="20"/>
                <w:szCs w:val="20"/>
              </w:rPr>
            </w:pPr>
            <w:r w:rsidRPr="0001655C">
              <w:rPr>
                <w:i/>
                <w:sz w:val="20"/>
                <w:szCs w:val="20"/>
              </w:rPr>
              <w:t>Real-Time Non-Spin Schedule for Non-Controllable Load Resources for the QSE</w:t>
            </w:r>
            <w:r w:rsidRPr="0001655C">
              <w:rPr>
                <w:sz w:val="20"/>
                <w:szCs w:val="20"/>
              </w:rPr>
              <w:sym w:font="Symbol" w:char="F0BE"/>
            </w:r>
            <w:r w:rsidRPr="0001655C">
              <w:rPr>
                <w:sz w:val="20"/>
                <w:szCs w:val="20"/>
              </w:rPr>
              <w:t xml:space="preserve">The Real-Time telemetered Non-Spin Ancillary Service Schedule for all Load Resources that are not Controllable Load Resources for the QSE </w:t>
            </w:r>
            <w:r w:rsidRPr="0001655C">
              <w:rPr>
                <w:i/>
                <w:sz w:val="20"/>
                <w:szCs w:val="20"/>
              </w:rPr>
              <w:t>q</w:t>
            </w:r>
            <w:r w:rsidRPr="0001655C">
              <w:rPr>
                <w:sz w:val="20"/>
                <w:szCs w:val="20"/>
              </w:rPr>
              <w:t xml:space="preserve">, integrated over the 15-minute Settlement Interval discounted by the </w:t>
            </w:r>
            <w:r w:rsidRPr="0001655C">
              <w:rPr>
                <w:sz w:val="20"/>
                <w:szCs w:val="18"/>
              </w:rPr>
              <w:t>system-wide</w:t>
            </w:r>
            <w:r w:rsidRPr="0001655C">
              <w:rPr>
                <w:sz w:val="20"/>
                <w:szCs w:val="20"/>
              </w:rPr>
              <w:t xml:space="preserve"> discount factor.</w:t>
            </w:r>
          </w:p>
        </w:tc>
      </w:tr>
      <w:tr w:rsidR="0001655C" w:rsidRPr="0001655C" w14:paraId="5A8E1B94" w14:textId="77777777" w:rsidTr="003B71DB">
        <w:trPr>
          <w:cantSplit/>
        </w:trPr>
        <w:tc>
          <w:tcPr>
            <w:tcW w:w="1312" w:type="pct"/>
            <w:tcBorders>
              <w:bottom w:val="single" w:sz="4" w:space="0" w:color="auto"/>
            </w:tcBorders>
          </w:tcPr>
          <w:p w14:paraId="03FEA2B6" w14:textId="77777777" w:rsidR="0001655C" w:rsidRPr="0001655C" w:rsidRDefault="0001655C" w:rsidP="0001655C">
            <w:pPr>
              <w:spacing w:after="60"/>
              <w:rPr>
                <w:sz w:val="20"/>
                <w:szCs w:val="20"/>
              </w:rPr>
            </w:pPr>
            <w:r w:rsidRPr="0001655C">
              <w:rPr>
                <w:sz w:val="20"/>
                <w:szCs w:val="20"/>
              </w:rPr>
              <w:lastRenderedPageBreak/>
              <w:t xml:space="preserve">RTNCLRNSRESP </w:t>
            </w:r>
            <w:r w:rsidRPr="0001655C">
              <w:rPr>
                <w:i/>
                <w:sz w:val="20"/>
                <w:szCs w:val="20"/>
                <w:vertAlign w:val="subscript"/>
              </w:rPr>
              <w:t>q</w:t>
            </w:r>
          </w:p>
        </w:tc>
        <w:tc>
          <w:tcPr>
            <w:tcW w:w="789" w:type="pct"/>
            <w:tcBorders>
              <w:bottom w:val="single" w:sz="4" w:space="0" w:color="auto"/>
            </w:tcBorders>
          </w:tcPr>
          <w:p w14:paraId="5AB4D4B7"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6515DF3" w14:textId="77777777" w:rsidR="0001655C" w:rsidRPr="0001655C" w:rsidRDefault="0001655C" w:rsidP="0001655C">
            <w:pPr>
              <w:spacing w:after="60"/>
              <w:rPr>
                <w:i/>
                <w:sz w:val="20"/>
                <w:szCs w:val="20"/>
              </w:rPr>
            </w:pPr>
            <w:r w:rsidRPr="0001655C">
              <w:rPr>
                <w:i/>
                <w:sz w:val="20"/>
                <w:szCs w:val="20"/>
              </w:rPr>
              <w:t>Real-Time Non-Controllable Load Resource Non-Spin Responsibility for the QSE</w:t>
            </w:r>
            <w:r w:rsidRPr="0001655C">
              <w:rPr>
                <w:sz w:val="20"/>
                <w:szCs w:val="20"/>
              </w:rPr>
              <w:sym w:font="Symbol" w:char="F0BE"/>
            </w:r>
            <w:r w:rsidRPr="0001655C">
              <w:rPr>
                <w:sz w:val="20"/>
                <w:szCs w:val="20"/>
              </w:rPr>
              <w:t xml:space="preserve">The Real Time telemetered Non-Spin Ancillary Service Supply Responsibility for all Load Resources that are not Controllable Load Resources discounted by the system-wide discount factor for the QSE </w:t>
            </w:r>
            <w:r w:rsidRPr="0001655C">
              <w:rPr>
                <w:i/>
                <w:sz w:val="20"/>
                <w:szCs w:val="20"/>
              </w:rPr>
              <w:t>q</w:t>
            </w:r>
            <w:r w:rsidRPr="0001655C">
              <w:rPr>
                <w:sz w:val="20"/>
                <w:szCs w:val="20"/>
              </w:rPr>
              <w:t xml:space="preserve">, </w:t>
            </w:r>
            <w:r w:rsidRPr="0001655C">
              <w:rPr>
                <w:sz w:val="20"/>
                <w:szCs w:val="18"/>
              </w:rPr>
              <w:t>integrated over</w:t>
            </w:r>
            <w:r w:rsidRPr="0001655C">
              <w:rPr>
                <w:sz w:val="20"/>
                <w:szCs w:val="20"/>
              </w:rPr>
              <w:t xml:space="preserve"> the 15-minute Settlement Interval.</w:t>
            </w:r>
          </w:p>
        </w:tc>
      </w:tr>
      <w:tr w:rsidR="0001655C" w:rsidRPr="0001655C" w14:paraId="37967468" w14:textId="77777777" w:rsidTr="003B71DB">
        <w:trPr>
          <w:cantSplit/>
        </w:trPr>
        <w:tc>
          <w:tcPr>
            <w:tcW w:w="1312" w:type="pct"/>
            <w:tcBorders>
              <w:bottom w:val="single" w:sz="4" w:space="0" w:color="auto"/>
            </w:tcBorders>
          </w:tcPr>
          <w:p w14:paraId="18C4D09D" w14:textId="77777777" w:rsidR="0001655C" w:rsidRPr="0001655C" w:rsidRDefault="0001655C" w:rsidP="0001655C">
            <w:pPr>
              <w:spacing w:after="60"/>
              <w:rPr>
                <w:sz w:val="20"/>
                <w:szCs w:val="20"/>
              </w:rPr>
            </w:pPr>
            <w:r w:rsidRPr="0001655C">
              <w:rPr>
                <w:sz w:val="20"/>
                <w:szCs w:val="20"/>
              </w:rPr>
              <w:t xml:space="preserve">RTNCLRNSRESPR </w:t>
            </w:r>
            <w:r w:rsidRPr="0001655C">
              <w:rPr>
                <w:i/>
                <w:iCs/>
                <w:sz w:val="20"/>
                <w:szCs w:val="20"/>
                <w:vertAlign w:val="subscript"/>
              </w:rPr>
              <w:t>q, r, p</w:t>
            </w:r>
          </w:p>
        </w:tc>
        <w:tc>
          <w:tcPr>
            <w:tcW w:w="789" w:type="pct"/>
            <w:tcBorders>
              <w:bottom w:val="single" w:sz="4" w:space="0" w:color="auto"/>
            </w:tcBorders>
          </w:tcPr>
          <w:p w14:paraId="5183D453"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9756452" w14:textId="77777777" w:rsidR="0001655C" w:rsidRPr="0001655C" w:rsidRDefault="0001655C" w:rsidP="0001655C">
            <w:pPr>
              <w:spacing w:after="60"/>
              <w:rPr>
                <w:i/>
                <w:sz w:val="20"/>
                <w:szCs w:val="20"/>
              </w:rPr>
            </w:pPr>
            <w:r w:rsidRPr="0001655C">
              <w:rPr>
                <w:i/>
                <w:sz w:val="20"/>
                <w:szCs w:val="20"/>
              </w:rPr>
              <w:t>Real-Time Non-Controllable Load Resource Non-Spin Responsibility for the Resource</w:t>
            </w:r>
            <w:r w:rsidRPr="0001655C">
              <w:rPr>
                <w:sz w:val="20"/>
                <w:szCs w:val="20"/>
              </w:rPr>
              <w:sym w:font="Symbol" w:char="F0BE"/>
            </w:r>
            <w:r w:rsidRPr="0001655C">
              <w:rPr>
                <w:sz w:val="20"/>
                <w:szCs w:val="20"/>
              </w:rPr>
              <w:t xml:space="preserve">The Real-Time telemetered Non-Spin Ancillary Service Resource Responsibility for the Load Resource </w:t>
            </w:r>
            <w:r w:rsidRPr="0001655C">
              <w:rPr>
                <w:i/>
                <w:sz w:val="20"/>
                <w:szCs w:val="20"/>
              </w:rPr>
              <w:t>r</w:t>
            </w:r>
            <w:r w:rsidRPr="0001655C">
              <w:rPr>
                <w:sz w:val="20"/>
                <w:szCs w:val="20"/>
              </w:rPr>
              <w:t xml:space="preserve"> that is not a Controllable Load Resource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w:t>
            </w:r>
            <w:r w:rsidRPr="0001655C">
              <w:rPr>
                <w:sz w:val="20"/>
                <w:szCs w:val="18"/>
              </w:rPr>
              <w:t>integrated over the 15-minute Settlement Interval.</w:t>
            </w:r>
          </w:p>
        </w:tc>
      </w:tr>
      <w:tr w:rsidR="0001655C" w:rsidRPr="0001655C" w14:paraId="5D9B16BD" w14:textId="77777777" w:rsidTr="003B71DB">
        <w:trPr>
          <w:cantSplit/>
        </w:trPr>
        <w:tc>
          <w:tcPr>
            <w:tcW w:w="1312" w:type="pct"/>
            <w:tcBorders>
              <w:bottom w:val="single" w:sz="4" w:space="0" w:color="auto"/>
            </w:tcBorders>
          </w:tcPr>
          <w:p w14:paraId="21FC92B9" w14:textId="77777777" w:rsidR="0001655C" w:rsidRPr="0001655C" w:rsidRDefault="0001655C" w:rsidP="0001655C">
            <w:pPr>
              <w:spacing w:after="60"/>
              <w:rPr>
                <w:sz w:val="20"/>
                <w:szCs w:val="20"/>
              </w:rPr>
            </w:pPr>
            <w:r w:rsidRPr="0001655C">
              <w:rPr>
                <w:sz w:val="20"/>
                <w:szCs w:val="20"/>
              </w:rPr>
              <w:t xml:space="preserve">RTCLRNPCR </w:t>
            </w:r>
            <w:r w:rsidRPr="0001655C">
              <w:rPr>
                <w:i/>
                <w:sz w:val="20"/>
                <w:szCs w:val="20"/>
                <w:vertAlign w:val="subscript"/>
              </w:rPr>
              <w:t>q, r, p</w:t>
            </w:r>
          </w:p>
        </w:tc>
        <w:tc>
          <w:tcPr>
            <w:tcW w:w="789" w:type="pct"/>
            <w:tcBorders>
              <w:bottom w:val="single" w:sz="4" w:space="0" w:color="auto"/>
            </w:tcBorders>
          </w:tcPr>
          <w:p w14:paraId="71958DFC"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174E107" w14:textId="77777777" w:rsidR="0001655C" w:rsidRPr="0001655C" w:rsidRDefault="0001655C" w:rsidP="0001655C">
            <w:pPr>
              <w:spacing w:after="60"/>
              <w:rPr>
                <w:i/>
                <w:sz w:val="20"/>
                <w:szCs w:val="18"/>
              </w:rPr>
            </w:pPr>
            <w:r w:rsidRPr="0001655C">
              <w:rPr>
                <w:i/>
                <w:sz w:val="20"/>
                <w:szCs w:val="18"/>
              </w:rPr>
              <w:t>Real-Time Net Power Consumption from the Controllable Load Resource—</w:t>
            </w:r>
            <w:r w:rsidRPr="0001655C">
              <w:rPr>
                <w:sz w:val="20"/>
                <w:szCs w:val="18"/>
              </w:rPr>
              <w:t xml:space="preserve">The Real-Time net real power consumption from the Controllable Load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0F26AA38" w14:textId="77777777" w:rsidTr="003B71DB">
              <w:trPr>
                <w:trHeight w:val="206"/>
              </w:trPr>
              <w:tc>
                <w:tcPr>
                  <w:tcW w:w="9576" w:type="dxa"/>
                  <w:shd w:val="pct12" w:color="auto" w:fill="auto"/>
                </w:tcPr>
                <w:p w14:paraId="4BE99359"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5AC693F3" w14:textId="77777777" w:rsidR="0001655C" w:rsidRPr="0001655C" w:rsidRDefault="0001655C" w:rsidP="0001655C">
                  <w:pPr>
                    <w:spacing w:after="60"/>
                    <w:rPr>
                      <w:i/>
                      <w:sz w:val="20"/>
                      <w:szCs w:val="20"/>
                    </w:rPr>
                  </w:pPr>
                  <w:r w:rsidRPr="0001655C">
                    <w:rPr>
                      <w:i/>
                      <w:sz w:val="20"/>
                      <w:szCs w:val="18"/>
                    </w:rPr>
                    <w:t>Real-Time Net Power Consumption from the Controllable Load Resource—</w:t>
                  </w:r>
                  <w:r w:rsidRPr="0001655C">
                    <w:rPr>
                      <w:sz w:val="20"/>
                      <w:szCs w:val="18"/>
                    </w:rPr>
                    <w:t xml:space="preserve">The Real-Time net real power consumption from the Controllable Load Resource or modeled Controllable Load Resource associated with an ESR,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c>
            </w:tr>
          </w:tbl>
          <w:p w14:paraId="595CF11F" w14:textId="77777777" w:rsidR="0001655C" w:rsidRPr="0001655C" w:rsidRDefault="0001655C" w:rsidP="0001655C">
            <w:pPr>
              <w:spacing w:after="60"/>
              <w:rPr>
                <w:i/>
                <w:sz w:val="20"/>
                <w:szCs w:val="18"/>
              </w:rPr>
            </w:pPr>
          </w:p>
        </w:tc>
      </w:tr>
      <w:tr w:rsidR="0001655C" w:rsidRPr="0001655C" w14:paraId="75F0B716" w14:textId="77777777" w:rsidTr="003B71DB">
        <w:trPr>
          <w:cantSplit/>
        </w:trPr>
        <w:tc>
          <w:tcPr>
            <w:tcW w:w="1312" w:type="pct"/>
            <w:tcBorders>
              <w:bottom w:val="single" w:sz="4" w:space="0" w:color="auto"/>
            </w:tcBorders>
          </w:tcPr>
          <w:p w14:paraId="21C440C1" w14:textId="77777777" w:rsidR="0001655C" w:rsidRPr="0001655C" w:rsidRDefault="0001655C" w:rsidP="0001655C">
            <w:pPr>
              <w:spacing w:after="60"/>
              <w:rPr>
                <w:sz w:val="20"/>
                <w:szCs w:val="20"/>
              </w:rPr>
            </w:pPr>
            <w:r w:rsidRPr="0001655C">
              <w:rPr>
                <w:sz w:val="20"/>
                <w:szCs w:val="20"/>
              </w:rPr>
              <w:t xml:space="preserve">RTCLRNPC </w:t>
            </w:r>
            <w:r w:rsidRPr="0001655C">
              <w:rPr>
                <w:i/>
                <w:sz w:val="20"/>
                <w:szCs w:val="20"/>
                <w:vertAlign w:val="subscript"/>
              </w:rPr>
              <w:t>q</w:t>
            </w:r>
          </w:p>
        </w:tc>
        <w:tc>
          <w:tcPr>
            <w:tcW w:w="789" w:type="pct"/>
            <w:tcBorders>
              <w:bottom w:val="single" w:sz="4" w:space="0" w:color="auto"/>
            </w:tcBorders>
          </w:tcPr>
          <w:p w14:paraId="00F4FBC4"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16B44E6" w14:textId="77777777" w:rsidR="0001655C" w:rsidRPr="0001655C" w:rsidRDefault="0001655C" w:rsidP="0001655C">
            <w:pPr>
              <w:spacing w:after="60"/>
              <w:rPr>
                <w:i/>
                <w:sz w:val="20"/>
                <w:szCs w:val="20"/>
              </w:rPr>
            </w:pPr>
            <w:r w:rsidRPr="0001655C">
              <w:rPr>
                <w:i/>
                <w:sz w:val="20"/>
                <w:szCs w:val="20"/>
              </w:rPr>
              <w:t>Real-Time Net Power Consumption from Controllable Load Resources for the QSE</w:t>
            </w:r>
            <w:r w:rsidRPr="0001655C">
              <w:rPr>
                <w:sz w:val="20"/>
                <w:szCs w:val="20"/>
              </w:rPr>
              <w:t xml:space="preserve">—The Real-Time net real power consumption from all Controllable Load Resources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1288B8EF" w14:textId="77777777" w:rsidTr="003B71DB">
              <w:trPr>
                <w:trHeight w:val="206"/>
              </w:trPr>
              <w:tc>
                <w:tcPr>
                  <w:tcW w:w="9576" w:type="dxa"/>
                  <w:shd w:val="pct12" w:color="auto" w:fill="auto"/>
                </w:tcPr>
                <w:p w14:paraId="1B3F1C53"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5F2E6941" w14:textId="77777777" w:rsidR="0001655C" w:rsidRPr="0001655C" w:rsidRDefault="0001655C" w:rsidP="0001655C">
                  <w:pPr>
                    <w:spacing w:after="60"/>
                    <w:rPr>
                      <w:i/>
                      <w:sz w:val="20"/>
                      <w:szCs w:val="20"/>
                    </w:rPr>
                  </w:pPr>
                  <w:r w:rsidRPr="0001655C">
                    <w:rPr>
                      <w:i/>
                      <w:sz w:val="20"/>
                      <w:szCs w:val="20"/>
                    </w:rPr>
                    <w:t>Real-Time Net Power Consumption from Controllable Load Resources for the QSE</w:t>
                  </w:r>
                  <w:r w:rsidRPr="0001655C">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c>
            </w:tr>
          </w:tbl>
          <w:p w14:paraId="222B65E5" w14:textId="77777777" w:rsidR="0001655C" w:rsidRPr="0001655C" w:rsidRDefault="0001655C" w:rsidP="0001655C">
            <w:pPr>
              <w:spacing w:after="60"/>
              <w:rPr>
                <w:i/>
                <w:sz w:val="20"/>
                <w:szCs w:val="20"/>
              </w:rPr>
            </w:pPr>
          </w:p>
        </w:tc>
      </w:tr>
      <w:tr w:rsidR="0001655C" w:rsidRPr="0001655C" w14:paraId="5B221B47" w14:textId="77777777" w:rsidTr="003B71DB">
        <w:trPr>
          <w:cantSplit/>
          <w:trHeight w:val="728"/>
        </w:trPr>
        <w:tc>
          <w:tcPr>
            <w:tcW w:w="1312" w:type="pct"/>
            <w:tcBorders>
              <w:bottom w:val="single" w:sz="4" w:space="0" w:color="auto"/>
            </w:tcBorders>
          </w:tcPr>
          <w:p w14:paraId="2EACD056" w14:textId="77777777" w:rsidR="0001655C" w:rsidRPr="0001655C" w:rsidRDefault="0001655C" w:rsidP="0001655C">
            <w:pPr>
              <w:spacing w:after="60"/>
              <w:rPr>
                <w:sz w:val="20"/>
                <w:szCs w:val="20"/>
              </w:rPr>
            </w:pPr>
            <w:r w:rsidRPr="0001655C">
              <w:rPr>
                <w:sz w:val="20"/>
                <w:szCs w:val="20"/>
              </w:rPr>
              <w:lastRenderedPageBreak/>
              <w:t xml:space="preserve">RTCLRLPCR </w:t>
            </w:r>
            <w:r w:rsidRPr="0001655C">
              <w:rPr>
                <w:i/>
                <w:sz w:val="20"/>
                <w:szCs w:val="20"/>
                <w:vertAlign w:val="subscript"/>
              </w:rPr>
              <w:t>q, r, p</w:t>
            </w:r>
          </w:p>
        </w:tc>
        <w:tc>
          <w:tcPr>
            <w:tcW w:w="789" w:type="pct"/>
            <w:tcBorders>
              <w:bottom w:val="single" w:sz="4" w:space="0" w:color="auto"/>
            </w:tcBorders>
          </w:tcPr>
          <w:p w14:paraId="36C14B22"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306C33AA" w14:textId="77777777" w:rsidR="0001655C" w:rsidRPr="0001655C" w:rsidRDefault="0001655C" w:rsidP="0001655C">
            <w:pPr>
              <w:spacing w:after="60"/>
              <w:rPr>
                <w:i/>
                <w:sz w:val="20"/>
                <w:szCs w:val="18"/>
              </w:rPr>
            </w:pPr>
            <w:r w:rsidRPr="0001655C">
              <w:rPr>
                <w:i/>
                <w:sz w:val="20"/>
                <w:szCs w:val="18"/>
              </w:rPr>
              <w:t>Real-Time Low Power Consumption for the Controllable Load Resource—</w:t>
            </w:r>
            <w:r w:rsidRPr="0001655C">
              <w:rPr>
                <w:sz w:val="20"/>
                <w:szCs w:val="18"/>
              </w:rPr>
              <w:t xml:space="preserve">The Real-Time LPC from the Controllable Load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12F1D040" w14:textId="77777777" w:rsidTr="003B71DB">
              <w:trPr>
                <w:trHeight w:val="206"/>
              </w:trPr>
              <w:tc>
                <w:tcPr>
                  <w:tcW w:w="9576" w:type="dxa"/>
                  <w:shd w:val="pct12" w:color="auto" w:fill="auto"/>
                </w:tcPr>
                <w:p w14:paraId="4206D234"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1ABAFFBE" w14:textId="77777777" w:rsidR="0001655C" w:rsidRPr="0001655C" w:rsidRDefault="0001655C" w:rsidP="0001655C">
                  <w:pPr>
                    <w:spacing w:after="60"/>
                    <w:rPr>
                      <w:i/>
                      <w:sz w:val="20"/>
                      <w:szCs w:val="20"/>
                    </w:rPr>
                  </w:pPr>
                  <w:r w:rsidRPr="0001655C">
                    <w:rPr>
                      <w:i/>
                      <w:sz w:val="20"/>
                      <w:szCs w:val="18"/>
                    </w:rPr>
                    <w:t>Real-Time Low Power Consumption for the Controllable Load Resource—</w:t>
                  </w:r>
                  <w:r w:rsidRPr="0001655C">
                    <w:rPr>
                      <w:sz w:val="20"/>
                      <w:szCs w:val="18"/>
                    </w:rPr>
                    <w:t xml:space="preserve">The Real-Time LPC from the Controllable Load Resource </w:t>
                  </w:r>
                  <w:r w:rsidRPr="0001655C">
                    <w:rPr>
                      <w:sz w:val="20"/>
                      <w:szCs w:val="20"/>
                    </w:rPr>
                    <w:t>or modeled Controllable Load Resource associated with an ESR,</w:t>
                  </w:r>
                  <w:r w:rsidRPr="0001655C">
                    <w:rPr>
                      <w:sz w:val="20"/>
                      <w:szCs w:val="18"/>
                    </w:rPr>
                    <w:t xml:space="preserv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c>
            </w:tr>
          </w:tbl>
          <w:p w14:paraId="61CEF1E0" w14:textId="77777777" w:rsidR="0001655C" w:rsidRPr="0001655C" w:rsidRDefault="0001655C" w:rsidP="0001655C">
            <w:pPr>
              <w:spacing w:after="60"/>
              <w:rPr>
                <w:i/>
                <w:sz w:val="20"/>
                <w:szCs w:val="18"/>
              </w:rPr>
            </w:pPr>
          </w:p>
        </w:tc>
      </w:tr>
      <w:tr w:rsidR="0001655C" w:rsidRPr="0001655C" w14:paraId="65C96065" w14:textId="77777777" w:rsidTr="003B71DB">
        <w:trPr>
          <w:cantSplit/>
        </w:trPr>
        <w:tc>
          <w:tcPr>
            <w:tcW w:w="1312" w:type="pct"/>
            <w:tcBorders>
              <w:bottom w:val="single" w:sz="4" w:space="0" w:color="auto"/>
            </w:tcBorders>
          </w:tcPr>
          <w:p w14:paraId="467D6B21" w14:textId="77777777" w:rsidR="0001655C" w:rsidRPr="0001655C" w:rsidRDefault="0001655C" w:rsidP="0001655C">
            <w:pPr>
              <w:spacing w:after="60"/>
              <w:rPr>
                <w:sz w:val="20"/>
                <w:szCs w:val="20"/>
              </w:rPr>
            </w:pPr>
            <w:r w:rsidRPr="0001655C">
              <w:rPr>
                <w:sz w:val="20"/>
                <w:szCs w:val="20"/>
              </w:rPr>
              <w:t xml:space="preserve">RTCLRLPC </w:t>
            </w:r>
            <w:r w:rsidRPr="0001655C">
              <w:rPr>
                <w:i/>
                <w:sz w:val="20"/>
                <w:szCs w:val="20"/>
                <w:vertAlign w:val="subscript"/>
              </w:rPr>
              <w:t>q</w:t>
            </w:r>
          </w:p>
        </w:tc>
        <w:tc>
          <w:tcPr>
            <w:tcW w:w="789" w:type="pct"/>
            <w:tcBorders>
              <w:bottom w:val="single" w:sz="4" w:space="0" w:color="auto"/>
            </w:tcBorders>
          </w:tcPr>
          <w:p w14:paraId="54839FE3"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899AB91" w14:textId="77777777" w:rsidR="0001655C" w:rsidRPr="0001655C" w:rsidRDefault="0001655C" w:rsidP="0001655C">
            <w:pPr>
              <w:spacing w:after="60"/>
              <w:rPr>
                <w:i/>
                <w:sz w:val="20"/>
                <w:szCs w:val="20"/>
              </w:rPr>
            </w:pPr>
            <w:r w:rsidRPr="0001655C">
              <w:rPr>
                <w:i/>
                <w:sz w:val="20"/>
                <w:szCs w:val="20"/>
              </w:rPr>
              <w:t>Real-Time Low Power Consumption from Controllable Load Resources for the QSE</w:t>
            </w:r>
            <w:r w:rsidRPr="0001655C">
              <w:rPr>
                <w:sz w:val="20"/>
                <w:szCs w:val="20"/>
              </w:rPr>
              <w:t xml:space="preserve">—The Real-Time LPC from Controllable Load Resources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76533DE6" w14:textId="77777777" w:rsidTr="003B71DB">
              <w:trPr>
                <w:trHeight w:val="206"/>
              </w:trPr>
              <w:tc>
                <w:tcPr>
                  <w:tcW w:w="9576" w:type="dxa"/>
                  <w:shd w:val="pct12" w:color="auto" w:fill="auto"/>
                </w:tcPr>
                <w:p w14:paraId="1A57CD4B"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356B7423" w14:textId="77777777" w:rsidR="0001655C" w:rsidRPr="0001655C" w:rsidRDefault="0001655C" w:rsidP="0001655C">
                  <w:pPr>
                    <w:spacing w:after="60"/>
                    <w:rPr>
                      <w:i/>
                      <w:sz w:val="20"/>
                      <w:szCs w:val="20"/>
                    </w:rPr>
                  </w:pPr>
                  <w:r w:rsidRPr="0001655C">
                    <w:rPr>
                      <w:i/>
                      <w:sz w:val="20"/>
                      <w:szCs w:val="20"/>
                    </w:rPr>
                    <w:t>Real-Time Low Power Consumption from Controllable Load Resources for the QSE</w:t>
                  </w:r>
                  <w:r w:rsidRPr="0001655C">
                    <w:rPr>
                      <w:sz w:val="20"/>
                      <w:szCs w:val="20"/>
                    </w:rPr>
                    <w:t xml:space="preserve">—The Real-Time LPC from Controllable Load Resources, not including modeled Controllable Load Resources associated with ESRs,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c>
            </w:tr>
          </w:tbl>
          <w:p w14:paraId="727AA2ED" w14:textId="77777777" w:rsidR="0001655C" w:rsidRPr="0001655C" w:rsidRDefault="0001655C" w:rsidP="0001655C">
            <w:pPr>
              <w:spacing w:after="60"/>
              <w:rPr>
                <w:i/>
                <w:sz w:val="20"/>
                <w:szCs w:val="20"/>
              </w:rPr>
            </w:pPr>
          </w:p>
        </w:tc>
      </w:tr>
      <w:tr w:rsidR="0001655C" w:rsidRPr="0001655C" w14:paraId="23B4E4D7" w14:textId="77777777" w:rsidTr="003B71DB">
        <w:trPr>
          <w:cantSplit/>
        </w:trPr>
        <w:tc>
          <w:tcPr>
            <w:tcW w:w="1312" w:type="pct"/>
            <w:tcBorders>
              <w:bottom w:val="single" w:sz="4" w:space="0" w:color="auto"/>
            </w:tcBorders>
          </w:tcPr>
          <w:p w14:paraId="7983FE18" w14:textId="77777777" w:rsidR="0001655C" w:rsidRPr="0001655C" w:rsidRDefault="0001655C" w:rsidP="0001655C">
            <w:pPr>
              <w:spacing w:after="60"/>
              <w:rPr>
                <w:sz w:val="20"/>
                <w:szCs w:val="20"/>
              </w:rPr>
            </w:pPr>
            <w:r w:rsidRPr="0001655C">
              <w:rPr>
                <w:sz w:val="20"/>
                <w:szCs w:val="20"/>
              </w:rPr>
              <w:t xml:space="preserve">RTCLRREG </w:t>
            </w:r>
            <w:r w:rsidRPr="0001655C">
              <w:rPr>
                <w:i/>
                <w:sz w:val="20"/>
                <w:szCs w:val="20"/>
                <w:vertAlign w:val="subscript"/>
              </w:rPr>
              <w:t>q</w:t>
            </w:r>
          </w:p>
        </w:tc>
        <w:tc>
          <w:tcPr>
            <w:tcW w:w="789" w:type="pct"/>
            <w:tcBorders>
              <w:bottom w:val="single" w:sz="4" w:space="0" w:color="auto"/>
            </w:tcBorders>
          </w:tcPr>
          <w:p w14:paraId="57B7E524"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4DE6AD2" w14:textId="77777777" w:rsidR="0001655C" w:rsidRPr="0001655C" w:rsidRDefault="0001655C" w:rsidP="0001655C">
            <w:pPr>
              <w:spacing w:after="60"/>
              <w:rPr>
                <w:i/>
                <w:sz w:val="20"/>
                <w:szCs w:val="20"/>
              </w:rPr>
            </w:pPr>
            <w:r w:rsidRPr="0001655C">
              <w:rPr>
                <w:i/>
                <w:sz w:val="20"/>
                <w:szCs w:val="20"/>
              </w:rPr>
              <w:t>Real-Time Controllable Load Resources Regulation-Up Schedule for the QSE</w:t>
            </w:r>
            <w:r w:rsidRPr="0001655C">
              <w:rPr>
                <w:sz w:val="20"/>
                <w:szCs w:val="20"/>
              </w:rPr>
              <w:t xml:space="preserve">—The Real-Time Reg-Up Ancillary Service Schedule from all Controllable Load Resources not available to SCED with Primary Frequency Response for the QSE </w:t>
            </w:r>
            <w:r w:rsidRPr="0001655C">
              <w:rPr>
                <w:i/>
                <w:sz w:val="20"/>
                <w:szCs w:val="20"/>
              </w:rPr>
              <w:t>q</w:t>
            </w:r>
            <w:r w:rsidRPr="0001655C">
              <w:rPr>
                <w:sz w:val="20"/>
                <w:szCs w:val="20"/>
              </w:rPr>
              <w:t>, integrated over the 15-minute Settlement Interval</w:t>
            </w:r>
            <w:r w:rsidRPr="0001655C">
              <w:rPr>
                <w:sz w:val="20"/>
                <w:szCs w:val="18"/>
              </w:rPr>
              <w:t xml:space="preserve"> discounted by the system-wide discount factor</w:t>
            </w:r>
            <w:r w:rsidRPr="0001655C">
              <w:rPr>
                <w:sz w:val="20"/>
                <w:szCs w:val="20"/>
              </w:rPr>
              <w:t>.</w:t>
            </w:r>
          </w:p>
        </w:tc>
      </w:tr>
      <w:tr w:rsidR="0001655C" w:rsidRPr="0001655C" w14:paraId="7B0A5FEC" w14:textId="77777777" w:rsidTr="003B71DB">
        <w:trPr>
          <w:cantSplit/>
        </w:trPr>
        <w:tc>
          <w:tcPr>
            <w:tcW w:w="1312" w:type="pct"/>
            <w:tcBorders>
              <w:bottom w:val="single" w:sz="4" w:space="0" w:color="auto"/>
            </w:tcBorders>
          </w:tcPr>
          <w:p w14:paraId="6DBBCAD1" w14:textId="77777777" w:rsidR="0001655C" w:rsidRPr="0001655C" w:rsidRDefault="0001655C" w:rsidP="0001655C">
            <w:pPr>
              <w:spacing w:after="60"/>
              <w:rPr>
                <w:sz w:val="20"/>
                <w:szCs w:val="20"/>
              </w:rPr>
            </w:pPr>
            <w:r w:rsidRPr="0001655C">
              <w:rPr>
                <w:sz w:val="20"/>
                <w:szCs w:val="20"/>
              </w:rPr>
              <w:t>RTCLRREGR</w:t>
            </w:r>
            <w:r w:rsidRPr="0001655C">
              <w:rPr>
                <w:sz w:val="20"/>
                <w:szCs w:val="20"/>
                <w:vertAlign w:val="subscript"/>
              </w:rPr>
              <w:t xml:space="preserve"> </w:t>
            </w:r>
            <w:r w:rsidRPr="0001655C">
              <w:rPr>
                <w:i/>
                <w:sz w:val="20"/>
                <w:szCs w:val="20"/>
                <w:vertAlign w:val="subscript"/>
              </w:rPr>
              <w:t>q, r, p</w:t>
            </w:r>
          </w:p>
        </w:tc>
        <w:tc>
          <w:tcPr>
            <w:tcW w:w="789" w:type="pct"/>
            <w:tcBorders>
              <w:bottom w:val="single" w:sz="4" w:space="0" w:color="auto"/>
            </w:tcBorders>
          </w:tcPr>
          <w:p w14:paraId="5860B567"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11C0577" w14:textId="77777777" w:rsidR="0001655C" w:rsidRPr="0001655C" w:rsidRDefault="0001655C" w:rsidP="0001655C">
            <w:pPr>
              <w:spacing w:after="60"/>
              <w:rPr>
                <w:i/>
                <w:sz w:val="20"/>
                <w:szCs w:val="18"/>
                <w:lang w:val="pt-BR"/>
              </w:rPr>
            </w:pPr>
            <w:r w:rsidRPr="0001655C">
              <w:rPr>
                <w:i/>
                <w:sz w:val="20"/>
                <w:szCs w:val="18"/>
                <w:lang w:val="pt-BR"/>
              </w:rPr>
              <w:t>Real-Time Controllable Load Resource Regulation-Up Schedule for the Resource</w:t>
            </w:r>
            <w:r w:rsidRPr="0001655C">
              <w:rPr>
                <w:sz w:val="20"/>
                <w:szCs w:val="18"/>
                <w:lang w:val="pt-BR"/>
              </w:rPr>
              <w:t xml:space="preserve">—The </w:t>
            </w:r>
            <w:r w:rsidRPr="0001655C">
              <w:rPr>
                <w:sz w:val="20"/>
                <w:szCs w:val="20"/>
              </w:rPr>
              <w:t>validated</w:t>
            </w:r>
            <w:r w:rsidRPr="0001655C">
              <w:rPr>
                <w:color w:val="FF0000"/>
                <w:sz w:val="20"/>
                <w:szCs w:val="20"/>
              </w:rPr>
              <w:t xml:space="preserve"> </w:t>
            </w:r>
            <w:r w:rsidRPr="0001655C">
              <w:rPr>
                <w:sz w:val="20"/>
                <w:szCs w:val="18"/>
                <w:lang w:val="pt-BR"/>
              </w:rPr>
              <w:t>Real-Time Reg-Up Ancillary Service Schedule for the Controllable Load Resource</w:t>
            </w:r>
            <w:r w:rsidRPr="0001655C">
              <w:rPr>
                <w:sz w:val="20"/>
                <w:szCs w:val="20"/>
              </w:rPr>
              <w:t xml:space="preserve"> not available to SCED</w:t>
            </w:r>
            <w:r w:rsidRPr="0001655C">
              <w:rPr>
                <w:sz w:val="20"/>
                <w:szCs w:val="18"/>
                <w:lang w:val="pt-BR"/>
              </w:rPr>
              <w:t xml:space="preserve"> </w:t>
            </w:r>
            <w:r w:rsidRPr="0001655C">
              <w:rPr>
                <w:i/>
                <w:sz w:val="20"/>
                <w:szCs w:val="18"/>
                <w:lang w:val="pt-BR"/>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lang w:val="pt-BR"/>
              </w:rPr>
              <w:t xml:space="preserve"> with Primary Frequency Response, integrated over the 15-minute Settlement Interval.</w:t>
            </w:r>
          </w:p>
        </w:tc>
      </w:tr>
      <w:tr w:rsidR="0001655C" w:rsidRPr="0001655C" w14:paraId="5B6B9BFC" w14:textId="77777777" w:rsidTr="003B71DB">
        <w:trPr>
          <w:cantSplit/>
        </w:trPr>
        <w:tc>
          <w:tcPr>
            <w:tcW w:w="1312" w:type="pct"/>
          </w:tcPr>
          <w:p w14:paraId="580EDBB1" w14:textId="77777777" w:rsidR="0001655C" w:rsidRPr="0001655C" w:rsidRDefault="0001655C" w:rsidP="0001655C">
            <w:pPr>
              <w:spacing w:after="60"/>
              <w:rPr>
                <w:sz w:val="20"/>
                <w:szCs w:val="20"/>
              </w:rPr>
            </w:pPr>
            <w:r w:rsidRPr="0001655C">
              <w:rPr>
                <w:sz w:val="20"/>
                <w:szCs w:val="20"/>
              </w:rPr>
              <w:t xml:space="preserve">RTMGA </w:t>
            </w:r>
            <w:r w:rsidRPr="0001655C">
              <w:rPr>
                <w:i/>
                <w:sz w:val="20"/>
                <w:szCs w:val="20"/>
                <w:vertAlign w:val="subscript"/>
              </w:rPr>
              <w:t>q, r, p</w:t>
            </w:r>
          </w:p>
        </w:tc>
        <w:tc>
          <w:tcPr>
            <w:tcW w:w="789" w:type="pct"/>
          </w:tcPr>
          <w:p w14:paraId="4D0EF1FD" w14:textId="77777777" w:rsidR="0001655C" w:rsidRPr="0001655C" w:rsidRDefault="0001655C" w:rsidP="0001655C">
            <w:pPr>
              <w:spacing w:after="60"/>
              <w:rPr>
                <w:sz w:val="20"/>
                <w:szCs w:val="20"/>
              </w:rPr>
            </w:pPr>
            <w:r w:rsidRPr="0001655C">
              <w:rPr>
                <w:sz w:val="20"/>
                <w:szCs w:val="20"/>
              </w:rPr>
              <w:t>MWh</w:t>
            </w:r>
          </w:p>
        </w:tc>
        <w:tc>
          <w:tcPr>
            <w:tcW w:w="2899" w:type="pct"/>
          </w:tcPr>
          <w:p w14:paraId="516644D6" w14:textId="77777777" w:rsidR="0001655C" w:rsidRPr="0001655C" w:rsidRDefault="0001655C" w:rsidP="0001655C">
            <w:pPr>
              <w:spacing w:after="60"/>
              <w:rPr>
                <w:i/>
                <w:sz w:val="20"/>
                <w:szCs w:val="20"/>
              </w:rPr>
            </w:pPr>
            <w:r w:rsidRPr="0001655C">
              <w:rPr>
                <w:i/>
                <w:sz w:val="20"/>
                <w:szCs w:val="20"/>
              </w:rPr>
              <w:t>Real-Time Adjusted Metered Generation per QSE per Settlement Point per Resource</w:t>
            </w:r>
            <w:r w:rsidRPr="0001655C">
              <w:rPr>
                <w:sz w:val="20"/>
                <w:szCs w:val="20"/>
              </w:rPr>
              <w:t>—The adjusted metered generation, pursuant to paragraphs (3) and (4) above</w:t>
            </w:r>
            <w:r w:rsidRPr="0001655C">
              <w:rPr>
                <w:sz w:val="20"/>
                <w:szCs w:val="18"/>
              </w:rPr>
              <w:t>,</w:t>
            </w:r>
            <w:r w:rsidRPr="0001655C">
              <w:rPr>
                <w:sz w:val="20"/>
                <w:szCs w:val="20"/>
              </w:rPr>
              <w:t xml:space="preserve"> of Generation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in Real-Time for the 15-minute Settlement Interval.  Where for a Combined Cycle Train, the Resource </w:t>
            </w:r>
            <w:r w:rsidRPr="0001655C">
              <w:rPr>
                <w:i/>
                <w:sz w:val="20"/>
                <w:szCs w:val="20"/>
              </w:rPr>
              <w:t xml:space="preserve">r </w:t>
            </w:r>
            <w:r w:rsidRPr="0001655C">
              <w:rPr>
                <w:sz w:val="20"/>
                <w:szCs w:val="20"/>
              </w:rPr>
              <w:t>is the Combined Cycle Train.</w:t>
            </w:r>
          </w:p>
        </w:tc>
      </w:tr>
      <w:tr w:rsidR="0001655C" w:rsidRPr="0001655C" w14:paraId="2FC1C2D6" w14:textId="77777777" w:rsidTr="003B71DB">
        <w:trPr>
          <w:cantSplit/>
        </w:trPr>
        <w:tc>
          <w:tcPr>
            <w:tcW w:w="1312" w:type="pct"/>
          </w:tcPr>
          <w:p w14:paraId="4A4BEF02" w14:textId="77777777" w:rsidR="0001655C" w:rsidRPr="0001655C" w:rsidRDefault="0001655C" w:rsidP="0001655C">
            <w:pPr>
              <w:spacing w:after="60"/>
              <w:rPr>
                <w:sz w:val="20"/>
                <w:szCs w:val="20"/>
              </w:rPr>
            </w:pPr>
            <w:r w:rsidRPr="0001655C">
              <w:rPr>
                <w:sz w:val="20"/>
                <w:szCs w:val="20"/>
              </w:rPr>
              <w:lastRenderedPageBreak/>
              <w:t xml:space="preserve">RTMGQ </w:t>
            </w:r>
            <w:r w:rsidRPr="0001655C">
              <w:rPr>
                <w:i/>
                <w:sz w:val="20"/>
                <w:szCs w:val="20"/>
                <w:vertAlign w:val="subscript"/>
              </w:rPr>
              <w:t>q</w:t>
            </w:r>
          </w:p>
        </w:tc>
        <w:tc>
          <w:tcPr>
            <w:tcW w:w="789" w:type="pct"/>
          </w:tcPr>
          <w:p w14:paraId="5E1CFF1C" w14:textId="77777777" w:rsidR="0001655C" w:rsidRPr="0001655C" w:rsidRDefault="0001655C" w:rsidP="0001655C">
            <w:pPr>
              <w:spacing w:after="60"/>
              <w:rPr>
                <w:sz w:val="20"/>
                <w:szCs w:val="20"/>
              </w:rPr>
            </w:pPr>
            <w:r w:rsidRPr="0001655C">
              <w:rPr>
                <w:sz w:val="20"/>
                <w:szCs w:val="20"/>
              </w:rPr>
              <w:t>MWh</w:t>
            </w:r>
          </w:p>
        </w:tc>
        <w:tc>
          <w:tcPr>
            <w:tcW w:w="2899" w:type="pct"/>
          </w:tcPr>
          <w:p w14:paraId="1973B7C8" w14:textId="77777777" w:rsidR="0001655C" w:rsidRPr="0001655C" w:rsidRDefault="0001655C" w:rsidP="0001655C">
            <w:pPr>
              <w:spacing w:after="60"/>
              <w:rPr>
                <w:i/>
                <w:sz w:val="20"/>
                <w:szCs w:val="20"/>
              </w:rPr>
            </w:pPr>
            <w:r w:rsidRPr="0001655C">
              <w:rPr>
                <w:i/>
                <w:sz w:val="20"/>
                <w:szCs w:val="18"/>
              </w:rPr>
              <w:t>Real-Time Metered Generation per QSE</w:t>
            </w:r>
            <w:r w:rsidRPr="0001655C">
              <w:rPr>
                <w:sz w:val="20"/>
                <w:szCs w:val="18"/>
              </w:rPr>
              <w:t xml:space="preserve">—The metered generation, </w:t>
            </w:r>
            <w:r w:rsidRPr="0001655C">
              <w:rPr>
                <w:sz w:val="20"/>
                <w:szCs w:val="20"/>
              </w:rPr>
              <w:t xml:space="preserve">discounted by the </w:t>
            </w:r>
            <w:r w:rsidRPr="0001655C">
              <w:rPr>
                <w:sz w:val="20"/>
                <w:szCs w:val="18"/>
              </w:rPr>
              <w:t>system-wide</w:t>
            </w:r>
            <w:r w:rsidRPr="0001655C">
              <w:rPr>
                <w:sz w:val="20"/>
                <w:szCs w:val="20"/>
              </w:rPr>
              <w:t xml:space="preserve"> discount factor,</w:t>
            </w:r>
            <w:r w:rsidRPr="0001655C">
              <w:rPr>
                <w:sz w:val="20"/>
                <w:szCs w:val="18"/>
              </w:rPr>
              <w:t xml:space="preserve"> of all generation Resources represented by QSE </w:t>
            </w:r>
            <w:r w:rsidRPr="0001655C">
              <w:rPr>
                <w:i/>
                <w:sz w:val="20"/>
                <w:szCs w:val="18"/>
              </w:rPr>
              <w:t xml:space="preserve">q </w:t>
            </w:r>
            <w:r w:rsidRPr="0001655C">
              <w:rPr>
                <w:sz w:val="20"/>
                <w:szCs w:val="18"/>
              </w:rPr>
              <w:t xml:space="preserve">in Real-Time for the 15-minute Settlement Interval, </w:t>
            </w:r>
            <w:r w:rsidRPr="0001655C">
              <w:rPr>
                <w:sz w:val="20"/>
                <w:szCs w:val="20"/>
              </w:rPr>
              <w:t>pursuant to paragraphs (3) and (4) above</w:t>
            </w:r>
            <w:r w:rsidRPr="0001655C">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1B83A663" w14:textId="77777777" w:rsidTr="003B71DB">
              <w:trPr>
                <w:trHeight w:val="206"/>
              </w:trPr>
              <w:tc>
                <w:tcPr>
                  <w:tcW w:w="9576" w:type="dxa"/>
                  <w:shd w:val="pct12" w:color="auto" w:fill="auto"/>
                </w:tcPr>
                <w:p w14:paraId="075E28A2"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42499270" w14:textId="77777777" w:rsidR="0001655C" w:rsidRPr="0001655C" w:rsidRDefault="0001655C" w:rsidP="0001655C">
                  <w:pPr>
                    <w:spacing w:after="60"/>
                    <w:rPr>
                      <w:i/>
                      <w:sz w:val="20"/>
                      <w:szCs w:val="20"/>
                    </w:rPr>
                  </w:pPr>
                  <w:r w:rsidRPr="0001655C">
                    <w:rPr>
                      <w:i/>
                      <w:sz w:val="20"/>
                      <w:szCs w:val="18"/>
                    </w:rPr>
                    <w:t>Real-Time Metered Generation per QSE</w:t>
                  </w:r>
                  <w:r w:rsidRPr="0001655C">
                    <w:rPr>
                      <w:sz w:val="20"/>
                      <w:szCs w:val="18"/>
                    </w:rPr>
                    <w:t xml:space="preserve">—The metered generation, </w:t>
                  </w:r>
                  <w:r w:rsidRPr="0001655C">
                    <w:rPr>
                      <w:sz w:val="20"/>
                      <w:szCs w:val="20"/>
                    </w:rPr>
                    <w:t xml:space="preserve">discounted by the </w:t>
                  </w:r>
                  <w:r w:rsidRPr="0001655C">
                    <w:rPr>
                      <w:sz w:val="20"/>
                      <w:szCs w:val="18"/>
                    </w:rPr>
                    <w:t>system-wide</w:t>
                  </w:r>
                  <w:r w:rsidRPr="0001655C">
                    <w:rPr>
                      <w:sz w:val="20"/>
                      <w:szCs w:val="20"/>
                    </w:rPr>
                    <w:t xml:space="preserve"> discount factor,</w:t>
                  </w:r>
                  <w:r w:rsidRPr="0001655C">
                    <w:rPr>
                      <w:sz w:val="20"/>
                      <w:szCs w:val="18"/>
                    </w:rPr>
                    <w:t xml:space="preserve"> of all Generation Resources</w:t>
                  </w:r>
                  <w:r w:rsidRPr="0001655C">
                    <w:rPr>
                      <w:sz w:val="20"/>
                      <w:szCs w:val="20"/>
                    </w:rPr>
                    <w:t>, not including modeled Generation Resources associated with ESRs,</w:t>
                  </w:r>
                  <w:r w:rsidRPr="0001655C">
                    <w:rPr>
                      <w:sz w:val="20"/>
                      <w:szCs w:val="18"/>
                    </w:rPr>
                    <w:t xml:space="preserve"> represented by QSE </w:t>
                  </w:r>
                  <w:r w:rsidRPr="0001655C">
                    <w:rPr>
                      <w:i/>
                      <w:sz w:val="20"/>
                      <w:szCs w:val="18"/>
                    </w:rPr>
                    <w:t xml:space="preserve">q </w:t>
                  </w:r>
                  <w:r w:rsidRPr="0001655C">
                    <w:rPr>
                      <w:sz w:val="20"/>
                      <w:szCs w:val="18"/>
                    </w:rPr>
                    <w:t xml:space="preserve">in Real-Time for the 15-minute Settlement Interval, </w:t>
                  </w:r>
                  <w:r w:rsidRPr="0001655C">
                    <w:rPr>
                      <w:sz w:val="20"/>
                      <w:szCs w:val="20"/>
                    </w:rPr>
                    <w:t>pursuant to paragraphs (3) and (4) above</w:t>
                  </w:r>
                  <w:r w:rsidRPr="0001655C">
                    <w:rPr>
                      <w:sz w:val="20"/>
                      <w:szCs w:val="18"/>
                    </w:rPr>
                    <w:t>.</w:t>
                  </w:r>
                </w:p>
              </w:tc>
            </w:tr>
          </w:tbl>
          <w:p w14:paraId="2492D352" w14:textId="77777777" w:rsidR="0001655C" w:rsidRPr="0001655C" w:rsidRDefault="0001655C" w:rsidP="0001655C">
            <w:pPr>
              <w:spacing w:after="60"/>
              <w:rPr>
                <w:i/>
                <w:sz w:val="20"/>
                <w:szCs w:val="20"/>
              </w:rPr>
            </w:pPr>
          </w:p>
        </w:tc>
      </w:tr>
      <w:tr w:rsidR="0001655C" w:rsidRPr="0001655C" w14:paraId="78ED8695" w14:textId="77777777" w:rsidTr="003B71D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01655C" w:rsidRPr="0001655C" w14:paraId="7629FAD7" w14:textId="77777777" w:rsidTr="003B71DB">
              <w:trPr>
                <w:trHeight w:val="206"/>
              </w:trPr>
              <w:tc>
                <w:tcPr>
                  <w:tcW w:w="9576" w:type="dxa"/>
                  <w:shd w:val="pct12" w:color="auto" w:fill="auto"/>
                </w:tcPr>
                <w:p w14:paraId="375C619C" w14:textId="77777777" w:rsidR="0001655C" w:rsidRPr="0001655C" w:rsidRDefault="0001655C" w:rsidP="0001655C">
                  <w:pPr>
                    <w:spacing w:before="120" w:after="240"/>
                    <w:rPr>
                      <w:b/>
                      <w:i/>
                      <w:iCs/>
                    </w:rPr>
                  </w:pPr>
                  <w:r w:rsidRPr="0001655C">
                    <w:rPr>
                      <w:b/>
                      <w:i/>
                      <w:iCs/>
                    </w:rPr>
                    <w:t xml:space="preserve">[NPRR987:  Insert the variables “RTESRCAPR </w:t>
                  </w:r>
                  <w:r w:rsidRPr="0001655C">
                    <w:rPr>
                      <w:b/>
                      <w:i/>
                      <w:iCs/>
                      <w:vertAlign w:val="subscript"/>
                    </w:rPr>
                    <w:t>q, g, p</w:t>
                  </w:r>
                  <w:r w:rsidRPr="0001655C">
                    <w:rPr>
                      <w:b/>
                      <w:i/>
                      <w:iCs/>
                    </w:rPr>
                    <w:t xml:space="preserve">”, “RTESRCAP </w:t>
                  </w:r>
                  <w:r w:rsidRPr="0001655C">
                    <w:rPr>
                      <w:b/>
                      <w:i/>
                      <w:iCs/>
                      <w:vertAlign w:val="subscript"/>
                    </w:rPr>
                    <w:t>q</w:t>
                  </w:r>
                  <w:r w:rsidRPr="0001655C">
                    <w:rPr>
                      <w:b/>
                      <w:i/>
                      <w:iCs/>
                    </w:rPr>
                    <w:t xml:space="preserve">”, “SOCT </w:t>
                  </w:r>
                  <w:r w:rsidRPr="0001655C">
                    <w:rPr>
                      <w:b/>
                      <w:i/>
                      <w:iCs/>
                      <w:vertAlign w:val="subscript"/>
                    </w:rPr>
                    <w:t>q, r</w:t>
                  </w:r>
                  <w:r w:rsidRPr="0001655C">
                    <w:rPr>
                      <w:b/>
                      <w:i/>
                      <w:iCs/>
                    </w:rPr>
                    <w:t xml:space="preserve">”, and “SOCOM </w:t>
                  </w:r>
                  <w:r w:rsidRPr="0001655C">
                    <w:rPr>
                      <w:b/>
                      <w:i/>
                      <w:iCs/>
                      <w:vertAlign w:val="subscript"/>
                    </w:rPr>
                    <w:t>q, r</w:t>
                  </w:r>
                  <w:r w:rsidRPr="0001655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01655C" w:rsidRPr="0001655C" w14:paraId="157599CA" w14:textId="77777777" w:rsidTr="003B71DB">
                    <w:trPr>
                      <w:cantSplit/>
                    </w:trPr>
                    <w:tc>
                      <w:tcPr>
                        <w:tcW w:w="1279" w:type="pct"/>
                        <w:tcBorders>
                          <w:bottom w:val="single" w:sz="4" w:space="0" w:color="auto"/>
                        </w:tcBorders>
                      </w:tcPr>
                      <w:p w14:paraId="6E197DA7" w14:textId="77777777" w:rsidR="0001655C" w:rsidRPr="0001655C" w:rsidRDefault="0001655C" w:rsidP="0001655C">
                        <w:pPr>
                          <w:spacing w:after="60"/>
                          <w:rPr>
                            <w:sz w:val="20"/>
                            <w:szCs w:val="20"/>
                          </w:rPr>
                        </w:pPr>
                        <w:r w:rsidRPr="0001655C">
                          <w:rPr>
                            <w:sz w:val="20"/>
                            <w:szCs w:val="20"/>
                          </w:rPr>
                          <w:t xml:space="preserve">RTESRCAPR </w:t>
                        </w:r>
                        <w:r w:rsidRPr="0001655C">
                          <w:rPr>
                            <w:i/>
                            <w:sz w:val="20"/>
                            <w:szCs w:val="20"/>
                            <w:vertAlign w:val="subscript"/>
                          </w:rPr>
                          <w:t>q, g, p</w:t>
                        </w:r>
                      </w:p>
                    </w:tc>
                    <w:tc>
                      <w:tcPr>
                        <w:tcW w:w="623" w:type="pct"/>
                        <w:tcBorders>
                          <w:bottom w:val="single" w:sz="4" w:space="0" w:color="auto"/>
                        </w:tcBorders>
                      </w:tcPr>
                      <w:p w14:paraId="62F663A8" w14:textId="77777777" w:rsidR="0001655C" w:rsidRPr="0001655C" w:rsidRDefault="0001655C" w:rsidP="0001655C">
                        <w:pPr>
                          <w:spacing w:after="60"/>
                          <w:rPr>
                            <w:sz w:val="20"/>
                            <w:szCs w:val="20"/>
                          </w:rPr>
                        </w:pPr>
                        <w:r w:rsidRPr="0001655C">
                          <w:rPr>
                            <w:sz w:val="20"/>
                            <w:szCs w:val="20"/>
                          </w:rPr>
                          <w:t>MWh</w:t>
                        </w:r>
                      </w:p>
                    </w:tc>
                    <w:tc>
                      <w:tcPr>
                        <w:tcW w:w="3098" w:type="pct"/>
                        <w:tcBorders>
                          <w:bottom w:val="single" w:sz="4" w:space="0" w:color="auto"/>
                        </w:tcBorders>
                      </w:tcPr>
                      <w:p w14:paraId="215A04C4" w14:textId="77777777" w:rsidR="0001655C" w:rsidRPr="0001655C" w:rsidRDefault="0001655C" w:rsidP="0001655C">
                        <w:pPr>
                          <w:spacing w:after="60"/>
                          <w:rPr>
                            <w:i/>
                            <w:sz w:val="20"/>
                            <w:szCs w:val="20"/>
                          </w:rPr>
                        </w:pPr>
                        <w:r w:rsidRPr="0001655C">
                          <w:rPr>
                            <w:i/>
                            <w:sz w:val="20"/>
                            <w:szCs w:val="18"/>
                          </w:rPr>
                          <w:t>Real-Time Capacity from an Energy Storage Resource</w:t>
                        </w:r>
                        <w:r w:rsidRPr="0001655C">
                          <w:rPr>
                            <w:sz w:val="20"/>
                            <w:szCs w:val="18"/>
                          </w:rPr>
                          <w:t xml:space="preserve"> –</w:t>
                        </w:r>
                        <w:r w:rsidRPr="0001655C">
                          <w:rPr>
                            <w:i/>
                            <w:sz w:val="20"/>
                            <w:szCs w:val="18"/>
                          </w:rPr>
                          <w:t xml:space="preserve"> </w:t>
                        </w:r>
                        <w:r w:rsidRPr="0001655C">
                          <w:rPr>
                            <w:sz w:val="20"/>
                            <w:szCs w:val="18"/>
                          </w:rPr>
                          <w:t xml:space="preserve">Capacity provided by an ESR </w:t>
                        </w:r>
                        <w:r w:rsidRPr="0001655C">
                          <w:rPr>
                            <w:i/>
                            <w:sz w:val="20"/>
                            <w:szCs w:val="18"/>
                          </w:rPr>
                          <w:t>g</w:t>
                        </w:r>
                        <w:r w:rsidRPr="0001655C">
                          <w:rPr>
                            <w:sz w:val="20"/>
                            <w:szCs w:val="18"/>
                          </w:rPr>
                          <w:t xml:space="preserve">, represented by QSE </w:t>
                        </w:r>
                        <w:r w:rsidRPr="0001655C">
                          <w:rPr>
                            <w:i/>
                            <w:sz w:val="20"/>
                            <w:szCs w:val="18"/>
                          </w:rPr>
                          <w:t>q</w:t>
                        </w:r>
                        <w:r w:rsidRPr="0001655C">
                          <w:rPr>
                            <w:sz w:val="20"/>
                            <w:szCs w:val="20"/>
                          </w:rPr>
                          <w:t xml:space="preserve"> at Resource Node </w:t>
                        </w:r>
                        <w:r w:rsidRPr="0001655C">
                          <w:rPr>
                            <w:i/>
                            <w:sz w:val="20"/>
                            <w:szCs w:val="20"/>
                          </w:rPr>
                          <w:t>p</w:t>
                        </w:r>
                        <w:r w:rsidRPr="0001655C">
                          <w:rPr>
                            <w:i/>
                            <w:sz w:val="20"/>
                            <w:szCs w:val="18"/>
                          </w:rPr>
                          <w:t xml:space="preserve">, </w:t>
                        </w:r>
                        <w:r w:rsidRPr="0001655C">
                          <w:rPr>
                            <w:sz w:val="20"/>
                            <w:szCs w:val="18"/>
                          </w:rPr>
                          <w:t>which considers energy limitations of the ESR and potentially higher contribution when charging for the</w:t>
                        </w:r>
                        <w:r w:rsidRPr="0001655C">
                          <w:rPr>
                            <w:sz w:val="20"/>
                            <w:szCs w:val="20"/>
                          </w:rPr>
                          <w:t>15-minute Settlement Interval</w:t>
                        </w:r>
                        <w:r w:rsidRPr="0001655C">
                          <w:rPr>
                            <w:i/>
                            <w:sz w:val="20"/>
                            <w:szCs w:val="18"/>
                          </w:rPr>
                          <w:t>.</w:t>
                        </w:r>
                      </w:p>
                    </w:tc>
                  </w:tr>
                  <w:tr w:rsidR="0001655C" w:rsidRPr="0001655C" w14:paraId="056DCBDA" w14:textId="77777777" w:rsidTr="003B71DB">
                    <w:trPr>
                      <w:cantSplit/>
                    </w:trPr>
                    <w:tc>
                      <w:tcPr>
                        <w:tcW w:w="1279" w:type="pct"/>
                      </w:tcPr>
                      <w:p w14:paraId="5B9991E7" w14:textId="77777777" w:rsidR="0001655C" w:rsidRPr="0001655C" w:rsidRDefault="0001655C" w:rsidP="0001655C">
                        <w:pPr>
                          <w:spacing w:after="60"/>
                          <w:rPr>
                            <w:sz w:val="20"/>
                            <w:szCs w:val="20"/>
                          </w:rPr>
                        </w:pPr>
                        <w:r w:rsidRPr="0001655C">
                          <w:rPr>
                            <w:sz w:val="20"/>
                            <w:szCs w:val="20"/>
                          </w:rPr>
                          <w:t xml:space="preserve">RTESRCAP </w:t>
                        </w:r>
                        <w:r w:rsidRPr="0001655C">
                          <w:rPr>
                            <w:i/>
                            <w:sz w:val="20"/>
                            <w:szCs w:val="20"/>
                            <w:vertAlign w:val="subscript"/>
                          </w:rPr>
                          <w:t>q</w:t>
                        </w:r>
                      </w:p>
                    </w:tc>
                    <w:tc>
                      <w:tcPr>
                        <w:tcW w:w="623" w:type="pct"/>
                      </w:tcPr>
                      <w:p w14:paraId="2D7F3B9D" w14:textId="77777777" w:rsidR="0001655C" w:rsidRPr="0001655C" w:rsidRDefault="0001655C" w:rsidP="0001655C">
                        <w:pPr>
                          <w:spacing w:after="60"/>
                          <w:rPr>
                            <w:sz w:val="20"/>
                            <w:szCs w:val="20"/>
                          </w:rPr>
                        </w:pPr>
                        <w:r w:rsidRPr="0001655C">
                          <w:rPr>
                            <w:sz w:val="20"/>
                            <w:szCs w:val="20"/>
                          </w:rPr>
                          <w:t>MWh</w:t>
                        </w:r>
                      </w:p>
                    </w:tc>
                    <w:tc>
                      <w:tcPr>
                        <w:tcW w:w="3098" w:type="pct"/>
                      </w:tcPr>
                      <w:p w14:paraId="051EB0B5" w14:textId="77777777" w:rsidR="0001655C" w:rsidRPr="0001655C" w:rsidRDefault="0001655C" w:rsidP="0001655C">
                        <w:pPr>
                          <w:spacing w:after="60"/>
                          <w:rPr>
                            <w:i/>
                            <w:sz w:val="20"/>
                            <w:szCs w:val="20"/>
                          </w:rPr>
                        </w:pPr>
                        <w:r w:rsidRPr="0001655C">
                          <w:rPr>
                            <w:i/>
                            <w:sz w:val="20"/>
                            <w:szCs w:val="18"/>
                          </w:rPr>
                          <w:t xml:space="preserve">Real-Time Capacity from Energy Storage Resources per QSE – </w:t>
                        </w:r>
                        <w:r w:rsidRPr="0001655C">
                          <w:rPr>
                            <w:sz w:val="20"/>
                            <w:szCs w:val="18"/>
                          </w:rPr>
                          <w:t xml:space="preserve">Capacity provided by all ESRs, represented by QSE </w:t>
                        </w:r>
                        <w:r w:rsidRPr="0001655C">
                          <w:rPr>
                            <w:i/>
                            <w:sz w:val="20"/>
                            <w:szCs w:val="18"/>
                          </w:rPr>
                          <w:t>q</w:t>
                        </w:r>
                        <w:r w:rsidRPr="0001655C">
                          <w:rPr>
                            <w:sz w:val="20"/>
                            <w:szCs w:val="18"/>
                          </w:rPr>
                          <w:t>,</w:t>
                        </w:r>
                        <w:r w:rsidRPr="0001655C">
                          <w:rPr>
                            <w:sz w:val="20"/>
                            <w:szCs w:val="20"/>
                          </w:rPr>
                          <w:t xml:space="preserve"> for the 15-minute Settlement Interval</w:t>
                        </w:r>
                        <w:r w:rsidRPr="0001655C">
                          <w:rPr>
                            <w:sz w:val="20"/>
                            <w:szCs w:val="18"/>
                          </w:rPr>
                          <w:t xml:space="preserve">. </w:t>
                        </w:r>
                      </w:p>
                    </w:tc>
                  </w:tr>
                  <w:tr w:rsidR="0001655C" w:rsidRPr="0001655C" w14:paraId="3F9E2E60" w14:textId="77777777" w:rsidTr="003B71DB">
                    <w:trPr>
                      <w:cantSplit/>
                    </w:trPr>
                    <w:tc>
                      <w:tcPr>
                        <w:tcW w:w="1279" w:type="pct"/>
                      </w:tcPr>
                      <w:p w14:paraId="6032113B" w14:textId="77777777" w:rsidR="0001655C" w:rsidRPr="0001655C" w:rsidRDefault="0001655C" w:rsidP="0001655C">
                        <w:pPr>
                          <w:spacing w:after="60"/>
                          <w:rPr>
                            <w:sz w:val="20"/>
                            <w:szCs w:val="20"/>
                          </w:rPr>
                        </w:pPr>
                        <w:r w:rsidRPr="0001655C">
                          <w:rPr>
                            <w:sz w:val="20"/>
                            <w:szCs w:val="20"/>
                          </w:rPr>
                          <w:t xml:space="preserve">SOCT </w:t>
                        </w:r>
                        <w:r w:rsidRPr="0001655C">
                          <w:rPr>
                            <w:i/>
                            <w:sz w:val="20"/>
                            <w:szCs w:val="20"/>
                            <w:vertAlign w:val="subscript"/>
                          </w:rPr>
                          <w:t>q, r</w:t>
                        </w:r>
                      </w:p>
                    </w:tc>
                    <w:tc>
                      <w:tcPr>
                        <w:tcW w:w="623" w:type="pct"/>
                      </w:tcPr>
                      <w:p w14:paraId="7BCBF69F" w14:textId="77777777" w:rsidR="0001655C" w:rsidRPr="0001655C" w:rsidRDefault="0001655C" w:rsidP="0001655C">
                        <w:pPr>
                          <w:spacing w:after="60"/>
                          <w:rPr>
                            <w:sz w:val="20"/>
                            <w:szCs w:val="20"/>
                          </w:rPr>
                        </w:pPr>
                        <w:r w:rsidRPr="0001655C">
                          <w:rPr>
                            <w:sz w:val="20"/>
                            <w:szCs w:val="20"/>
                          </w:rPr>
                          <w:t>MWh</w:t>
                        </w:r>
                      </w:p>
                    </w:tc>
                    <w:tc>
                      <w:tcPr>
                        <w:tcW w:w="3098" w:type="pct"/>
                      </w:tcPr>
                      <w:p w14:paraId="5AC12B12" w14:textId="77777777" w:rsidR="0001655C" w:rsidRPr="0001655C" w:rsidRDefault="0001655C" w:rsidP="0001655C">
                        <w:pPr>
                          <w:spacing w:after="60"/>
                          <w:rPr>
                            <w:i/>
                            <w:sz w:val="20"/>
                            <w:szCs w:val="20"/>
                          </w:rPr>
                        </w:pPr>
                        <w:r w:rsidRPr="0001655C">
                          <w:rPr>
                            <w:i/>
                            <w:sz w:val="20"/>
                            <w:szCs w:val="20"/>
                          </w:rPr>
                          <w:t xml:space="preserve">State of Charge Telemetered by an Energy Storage Resource – </w:t>
                        </w:r>
                        <w:r w:rsidRPr="0001655C">
                          <w:rPr>
                            <w:sz w:val="20"/>
                            <w:szCs w:val="20"/>
                          </w:rPr>
                          <w:t xml:space="preserve">The average telemetered state of charge of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over the 15-minute Settlement Interval.</w:t>
                        </w:r>
                      </w:p>
                    </w:tc>
                  </w:tr>
                  <w:tr w:rsidR="0001655C" w:rsidRPr="0001655C" w14:paraId="71AB66A5" w14:textId="77777777" w:rsidTr="003B71DB">
                    <w:trPr>
                      <w:cantSplit/>
                    </w:trPr>
                    <w:tc>
                      <w:tcPr>
                        <w:tcW w:w="1279" w:type="pct"/>
                        <w:tcBorders>
                          <w:bottom w:val="single" w:sz="4" w:space="0" w:color="auto"/>
                        </w:tcBorders>
                      </w:tcPr>
                      <w:p w14:paraId="3265F4BD" w14:textId="77777777" w:rsidR="0001655C" w:rsidRPr="0001655C" w:rsidRDefault="0001655C" w:rsidP="0001655C">
                        <w:pPr>
                          <w:spacing w:after="60"/>
                          <w:rPr>
                            <w:sz w:val="20"/>
                            <w:szCs w:val="20"/>
                          </w:rPr>
                        </w:pPr>
                        <w:r w:rsidRPr="0001655C">
                          <w:rPr>
                            <w:sz w:val="20"/>
                            <w:szCs w:val="20"/>
                          </w:rPr>
                          <w:t xml:space="preserve">SOCOM </w:t>
                        </w:r>
                        <w:r w:rsidRPr="0001655C">
                          <w:rPr>
                            <w:i/>
                            <w:sz w:val="20"/>
                            <w:szCs w:val="20"/>
                            <w:vertAlign w:val="subscript"/>
                          </w:rPr>
                          <w:t>q, r</w:t>
                        </w:r>
                      </w:p>
                    </w:tc>
                    <w:tc>
                      <w:tcPr>
                        <w:tcW w:w="623" w:type="pct"/>
                        <w:tcBorders>
                          <w:bottom w:val="single" w:sz="4" w:space="0" w:color="auto"/>
                        </w:tcBorders>
                      </w:tcPr>
                      <w:p w14:paraId="0C6AC4AA" w14:textId="77777777" w:rsidR="0001655C" w:rsidRPr="0001655C" w:rsidRDefault="0001655C" w:rsidP="0001655C">
                        <w:pPr>
                          <w:spacing w:after="60"/>
                          <w:rPr>
                            <w:sz w:val="20"/>
                            <w:szCs w:val="20"/>
                          </w:rPr>
                        </w:pPr>
                        <w:r w:rsidRPr="0001655C">
                          <w:rPr>
                            <w:sz w:val="20"/>
                            <w:szCs w:val="20"/>
                          </w:rPr>
                          <w:t>MWh</w:t>
                        </w:r>
                      </w:p>
                    </w:tc>
                    <w:tc>
                      <w:tcPr>
                        <w:tcW w:w="3098" w:type="pct"/>
                        <w:tcBorders>
                          <w:bottom w:val="single" w:sz="4" w:space="0" w:color="auto"/>
                        </w:tcBorders>
                      </w:tcPr>
                      <w:p w14:paraId="7707649A" w14:textId="77777777" w:rsidR="0001655C" w:rsidRPr="0001655C" w:rsidRDefault="0001655C" w:rsidP="0001655C">
                        <w:pPr>
                          <w:spacing w:after="60"/>
                          <w:rPr>
                            <w:i/>
                            <w:sz w:val="20"/>
                            <w:szCs w:val="20"/>
                          </w:rPr>
                        </w:pPr>
                        <w:r w:rsidRPr="0001655C">
                          <w:rPr>
                            <w:i/>
                            <w:sz w:val="20"/>
                            <w:szCs w:val="20"/>
                          </w:rPr>
                          <w:t>State of Charge Operating Minimum for an Energy Storage Resource</w:t>
                        </w:r>
                        <w:r w:rsidRPr="0001655C">
                          <w:rPr>
                            <w:sz w:val="20"/>
                            <w:szCs w:val="20"/>
                          </w:rPr>
                          <w:t xml:space="preserve"> –The average telemetered state of charge operating minimum of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over the 15-minute Settlement Interval.</w:t>
                        </w:r>
                      </w:p>
                    </w:tc>
                  </w:tr>
                </w:tbl>
                <w:p w14:paraId="578DCE23" w14:textId="77777777" w:rsidR="0001655C" w:rsidRPr="0001655C" w:rsidRDefault="0001655C" w:rsidP="0001655C">
                  <w:pPr>
                    <w:spacing w:after="60"/>
                    <w:rPr>
                      <w:i/>
                      <w:sz w:val="20"/>
                      <w:szCs w:val="20"/>
                    </w:rPr>
                  </w:pPr>
                </w:p>
              </w:tc>
            </w:tr>
          </w:tbl>
          <w:p w14:paraId="4388FA0C" w14:textId="77777777" w:rsidR="0001655C" w:rsidRPr="0001655C" w:rsidRDefault="0001655C" w:rsidP="0001655C">
            <w:pPr>
              <w:spacing w:after="60"/>
              <w:rPr>
                <w:i/>
                <w:sz w:val="20"/>
                <w:szCs w:val="20"/>
              </w:rPr>
            </w:pPr>
          </w:p>
        </w:tc>
      </w:tr>
      <w:tr w:rsidR="0001655C" w:rsidRPr="0001655C" w14:paraId="229E501D" w14:textId="77777777" w:rsidTr="003B71DB">
        <w:trPr>
          <w:cantSplit/>
        </w:trPr>
        <w:tc>
          <w:tcPr>
            <w:tcW w:w="1312" w:type="pct"/>
          </w:tcPr>
          <w:p w14:paraId="4B50F55E" w14:textId="77777777" w:rsidR="0001655C" w:rsidRPr="0001655C" w:rsidRDefault="0001655C" w:rsidP="0001655C">
            <w:pPr>
              <w:spacing w:after="60"/>
              <w:rPr>
                <w:i/>
                <w:sz w:val="20"/>
                <w:szCs w:val="20"/>
              </w:rPr>
            </w:pPr>
            <w:r w:rsidRPr="0001655C">
              <w:rPr>
                <w:sz w:val="20"/>
                <w:szCs w:val="20"/>
              </w:rPr>
              <w:t>RTASOFFIMB</w:t>
            </w:r>
            <w:r w:rsidRPr="0001655C">
              <w:rPr>
                <w:i/>
                <w:sz w:val="20"/>
                <w:szCs w:val="20"/>
                <w:vertAlign w:val="subscript"/>
              </w:rPr>
              <w:t xml:space="preserve"> q</w:t>
            </w:r>
          </w:p>
        </w:tc>
        <w:tc>
          <w:tcPr>
            <w:tcW w:w="789" w:type="pct"/>
          </w:tcPr>
          <w:p w14:paraId="7BE1FF12" w14:textId="77777777" w:rsidR="0001655C" w:rsidRPr="0001655C" w:rsidRDefault="0001655C" w:rsidP="0001655C">
            <w:pPr>
              <w:spacing w:after="60"/>
              <w:rPr>
                <w:sz w:val="20"/>
                <w:szCs w:val="20"/>
              </w:rPr>
            </w:pPr>
            <w:r w:rsidRPr="0001655C">
              <w:rPr>
                <w:sz w:val="20"/>
                <w:szCs w:val="20"/>
              </w:rPr>
              <w:t>MWh</w:t>
            </w:r>
          </w:p>
        </w:tc>
        <w:tc>
          <w:tcPr>
            <w:tcW w:w="2899" w:type="pct"/>
          </w:tcPr>
          <w:p w14:paraId="28035345" w14:textId="77777777" w:rsidR="0001655C" w:rsidRPr="0001655C" w:rsidRDefault="0001655C" w:rsidP="0001655C">
            <w:pPr>
              <w:spacing w:after="60"/>
              <w:rPr>
                <w:sz w:val="20"/>
                <w:szCs w:val="20"/>
              </w:rPr>
            </w:pPr>
            <w:r w:rsidRPr="0001655C">
              <w:rPr>
                <w:i/>
                <w:sz w:val="20"/>
                <w:szCs w:val="20"/>
              </w:rPr>
              <w:t>Real-Time Ancillary Service Off-Line Reserve Imbalance for the QSE</w:t>
            </w:r>
            <w:r w:rsidRPr="0001655C">
              <w:rPr>
                <w:sz w:val="20"/>
                <w:szCs w:val="20"/>
              </w:rPr>
              <w:sym w:font="Symbol" w:char="F0BE"/>
            </w:r>
            <w:r w:rsidRPr="0001655C">
              <w:rPr>
                <w:sz w:val="20"/>
                <w:szCs w:val="20"/>
              </w:rPr>
              <w:t xml:space="preserve">The Real-Time Ancillary Service Off-Line reserve imbalance for the QSE </w:t>
            </w:r>
            <w:r w:rsidRPr="0001655C">
              <w:rPr>
                <w:i/>
                <w:sz w:val="20"/>
                <w:szCs w:val="20"/>
              </w:rPr>
              <w:t>q</w:t>
            </w:r>
            <w:r w:rsidRPr="0001655C">
              <w:rPr>
                <w:sz w:val="20"/>
                <w:szCs w:val="20"/>
              </w:rPr>
              <w:t xml:space="preserve">, for each 15-minute Settlement Interval.  </w:t>
            </w:r>
          </w:p>
        </w:tc>
      </w:tr>
      <w:tr w:rsidR="0001655C" w:rsidRPr="0001655C" w14:paraId="0FB9523B" w14:textId="77777777" w:rsidTr="003B71DB">
        <w:trPr>
          <w:cantSplit/>
        </w:trPr>
        <w:tc>
          <w:tcPr>
            <w:tcW w:w="1312" w:type="pct"/>
          </w:tcPr>
          <w:p w14:paraId="2E743E68" w14:textId="77777777" w:rsidR="0001655C" w:rsidRPr="0001655C" w:rsidRDefault="0001655C" w:rsidP="0001655C">
            <w:pPr>
              <w:spacing w:after="60"/>
              <w:rPr>
                <w:i/>
                <w:sz w:val="20"/>
                <w:szCs w:val="20"/>
              </w:rPr>
            </w:pPr>
            <w:r w:rsidRPr="0001655C">
              <w:rPr>
                <w:sz w:val="20"/>
                <w:szCs w:val="20"/>
              </w:rPr>
              <w:lastRenderedPageBreak/>
              <w:t>RTOFFCAP</w:t>
            </w:r>
            <w:r w:rsidRPr="0001655C">
              <w:rPr>
                <w:i/>
                <w:sz w:val="20"/>
                <w:szCs w:val="20"/>
                <w:vertAlign w:val="subscript"/>
              </w:rPr>
              <w:t xml:space="preserve"> q</w:t>
            </w:r>
            <w:r w:rsidRPr="0001655C">
              <w:rPr>
                <w:sz w:val="20"/>
                <w:szCs w:val="20"/>
              </w:rPr>
              <w:t xml:space="preserve">  </w:t>
            </w:r>
          </w:p>
        </w:tc>
        <w:tc>
          <w:tcPr>
            <w:tcW w:w="789" w:type="pct"/>
          </w:tcPr>
          <w:p w14:paraId="3C8AD567" w14:textId="77777777" w:rsidR="0001655C" w:rsidRPr="0001655C" w:rsidRDefault="0001655C" w:rsidP="0001655C">
            <w:pPr>
              <w:spacing w:after="60"/>
              <w:rPr>
                <w:sz w:val="20"/>
                <w:szCs w:val="20"/>
              </w:rPr>
            </w:pPr>
            <w:r w:rsidRPr="0001655C">
              <w:rPr>
                <w:sz w:val="20"/>
                <w:szCs w:val="20"/>
              </w:rPr>
              <w:t>MWh</w:t>
            </w:r>
          </w:p>
        </w:tc>
        <w:tc>
          <w:tcPr>
            <w:tcW w:w="2899" w:type="pct"/>
          </w:tcPr>
          <w:p w14:paraId="35299E0B" w14:textId="77777777" w:rsidR="0001655C" w:rsidRPr="0001655C" w:rsidRDefault="0001655C" w:rsidP="0001655C">
            <w:pPr>
              <w:spacing w:after="60"/>
              <w:rPr>
                <w:sz w:val="20"/>
                <w:szCs w:val="20"/>
              </w:rPr>
            </w:pPr>
            <w:r w:rsidRPr="0001655C">
              <w:rPr>
                <w:i/>
                <w:sz w:val="20"/>
                <w:szCs w:val="20"/>
              </w:rPr>
              <w:t>Real-Time Off-Line Reserve Capacity for the QSE</w:t>
            </w:r>
            <w:r w:rsidRPr="0001655C">
              <w:rPr>
                <w:sz w:val="20"/>
                <w:szCs w:val="20"/>
              </w:rPr>
              <w:sym w:font="Symbol" w:char="F0BE"/>
            </w:r>
            <w:r w:rsidRPr="0001655C">
              <w:rPr>
                <w:sz w:val="20"/>
                <w:szCs w:val="20"/>
              </w:rPr>
              <w:t xml:space="preserve">The Real-Time reserve capacity of Off-Line Resources available for the QSE </w:t>
            </w:r>
            <w:r w:rsidRPr="0001655C">
              <w:rPr>
                <w:i/>
                <w:sz w:val="20"/>
                <w:szCs w:val="20"/>
              </w:rPr>
              <w:t>q</w:t>
            </w:r>
            <w:r w:rsidRPr="0001655C">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3FD00DD7" w14:textId="77777777" w:rsidTr="003B71DB">
              <w:trPr>
                <w:trHeight w:val="206"/>
              </w:trPr>
              <w:tc>
                <w:tcPr>
                  <w:tcW w:w="9576" w:type="dxa"/>
                  <w:shd w:val="pct12" w:color="auto" w:fill="auto"/>
                </w:tcPr>
                <w:p w14:paraId="18A0ECBB"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70A68883" w14:textId="77777777" w:rsidR="0001655C" w:rsidRPr="0001655C" w:rsidRDefault="0001655C" w:rsidP="0001655C">
                  <w:pPr>
                    <w:spacing w:after="60"/>
                    <w:rPr>
                      <w:i/>
                      <w:sz w:val="20"/>
                      <w:szCs w:val="20"/>
                    </w:rPr>
                  </w:pPr>
                  <w:r w:rsidRPr="0001655C">
                    <w:rPr>
                      <w:i/>
                      <w:sz w:val="20"/>
                      <w:szCs w:val="20"/>
                    </w:rPr>
                    <w:t>Real-Time Off-Line Reserve Capacity for the QSE</w:t>
                  </w:r>
                  <w:r w:rsidRPr="0001655C">
                    <w:rPr>
                      <w:sz w:val="20"/>
                      <w:szCs w:val="20"/>
                    </w:rPr>
                    <w:sym w:font="Symbol" w:char="F0BE"/>
                  </w:r>
                  <w:r w:rsidRPr="0001655C">
                    <w:rPr>
                      <w:sz w:val="20"/>
                      <w:szCs w:val="20"/>
                    </w:rPr>
                    <w:t xml:space="preserve">The Real-Time reserve capacity of Off-Line Resources, not including modeled Generation Resources associated with ESRs, available for the QSE </w:t>
                  </w:r>
                  <w:r w:rsidRPr="0001655C">
                    <w:rPr>
                      <w:i/>
                      <w:sz w:val="20"/>
                      <w:szCs w:val="20"/>
                    </w:rPr>
                    <w:t>q</w:t>
                  </w:r>
                  <w:r w:rsidRPr="0001655C">
                    <w:rPr>
                      <w:sz w:val="20"/>
                      <w:szCs w:val="20"/>
                    </w:rPr>
                    <w:t>, for the 15-minute Settlement Interval.</w:t>
                  </w:r>
                </w:p>
              </w:tc>
            </w:tr>
          </w:tbl>
          <w:p w14:paraId="2BAFBB83" w14:textId="77777777" w:rsidR="0001655C" w:rsidRPr="0001655C" w:rsidRDefault="0001655C" w:rsidP="0001655C">
            <w:pPr>
              <w:spacing w:after="60"/>
              <w:rPr>
                <w:sz w:val="20"/>
                <w:szCs w:val="20"/>
              </w:rPr>
            </w:pPr>
          </w:p>
        </w:tc>
      </w:tr>
      <w:tr w:rsidR="0001655C" w:rsidRPr="0001655C" w14:paraId="5F1C815A" w14:textId="77777777" w:rsidTr="003B71DB">
        <w:trPr>
          <w:cantSplit/>
        </w:trPr>
        <w:tc>
          <w:tcPr>
            <w:tcW w:w="1312" w:type="pct"/>
          </w:tcPr>
          <w:p w14:paraId="53945967" w14:textId="77777777" w:rsidR="0001655C" w:rsidRPr="0001655C" w:rsidRDefault="0001655C" w:rsidP="0001655C">
            <w:pPr>
              <w:spacing w:after="60"/>
              <w:rPr>
                <w:sz w:val="20"/>
                <w:szCs w:val="20"/>
              </w:rPr>
            </w:pPr>
            <w:r w:rsidRPr="0001655C">
              <w:rPr>
                <w:sz w:val="20"/>
                <w:szCs w:val="20"/>
              </w:rPr>
              <w:t>RTCST30HSL</w:t>
            </w:r>
            <w:r w:rsidRPr="0001655C">
              <w:rPr>
                <w:i/>
                <w:sz w:val="20"/>
                <w:szCs w:val="20"/>
                <w:vertAlign w:val="subscript"/>
              </w:rPr>
              <w:t xml:space="preserve"> q</w:t>
            </w:r>
          </w:p>
        </w:tc>
        <w:tc>
          <w:tcPr>
            <w:tcW w:w="789" w:type="pct"/>
          </w:tcPr>
          <w:p w14:paraId="7D36B88E" w14:textId="77777777" w:rsidR="0001655C" w:rsidRPr="0001655C" w:rsidRDefault="0001655C" w:rsidP="0001655C">
            <w:pPr>
              <w:spacing w:after="60"/>
              <w:rPr>
                <w:sz w:val="20"/>
                <w:szCs w:val="20"/>
              </w:rPr>
            </w:pPr>
            <w:r w:rsidRPr="0001655C">
              <w:rPr>
                <w:sz w:val="20"/>
                <w:szCs w:val="20"/>
              </w:rPr>
              <w:t>MWh</w:t>
            </w:r>
          </w:p>
        </w:tc>
        <w:tc>
          <w:tcPr>
            <w:tcW w:w="2899" w:type="pct"/>
          </w:tcPr>
          <w:p w14:paraId="37530E42" w14:textId="77777777" w:rsidR="0001655C" w:rsidRPr="0001655C" w:rsidRDefault="0001655C" w:rsidP="0001655C">
            <w:pPr>
              <w:spacing w:after="60"/>
              <w:rPr>
                <w:i/>
                <w:sz w:val="20"/>
                <w:szCs w:val="20"/>
              </w:rPr>
            </w:pPr>
            <w:r w:rsidRPr="0001655C">
              <w:rPr>
                <w:i/>
                <w:sz w:val="20"/>
                <w:szCs w:val="20"/>
              </w:rPr>
              <w:t>Real-Time Generation Resources with Cold Start Available in 30 Minutes</w:t>
            </w:r>
            <w:r w:rsidRPr="0001655C">
              <w:rPr>
                <w:sz w:val="20"/>
                <w:szCs w:val="20"/>
              </w:rPr>
              <w:sym w:font="Symbol" w:char="F0BE"/>
            </w:r>
            <w:r w:rsidRPr="0001655C">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01655C">
              <w:rPr>
                <w:i/>
                <w:sz w:val="20"/>
                <w:szCs w:val="20"/>
              </w:rPr>
              <w:t>q</w:t>
            </w:r>
            <w:r w:rsidRPr="0001655C">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71A5C4FC" w14:textId="77777777" w:rsidTr="003B71DB">
              <w:trPr>
                <w:trHeight w:val="206"/>
              </w:trPr>
              <w:tc>
                <w:tcPr>
                  <w:tcW w:w="9576" w:type="dxa"/>
                  <w:shd w:val="pct12" w:color="auto" w:fill="auto"/>
                </w:tcPr>
                <w:p w14:paraId="0856B865"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01ECB9EF" w14:textId="77777777" w:rsidR="0001655C" w:rsidRPr="0001655C" w:rsidRDefault="0001655C" w:rsidP="0001655C">
                  <w:pPr>
                    <w:spacing w:after="60"/>
                    <w:rPr>
                      <w:i/>
                      <w:sz w:val="20"/>
                      <w:szCs w:val="20"/>
                    </w:rPr>
                  </w:pPr>
                  <w:r w:rsidRPr="0001655C">
                    <w:rPr>
                      <w:i/>
                      <w:sz w:val="20"/>
                      <w:szCs w:val="20"/>
                    </w:rPr>
                    <w:t>Real-Time Generation Resources with Cold Start Available in 30 Minutes</w:t>
                  </w:r>
                  <w:r w:rsidRPr="0001655C">
                    <w:rPr>
                      <w:sz w:val="20"/>
                      <w:szCs w:val="20"/>
                    </w:rPr>
                    <w:sym w:font="Symbol" w:char="F0BE"/>
                  </w:r>
                  <w:r w:rsidRPr="0001655C">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01655C">
                    <w:rPr>
                      <w:i/>
                      <w:sz w:val="20"/>
                      <w:szCs w:val="20"/>
                    </w:rPr>
                    <w:t>q</w:t>
                  </w:r>
                  <w:r w:rsidRPr="0001655C">
                    <w:rPr>
                      <w:sz w:val="20"/>
                      <w:szCs w:val="20"/>
                    </w:rPr>
                    <w:t>, time-weighted over the 15-minute Settlement Interval.</w:t>
                  </w:r>
                </w:p>
              </w:tc>
            </w:tr>
          </w:tbl>
          <w:p w14:paraId="7F82FC78" w14:textId="77777777" w:rsidR="0001655C" w:rsidRPr="0001655C" w:rsidRDefault="0001655C" w:rsidP="0001655C">
            <w:pPr>
              <w:spacing w:after="60"/>
              <w:rPr>
                <w:i/>
                <w:sz w:val="20"/>
                <w:szCs w:val="20"/>
              </w:rPr>
            </w:pPr>
          </w:p>
        </w:tc>
      </w:tr>
      <w:tr w:rsidR="0001655C" w:rsidRPr="0001655C" w14:paraId="5756C608" w14:textId="77777777" w:rsidTr="003B71DB">
        <w:trPr>
          <w:cantSplit/>
        </w:trPr>
        <w:tc>
          <w:tcPr>
            <w:tcW w:w="1312" w:type="pct"/>
            <w:tcBorders>
              <w:bottom w:val="single" w:sz="4" w:space="0" w:color="auto"/>
            </w:tcBorders>
          </w:tcPr>
          <w:p w14:paraId="639B39FA" w14:textId="77777777" w:rsidR="0001655C" w:rsidRPr="0001655C" w:rsidRDefault="0001655C" w:rsidP="0001655C">
            <w:pPr>
              <w:spacing w:after="60"/>
              <w:rPr>
                <w:sz w:val="20"/>
                <w:szCs w:val="20"/>
              </w:rPr>
            </w:pPr>
            <w:r w:rsidRPr="0001655C">
              <w:rPr>
                <w:sz w:val="20"/>
                <w:szCs w:val="20"/>
              </w:rPr>
              <w:t>RTOFFNSHSL</w:t>
            </w:r>
            <w:r w:rsidRPr="0001655C">
              <w:rPr>
                <w:i/>
                <w:sz w:val="20"/>
                <w:szCs w:val="20"/>
                <w:vertAlign w:val="subscript"/>
              </w:rPr>
              <w:t xml:space="preserve"> q</w:t>
            </w:r>
          </w:p>
        </w:tc>
        <w:tc>
          <w:tcPr>
            <w:tcW w:w="789" w:type="pct"/>
            <w:tcBorders>
              <w:bottom w:val="single" w:sz="4" w:space="0" w:color="auto"/>
            </w:tcBorders>
          </w:tcPr>
          <w:p w14:paraId="550C1552"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B9ABB09" w14:textId="77777777" w:rsidR="0001655C" w:rsidRPr="0001655C" w:rsidRDefault="0001655C" w:rsidP="0001655C">
            <w:pPr>
              <w:spacing w:after="60"/>
              <w:rPr>
                <w:i/>
                <w:sz w:val="20"/>
                <w:szCs w:val="20"/>
              </w:rPr>
            </w:pPr>
            <w:r w:rsidRPr="0001655C">
              <w:rPr>
                <w:i/>
                <w:sz w:val="20"/>
                <w:szCs w:val="20"/>
              </w:rPr>
              <w:t>Real-Time Generation Resources with Off-Line Non-Spin Schedule</w:t>
            </w:r>
            <w:r w:rsidRPr="0001655C">
              <w:rPr>
                <w:sz w:val="20"/>
                <w:szCs w:val="20"/>
              </w:rPr>
              <w:sym w:font="Symbol" w:char="F0BE"/>
            </w:r>
            <w:r w:rsidRPr="0001655C">
              <w:rPr>
                <w:sz w:val="20"/>
                <w:szCs w:val="20"/>
              </w:rPr>
              <w:t xml:space="preserve">The Real-Time telemetered HSLs of Off-Line Generation Resources that have telemetered an OFFNS Resource Status for the QSE </w:t>
            </w:r>
            <w:r w:rsidRPr="0001655C">
              <w:rPr>
                <w:i/>
                <w:sz w:val="20"/>
                <w:szCs w:val="20"/>
              </w:rPr>
              <w:t>q</w:t>
            </w:r>
            <w:r w:rsidRPr="0001655C">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305BC0CB" w14:textId="77777777" w:rsidTr="003B71DB">
              <w:trPr>
                <w:trHeight w:val="206"/>
              </w:trPr>
              <w:tc>
                <w:tcPr>
                  <w:tcW w:w="5523" w:type="dxa"/>
                  <w:shd w:val="pct12" w:color="auto" w:fill="auto"/>
                </w:tcPr>
                <w:p w14:paraId="0A0636B8"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2B6DDA48" w14:textId="77777777" w:rsidR="0001655C" w:rsidRPr="0001655C" w:rsidRDefault="0001655C" w:rsidP="0001655C">
                  <w:pPr>
                    <w:spacing w:after="60"/>
                    <w:rPr>
                      <w:i/>
                      <w:sz w:val="20"/>
                      <w:szCs w:val="20"/>
                    </w:rPr>
                  </w:pPr>
                  <w:r w:rsidRPr="0001655C">
                    <w:rPr>
                      <w:i/>
                      <w:sz w:val="20"/>
                      <w:szCs w:val="20"/>
                    </w:rPr>
                    <w:t>Real-Time Generation Resources with Off-Line Non-Spin Schedule</w:t>
                  </w:r>
                  <w:r w:rsidRPr="0001655C">
                    <w:rPr>
                      <w:sz w:val="20"/>
                      <w:szCs w:val="20"/>
                    </w:rPr>
                    <w:sym w:font="Symbol" w:char="F0BE"/>
                  </w:r>
                  <w:r w:rsidRPr="0001655C">
                    <w:rPr>
                      <w:sz w:val="20"/>
                      <w:szCs w:val="20"/>
                    </w:rPr>
                    <w:t xml:space="preserve">The Real-Time telemetered HSLs of Off-Line Generation Resources, not including modeled Generation Resources associated with ESRs, that have telemetered an OFFNS Resource Status for the QSE </w:t>
                  </w:r>
                  <w:r w:rsidRPr="0001655C">
                    <w:rPr>
                      <w:i/>
                      <w:sz w:val="20"/>
                      <w:szCs w:val="20"/>
                    </w:rPr>
                    <w:t>q</w:t>
                  </w:r>
                  <w:r w:rsidRPr="0001655C">
                    <w:rPr>
                      <w:sz w:val="20"/>
                      <w:szCs w:val="20"/>
                    </w:rPr>
                    <w:t>, time-weighted over the 15-minute Settlement Interval.</w:t>
                  </w:r>
                </w:p>
              </w:tc>
            </w:tr>
          </w:tbl>
          <w:p w14:paraId="4AFFEDE8" w14:textId="77777777" w:rsidR="0001655C" w:rsidRPr="0001655C" w:rsidRDefault="0001655C" w:rsidP="0001655C">
            <w:pPr>
              <w:spacing w:after="60"/>
              <w:rPr>
                <w:i/>
                <w:sz w:val="20"/>
                <w:szCs w:val="20"/>
              </w:rPr>
            </w:pPr>
          </w:p>
        </w:tc>
      </w:tr>
      <w:tr w:rsidR="0001655C" w:rsidRPr="0001655C" w14:paraId="5434B270" w14:textId="77777777" w:rsidTr="003B71DB">
        <w:trPr>
          <w:cantSplit/>
        </w:trPr>
        <w:tc>
          <w:tcPr>
            <w:tcW w:w="1312" w:type="pct"/>
          </w:tcPr>
          <w:p w14:paraId="36F7F833" w14:textId="77777777" w:rsidR="0001655C" w:rsidRPr="0001655C" w:rsidRDefault="0001655C" w:rsidP="0001655C">
            <w:pPr>
              <w:spacing w:after="60"/>
              <w:rPr>
                <w:sz w:val="20"/>
                <w:szCs w:val="20"/>
              </w:rPr>
            </w:pPr>
            <w:r w:rsidRPr="0001655C">
              <w:rPr>
                <w:sz w:val="20"/>
                <w:szCs w:val="20"/>
              </w:rPr>
              <w:lastRenderedPageBreak/>
              <w:t xml:space="preserve">RTASOFFR </w:t>
            </w:r>
            <w:r w:rsidRPr="0001655C">
              <w:rPr>
                <w:i/>
                <w:sz w:val="20"/>
                <w:szCs w:val="20"/>
                <w:vertAlign w:val="subscript"/>
              </w:rPr>
              <w:t>q, r, p</w:t>
            </w:r>
          </w:p>
        </w:tc>
        <w:tc>
          <w:tcPr>
            <w:tcW w:w="789" w:type="pct"/>
          </w:tcPr>
          <w:p w14:paraId="61F98774" w14:textId="77777777" w:rsidR="0001655C" w:rsidRPr="0001655C" w:rsidRDefault="0001655C" w:rsidP="0001655C">
            <w:pPr>
              <w:spacing w:after="60"/>
              <w:rPr>
                <w:sz w:val="20"/>
                <w:szCs w:val="20"/>
              </w:rPr>
            </w:pPr>
            <w:r w:rsidRPr="0001655C">
              <w:rPr>
                <w:sz w:val="20"/>
                <w:szCs w:val="20"/>
              </w:rPr>
              <w:t>MWh</w:t>
            </w:r>
          </w:p>
        </w:tc>
        <w:tc>
          <w:tcPr>
            <w:tcW w:w="2899" w:type="pct"/>
          </w:tcPr>
          <w:p w14:paraId="3CCE5F8F" w14:textId="77777777" w:rsidR="0001655C" w:rsidRPr="0001655C" w:rsidRDefault="0001655C" w:rsidP="0001655C">
            <w:pPr>
              <w:spacing w:after="60"/>
              <w:rPr>
                <w:i/>
                <w:sz w:val="20"/>
                <w:szCs w:val="20"/>
              </w:rPr>
            </w:pPr>
            <w:r w:rsidRPr="0001655C">
              <w:rPr>
                <w:i/>
                <w:sz w:val="20"/>
                <w:szCs w:val="18"/>
              </w:rPr>
              <w:t>Real-Time Ancillary Service Schedule for the Off-Line Generation Resource</w:t>
            </w:r>
            <w:r w:rsidRPr="0001655C">
              <w:rPr>
                <w:sz w:val="20"/>
                <w:szCs w:val="18"/>
              </w:rPr>
              <w:sym w:font="Symbol" w:char="F0BE"/>
            </w:r>
            <w:r w:rsidRPr="0001655C">
              <w:rPr>
                <w:sz w:val="20"/>
                <w:szCs w:val="18"/>
              </w:rPr>
              <w:t xml:space="preserve">The </w:t>
            </w:r>
            <w:r w:rsidRPr="0001655C">
              <w:rPr>
                <w:sz w:val="20"/>
                <w:szCs w:val="20"/>
              </w:rPr>
              <w:t xml:space="preserve">validated </w:t>
            </w:r>
            <w:r w:rsidRPr="0001655C">
              <w:rPr>
                <w:sz w:val="20"/>
                <w:szCs w:val="18"/>
              </w:rPr>
              <w:t xml:space="preserve">Real-Time telemetered Ancillary Service Schedule for the Off-Line Generation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integrated over the 15-minute Settlement Interval.</w:t>
            </w:r>
          </w:p>
        </w:tc>
      </w:tr>
      <w:tr w:rsidR="0001655C" w:rsidRPr="0001655C" w14:paraId="76A3012B" w14:textId="77777777" w:rsidTr="003B71DB">
        <w:trPr>
          <w:cantSplit/>
        </w:trPr>
        <w:tc>
          <w:tcPr>
            <w:tcW w:w="1312" w:type="pct"/>
          </w:tcPr>
          <w:p w14:paraId="04AE4317" w14:textId="77777777" w:rsidR="0001655C" w:rsidRPr="0001655C" w:rsidRDefault="0001655C" w:rsidP="0001655C">
            <w:pPr>
              <w:spacing w:after="60"/>
              <w:rPr>
                <w:i/>
                <w:sz w:val="20"/>
                <w:szCs w:val="20"/>
              </w:rPr>
            </w:pPr>
            <w:r w:rsidRPr="0001655C">
              <w:rPr>
                <w:sz w:val="20"/>
                <w:szCs w:val="20"/>
              </w:rPr>
              <w:t xml:space="preserve">RTASOFF </w:t>
            </w:r>
            <w:r w:rsidRPr="0001655C">
              <w:rPr>
                <w:i/>
                <w:sz w:val="20"/>
                <w:szCs w:val="20"/>
                <w:vertAlign w:val="subscript"/>
              </w:rPr>
              <w:t>q</w:t>
            </w:r>
          </w:p>
        </w:tc>
        <w:tc>
          <w:tcPr>
            <w:tcW w:w="789" w:type="pct"/>
          </w:tcPr>
          <w:p w14:paraId="2C507903" w14:textId="77777777" w:rsidR="0001655C" w:rsidRPr="0001655C" w:rsidRDefault="0001655C" w:rsidP="0001655C">
            <w:pPr>
              <w:spacing w:after="60"/>
              <w:rPr>
                <w:sz w:val="20"/>
                <w:szCs w:val="20"/>
              </w:rPr>
            </w:pPr>
            <w:r w:rsidRPr="0001655C">
              <w:rPr>
                <w:sz w:val="20"/>
                <w:szCs w:val="20"/>
              </w:rPr>
              <w:t>MWh</w:t>
            </w:r>
          </w:p>
        </w:tc>
        <w:tc>
          <w:tcPr>
            <w:tcW w:w="2899" w:type="pct"/>
          </w:tcPr>
          <w:p w14:paraId="263F2FA6" w14:textId="77777777" w:rsidR="0001655C" w:rsidRPr="0001655C" w:rsidRDefault="0001655C" w:rsidP="0001655C">
            <w:pPr>
              <w:spacing w:after="60"/>
              <w:rPr>
                <w:sz w:val="20"/>
                <w:szCs w:val="20"/>
              </w:rPr>
            </w:pPr>
            <w:r w:rsidRPr="0001655C">
              <w:rPr>
                <w:i/>
                <w:sz w:val="20"/>
                <w:szCs w:val="20"/>
              </w:rPr>
              <w:t>Real-Time Ancillary Service Schedule for Off-Line Generation Resources for the QSE</w:t>
            </w:r>
            <w:r w:rsidRPr="0001655C">
              <w:rPr>
                <w:sz w:val="20"/>
                <w:szCs w:val="20"/>
              </w:rPr>
              <w:sym w:font="Symbol" w:char="F0BE"/>
            </w:r>
            <w:r w:rsidRPr="0001655C">
              <w:rPr>
                <w:sz w:val="20"/>
                <w:szCs w:val="20"/>
              </w:rPr>
              <w:t xml:space="preserve">The Real-Time telemetered Ancillary Service Schedule for all Off-Line Generation Resources </w:t>
            </w:r>
            <w:r w:rsidRPr="0001655C">
              <w:rPr>
                <w:sz w:val="20"/>
                <w:szCs w:val="18"/>
              </w:rPr>
              <w:t>discounted by the system-wide discount factor</w:t>
            </w:r>
            <w:r w:rsidRPr="0001655C">
              <w:rPr>
                <w:sz w:val="20"/>
                <w:szCs w:val="20"/>
              </w:rPr>
              <w:t xml:space="preserve"> for the QSE </w:t>
            </w:r>
            <w:r w:rsidRPr="0001655C">
              <w:rPr>
                <w:i/>
                <w:sz w:val="20"/>
                <w:szCs w:val="20"/>
              </w:rPr>
              <w:t>q</w:t>
            </w:r>
            <w:r w:rsidRPr="0001655C">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5B5903C6" w14:textId="77777777" w:rsidTr="003B71DB">
              <w:trPr>
                <w:trHeight w:val="206"/>
              </w:trPr>
              <w:tc>
                <w:tcPr>
                  <w:tcW w:w="9576" w:type="dxa"/>
                  <w:shd w:val="pct12" w:color="auto" w:fill="auto"/>
                </w:tcPr>
                <w:p w14:paraId="6113B8B0"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4CA1196B" w14:textId="77777777" w:rsidR="0001655C" w:rsidRPr="0001655C" w:rsidRDefault="0001655C" w:rsidP="0001655C">
                  <w:pPr>
                    <w:spacing w:after="60"/>
                    <w:rPr>
                      <w:i/>
                      <w:sz w:val="20"/>
                      <w:szCs w:val="20"/>
                    </w:rPr>
                  </w:pPr>
                  <w:r w:rsidRPr="0001655C">
                    <w:rPr>
                      <w:i/>
                      <w:sz w:val="20"/>
                      <w:szCs w:val="20"/>
                    </w:rPr>
                    <w:t>Real-Time Ancillary Service Schedule for Off-Line Generation Resources for the QSE</w:t>
                  </w:r>
                  <w:r w:rsidRPr="0001655C">
                    <w:rPr>
                      <w:sz w:val="20"/>
                      <w:szCs w:val="20"/>
                    </w:rPr>
                    <w:sym w:font="Symbol" w:char="F0BE"/>
                  </w:r>
                  <w:r w:rsidRPr="0001655C">
                    <w:rPr>
                      <w:sz w:val="20"/>
                      <w:szCs w:val="20"/>
                    </w:rPr>
                    <w:t xml:space="preserve">The Real-Time telemetered Ancillary Service Schedule for all Off-Line Generation Resources, not including modeled Generation Resources associated with ESRs, </w:t>
                  </w:r>
                  <w:r w:rsidRPr="0001655C">
                    <w:rPr>
                      <w:sz w:val="20"/>
                      <w:szCs w:val="18"/>
                    </w:rPr>
                    <w:t>discounted by the system-wide discount factor</w:t>
                  </w:r>
                  <w:r w:rsidRPr="0001655C">
                    <w:rPr>
                      <w:sz w:val="20"/>
                      <w:szCs w:val="20"/>
                    </w:rPr>
                    <w:t xml:space="preserve"> for the QSE </w:t>
                  </w:r>
                  <w:r w:rsidRPr="0001655C">
                    <w:rPr>
                      <w:i/>
                      <w:sz w:val="20"/>
                      <w:szCs w:val="20"/>
                    </w:rPr>
                    <w:t>q</w:t>
                  </w:r>
                  <w:r w:rsidRPr="0001655C">
                    <w:rPr>
                      <w:sz w:val="20"/>
                      <w:szCs w:val="20"/>
                    </w:rPr>
                    <w:t>, integrated over the 15-minute Settlement Interval.</w:t>
                  </w:r>
                </w:p>
              </w:tc>
            </w:tr>
          </w:tbl>
          <w:p w14:paraId="00F29DF9" w14:textId="77777777" w:rsidR="0001655C" w:rsidRPr="0001655C" w:rsidRDefault="0001655C" w:rsidP="0001655C">
            <w:pPr>
              <w:spacing w:after="60"/>
              <w:rPr>
                <w:sz w:val="20"/>
                <w:szCs w:val="20"/>
              </w:rPr>
            </w:pPr>
          </w:p>
        </w:tc>
      </w:tr>
      <w:tr w:rsidR="0001655C" w:rsidRPr="0001655C" w14:paraId="47040EF0" w14:textId="77777777" w:rsidTr="003B71DB">
        <w:trPr>
          <w:cantSplit/>
        </w:trPr>
        <w:tc>
          <w:tcPr>
            <w:tcW w:w="1312" w:type="pct"/>
          </w:tcPr>
          <w:p w14:paraId="6670B2CD" w14:textId="77777777" w:rsidR="0001655C" w:rsidRPr="0001655C" w:rsidRDefault="0001655C" w:rsidP="0001655C">
            <w:pPr>
              <w:spacing w:after="60"/>
              <w:rPr>
                <w:sz w:val="20"/>
                <w:szCs w:val="20"/>
              </w:rPr>
            </w:pPr>
            <w:r w:rsidRPr="0001655C">
              <w:rPr>
                <w:sz w:val="20"/>
                <w:szCs w:val="20"/>
              </w:rPr>
              <w:t>HRRADJ</w:t>
            </w:r>
            <w:r w:rsidRPr="0001655C">
              <w:rPr>
                <w:i/>
                <w:sz w:val="20"/>
                <w:szCs w:val="20"/>
                <w:vertAlign w:val="subscript"/>
              </w:rPr>
              <w:t xml:space="preserve"> q, r, p</w:t>
            </w:r>
          </w:p>
        </w:tc>
        <w:tc>
          <w:tcPr>
            <w:tcW w:w="789" w:type="pct"/>
          </w:tcPr>
          <w:p w14:paraId="0C88424F" w14:textId="77777777" w:rsidR="0001655C" w:rsidRPr="0001655C" w:rsidRDefault="0001655C" w:rsidP="0001655C">
            <w:pPr>
              <w:spacing w:after="60"/>
              <w:rPr>
                <w:sz w:val="20"/>
                <w:szCs w:val="20"/>
              </w:rPr>
            </w:pPr>
            <w:r w:rsidRPr="0001655C">
              <w:rPr>
                <w:sz w:val="20"/>
                <w:szCs w:val="20"/>
              </w:rPr>
              <w:t xml:space="preserve">MW </w:t>
            </w:r>
          </w:p>
        </w:tc>
        <w:tc>
          <w:tcPr>
            <w:tcW w:w="2899" w:type="pct"/>
          </w:tcPr>
          <w:p w14:paraId="62649063" w14:textId="77777777" w:rsidR="0001655C" w:rsidRPr="0001655C" w:rsidRDefault="0001655C" w:rsidP="0001655C">
            <w:pPr>
              <w:spacing w:after="60"/>
              <w:rPr>
                <w:i/>
                <w:sz w:val="20"/>
                <w:szCs w:val="20"/>
              </w:rPr>
            </w:pPr>
            <w:r w:rsidRPr="0001655C">
              <w:rPr>
                <w:i/>
                <w:sz w:val="20"/>
                <w:szCs w:val="18"/>
              </w:rPr>
              <w:t>Ancillary Service Resource Responsibility Capacity for Responsive Reserve at Adjustment Period—</w:t>
            </w:r>
            <w:r w:rsidRPr="0001655C">
              <w:rPr>
                <w:sz w:val="20"/>
                <w:szCs w:val="18"/>
              </w:rPr>
              <w:t xml:space="preserve">The RRS Ancillary Service Resource Responsibility for the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as seen in the last Current Operating Plan (COP) and Trades Snapshot at the end of the Adjustment Period, for the hour that includes the 15-minute Settlement Interval.</w:t>
            </w:r>
          </w:p>
        </w:tc>
      </w:tr>
      <w:tr w:rsidR="0001655C" w:rsidRPr="0001655C" w14:paraId="222E0F7F" w14:textId="77777777" w:rsidTr="003B71DB">
        <w:trPr>
          <w:cantSplit/>
        </w:trPr>
        <w:tc>
          <w:tcPr>
            <w:tcW w:w="1312" w:type="pct"/>
          </w:tcPr>
          <w:p w14:paraId="01BDF963" w14:textId="77777777" w:rsidR="0001655C" w:rsidRPr="0001655C" w:rsidRDefault="0001655C" w:rsidP="0001655C">
            <w:pPr>
              <w:spacing w:after="60"/>
              <w:rPr>
                <w:sz w:val="20"/>
                <w:szCs w:val="20"/>
              </w:rPr>
            </w:pPr>
            <w:r w:rsidRPr="0001655C">
              <w:rPr>
                <w:sz w:val="20"/>
                <w:szCs w:val="20"/>
              </w:rPr>
              <w:t>HECRADJ</w:t>
            </w:r>
            <w:r w:rsidRPr="0001655C">
              <w:rPr>
                <w:i/>
                <w:sz w:val="20"/>
                <w:szCs w:val="20"/>
                <w:vertAlign w:val="subscript"/>
              </w:rPr>
              <w:t xml:space="preserve"> q, r, p</w:t>
            </w:r>
          </w:p>
        </w:tc>
        <w:tc>
          <w:tcPr>
            <w:tcW w:w="789" w:type="pct"/>
          </w:tcPr>
          <w:p w14:paraId="70150987" w14:textId="77777777" w:rsidR="0001655C" w:rsidRPr="0001655C" w:rsidRDefault="0001655C" w:rsidP="0001655C">
            <w:pPr>
              <w:spacing w:after="60"/>
              <w:rPr>
                <w:sz w:val="20"/>
                <w:szCs w:val="20"/>
              </w:rPr>
            </w:pPr>
            <w:r w:rsidRPr="0001655C">
              <w:rPr>
                <w:sz w:val="20"/>
                <w:szCs w:val="20"/>
              </w:rPr>
              <w:t xml:space="preserve">MW </w:t>
            </w:r>
          </w:p>
        </w:tc>
        <w:tc>
          <w:tcPr>
            <w:tcW w:w="2899" w:type="pct"/>
          </w:tcPr>
          <w:p w14:paraId="721B7395" w14:textId="77777777" w:rsidR="0001655C" w:rsidRPr="0001655C" w:rsidRDefault="0001655C" w:rsidP="0001655C">
            <w:pPr>
              <w:spacing w:after="60"/>
              <w:rPr>
                <w:i/>
                <w:sz w:val="20"/>
                <w:szCs w:val="18"/>
              </w:rPr>
            </w:pPr>
            <w:r w:rsidRPr="0001655C">
              <w:rPr>
                <w:i/>
                <w:sz w:val="20"/>
                <w:szCs w:val="18"/>
              </w:rPr>
              <w:t>Ancillary Service Resource Responsibility Capacity for ERCOT Contingency Reserve Service at Adjustment Period—</w:t>
            </w:r>
            <w:r w:rsidRPr="0001655C">
              <w:rPr>
                <w:sz w:val="20"/>
                <w:szCs w:val="18"/>
              </w:rPr>
              <w:t xml:space="preserve">The ECRS Ancillary Service Resource Responsibility for the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as seen in the last COP and Trades Snapshot at the end of the Adjustment Period, for the hour that includes the 15-minute Settlement Interval.</w:t>
            </w:r>
          </w:p>
        </w:tc>
      </w:tr>
      <w:tr w:rsidR="0001655C" w:rsidRPr="0001655C" w14:paraId="0E1F35FF" w14:textId="77777777" w:rsidTr="003B71DB">
        <w:trPr>
          <w:cantSplit/>
        </w:trPr>
        <w:tc>
          <w:tcPr>
            <w:tcW w:w="1312" w:type="pct"/>
          </w:tcPr>
          <w:p w14:paraId="5C15320F" w14:textId="77777777" w:rsidR="0001655C" w:rsidRPr="0001655C" w:rsidRDefault="0001655C" w:rsidP="0001655C">
            <w:pPr>
              <w:spacing w:after="60"/>
              <w:rPr>
                <w:sz w:val="20"/>
                <w:szCs w:val="20"/>
              </w:rPr>
            </w:pPr>
            <w:r w:rsidRPr="0001655C">
              <w:rPr>
                <w:sz w:val="20"/>
                <w:szCs w:val="20"/>
              </w:rPr>
              <w:t>HRUADJ</w:t>
            </w:r>
            <w:r w:rsidRPr="0001655C">
              <w:rPr>
                <w:i/>
                <w:sz w:val="20"/>
                <w:szCs w:val="20"/>
                <w:vertAlign w:val="subscript"/>
              </w:rPr>
              <w:t xml:space="preserve"> q, r, p</w:t>
            </w:r>
          </w:p>
        </w:tc>
        <w:tc>
          <w:tcPr>
            <w:tcW w:w="789" w:type="pct"/>
          </w:tcPr>
          <w:p w14:paraId="342E48C2" w14:textId="77777777" w:rsidR="0001655C" w:rsidRPr="0001655C" w:rsidRDefault="0001655C" w:rsidP="0001655C">
            <w:pPr>
              <w:spacing w:after="60"/>
              <w:rPr>
                <w:sz w:val="20"/>
                <w:szCs w:val="20"/>
              </w:rPr>
            </w:pPr>
            <w:r w:rsidRPr="0001655C">
              <w:rPr>
                <w:sz w:val="20"/>
                <w:szCs w:val="20"/>
              </w:rPr>
              <w:t>MW</w:t>
            </w:r>
          </w:p>
        </w:tc>
        <w:tc>
          <w:tcPr>
            <w:tcW w:w="2899" w:type="pct"/>
          </w:tcPr>
          <w:p w14:paraId="6EAA161D" w14:textId="77777777" w:rsidR="0001655C" w:rsidRPr="0001655C" w:rsidRDefault="0001655C" w:rsidP="0001655C">
            <w:pPr>
              <w:spacing w:after="60"/>
              <w:rPr>
                <w:i/>
                <w:sz w:val="20"/>
                <w:szCs w:val="20"/>
              </w:rPr>
            </w:pPr>
            <w:r w:rsidRPr="0001655C">
              <w:rPr>
                <w:i/>
                <w:sz w:val="20"/>
                <w:szCs w:val="18"/>
              </w:rPr>
              <w:t>Ancillary Service Resource Responsibility Capacity for Reg-Up at Adjustment Period—</w:t>
            </w:r>
            <w:r w:rsidRPr="0001655C">
              <w:rPr>
                <w:sz w:val="20"/>
                <w:szCs w:val="18"/>
              </w:rPr>
              <w:t xml:space="preserve">The Regulation Up Ancillary Service Resource Responsibility for the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as seen in the last COP and Trades Snapshot at the end of the Adjustment Period, for the hour that includes the 15-minute Settlement Interval.</w:t>
            </w:r>
          </w:p>
        </w:tc>
      </w:tr>
      <w:tr w:rsidR="0001655C" w:rsidRPr="0001655C" w14:paraId="67F92627" w14:textId="77777777" w:rsidTr="003B71DB">
        <w:trPr>
          <w:cantSplit/>
        </w:trPr>
        <w:tc>
          <w:tcPr>
            <w:tcW w:w="1312" w:type="pct"/>
          </w:tcPr>
          <w:p w14:paraId="5E673AFF" w14:textId="77777777" w:rsidR="0001655C" w:rsidRPr="0001655C" w:rsidRDefault="0001655C" w:rsidP="0001655C">
            <w:pPr>
              <w:spacing w:after="60"/>
              <w:rPr>
                <w:sz w:val="20"/>
                <w:szCs w:val="20"/>
              </w:rPr>
            </w:pPr>
            <w:r w:rsidRPr="0001655C">
              <w:rPr>
                <w:sz w:val="20"/>
                <w:szCs w:val="20"/>
              </w:rPr>
              <w:t>HNSADJ</w:t>
            </w:r>
            <w:r w:rsidRPr="0001655C">
              <w:rPr>
                <w:i/>
                <w:sz w:val="20"/>
                <w:szCs w:val="20"/>
                <w:vertAlign w:val="subscript"/>
              </w:rPr>
              <w:t xml:space="preserve"> q, r, p</w:t>
            </w:r>
          </w:p>
        </w:tc>
        <w:tc>
          <w:tcPr>
            <w:tcW w:w="789" w:type="pct"/>
          </w:tcPr>
          <w:p w14:paraId="394F2DCA" w14:textId="77777777" w:rsidR="0001655C" w:rsidRPr="0001655C" w:rsidRDefault="0001655C" w:rsidP="0001655C">
            <w:pPr>
              <w:spacing w:after="60"/>
              <w:rPr>
                <w:sz w:val="20"/>
                <w:szCs w:val="20"/>
              </w:rPr>
            </w:pPr>
            <w:r w:rsidRPr="0001655C">
              <w:rPr>
                <w:sz w:val="20"/>
                <w:szCs w:val="20"/>
              </w:rPr>
              <w:t>MW</w:t>
            </w:r>
          </w:p>
        </w:tc>
        <w:tc>
          <w:tcPr>
            <w:tcW w:w="2899" w:type="pct"/>
          </w:tcPr>
          <w:p w14:paraId="2D9C8077" w14:textId="77777777" w:rsidR="0001655C" w:rsidRPr="0001655C" w:rsidRDefault="0001655C" w:rsidP="0001655C">
            <w:pPr>
              <w:spacing w:after="60"/>
              <w:rPr>
                <w:i/>
                <w:sz w:val="20"/>
                <w:szCs w:val="20"/>
              </w:rPr>
            </w:pPr>
            <w:r w:rsidRPr="0001655C">
              <w:rPr>
                <w:i/>
                <w:sz w:val="20"/>
                <w:szCs w:val="18"/>
              </w:rPr>
              <w:t>Ancillary Service Resource Responsibility Capacity for Non-Spin at Adjustment Period—</w:t>
            </w:r>
            <w:r w:rsidRPr="0001655C">
              <w:rPr>
                <w:sz w:val="20"/>
                <w:szCs w:val="18"/>
              </w:rPr>
              <w:t xml:space="preserve">The Non-Spin Ancillary Service Resource Responsibility for the Resource </w:t>
            </w:r>
            <w:r w:rsidRPr="0001655C">
              <w:rPr>
                <w:i/>
                <w:sz w:val="20"/>
                <w:szCs w:val="18"/>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i/>
                <w:sz w:val="20"/>
                <w:szCs w:val="18"/>
              </w:rPr>
              <w:t xml:space="preserve"> </w:t>
            </w:r>
            <w:r w:rsidRPr="0001655C">
              <w:rPr>
                <w:sz w:val="20"/>
                <w:szCs w:val="18"/>
              </w:rPr>
              <w:t>as seen in the last COP and Trades Snapshot at the end of the Adjustment Period, for the hour that includes the 15-minute Settlement Interval.</w:t>
            </w:r>
          </w:p>
        </w:tc>
      </w:tr>
      <w:tr w:rsidR="0001655C" w:rsidRPr="0001655C" w14:paraId="0650A6CE" w14:textId="77777777" w:rsidTr="003B71DB">
        <w:trPr>
          <w:cantSplit/>
        </w:trPr>
        <w:tc>
          <w:tcPr>
            <w:tcW w:w="1312" w:type="pct"/>
          </w:tcPr>
          <w:p w14:paraId="5C398699" w14:textId="77777777" w:rsidR="0001655C" w:rsidRPr="0001655C" w:rsidRDefault="0001655C" w:rsidP="0001655C">
            <w:pPr>
              <w:spacing w:after="60"/>
              <w:rPr>
                <w:sz w:val="20"/>
                <w:szCs w:val="20"/>
              </w:rPr>
            </w:pPr>
            <w:r w:rsidRPr="0001655C">
              <w:rPr>
                <w:sz w:val="20"/>
                <w:szCs w:val="20"/>
              </w:rPr>
              <w:lastRenderedPageBreak/>
              <w:t xml:space="preserve">RTRUCNBBRESP </w:t>
            </w:r>
            <w:r w:rsidRPr="0001655C">
              <w:rPr>
                <w:i/>
                <w:sz w:val="20"/>
                <w:szCs w:val="20"/>
                <w:vertAlign w:val="subscript"/>
              </w:rPr>
              <w:t>q</w:t>
            </w:r>
          </w:p>
        </w:tc>
        <w:tc>
          <w:tcPr>
            <w:tcW w:w="789" w:type="pct"/>
          </w:tcPr>
          <w:p w14:paraId="25ED9305" w14:textId="77777777" w:rsidR="0001655C" w:rsidRPr="0001655C" w:rsidRDefault="0001655C" w:rsidP="0001655C">
            <w:pPr>
              <w:spacing w:after="60"/>
              <w:rPr>
                <w:sz w:val="20"/>
                <w:szCs w:val="20"/>
              </w:rPr>
            </w:pPr>
            <w:r w:rsidRPr="0001655C">
              <w:rPr>
                <w:sz w:val="20"/>
                <w:szCs w:val="20"/>
              </w:rPr>
              <w:t>MWh</w:t>
            </w:r>
          </w:p>
        </w:tc>
        <w:tc>
          <w:tcPr>
            <w:tcW w:w="2899" w:type="pct"/>
          </w:tcPr>
          <w:p w14:paraId="262DEED3" w14:textId="77777777" w:rsidR="0001655C" w:rsidRPr="0001655C" w:rsidRDefault="0001655C" w:rsidP="0001655C">
            <w:pPr>
              <w:spacing w:after="60"/>
              <w:rPr>
                <w:sz w:val="20"/>
                <w:szCs w:val="20"/>
              </w:rPr>
            </w:pPr>
            <w:r w:rsidRPr="0001655C">
              <w:rPr>
                <w:i/>
                <w:sz w:val="20"/>
                <w:szCs w:val="20"/>
              </w:rPr>
              <w:t>Real-Time RUC Ancillary Service Supply Responsibility for the QSE in Non-Buy-Back hours</w:t>
            </w:r>
            <w:r w:rsidRPr="0001655C">
              <w:rPr>
                <w:sz w:val="20"/>
                <w:szCs w:val="20"/>
              </w:rPr>
              <w:sym w:font="Symbol" w:char="F0BE"/>
            </w:r>
            <w:r w:rsidRPr="0001655C">
              <w:rPr>
                <w:sz w:val="20"/>
                <w:szCs w:val="20"/>
              </w:rPr>
              <w:t xml:space="preserve">The Real-Time Ancillary Service Supply Responsibility for Reg-Up, ECRS, RRS, and Non-Spin pursuant to the Ancillary Service awards, for the 15-minute Settlement Interval that falls within a RUC-Committed Hour, </w:t>
            </w:r>
            <w:r w:rsidRPr="0001655C">
              <w:rPr>
                <w:sz w:val="20"/>
                <w:szCs w:val="18"/>
              </w:rPr>
              <w:t xml:space="preserve">discounted by the system-wide discount factor for the QSE </w:t>
            </w:r>
            <w:r w:rsidRPr="0001655C">
              <w:rPr>
                <w:i/>
                <w:sz w:val="20"/>
                <w:szCs w:val="18"/>
              </w:rPr>
              <w:t>q.</w:t>
            </w:r>
          </w:p>
          <w:p w14:paraId="4B2FDD7B" w14:textId="77777777" w:rsidR="0001655C" w:rsidRPr="0001655C" w:rsidRDefault="0001655C" w:rsidP="0001655C">
            <w:pPr>
              <w:spacing w:after="60"/>
              <w:rPr>
                <w:sz w:val="20"/>
                <w:szCs w:val="20"/>
              </w:rPr>
            </w:pPr>
          </w:p>
        </w:tc>
      </w:tr>
      <w:tr w:rsidR="0001655C" w:rsidRPr="0001655C" w14:paraId="21574F7E" w14:textId="77777777" w:rsidTr="003B71DB">
        <w:trPr>
          <w:cantSplit/>
          <w:trHeight w:val="962"/>
        </w:trPr>
        <w:tc>
          <w:tcPr>
            <w:tcW w:w="1312" w:type="pct"/>
          </w:tcPr>
          <w:p w14:paraId="5F1BEE9F" w14:textId="77777777" w:rsidR="0001655C" w:rsidRPr="0001655C" w:rsidRDefault="0001655C" w:rsidP="0001655C">
            <w:pPr>
              <w:spacing w:after="60"/>
              <w:rPr>
                <w:sz w:val="20"/>
                <w:szCs w:val="20"/>
              </w:rPr>
            </w:pPr>
            <w:r w:rsidRPr="0001655C">
              <w:rPr>
                <w:sz w:val="20"/>
                <w:szCs w:val="20"/>
              </w:rPr>
              <w:t>RTRUCASA</w:t>
            </w:r>
            <w:r w:rsidRPr="0001655C">
              <w:rPr>
                <w:i/>
                <w:sz w:val="20"/>
                <w:szCs w:val="20"/>
                <w:vertAlign w:val="subscript"/>
              </w:rPr>
              <w:t xml:space="preserve"> q, r</w:t>
            </w:r>
          </w:p>
        </w:tc>
        <w:tc>
          <w:tcPr>
            <w:tcW w:w="789" w:type="pct"/>
          </w:tcPr>
          <w:p w14:paraId="4D9E3608" w14:textId="77777777" w:rsidR="0001655C" w:rsidRPr="0001655C" w:rsidRDefault="0001655C" w:rsidP="0001655C">
            <w:pPr>
              <w:spacing w:after="60"/>
              <w:rPr>
                <w:sz w:val="20"/>
                <w:szCs w:val="20"/>
              </w:rPr>
            </w:pPr>
            <w:r w:rsidRPr="0001655C">
              <w:rPr>
                <w:sz w:val="20"/>
                <w:szCs w:val="20"/>
              </w:rPr>
              <w:t>MW</w:t>
            </w:r>
          </w:p>
        </w:tc>
        <w:tc>
          <w:tcPr>
            <w:tcW w:w="2899" w:type="pct"/>
          </w:tcPr>
          <w:p w14:paraId="498BBCCD" w14:textId="77777777" w:rsidR="0001655C" w:rsidRPr="0001655C" w:rsidRDefault="0001655C" w:rsidP="0001655C">
            <w:pPr>
              <w:spacing w:after="60"/>
              <w:rPr>
                <w:sz w:val="20"/>
                <w:szCs w:val="20"/>
              </w:rPr>
            </w:pPr>
            <w:r w:rsidRPr="0001655C">
              <w:rPr>
                <w:i/>
                <w:sz w:val="20"/>
                <w:szCs w:val="20"/>
              </w:rPr>
              <w:t>Real-Time RUC Ancillary Service Awards</w:t>
            </w:r>
            <w:r w:rsidRPr="0001655C">
              <w:rPr>
                <w:sz w:val="20"/>
                <w:szCs w:val="20"/>
              </w:rPr>
              <w:sym w:font="Symbol" w:char="F0BE"/>
            </w:r>
            <w:r w:rsidRPr="0001655C">
              <w:rPr>
                <w:sz w:val="20"/>
                <w:szCs w:val="20"/>
              </w:rPr>
              <w:t xml:space="preserve">The Real-Time Ancillary Service award to the RUC Resource </w:t>
            </w:r>
            <w:r w:rsidRPr="0001655C">
              <w:rPr>
                <w:i/>
                <w:sz w:val="20"/>
                <w:szCs w:val="20"/>
              </w:rPr>
              <w:t xml:space="preserve">r </w:t>
            </w:r>
            <w:r w:rsidRPr="0001655C">
              <w:rPr>
                <w:sz w:val="20"/>
                <w:szCs w:val="20"/>
              </w:rPr>
              <w:t>for Reg-Up, ECRS, RRS, and Non-Spin for the hour that includes the 15-minute Settlement Interval that falls within a RUC-Committed Hour</w:t>
            </w:r>
            <w:r w:rsidRPr="0001655C">
              <w:rPr>
                <w:sz w:val="20"/>
                <w:szCs w:val="18"/>
              </w:rPr>
              <w:t xml:space="preserve"> for the QSE </w:t>
            </w:r>
            <w:r w:rsidRPr="0001655C">
              <w:rPr>
                <w:i/>
                <w:sz w:val="20"/>
                <w:szCs w:val="18"/>
              </w:rPr>
              <w:t>q.</w:t>
            </w:r>
          </w:p>
          <w:p w14:paraId="10D6F3E5" w14:textId="77777777" w:rsidR="0001655C" w:rsidRPr="0001655C" w:rsidRDefault="0001655C" w:rsidP="0001655C">
            <w:pPr>
              <w:spacing w:after="60"/>
              <w:rPr>
                <w:sz w:val="20"/>
                <w:szCs w:val="20"/>
              </w:rPr>
            </w:pPr>
          </w:p>
        </w:tc>
      </w:tr>
      <w:tr w:rsidR="0001655C" w:rsidRPr="0001655C" w14:paraId="1C57EA8B" w14:textId="77777777" w:rsidTr="003B71DB">
        <w:trPr>
          <w:cantSplit/>
        </w:trPr>
        <w:tc>
          <w:tcPr>
            <w:tcW w:w="1312" w:type="pct"/>
          </w:tcPr>
          <w:p w14:paraId="2D914A33" w14:textId="77777777" w:rsidR="0001655C" w:rsidRPr="0001655C" w:rsidRDefault="0001655C" w:rsidP="0001655C">
            <w:pPr>
              <w:spacing w:after="60"/>
              <w:rPr>
                <w:sz w:val="20"/>
                <w:szCs w:val="20"/>
              </w:rPr>
            </w:pPr>
            <w:r w:rsidRPr="0001655C">
              <w:rPr>
                <w:sz w:val="20"/>
                <w:szCs w:val="20"/>
              </w:rPr>
              <w:t>RTRMRRESP</w:t>
            </w:r>
            <w:r w:rsidRPr="0001655C">
              <w:rPr>
                <w:i/>
                <w:sz w:val="20"/>
                <w:szCs w:val="20"/>
                <w:vertAlign w:val="subscript"/>
              </w:rPr>
              <w:t xml:space="preserve"> q</w:t>
            </w:r>
          </w:p>
        </w:tc>
        <w:tc>
          <w:tcPr>
            <w:tcW w:w="789" w:type="pct"/>
          </w:tcPr>
          <w:p w14:paraId="39D84D8F" w14:textId="77777777" w:rsidR="0001655C" w:rsidRPr="0001655C" w:rsidRDefault="0001655C" w:rsidP="0001655C">
            <w:pPr>
              <w:spacing w:after="60"/>
              <w:rPr>
                <w:sz w:val="20"/>
                <w:szCs w:val="20"/>
              </w:rPr>
            </w:pPr>
            <w:r w:rsidRPr="0001655C">
              <w:rPr>
                <w:sz w:val="20"/>
                <w:szCs w:val="20"/>
              </w:rPr>
              <w:t>MWh</w:t>
            </w:r>
          </w:p>
        </w:tc>
        <w:tc>
          <w:tcPr>
            <w:tcW w:w="2899" w:type="pct"/>
          </w:tcPr>
          <w:p w14:paraId="3A244848" w14:textId="77777777" w:rsidR="0001655C" w:rsidRPr="0001655C" w:rsidRDefault="0001655C" w:rsidP="0001655C">
            <w:pPr>
              <w:spacing w:after="60"/>
              <w:rPr>
                <w:i/>
                <w:sz w:val="20"/>
                <w:szCs w:val="20"/>
              </w:rPr>
            </w:pPr>
            <w:r w:rsidRPr="0001655C">
              <w:rPr>
                <w:i/>
                <w:sz w:val="20"/>
                <w:szCs w:val="18"/>
              </w:rPr>
              <w:t>Real-Time Ancillary Service Supply Responsibility for RMR Units represented by the QSE</w:t>
            </w:r>
            <w:r w:rsidRPr="0001655C">
              <w:rPr>
                <w:sz w:val="20"/>
                <w:szCs w:val="20"/>
              </w:rPr>
              <w:sym w:font="Symbol" w:char="F0BE"/>
            </w:r>
            <w:r w:rsidRPr="0001655C">
              <w:rPr>
                <w:sz w:val="20"/>
                <w:szCs w:val="18"/>
              </w:rPr>
              <w:t xml:space="preserve">The Real-Time Ancillary Service Supply Responsibility </w:t>
            </w:r>
            <w:r w:rsidRPr="0001655C">
              <w:rPr>
                <w:sz w:val="20"/>
                <w:szCs w:val="20"/>
              </w:rPr>
              <w:t>as set forth in the end of the Adjustment Period COP for Reg-Up, ECRS, RRS, and Non-Spin</w:t>
            </w:r>
            <w:r w:rsidRPr="0001655C">
              <w:rPr>
                <w:sz w:val="20"/>
                <w:szCs w:val="18"/>
              </w:rPr>
              <w:t xml:space="preserve"> for all RMR Units discounted by the system-wide discount factor for the QSE </w:t>
            </w:r>
            <w:r w:rsidRPr="0001655C">
              <w:rPr>
                <w:i/>
                <w:sz w:val="20"/>
                <w:szCs w:val="18"/>
              </w:rPr>
              <w:t>q</w:t>
            </w:r>
            <w:r w:rsidRPr="0001655C">
              <w:rPr>
                <w:sz w:val="20"/>
                <w:szCs w:val="18"/>
              </w:rPr>
              <w:t>, integrated over the 15-minute Settlement Interval.</w:t>
            </w:r>
          </w:p>
          <w:p w14:paraId="1CF5CA20" w14:textId="77777777" w:rsidR="0001655C" w:rsidRPr="0001655C" w:rsidRDefault="0001655C" w:rsidP="0001655C">
            <w:pPr>
              <w:spacing w:after="60"/>
              <w:rPr>
                <w:i/>
                <w:sz w:val="20"/>
                <w:szCs w:val="20"/>
              </w:rPr>
            </w:pPr>
          </w:p>
        </w:tc>
      </w:tr>
      <w:tr w:rsidR="0001655C" w:rsidRPr="0001655C" w14:paraId="03116B4B" w14:textId="77777777" w:rsidTr="003B71DB">
        <w:trPr>
          <w:cantSplit/>
        </w:trPr>
        <w:tc>
          <w:tcPr>
            <w:tcW w:w="1312" w:type="pct"/>
            <w:tcBorders>
              <w:bottom w:val="single" w:sz="4" w:space="0" w:color="auto"/>
            </w:tcBorders>
          </w:tcPr>
          <w:p w14:paraId="73CDA3D2" w14:textId="77777777" w:rsidR="0001655C" w:rsidRPr="0001655C" w:rsidRDefault="0001655C" w:rsidP="0001655C">
            <w:pPr>
              <w:spacing w:after="60"/>
              <w:rPr>
                <w:i/>
                <w:sz w:val="20"/>
                <w:szCs w:val="20"/>
              </w:rPr>
            </w:pPr>
            <w:r w:rsidRPr="0001655C">
              <w:rPr>
                <w:sz w:val="20"/>
                <w:szCs w:val="20"/>
              </w:rPr>
              <w:t xml:space="preserve">SYS_GEN_DISCFACTOR </w:t>
            </w:r>
          </w:p>
        </w:tc>
        <w:tc>
          <w:tcPr>
            <w:tcW w:w="789" w:type="pct"/>
            <w:tcBorders>
              <w:bottom w:val="single" w:sz="4" w:space="0" w:color="auto"/>
            </w:tcBorders>
          </w:tcPr>
          <w:p w14:paraId="33129A83" w14:textId="77777777" w:rsidR="0001655C" w:rsidRPr="0001655C" w:rsidRDefault="0001655C" w:rsidP="0001655C">
            <w:pPr>
              <w:spacing w:after="60"/>
              <w:rPr>
                <w:sz w:val="20"/>
                <w:szCs w:val="20"/>
              </w:rPr>
            </w:pPr>
            <w:r w:rsidRPr="0001655C">
              <w:rPr>
                <w:sz w:val="20"/>
                <w:szCs w:val="20"/>
              </w:rPr>
              <w:t>none</w:t>
            </w:r>
          </w:p>
        </w:tc>
        <w:tc>
          <w:tcPr>
            <w:tcW w:w="2899" w:type="pct"/>
            <w:tcBorders>
              <w:bottom w:val="single" w:sz="4" w:space="0" w:color="auto"/>
            </w:tcBorders>
          </w:tcPr>
          <w:p w14:paraId="6BBE6ABB" w14:textId="77777777" w:rsidR="0001655C" w:rsidRPr="0001655C" w:rsidRDefault="0001655C" w:rsidP="0001655C">
            <w:pPr>
              <w:spacing w:after="60"/>
              <w:rPr>
                <w:sz w:val="20"/>
                <w:szCs w:val="20"/>
              </w:rPr>
            </w:pPr>
            <w:r w:rsidRPr="0001655C">
              <w:rPr>
                <w:i/>
                <w:sz w:val="20"/>
                <w:szCs w:val="20"/>
              </w:rPr>
              <w:t>System-Wide Discount Factor</w:t>
            </w:r>
            <w:r w:rsidRPr="0001655C">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01655C" w:rsidRPr="0001655C" w14:paraId="1F71BBEA" w14:textId="77777777" w:rsidTr="003B71DB">
        <w:trPr>
          <w:cantSplit/>
        </w:trPr>
        <w:tc>
          <w:tcPr>
            <w:tcW w:w="1312" w:type="pct"/>
            <w:tcBorders>
              <w:bottom w:val="single" w:sz="4" w:space="0" w:color="auto"/>
            </w:tcBorders>
          </w:tcPr>
          <w:p w14:paraId="4E4DCA54" w14:textId="77777777" w:rsidR="0001655C" w:rsidRPr="0001655C" w:rsidRDefault="0001655C" w:rsidP="0001655C">
            <w:pPr>
              <w:spacing w:after="60"/>
              <w:rPr>
                <w:sz w:val="20"/>
                <w:szCs w:val="20"/>
              </w:rPr>
            </w:pPr>
            <w:r w:rsidRPr="0001655C">
              <w:rPr>
                <w:sz w:val="20"/>
                <w:szCs w:val="20"/>
              </w:rPr>
              <w:t>UGEN</w:t>
            </w:r>
            <w:r w:rsidRPr="0001655C">
              <w:rPr>
                <w:i/>
                <w:sz w:val="20"/>
                <w:szCs w:val="20"/>
                <w:vertAlign w:val="subscript"/>
              </w:rPr>
              <w:t xml:space="preserve"> q, r, p</w:t>
            </w:r>
          </w:p>
        </w:tc>
        <w:tc>
          <w:tcPr>
            <w:tcW w:w="789" w:type="pct"/>
            <w:tcBorders>
              <w:bottom w:val="single" w:sz="4" w:space="0" w:color="auto"/>
            </w:tcBorders>
          </w:tcPr>
          <w:p w14:paraId="1957C732"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7818900" w14:textId="77777777" w:rsidR="0001655C" w:rsidRPr="0001655C" w:rsidRDefault="0001655C" w:rsidP="0001655C">
            <w:pPr>
              <w:spacing w:after="60"/>
              <w:rPr>
                <w:i/>
                <w:sz w:val="20"/>
                <w:szCs w:val="20"/>
              </w:rPr>
            </w:pPr>
            <w:r w:rsidRPr="0001655C">
              <w:rPr>
                <w:i/>
                <w:sz w:val="20"/>
                <w:szCs w:val="20"/>
              </w:rPr>
              <w:t>Under Generation Volumes per QSE per Settlement Point per Resource</w:t>
            </w:r>
            <w:r w:rsidRPr="0001655C">
              <w:rPr>
                <w:sz w:val="20"/>
                <w:szCs w:val="20"/>
              </w:rPr>
              <w:t xml:space="preserve">—The amount under-generated by the Generation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for the 15-minute Settlement Interval.</w:t>
            </w:r>
          </w:p>
        </w:tc>
      </w:tr>
      <w:tr w:rsidR="0001655C" w:rsidRPr="0001655C" w14:paraId="7D25E864" w14:textId="77777777" w:rsidTr="003B71DB">
        <w:trPr>
          <w:cantSplit/>
        </w:trPr>
        <w:tc>
          <w:tcPr>
            <w:tcW w:w="1312" w:type="pct"/>
            <w:tcBorders>
              <w:bottom w:val="single" w:sz="4" w:space="0" w:color="auto"/>
            </w:tcBorders>
          </w:tcPr>
          <w:p w14:paraId="6942BD99" w14:textId="77777777" w:rsidR="0001655C" w:rsidRPr="0001655C" w:rsidRDefault="0001655C" w:rsidP="0001655C">
            <w:pPr>
              <w:spacing w:after="60"/>
              <w:rPr>
                <w:sz w:val="20"/>
                <w:szCs w:val="20"/>
              </w:rPr>
            </w:pPr>
            <w:r w:rsidRPr="0001655C">
              <w:rPr>
                <w:sz w:val="20"/>
                <w:szCs w:val="20"/>
              </w:rPr>
              <w:t>UGENA</w:t>
            </w:r>
            <w:r w:rsidRPr="0001655C">
              <w:rPr>
                <w:i/>
                <w:sz w:val="20"/>
                <w:szCs w:val="20"/>
                <w:vertAlign w:val="subscript"/>
              </w:rPr>
              <w:t xml:space="preserve"> q, r, p</w:t>
            </w:r>
          </w:p>
        </w:tc>
        <w:tc>
          <w:tcPr>
            <w:tcW w:w="789" w:type="pct"/>
            <w:tcBorders>
              <w:bottom w:val="single" w:sz="4" w:space="0" w:color="auto"/>
            </w:tcBorders>
          </w:tcPr>
          <w:p w14:paraId="40707C43"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365BDC79" w14:textId="77777777" w:rsidR="0001655C" w:rsidRPr="0001655C" w:rsidRDefault="0001655C" w:rsidP="0001655C">
            <w:pPr>
              <w:spacing w:after="60"/>
              <w:rPr>
                <w:i/>
                <w:sz w:val="20"/>
                <w:szCs w:val="20"/>
              </w:rPr>
            </w:pPr>
            <w:r w:rsidRPr="0001655C">
              <w:rPr>
                <w:i/>
                <w:sz w:val="20"/>
                <w:szCs w:val="20"/>
              </w:rPr>
              <w:t>Adjusted Under Generation Volumes per QSE per Settlement Point per Resource</w:t>
            </w:r>
            <w:r w:rsidRPr="0001655C">
              <w:rPr>
                <w:sz w:val="20"/>
                <w:szCs w:val="20"/>
              </w:rPr>
              <w:t xml:space="preserve">—The amount under-generated by the Generation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for the 15-minute Settlement Interval adjusted pursuant to paragraph (6) above.</w:t>
            </w:r>
          </w:p>
        </w:tc>
      </w:tr>
      <w:tr w:rsidR="0001655C" w:rsidRPr="0001655C" w14:paraId="24684D43" w14:textId="77777777" w:rsidTr="003B71D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01655C" w:rsidRPr="0001655C" w14:paraId="4048352C" w14:textId="77777777" w:rsidTr="003B71DB">
              <w:trPr>
                <w:trHeight w:val="206"/>
              </w:trPr>
              <w:tc>
                <w:tcPr>
                  <w:tcW w:w="9576" w:type="dxa"/>
                  <w:shd w:val="pct12" w:color="auto" w:fill="auto"/>
                </w:tcPr>
                <w:p w14:paraId="32514DBF" w14:textId="77777777" w:rsidR="0001655C" w:rsidRPr="0001655C" w:rsidRDefault="0001655C" w:rsidP="0001655C">
                  <w:pPr>
                    <w:spacing w:before="120" w:after="240"/>
                    <w:rPr>
                      <w:b/>
                      <w:i/>
                      <w:iCs/>
                    </w:rPr>
                  </w:pPr>
                  <w:r w:rsidRPr="0001655C">
                    <w:rPr>
                      <w:b/>
                      <w:i/>
                      <w:iCs/>
                    </w:rPr>
                    <w:lastRenderedPageBreak/>
                    <w:t xml:space="preserve">[NPRR987:  Insert the variables “UPESR </w:t>
                  </w:r>
                  <w:r w:rsidRPr="0001655C">
                    <w:rPr>
                      <w:b/>
                      <w:i/>
                      <w:iCs/>
                      <w:vertAlign w:val="subscript"/>
                    </w:rPr>
                    <w:t>q, r, p</w:t>
                  </w:r>
                  <w:r w:rsidRPr="0001655C">
                    <w:rPr>
                      <w:b/>
                      <w:i/>
                      <w:iCs/>
                    </w:rPr>
                    <w:t>” and “UPESRA</w:t>
                  </w:r>
                  <w:r w:rsidRPr="0001655C">
                    <w:rPr>
                      <w:b/>
                      <w:i/>
                      <w:iCs/>
                      <w:vertAlign w:val="subscript"/>
                    </w:rPr>
                    <w:t xml:space="preserve"> q, r, p</w:t>
                  </w:r>
                  <w:r w:rsidRPr="0001655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01655C" w:rsidRPr="0001655C" w14:paraId="3225D443" w14:textId="77777777" w:rsidTr="003B71DB">
                    <w:trPr>
                      <w:cantSplit/>
                    </w:trPr>
                    <w:tc>
                      <w:tcPr>
                        <w:tcW w:w="1279" w:type="pct"/>
                        <w:tcBorders>
                          <w:bottom w:val="single" w:sz="4" w:space="0" w:color="auto"/>
                        </w:tcBorders>
                      </w:tcPr>
                      <w:p w14:paraId="74207751" w14:textId="77777777" w:rsidR="0001655C" w:rsidRPr="0001655C" w:rsidRDefault="0001655C" w:rsidP="0001655C">
                        <w:pPr>
                          <w:spacing w:after="60"/>
                          <w:rPr>
                            <w:sz w:val="20"/>
                            <w:szCs w:val="20"/>
                          </w:rPr>
                        </w:pPr>
                        <w:r w:rsidRPr="0001655C">
                          <w:rPr>
                            <w:sz w:val="20"/>
                            <w:szCs w:val="20"/>
                          </w:rPr>
                          <w:t xml:space="preserve">UPESR </w:t>
                        </w:r>
                        <w:r w:rsidRPr="0001655C">
                          <w:rPr>
                            <w:i/>
                            <w:sz w:val="20"/>
                            <w:szCs w:val="20"/>
                            <w:vertAlign w:val="subscript"/>
                          </w:rPr>
                          <w:t>q, r, p</w:t>
                        </w:r>
                      </w:p>
                    </w:tc>
                    <w:tc>
                      <w:tcPr>
                        <w:tcW w:w="623" w:type="pct"/>
                        <w:tcBorders>
                          <w:bottom w:val="single" w:sz="4" w:space="0" w:color="auto"/>
                        </w:tcBorders>
                      </w:tcPr>
                      <w:p w14:paraId="1C8E63F3" w14:textId="77777777" w:rsidR="0001655C" w:rsidRPr="0001655C" w:rsidRDefault="0001655C" w:rsidP="0001655C">
                        <w:pPr>
                          <w:spacing w:after="60"/>
                          <w:rPr>
                            <w:sz w:val="20"/>
                            <w:szCs w:val="20"/>
                          </w:rPr>
                        </w:pPr>
                        <w:r w:rsidRPr="0001655C">
                          <w:rPr>
                            <w:sz w:val="20"/>
                            <w:szCs w:val="20"/>
                          </w:rPr>
                          <w:t>MWh</w:t>
                        </w:r>
                      </w:p>
                    </w:tc>
                    <w:tc>
                      <w:tcPr>
                        <w:tcW w:w="3098" w:type="pct"/>
                        <w:tcBorders>
                          <w:bottom w:val="single" w:sz="4" w:space="0" w:color="auto"/>
                        </w:tcBorders>
                      </w:tcPr>
                      <w:p w14:paraId="1D9D2F21" w14:textId="77777777" w:rsidR="0001655C" w:rsidRPr="0001655C" w:rsidRDefault="0001655C" w:rsidP="0001655C">
                        <w:pPr>
                          <w:spacing w:after="60"/>
                          <w:rPr>
                            <w:i/>
                            <w:sz w:val="20"/>
                            <w:szCs w:val="20"/>
                          </w:rPr>
                        </w:pPr>
                        <w:r w:rsidRPr="0001655C">
                          <w:rPr>
                            <w:i/>
                            <w:sz w:val="20"/>
                            <w:szCs w:val="20"/>
                          </w:rPr>
                          <w:t>Under-Performance Volumes per QSE per Settlement Point per Resource</w:t>
                        </w:r>
                        <w:r w:rsidRPr="0001655C">
                          <w:rPr>
                            <w:sz w:val="20"/>
                            <w:szCs w:val="20"/>
                          </w:rPr>
                          <w:t xml:space="preserve">—The amount the ESR under-performed divided evenly among the modeled Generation and Controllable Load Resources </w:t>
                        </w:r>
                        <w:r w:rsidRPr="0001655C">
                          <w:rPr>
                            <w:i/>
                            <w:sz w:val="20"/>
                            <w:szCs w:val="20"/>
                          </w:rPr>
                          <w:t>r</w:t>
                        </w:r>
                        <w:r w:rsidRPr="0001655C">
                          <w:rPr>
                            <w:sz w:val="20"/>
                            <w:szCs w:val="20"/>
                          </w:rPr>
                          <w:t xml:space="preserve"> in the ESR</w:t>
                        </w:r>
                        <w:r w:rsidRPr="0001655C">
                          <w:rPr>
                            <w:i/>
                            <w:sz w:val="20"/>
                            <w:szCs w:val="20"/>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 xml:space="preserve">p, </w:t>
                        </w:r>
                        <w:r w:rsidRPr="0001655C">
                          <w:rPr>
                            <w:sz w:val="20"/>
                            <w:szCs w:val="20"/>
                          </w:rPr>
                          <w:t>for the 15-minute Settlement Interval.</w:t>
                        </w:r>
                      </w:p>
                    </w:tc>
                  </w:tr>
                  <w:tr w:rsidR="0001655C" w:rsidRPr="0001655C" w14:paraId="4BCFE6BF" w14:textId="77777777" w:rsidTr="003B71DB">
                    <w:trPr>
                      <w:cantSplit/>
                    </w:trPr>
                    <w:tc>
                      <w:tcPr>
                        <w:tcW w:w="1279" w:type="pct"/>
                      </w:tcPr>
                      <w:p w14:paraId="704CEEEB" w14:textId="77777777" w:rsidR="0001655C" w:rsidRPr="0001655C" w:rsidRDefault="0001655C" w:rsidP="0001655C">
                        <w:pPr>
                          <w:spacing w:after="60"/>
                          <w:rPr>
                            <w:sz w:val="20"/>
                            <w:szCs w:val="20"/>
                          </w:rPr>
                        </w:pPr>
                        <w:r w:rsidRPr="0001655C">
                          <w:rPr>
                            <w:sz w:val="20"/>
                            <w:szCs w:val="20"/>
                          </w:rPr>
                          <w:t>UPESRA</w:t>
                        </w:r>
                        <w:r w:rsidRPr="0001655C">
                          <w:rPr>
                            <w:i/>
                            <w:sz w:val="20"/>
                            <w:szCs w:val="20"/>
                            <w:vertAlign w:val="subscript"/>
                          </w:rPr>
                          <w:t xml:space="preserve"> q, r, p</w:t>
                        </w:r>
                      </w:p>
                    </w:tc>
                    <w:tc>
                      <w:tcPr>
                        <w:tcW w:w="623" w:type="pct"/>
                      </w:tcPr>
                      <w:p w14:paraId="5276B2BE" w14:textId="77777777" w:rsidR="0001655C" w:rsidRPr="0001655C" w:rsidRDefault="0001655C" w:rsidP="0001655C">
                        <w:pPr>
                          <w:spacing w:after="60"/>
                          <w:rPr>
                            <w:sz w:val="20"/>
                            <w:szCs w:val="20"/>
                          </w:rPr>
                        </w:pPr>
                        <w:r w:rsidRPr="0001655C">
                          <w:rPr>
                            <w:sz w:val="20"/>
                            <w:szCs w:val="20"/>
                          </w:rPr>
                          <w:t>MWh</w:t>
                        </w:r>
                      </w:p>
                    </w:tc>
                    <w:tc>
                      <w:tcPr>
                        <w:tcW w:w="3098" w:type="pct"/>
                      </w:tcPr>
                      <w:p w14:paraId="2EB40927" w14:textId="77777777" w:rsidR="0001655C" w:rsidRPr="0001655C" w:rsidRDefault="0001655C" w:rsidP="0001655C">
                        <w:pPr>
                          <w:spacing w:after="60"/>
                          <w:rPr>
                            <w:i/>
                            <w:sz w:val="20"/>
                            <w:szCs w:val="20"/>
                          </w:rPr>
                        </w:pPr>
                        <w:r w:rsidRPr="0001655C">
                          <w:rPr>
                            <w:i/>
                            <w:sz w:val="20"/>
                            <w:szCs w:val="20"/>
                          </w:rPr>
                          <w:t>Adjusted Under-Performance Volumes per QSE per Settlement Point per Resource</w:t>
                        </w:r>
                        <w:r w:rsidRPr="0001655C">
                          <w:rPr>
                            <w:sz w:val="20"/>
                            <w:szCs w:val="20"/>
                          </w:rPr>
                          <w:t xml:space="preserve"> — The amount the ESR under-performed divided evenly among the modeled Generation and Controllable Load Resources </w:t>
                        </w:r>
                        <w:r w:rsidRPr="0001655C">
                          <w:rPr>
                            <w:i/>
                            <w:sz w:val="20"/>
                            <w:szCs w:val="20"/>
                          </w:rPr>
                          <w:t>r</w:t>
                        </w:r>
                        <w:r w:rsidRPr="0001655C">
                          <w:rPr>
                            <w:sz w:val="20"/>
                            <w:szCs w:val="20"/>
                          </w:rPr>
                          <w:t xml:space="preserve"> in the ESR</w:t>
                        </w:r>
                        <w:r w:rsidRPr="0001655C">
                          <w:rPr>
                            <w:i/>
                            <w:sz w:val="20"/>
                            <w:szCs w:val="20"/>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 xml:space="preserve">p, </w:t>
                        </w:r>
                        <w:r w:rsidRPr="0001655C">
                          <w:rPr>
                            <w:sz w:val="20"/>
                            <w:szCs w:val="20"/>
                          </w:rPr>
                          <w:t>for the 15-minute Settlement Interval adjusted pursuant to paragraph (6) above.</w:t>
                        </w:r>
                      </w:p>
                    </w:tc>
                  </w:tr>
                </w:tbl>
                <w:p w14:paraId="01D41577" w14:textId="77777777" w:rsidR="0001655C" w:rsidRPr="0001655C" w:rsidRDefault="0001655C" w:rsidP="0001655C">
                  <w:pPr>
                    <w:spacing w:after="60"/>
                    <w:rPr>
                      <w:i/>
                      <w:sz w:val="20"/>
                      <w:szCs w:val="20"/>
                    </w:rPr>
                  </w:pPr>
                </w:p>
              </w:tc>
            </w:tr>
          </w:tbl>
          <w:p w14:paraId="2D2CA2A5" w14:textId="77777777" w:rsidR="0001655C" w:rsidRPr="0001655C" w:rsidRDefault="0001655C" w:rsidP="0001655C">
            <w:pPr>
              <w:spacing w:after="60"/>
              <w:rPr>
                <w:sz w:val="20"/>
                <w:szCs w:val="20"/>
              </w:rPr>
            </w:pPr>
          </w:p>
        </w:tc>
      </w:tr>
      <w:tr w:rsidR="0001655C" w:rsidRPr="0001655C" w14:paraId="7E1448D5" w14:textId="77777777" w:rsidTr="003B71DB">
        <w:trPr>
          <w:cantSplit/>
        </w:trPr>
        <w:tc>
          <w:tcPr>
            <w:tcW w:w="1312" w:type="pct"/>
          </w:tcPr>
          <w:p w14:paraId="5068DB74" w14:textId="77777777" w:rsidR="0001655C" w:rsidRPr="0001655C" w:rsidRDefault="0001655C" w:rsidP="0001655C">
            <w:pPr>
              <w:spacing w:after="60"/>
              <w:rPr>
                <w:sz w:val="20"/>
                <w:szCs w:val="20"/>
              </w:rPr>
            </w:pPr>
            <w:r w:rsidRPr="0001655C">
              <w:rPr>
                <w:i/>
                <w:sz w:val="20"/>
                <w:szCs w:val="20"/>
              </w:rPr>
              <w:t>r</w:t>
            </w:r>
          </w:p>
        </w:tc>
        <w:tc>
          <w:tcPr>
            <w:tcW w:w="789" w:type="pct"/>
          </w:tcPr>
          <w:p w14:paraId="61B7E25B" w14:textId="77777777" w:rsidR="0001655C" w:rsidRPr="0001655C" w:rsidRDefault="0001655C" w:rsidP="0001655C">
            <w:pPr>
              <w:spacing w:after="60"/>
              <w:rPr>
                <w:sz w:val="20"/>
                <w:szCs w:val="20"/>
              </w:rPr>
            </w:pPr>
            <w:r w:rsidRPr="0001655C">
              <w:rPr>
                <w:sz w:val="20"/>
                <w:szCs w:val="20"/>
              </w:rPr>
              <w:t>none</w:t>
            </w:r>
          </w:p>
        </w:tc>
        <w:tc>
          <w:tcPr>
            <w:tcW w:w="2899" w:type="pct"/>
          </w:tcPr>
          <w:p w14:paraId="6673A881" w14:textId="77777777" w:rsidR="0001655C" w:rsidRPr="0001655C" w:rsidRDefault="0001655C" w:rsidP="0001655C">
            <w:pPr>
              <w:spacing w:after="60"/>
              <w:rPr>
                <w:i/>
                <w:sz w:val="20"/>
                <w:szCs w:val="20"/>
              </w:rPr>
            </w:pPr>
            <w:r w:rsidRPr="0001655C">
              <w:rPr>
                <w:sz w:val="20"/>
                <w:szCs w:val="20"/>
              </w:rPr>
              <w:t>A Generation or Load Resource.</w:t>
            </w:r>
          </w:p>
        </w:tc>
      </w:tr>
      <w:tr w:rsidR="0001655C" w:rsidRPr="0001655C" w14:paraId="0565DAD3" w14:textId="77777777" w:rsidTr="003B71DB">
        <w:trPr>
          <w:cantSplit/>
        </w:trPr>
        <w:tc>
          <w:tcPr>
            <w:tcW w:w="1312" w:type="pct"/>
          </w:tcPr>
          <w:p w14:paraId="6B3B09C3" w14:textId="77777777" w:rsidR="0001655C" w:rsidRPr="0001655C" w:rsidRDefault="0001655C" w:rsidP="0001655C">
            <w:pPr>
              <w:spacing w:after="60"/>
              <w:rPr>
                <w:sz w:val="20"/>
                <w:szCs w:val="20"/>
              </w:rPr>
            </w:pPr>
            <w:r w:rsidRPr="0001655C">
              <w:rPr>
                <w:i/>
                <w:sz w:val="20"/>
                <w:szCs w:val="20"/>
              </w:rPr>
              <w:t>y</w:t>
            </w:r>
          </w:p>
        </w:tc>
        <w:tc>
          <w:tcPr>
            <w:tcW w:w="789" w:type="pct"/>
          </w:tcPr>
          <w:p w14:paraId="52F27DBE" w14:textId="77777777" w:rsidR="0001655C" w:rsidRPr="0001655C" w:rsidRDefault="0001655C" w:rsidP="0001655C">
            <w:pPr>
              <w:spacing w:after="60"/>
              <w:rPr>
                <w:sz w:val="20"/>
                <w:szCs w:val="20"/>
              </w:rPr>
            </w:pPr>
            <w:r w:rsidRPr="0001655C">
              <w:rPr>
                <w:sz w:val="20"/>
                <w:szCs w:val="20"/>
              </w:rPr>
              <w:t>none</w:t>
            </w:r>
          </w:p>
        </w:tc>
        <w:tc>
          <w:tcPr>
            <w:tcW w:w="2899" w:type="pct"/>
          </w:tcPr>
          <w:p w14:paraId="3BCEBE43" w14:textId="77777777" w:rsidR="0001655C" w:rsidRPr="0001655C" w:rsidRDefault="0001655C" w:rsidP="0001655C">
            <w:pPr>
              <w:spacing w:after="60"/>
              <w:rPr>
                <w:i/>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67B4899B" w14:textId="77777777" w:rsidTr="003B71DB">
        <w:trPr>
          <w:cantSplit/>
        </w:trPr>
        <w:tc>
          <w:tcPr>
            <w:tcW w:w="1312" w:type="pct"/>
          </w:tcPr>
          <w:p w14:paraId="2F8872E5" w14:textId="77777777" w:rsidR="0001655C" w:rsidRPr="0001655C" w:rsidRDefault="0001655C" w:rsidP="0001655C">
            <w:pPr>
              <w:spacing w:after="60"/>
              <w:rPr>
                <w:i/>
                <w:sz w:val="20"/>
                <w:szCs w:val="20"/>
              </w:rPr>
            </w:pPr>
            <w:r w:rsidRPr="0001655C">
              <w:rPr>
                <w:i/>
                <w:sz w:val="20"/>
                <w:szCs w:val="20"/>
              </w:rPr>
              <w:t>q</w:t>
            </w:r>
          </w:p>
        </w:tc>
        <w:tc>
          <w:tcPr>
            <w:tcW w:w="789" w:type="pct"/>
          </w:tcPr>
          <w:p w14:paraId="20AC9568" w14:textId="77777777" w:rsidR="0001655C" w:rsidRPr="0001655C" w:rsidRDefault="0001655C" w:rsidP="0001655C">
            <w:pPr>
              <w:spacing w:after="60"/>
              <w:rPr>
                <w:sz w:val="20"/>
                <w:szCs w:val="20"/>
              </w:rPr>
            </w:pPr>
            <w:r w:rsidRPr="0001655C">
              <w:rPr>
                <w:sz w:val="20"/>
                <w:szCs w:val="20"/>
              </w:rPr>
              <w:t>none</w:t>
            </w:r>
          </w:p>
        </w:tc>
        <w:tc>
          <w:tcPr>
            <w:tcW w:w="2899" w:type="pct"/>
          </w:tcPr>
          <w:p w14:paraId="17EC84EF" w14:textId="77777777" w:rsidR="0001655C" w:rsidRPr="0001655C" w:rsidRDefault="0001655C" w:rsidP="0001655C">
            <w:pPr>
              <w:spacing w:after="60"/>
              <w:rPr>
                <w:sz w:val="20"/>
                <w:szCs w:val="20"/>
              </w:rPr>
            </w:pPr>
            <w:r w:rsidRPr="0001655C">
              <w:rPr>
                <w:sz w:val="20"/>
                <w:szCs w:val="20"/>
              </w:rPr>
              <w:t>A QSE.</w:t>
            </w:r>
          </w:p>
        </w:tc>
      </w:tr>
      <w:tr w:rsidR="0001655C" w:rsidRPr="0001655C" w14:paraId="4A53D6CC" w14:textId="77777777" w:rsidTr="003B71DB">
        <w:trPr>
          <w:cantSplit/>
        </w:trPr>
        <w:tc>
          <w:tcPr>
            <w:tcW w:w="1312" w:type="pct"/>
          </w:tcPr>
          <w:p w14:paraId="140FF5C6" w14:textId="77777777" w:rsidR="0001655C" w:rsidRPr="0001655C" w:rsidRDefault="0001655C" w:rsidP="0001655C">
            <w:pPr>
              <w:spacing w:after="60"/>
              <w:rPr>
                <w:i/>
                <w:sz w:val="20"/>
                <w:szCs w:val="20"/>
              </w:rPr>
            </w:pPr>
            <w:r w:rsidRPr="0001655C">
              <w:rPr>
                <w:i/>
                <w:sz w:val="20"/>
                <w:szCs w:val="20"/>
              </w:rPr>
              <w:t>p</w:t>
            </w:r>
          </w:p>
        </w:tc>
        <w:tc>
          <w:tcPr>
            <w:tcW w:w="789" w:type="pct"/>
          </w:tcPr>
          <w:p w14:paraId="43546713" w14:textId="77777777" w:rsidR="0001655C" w:rsidRPr="0001655C" w:rsidRDefault="0001655C" w:rsidP="0001655C">
            <w:pPr>
              <w:spacing w:after="60"/>
              <w:rPr>
                <w:sz w:val="20"/>
                <w:szCs w:val="20"/>
              </w:rPr>
            </w:pPr>
            <w:r w:rsidRPr="0001655C">
              <w:rPr>
                <w:sz w:val="20"/>
                <w:szCs w:val="20"/>
              </w:rPr>
              <w:t>none</w:t>
            </w:r>
          </w:p>
        </w:tc>
        <w:tc>
          <w:tcPr>
            <w:tcW w:w="2899" w:type="pct"/>
          </w:tcPr>
          <w:p w14:paraId="18031BF2" w14:textId="77777777" w:rsidR="0001655C" w:rsidRPr="0001655C" w:rsidRDefault="0001655C" w:rsidP="0001655C">
            <w:pPr>
              <w:spacing w:after="60"/>
              <w:rPr>
                <w:sz w:val="20"/>
                <w:szCs w:val="20"/>
              </w:rPr>
            </w:pPr>
            <w:r w:rsidRPr="0001655C">
              <w:rPr>
                <w:sz w:val="20"/>
                <w:szCs w:val="20"/>
              </w:rPr>
              <w:t>A Resource Node Settlement Point.</w:t>
            </w:r>
          </w:p>
        </w:tc>
      </w:tr>
      <w:tr w:rsidR="0001655C" w:rsidRPr="0001655C" w14:paraId="79257F9E" w14:textId="77777777" w:rsidTr="003B71D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01655C" w:rsidRPr="0001655C" w14:paraId="39713DC5" w14:textId="77777777" w:rsidTr="003B71DB">
              <w:trPr>
                <w:trHeight w:val="206"/>
              </w:trPr>
              <w:tc>
                <w:tcPr>
                  <w:tcW w:w="9576" w:type="dxa"/>
                  <w:shd w:val="pct12" w:color="auto" w:fill="auto"/>
                </w:tcPr>
                <w:p w14:paraId="0D643FAE" w14:textId="77777777" w:rsidR="0001655C" w:rsidRPr="0001655C" w:rsidRDefault="0001655C" w:rsidP="0001655C">
                  <w:pPr>
                    <w:spacing w:before="120" w:after="240"/>
                    <w:rPr>
                      <w:b/>
                      <w:i/>
                      <w:iCs/>
                    </w:rPr>
                  </w:pPr>
                  <w:r w:rsidRPr="0001655C">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01655C" w:rsidRPr="0001655C" w14:paraId="5E0F4C17" w14:textId="77777777" w:rsidTr="003B71DB">
                    <w:trPr>
                      <w:cantSplit/>
                    </w:trPr>
                    <w:tc>
                      <w:tcPr>
                        <w:tcW w:w="1279" w:type="pct"/>
                        <w:tcBorders>
                          <w:bottom w:val="single" w:sz="4" w:space="0" w:color="auto"/>
                        </w:tcBorders>
                      </w:tcPr>
                      <w:p w14:paraId="59EBBB72" w14:textId="77777777" w:rsidR="0001655C" w:rsidRPr="0001655C" w:rsidRDefault="0001655C" w:rsidP="0001655C">
                        <w:pPr>
                          <w:spacing w:after="60"/>
                          <w:rPr>
                            <w:sz w:val="20"/>
                            <w:szCs w:val="20"/>
                          </w:rPr>
                        </w:pPr>
                        <w:r w:rsidRPr="0001655C">
                          <w:rPr>
                            <w:i/>
                            <w:sz w:val="20"/>
                            <w:szCs w:val="20"/>
                          </w:rPr>
                          <w:t>g</w:t>
                        </w:r>
                      </w:p>
                    </w:tc>
                    <w:tc>
                      <w:tcPr>
                        <w:tcW w:w="623" w:type="pct"/>
                        <w:tcBorders>
                          <w:bottom w:val="single" w:sz="4" w:space="0" w:color="auto"/>
                        </w:tcBorders>
                      </w:tcPr>
                      <w:p w14:paraId="4382D7F6" w14:textId="77777777" w:rsidR="0001655C" w:rsidRPr="0001655C" w:rsidRDefault="0001655C" w:rsidP="0001655C">
                        <w:pPr>
                          <w:spacing w:after="60"/>
                          <w:rPr>
                            <w:sz w:val="20"/>
                            <w:szCs w:val="20"/>
                          </w:rPr>
                        </w:pPr>
                        <w:r w:rsidRPr="0001655C">
                          <w:rPr>
                            <w:sz w:val="20"/>
                            <w:szCs w:val="20"/>
                          </w:rPr>
                          <w:t>none</w:t>
                        </w:r>
                      </w:p>
                    </w:tc>
                    <w:tc>
                      <w:tcPr>
                        <w:tcW w:w="3098" w:type="pct"/>
                        <w:tcBorders>
                          <w:bottom w:val="single" w:sz="4" w:space="0" w:color="auto"/>
                        </w:tcBorders>
                      </w:tcPr>
                      <w:p w14:paraId="0DA3C027" w14:textId="77777777" w:rsidR="0001655C" w:rsidRPr="0001655C" w:rsidRDefault="0001655C" w:rsidP="0001655C">
                        <w:pPr>
                          <w:spacing w:after="60"/>
                          <w:rPr>
                            <w:i/>
                            <w:sz w:val="20"/>
                            <w:szCs w:val="20"/>
                          </w:rPr>
                        </w:pPr>
                        <w:r w:rsidRPr="0001655C">
                          <w:rPr>
                            <w:sz w:val="20"/>
                            <w:szCs w:val="20"/>
                          </w:rPr>
                          <w:t>An ESR.</w:t>
                        </w:r>
                      </w:p>
                    </w:tc>
                  </w:tr>
                </w:tbl>
                <w:p w14:paraId="0BE709D7" w14:textId="77777777" w:rsidR="0001655C" w:rsidRPr="0001655C" w:rsidRDefault="0001655C" w:rsidP="0001655C">
                  <w:pPr>
                    <w:spacing w:after="60"/>
                    <w:rPr>
                      <w:i/>
                      <w:sz w:val="20"/>
                      <w:szCs w:val="20"/>
                    </w:rPr>
                  </w:pPr>
                </w:p>
              </w:tc>
            </w:tr>
          </w:tbl>
          <w:p w14:paraId="485B7F0A" w14:textId="77777777" w:rsidR="0001655C" w:rsidRPr="0001655C" w:rsidRDefault="0001655C" w:rsidP="0001655C">
            <w:pPr>
              <w:spacing w:after="60"/>
              <w:rPr>
                <w:sz w:val="20"/>
                <w:szCs w:val="20"/>
              </w:rPr>
            </w:pPr>
          </w:p>
        </w:tc>
      </w:tr>
    </w:tbl>
    <w:p w14:paraId="2E9DBA33" w14:textId="77777777" w:rsidR="0001655C" w:rsidRPr="0001655C" w:rsidRDefault="0001655C" w:rsidP="0001655C">
      <w:pPr>
        <w:spacing w:before="240" w:after="120"/>
        <w:ind w:left="720" w:hanging="720"/>
      </w:pPr>
      <w:r w:rsidRPr="0001655C">
        <w:rPr>
          <w:iCs/>
        </w:rPr>
        <w:t xml:space="preserve">(8) </w:t>
      </w:r>
      <w:r w:rsidRPr="0001655C">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73FCFC48" w14:textId="77777777" w:rsidR="0001655C" w:rsidRPr="0001655C" w:rsidRDefault="0001655C" w:rsidP="0001655C">
      <w:pPr>
        <w:spacing w:before="240" w:after="240"/>
        <w:ind w:left="3600" w:hanging="2434"/>
        <w:rPr>
          <w:b/>
          <w:szCs w:val="20"/>
        </w:rPr>
      </w:pPr>
      <w:r w:rsidRPr="0001655C">
        <w:rPr>
          <w:b/>
          <w:szCs w:val="20"/>
        </w:rPr>
        <w:t xml:space="preserve">RTRUCRSVAMT </w:t>
      </w:r>
      <w:r w:rsidRPr="0001655C">
        <w:rPr>
          <w:b/>
          <w:i/>
          <w:szCs w:val="20"/>
          <w:vertAlign w:val="subscript"/>
        </w:rPr>
        <w:t>q</w:t>
      </w:r>
      <w:r w:rsidRPr="0001655C">
        <w:rPr>
          <w:b/>
          <w:szCs w:val="20"/>
        </w:rPr>
        <w:t xml:space="preserve"> =</w:t>
      </w:r>
      <w:r w:rsidRPr="0001655C">
        <w:rPr>
          <w:b/>
          <w:szCs w:val="20"/>
        </w:rPr>
        <w:tab/>
        <w:t xml:space="preserve">(-1) * (RTRUCRESP </w:t>
      </w:r>
      <w:r w:rsidRPr="0001655C">
        <w:rPr>
          <w:b/>
          <w:i/>
          <w:szCs w:val="20"/>
          <w:vertAlign w:val="subscript"/>
        </w:rPr>
        <w:t>q</w:t>
      </w:r>
      <w:r w:rsidRPr="0001655C">
        <w:rPr>
          <w:b/>
          <w:szCs w:val="20"/>
        </w:rPr>
        <w:t xml:space="preserve"> * RTRSVPOR)</w:t>
      </w:r>
    </w:p>
    <w:p w14:paraId="4B675A7B" w14:textId="77777777" w:rsidR="0001655C" w:rsidRPr="0001655C" w:rsidRDefault="0001655C" w:rsidP="0001655C">
      <w:pPr>
        <w:spacing w:before="240" w:after="240"/>
        <w:ind w:left="3600" w:hanging="2434"/>
        <w:rPr>
          <w:ins w:id="665" w:author="Joint Sponsors 110424" w:date="2024-10-11T15:23:00Z"/>
          <w:b/>
          <w:szCs w:val="20"/>
        </w:rPr>
      </w:pPr>
      <w:ins w:id="666" w:author="Joint Sponsors 110424" w:date="2024-10-11T15:23:00Z">
        <w:r w:rsidRPr="0001655C">
          <w:rPr>
            <w:b/>
            <w:szCs w:val="20"/>
          </w:rPr>
          <w:t xml:space="preserve">RTRDRUCRSVAMT </w:t>
        </w:r>
        <w:r w:rsidRPr="0001655C">
          <w:rPr>
            <w:b/>
            <w:i/>
            <w:szCs w:val="20"/>
            <w:vertAlign w:val="subscript"/>
          </w:rPr>
          <w:t>q</w:t>
        </w:r>
        <w:r w:rsidRPr="0001655C">
          <w:rPr>
            <w:b/>
            <w:szCs w:val="20"/>
          </w:rPr>
          <w:t xml:space="preserve"> =</w:t>
        </w:r>
        <w:r w:rsidRPr="0001655C">
          <w:rPr>
            <w:b/>
            <w:szCs w:val="20"/>
          </w:rPr>
          <w:tab/>
          <w:t xml:space="preserve">(-1) * (RTRUCRESP </w:t>
        </w:r>
        <w:r w:rsidRPr="0001655C">
          <w:rPr>
            <w:b/>
            <w:i/>
            <w:szCs w:val="20"/>
            <w:vertAlign w:val="subscript"/>
          </w:rPr>
          <w:t>q</w:t>
        </w:r>
        <w:r w:rsidRPr="0001655C">
          <w:rPr>
            <w:b/>
            <w:szCs w:val="20"/>
          </w:rPr>
          <w:t xml:space="preserve"> * RTRDP)</w:t>
        </w:r>
      </w:ins>
    </w:p>
    <w:p w14:paraId="5706F221" w14:textId="77777777" w:rsidR="0001655C" w:rsidRPr="0001655C" w:rsidDel="00CD28CB" w:rsidRDefault="0001655C" w:rsidP="0001655C">
      <w:pPr>
        <w:spacing w:before="240" w:after="240"/>
        <w:ind w:left="3600" w:hanging="2434"/>
        <w:rPr>
          <w:del w:id="667" w:author="Joint Sponsors" w:date="2023-10-26T10:22:00Z"/>
          <w:b/>
          <w:szCs w:val="20"/>
        </w:rPr>
      </w:pPr>
      <w:del w:id="668" w:author="Joint Sponsors" w:date="2023-10-26T10:22:00Z">
        <w:r w:rsidRPr="0001655C" w:rsidDel="00CD28CB">
          <w:rPr>
            <w:b/>
            <w:szCs w:val="20"/>
          </w:rPr>
          <w:delText xml:space="preserve">RTRDRUCRSVAMT </w:delText>
        </w:r>
        <w:r w:rsidRPr="0001655C" w:rsidDel="00CD28CB">
          <w:rPr>
            <w:b/>
            <w:i/>
            <w:szCs w:val="20"/>
            <w:vertAlign w:val="subscript"/>
          </w:rPr>
          <w:delText>q</w:delText>
        </w:r>
        <w:r w:rsidRPr="0001655C" w:rsidDel="00CD28CB">
          <w:rPr>
            <w:b/>
            <w:szCs w:val="20"/>
          </w:rPr>
          <w:delText xml:space="preserve"> =</w:delText>
        </w:r>
        <w:r w:rsidRPr="0001655C" w:rsidDel="00CD28CB">
          <w:rPr>
            <w:b/>
            <w:szCs w:val="20"/>
          </w:rPr>
          <w:tab/>
          <w:delText xml:space="preserve">(-1) * (RTRUCRESP </w:delText>
        </w:r>
        <w:r w:rsidRPr="0001655C" w:rsidDel="00CD28CB">
          <w:rPr>
            <w:b/>
            <w:i/>
            <w:szCs w:val="20"/>
            <w:vertAlign w:val="subscript"/>
          </w:rPr>
          <w:delText>q</w:delText>
        </w:r>
        <w:r w:rsidRPr="0001655C" w:rsidDel="00CD28CB">
          <w:rPr>
            <w:b/>
            <w:szCs w:val="20"/>
          </w:rPr>
          <w:delText xml:space="preserve"> * RTRDP)</w:delText>
        </w:r>
      </w:del>
    </w:p>
    <w:p w14:paraId="4083C6D6" w14:textId="77777777" w:rsidR="0001655C" w:rsidRPr="0001655C" w:rsidRDefault="0001655C" w:rsidP="0001655C">
      <w:pPr>
        <w:spacing w:after="240"/>
        <w:rPr>
          <w:szCs w:val="20"/>
        </w:rPr>
      </w:pPr>
      <w:r w:rsidRPr="0001655C">
        <w:rPr>
          <w:szCs w:val="20"/>
        </w:rPr>
        <w:t>Where:</w:t>
      </w:r>
    </w:p>
    <w:p w14:paraId="1A6FDA55" w14:textId="77777777" w:rsidR="0001655C" w:rsidRPr="0001655C" w:rsidRDefault="0001655C" w:rsidP="0001655C">
      <w:pPr>
        <w:spacing w:after="240"/>
        <w:ind w:left="720"/>
        <w:rPr>
          <w:b/>
          <w:szCs w:val="20"/>
        </w:rPr>
      </w:pPr>
      <w:r w:rsidRPr="0001655C">
        <w:rPr>
          <w:szCs w:val="20"/>
        </w:rPr>
        <w:t>RTRUCRESP </w:t>
      </w:r>
      <w:r w:rsidRPr="0001655C">
        <w:rPr>
          <w:i/>
          <w:szCs w:val="20"/>
          <w:vertAlign w:val="subscript"/>
        </w:rPr>
        <w:t xml:space="preserve">q </w:t>
      </w:r>
      <w:r w:rsidRPr="0001655C">
        <w:rPr>
          <w:szCs w:val="20"/>
        </w:rPr>
        <w:t xml:space="preserve">= </w:t>
      </w:r>
      <w:r w:rsidRPr="0001655C">
        <w:rPr>
          <w:position w:val="-18"/>
          <w:szCs w:val="20"/>
        </w:rPr>
        <w:object w:dxaOrig="225" w:dyaOrig="420" w14:anchorId="173A6223">
          <v:shape id="_x0000_i1212" type="#_x0000_t75" style="width:13.2pt;height:21pt" o:ole="">
            <v:imagedata r:id="rId174" o:title=""/>
          </v:shape>
          <o:OLEObject Type="Embed" ProgID="Equation.3" ShapeID="_x0000_i1212" DrawAspect="Content" ObjectID="_1808977619" r:id="rId239"/>
        </w:object>
      </w:r>
      <w:r w:rsidRPr="0001655C" w:rsidDel="0018509B">
        <w:rPr>
          <w:szCs w:val="20"/>
        </w:rPr>
        <w:t xml:space="preserve"> </w:t>
      </w:r>
      <w:r w:rsidRPr="0001655C">
        <w:rPr>
          <w:szCs w:val="20"/>
        </w:rPr>
        <w:t>RTRUCASA</w:t>
      </w:r>
      <w:r w:rsidRPr="0001655C">
        <w:rPr>
          <w:i/>
          <w:szCs w:val="20"/>
          <w:vertAlign w:val="subscript"/>
        </w:rPr>
        <w:t xml:space="preserve"> q, r</w:t>
      </w:r>
      <w:r w:rsidRPr="0001655C">
        <w:rPr>
          <w:szCs w:val="20"/>
        </w:rPr>
        <w:t xml:space="preserve"> * ¼</w:t>
      </w:r>
    </w:p>
    <w:p w14:paraId="5017B982" w14:textId="77777777" w:rsidR="0001655C" w:rsidRPr="0001655C" w:rsidRDefault="0001655C" w:rsidP="0001655C">
      <w:pPr>
        <w:rPr>
          <w:szCs w:val="20"/>
        </w:rPr>
      </w:pPr>
      <w:r w:rsidRPr="0001655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6"/>
        <w:gridCol w:w="1475"/>
        <w:gridCol w:w="5839"/>
      </w:tblGrid>
      <w:tr w:rsidR="0001655C" w:rsidRPr="0001655C" w14:paraId="06F66D04" w14:textId="77777777" w:rsidTr="003B71DB">
        <w:trPr>
          <w:cantSplit/>
          <w:tblHeader/>
        </w:trPr>
        <w:tc>
          <w:tcPr>
            <w:tcW w:w="1146" w:type="pct"/>
          </w:tcPr>
          <w:p w14:paraId="393486C5" w14:textId="77777777" w:rsidR="0001655C" w:rsidRPr="0001655C" w:rsidRDefault="0001655C" w:rsidP="0001655C">
            <w:pPr>
              <w:spacing w:after="120"/>
              <w:rPr>
                <w:b/>
                <w:iCs/>
                <w:sz w:val="20"/>
                <w:szCs w:val="20"/>
              </w:rPr>
            </w:pPr>
            <w:r w:rsidRPr="0001655C">
              <w:rPr>
                <w:b/>
                <w:iCs/>
                <w:sz w:val="20"/>
                <w:szCs w:val="20"/>
              </w:rPr>
              <w:lastRenderedPageBreak/>
              <w:t>Variable</w:t>
            </w:r>
          </w:p>
        </w:tc>
        <w:tc>
          <w:tcPr>
            <w:tcW w:w="675" w:type="pct"/>
          </w:tcPr>
          <w:p w14:paraId="2F23058A" w14:textId="77777777" w:rsidR="0001655C" w:rsidRPr="0001655C" w:rsidRDefault="0001655C" w:rsidP="0001655C">
            <w:pPr>
              <w:spacing w:after="120"/>
              <w:rPr>
                <w:b/>
                <w:iCs/>
                <w:sz w:val="20"/>
                <w:szCs w:val="20"/>
              </w:rPr>
            </w:pPr>
            <w:r w:rsidRPr="0001655C">
              <w:rPr>
                <w:b/>
                <w:iCs/>
                <w:sz w:val="20"/>
                <w:szCs w:val="20"/>
              </w:rPr>
              <w:t>Unit</w:t>
            </w:r>
          </w:p>
        </w:tc>
        <w:tc>
          <w:tcPr>
            <w:tcW w:w="3179" w:type="pct"/>
          </w:tcPr>
          <w:p w14:paraId="6D984E08"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1CA90730" w14:textId="77777777" w:rsidTr="003B71DB">
        <w:trPr>
          <w:cantSplit/>
        </w:trPr>
        <w:tc>
          <w:tcPr>
            <w:tcW w:w="1146" w:type="pct"/>
            <w:tcBorders>
              <w:bottom w:val="single" w:sz="4" w:space="0" w:color="auto"/>
            </w:tcBorders>
          </w:tcPr>
          <w:p w14:paraId="36C0D958" w14:textId="77777777" w:rsidR="0001655C" w:rsidRPr="0001655C" w:rsidRDefault="0001655C" w:rsidP="0001655C">
            <w:pPr>
              <w:spacing w:after="60"/>
              <w:rPr>
                <w:sz w:val="20"/>
                <w:szCs w:val="20"/>
              </w:rPr>
            </w:pPr>
            <w:r w:rsidRPr="0001655C">
              <w:rPr>
                <w:sz w:val="20"/>
                <w:szCs w:val="20"/>
              </w:rPr>
              <w:t>RTRUCRSVAMT</w:t>
            </w:r>
            <w:r w:rsidRPr="0001655C">
              <w:rPr>
                <w:sz w:val="20"/>
                <w:szCs w:val="20"/>
                <w:vertAlign w:val="subscript"/>
              </w:rPr>
              <w:t xml:space="preserve"> </w:t>
            </w:r>
            <w:r w:rsidRPr="0001655C">
              <w:rPr>
                <w:i/>
                <w:sz w:val="20"/>
                <w:szCs w:val="20"/>
                <w:vertAlign w:val="subscript"/>
              </w:rPr>
              <w:t>q</w:t>
            </w:r>
          </w:p>
        </w:tc>
        <w:tc>
          <w:tcPr>
            <w:tcW w:w="675" w:type="pct"/>
            <w:tcBorders>
              <w:bottom w:val="single" w:sz="4" w:space="0" w:color="auto"/>
            </w:tcBorders>
          </w:tcPr>
          <w:p w14:paraId="1F5EC2DD" w14:textId="77777777" w:rsidR="0001655C" w:rsidRPr="0001655C" w:rsidRDefault="0001655C" w:rsidP="0001655C">
            <w:pPr>
              <w:spacing w:after="60"/>
              <w:rPr>
                <w:sz w:val="20"/>
                <w:szCs w:val="20"/>
              </w:rPr>
            </w:pPr>
            <w:r w:rsidRPr="0001655C">
              <w:rPr>
                <w:sz w:val="20"/>
                <w:szCs w:val="20"/>
              </w:rPr>
              <w:t>$</w:t>
            </w:r>
          </w:p>
        </w:tc>
        <w:tc>
          <w:tcPr>
            <w:tcW w:w="3179" w:type="pct"/>
            <w:tcBorders>
              <w:bottom w:val="single" w:sz="4" w:space="0" w:color="auto"/>
            </w:tcBorders>
          </w:tcPr>
          <w:p w14:paraId="11664D1D" w14:textId="77777777" w:rsidR="0001655C" w:rsidRPr="0001655C" w:rsidRDefault="0001655C" w:rsidP="0001655C">
            <w:pPr>
              <w:spacing w:after="60"/>
              <w:rPr>
                <w:i/>
                <w:sz w:val="20"/>
                <w:szCs w:val="20"/>
              </w:rPr>
            </w:pPr>
            <w:r w:rsidRPr="0001655C">
              <w:rPr>
                <w:i/>
                <w:sz w:val="20"/>
                <w:szCs w:val="20"/>
              </w:rPr>
              <w:t>Real-Time RUC Ancillary Service Reserve Amount</w:t>
            </w:r>
            <w:r w:rsidRPr="0001655C">
              <w:rPr>
                <w:sz w:val="20"/>
                <w:szCs w:val="20"/>
              </w:rPr>
              <w:t>—</w:t>
            </w:r>
            <w:r w:rsidRPr="0001655C">
              <w:rPr>
                <w:iCs/>
                <w:sz w:val="20"/>
                <w:szCs w:val="20"/>
              </w:rPr>
              <w:t xml:space="preserve">The total payment |to QSE </w:t>
            </w:r>
            <w:r w:rsidRPr="0001655C">
              <w:rPr>
                <w:i/>
                <w:iCs/>
                <w:sz w:val="20"/>
                <w:szCs w:val="20"/>
              </w:rPr>
              <w:t>q</w:t>
            </w:r>
            <w:r w:rsidRPr="0001655C">
              <w:rPr>
                <w:iCs/>
                <w:sz w:val="20"/>
                <w:szCs w:val="20"/>
              </w:rPr>
              <w:t xml:space="preserve"> </w:t>
            </w:r>
            <w:r w:rsidRPr="0001655C">
              <w:rPr>
                <w:sz w:val="20"/>
                <w:szCs w:val="20"/>
              </w:rPr>
              <w:t xml:space="preserve">for the Real-Time RUC Ancillary Service Reserve payment associated with ORDC </w:t>
            </w:r>
            <w:r w:rsidRPr="0001655C">
              <w:rPr>
                <w:iCs/>
                <w:sz w:val="20"/>
                <w:szCs w:val="20"/>
              </w:rPr>
              <w:t>for each 15-minute Settlement Interval.</w:t>
            </w:r>
          </w:p>
        </w:tc>
      </w:tr>
      <w:tr w:rsidR="0001655C" w:rsidRPr="0001655C" w:rsidDel="007A5FCB" w14:paraId="316E00D9" w14:textId="77777777" w:rsidTr="003B71DB">
        <w:trPr>
          <w:cantSplit/>
          <w:del w:id="669" w:author="Joint Sponsors" w:date="2023-12-07T15:15:00Z"/>
        </w:trPr>
        <w:tc>
          <w:tcPr>
            <w:tcW w:w="1146" w:type="pct"/>
          </w:tcPr>
          <w:p w14:paraId="1B857204" w14:textId="77777777" w:rsidR="0001655C" w:rsidRPr="0001655C" w:rsidDel="007A5FCB" w:rsidRDefault="0001655C" w:rsidP="0001655C">
            <w:pPr>
              <w:spacing w:after="60"/>
              <w:rPr>
                <w:del w:id="670" w:author="Joint Sponsors" w:date="2023-12-07T15:15:00Z"/>
                <w:sz w:val="20"/>
                <w:szCs w:val="20"/>
              </w:rPr>
            </w:pPr>
            <w:ins w:id="671" w:author="Joint Sponsors 110424" w:date="2024-10-11T15:25:00Z">
              <w:r w:rsidRPr="0001655C">
                <w:rPr>
                  <w:sz w:val="20"/>
                  <w:szCs w:val="20"/>
                </w:rPr>
                <w:t xml:space="preserve">RTRDRUCRSVAMT </w:t>
              </w:r>
              <w:r w:rsidRPr="0001655C">
                <w:rPr>
                  <w:i/>
                  <w:sz w:val="20"/>
                  <w:szCs w:val="20"/>
                  <w:vertAlign w:val="subscript"/>
                </w:rPr>
                <w:t>q</w:t>
              </w:r>
              <w:r w:rsidRPr="0001655C" w:rsidDel="00CD28CB">
                <w:rPr>
                  <w:sz w:val="20"/>
                  <w:szCs w:val="20"/>
                </w:rPr>
                <w:t xml:space="preserve"> </w:t>
              </w:r>
            </w:ins>
            <w:del w:id="672" w:author="Joint Sponsors" w:date="2023-10-26T10:22:00Z">
              <w:r w:rsidRPr="0001655C" w:rsidDel="00CD28CB">
                <w:rPr>
                  <w:sz w:val="20"/>
                  <w:szCs w:val="20"/>
                </w:rPr>
                <w:delText xml:space="preserve">RTRDRUCRSVAMT </w:delText>
              </w:r>
              <w:r w:rsidRPr="0001655C" w:rsidDel="00CD28CB">
                <w:rPr>
                  <w:i/>
                  <w:sz w:val="20"/>
                  <w:szCs w:val="20"/>
                  <w:vertAlign w:val="subscript"/>
                </w:rPr>
                <w:delText>q</w:delText>
              </w:r>
            </w:del>
          </w:p>
        </w:tc>
        <w:tc>
          <w:tcPr>
            <w:tcW w:w="675" w:type="pct"/>
          </w:tcPr>
          <w:p w14:paraId="6973B20E" w14:textId="77777777" w:rsidR="0001655C" w:rsidRPr="0001655C" w:rsidDel="007A5FCB" w:rsidRDefault="0001655C" w:rsidP="0001655C">
            <w:pPr>
              <w:spacing w:after="60"/>
              <w:rPr>
                <w:del w:id="673" w:author="Joint Sponsors" w:date="2023-12-07T15:15:00Z"/>
                <w:sz w:val="20"/>
                <w:szCs w:val="20"/>
              </w:rPr>
            </w:pPr>
            <w:ins w:id="674" w:author="Joint Sponsors 110424" w:date="2024-10-11T15:25:00Z">
              <w:r w:rsidRPr="0001655C">
                <w:rPr>
                  <w:sz w:val="20"/>
                  <w:szCs w:val="20"/>
                </w:rPr>
                <w:t>$</w:t>
              </w:r>
            </w:ins>
            <w:del w:id="675" w:author="Joint Sponsors" w:date="2023-10-26T10:22:00Z">
              <w:r w:rsidRPr="0001655C" w:rsidDel="00CD28CB">
                <w:rPr>
                  <w:sz w:val="20"/>
                  <w:szCs w:val="20"/>
                </w:rPr>
                <w:delText>$</w:delText>
              </w:r>
            </w:del>
          </w:p>
        </w:tc>
        <w:tc>
          <w:tcPr>
            <w:tcW w:w="3179" w:type="pct"/>
          </w:tcPr>
          <w:p w14:paraId="1682C28B" w14:textId="77777777" w:rsidR="0001655C" w:rsidRPr="0001655C" w:rsidDel="007A5FCB" w:rsidRDefault="0001655C" w:rsidP="0001655C">
            <w:pPr>
              <w:spacing w:after="60"/>
              <w:rPr>
                <w:del w:id="676" w:author="Joint Sponsors" w:date="2023-12-07T15:15:00Z"/>
                <w:i/>
                <w:sz w:val="20"/>
                <w:szCs w:val="20"/>
              </w:rPr>
            </w:pPr>
            <w:ins w:id="677" w:author="Joint Sponsors 110424" w:date="2024-10-11T15:25:00Z">
              <w:r w:rsidRPr="0001655C">
                <w:rPr>
                  <w:i/>
                  <w:sz w:val="20"/>
                  <w:szCs w:val="20"/>
                </w:rPr>
                <w:t>Real-Time Reliability Deployment RUC Ancillary Service Reserve Amount</w:t>
              </w:r>
              <w:r w:rsidRPr="0001655C">
                <w:rPr>
                  <w:sz w:val="20"/>
                  <w:szCs w:val="20"/>
                </w:rPr>
                <w:t>—</w:t>
              </w:r>
              <w:r w:rsidRPr="0001655C">
                <w:rPr>
                  <w:iCs/>
                  <w:sz w:val="20"/>
                  <w:szCs w:val="20"/>
                </w:rPr>
                <w:t xml:space="preserve">The total payment |to QSE </w:t>
              </w:r>
              <w:r w:rsidRPr="0001655C">
                <w:rPr>
                  <w:i/>
                  <w:iCs/>
                  <w:sz w:val="20"/>
                  <w:szCs w:val="20"/>
                </w:rPr>
                <w:t>q</w:t>
              </w:r>
              <w:r w:rsidRPr="0001655C">
                <w:rPr>
                  <w:iCs/>
                  <w:sz w:val="20"/>
                  <w:szCs w:val="20"/>
                </w:rPr>
                <w:t xml:space="preserve"> </w:t>
              </w:r>
              <w:r w:rsidRPr="0001655C">
                <w:rPr>
                  <w:sz w:val="20"/>
                  <w:szCs w:val="20"/>
                </w:rPr>
                <w:t xml:space="preserve">for the Real-Time RUC Ancillary Service Reserve payment associated with reliability deployments </w:t>
              </w:r>
              <w:r w:rsidRPr="0001655C">
                <w:rPr>
                  <w:iCs/>
                  <w:sz w:val="20"/>
                  <w:szCs w:val="20"/>
                </w:rPr>
                <w:t xml:space="preserve">for each 15-minute Settlement </w:t>
              </w:r>
              <w:proofErr w:type="spellStart"/>
              <w:r w:rsidRPr="0001655C">
                <w:rPr>
                  <w:iCs/>
                  <w:sz w:val="20"/>
                  <w:szCs w:val="20"/>
                </w:rPr>
                <w:t>Interval.</w:t>
              </w:r>
            </w:ins>
            <w:del w:id="678" w:author="Joint Sponsors" w:date="2023-10-26T10:22:00Z">
              <w:r w:rsidRPr="0001655C" w:rsidDel="00CD28CB">
                <w:rPr>
                  <w:i/>
                  <w:sz w:val="20"/>
                  <w:szCs w:val="20"/>
                </w:rPr>
                <w:delText>Real-Time Reliability Deployment RUC Ancillary Service Reserve Amount</w:delText>
              </w:r>
              <w:r w:rsidRPr="0001655C" w:rsidDel="00CD28CB">
                <w:rPr>
                  <w:sz w:val="20"/>
                  <w:szCs w:val="20"/>
                </w:rPr>
                <w:delText>—</w:delText>
              </w:r>
              <w:r w:rsidRPr="0001655C" w:rsidDel="00CD28CB">
                <w:rPr>
                  <w:iCs/>
                  <w:sz w:val="20"/>
                  <w:szCs w:val="20"/>
                </w:rPr>
                <w:delText xml:space="preserve">The total payment |to QSE </w:delText>
              </w:r>
              <w:r w:rsidRPr="0001655C" w:rsidDel="00CD28CB">
                <w:rPr>
                  <w:i/>
                  <w:iCs/>
                  <w:sz w:val="20"/>
                  <w:szCs w:val="20"/>
                </w:rPr>
                <w:delText>q</w:delText>
              </w:r>
              <w:r w:rsidRPr="0001655C" w:rsidDel="00CD28CB">
                <w:rPr>
                  <w:iCs/>
                  <w:sz w:val="20"/>
                  <w:szCs w:val="20"/>
                </w:rPr>
                <w:delText xml:space="preserve"> </w:delText>
              </w:r>
              <w:r w:rsidRPr="0001655C" w:rsidDel="00CD28CB">
                <w:rPr>
                  <w:sz w:val="20"/>
                  <w:szCs w:val="20"/>
                </w:rPr>
                <w:delText xml:space="preserve">for the Real-Time RUC Ancillary Service Reserve payment associated with reliability deployments </w:delText>
              </w:r>
              <w:r w:rsidRPr="0001655C" w:rsidDel="00CD28CB">
                <w:rPr>
                  <w:iCs/>
                  <w:sz w:val="20"/>
                  <w:szCs w:val="20"/>
                </w:rPr>
                <w:delText>for each 15-minute Settlement Interval.</w:delText>
              </w:r>
            </w:del>
          </w:p>
        </w:tc>
      </w:tr>
      <w:tr w:rsidR="0001655C" w:rsidRPr="0001655C" w14:paraId="6E227B72" w14:textId="77777777" w:rsidTr="003B71DB">
        <w:trPr>
          <w:cantSplit/>
        </w:trPr>
        <w:tc>
          <w:tcPr>
            <w:tcW w:w="1146" w:type="pct"/>
            <w:tcBorders>
              <w:bottom w:val="single" w:sz="4" w:space="0" w:color="auto"/>
            </w:tcBorders>
          </w:tcPr>
          <w:p w14:paraId="64236111" w14:textId="77777777" w:rsidR="0001655C" w:rsidRPr="0001655C" w:rsidRDefault="0001655C" w:rsidP="0001655C">
            <w:pPr>
              <w:spacing w:after="60"/>
              <w:rPr>
                <w:sz w:val="20"/>
                <w:szCs w:val="20"/>
              </w:rPr>
            </w:pPr>
            <w:r w:rsidRPr="0001655C">
              <w:rPr>
                <w:sz w:val="20"/>
                <w:szCs w:val="20"/>
              </w:rPr>
              <w:t>RTRUCRE</w:t>
            </w:r>
            <w:proofErr w:type="spellEnd"/>
            <w:r w:rsidRPr="0001655C">
              <w:rPr>
                <w:sz w:val="20"/>
                <w:szCs w:val="20"/>
              </w:rPr>
              <w:t xml:space="preserve">SP </w:t>
            </w:r>
            <w:r w:rsidRPr="0001655C">
              <w:rPr>
                <w:i/>
                <w:sz w:val="20"/>
                <w:szCs w:val="20"/>
                <w:vertAlign w:val="subscript"/>
              </w:rPr>
              <w:t>q</w:t>
            </w:r>
          </w:p>
        </w:tc>
        <w:tc>
          <w:tcPr>
            <w:tcW w:w="675" w:type="pct"/>
            <w:tcBorders>
              <w:bottom w:val="single" w:sz="4" w:space="0" w:color="auto"/>
            </w:tcBorders>
          </w:tcPr>
          <w:p w14:paraId="3C4FBA05" w14:textId="77777777" w:rsidR="0001655C" w:rsidRPr="0001655C" w:rsidRDefault="0001655C" w:rsidP="0001655C">
            <w:pPr>
              <w:spacing w:after="60"/>
              <w:rPr>
                <w:sz w:val="20"/>
                <w:szCs w:val="20"/>
              </w:rPr>
            </w:pPr>
            <w:r w:rsidRPr="0001655C">
              <w:rPr>
                <w:sz w:val="20"/>
                <w:szCs w:val="20"/>
              </w:rPr>
              <w:t>MWh</w:t>
            </w:r>
          </w:p>
        </w:tc>
        <w:tc>
          <w:tcPr>
            <w:tcW w:w="3179" w:type="pct"/>
            <w:tcBorders>
              <w:bottom w:val="single" w:sz="4" w:space="0" w:color="auto"/>
            </w:tcBorders>
          </w:tcPr>
          <w:p w14:paraId="59A01A6C" w14:textId="77777777" w:rsidR="0001655C" w:rsidRPr="0001655C" w:rsidRDefault="0001655C" w:rsidP="0001655C">
            <w:pPr>
              <w:spacing w:after="60"/>
              <w:rPr>
                <w:i/>
                <w:sz w:val="20"/>
                <w:szCs w:val="20"/>
              </w:rPr>
            </w:pPr>
            <w:r w:rsidRPr="0001655C">
              <w:rPr>
                <w:i/>
                <w:sz w:val="20"/>
                <w:szCs w:val="20"/>
              </w:rPr>
              <w:t>Real-Time RUC Ancillary Service Supply Responsibility for the QSE</w:t>
            </w:r>
            <w:r w:rsidRPr="0001655C">
              <w:rPr>
                <w:sz w:val="20"/>
                <w:szCs w:val="20"/>
              </w:rPr>
              <w:sym w:font="Symbol" w:char="F0BE"/>
            </w:r>
            <w:r w:rsidRPr="0001655C">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01655C">
              <w:rPr>
                <w:i/>
                <w:sz w:val="20"/>
                <w:szCs w:val="20"/>
              </w:rPr>
              <w:t>q</w:t>
            </w:r>
            <w:r w:rsidRPr="0001655C">
              <w:rPr>
                <w:sz w:val="20"/>
                <w:szCs w:val="20"/>
              </w:rPr>
              <w:t>, for the 15-minute Settlement Interval.</w:t>
            </w:r>
          </w:p>
        </w:tc>
      </w:tr>
      <w:tr w:rsidR="0001655C" w:rsidRPr="0001655C" w14:paraId="0CDF7855" w14:textId="77777777" w:rsidTr="003B71DB">
        <w:trPr>
          <w:cantSplit/>
        </w:trPr>
        <w:tc>
          <w:tcPr>
            <w:tcW w:w="1146" w:type="pct"/>
          </w:tcPr>
          <w:p w14:paraId="3BE6B8EE" w14:textId="77777777" w:rsidR="0001655C" w:rsidRPr="0001655C" w:rsidRDefault="0001655C" w:rsidP="0001655C">
            <w:pPr>
              <w:spacing w:after="60"/>
              <w:rPr>
                <w:sz w:val="20"/>
                <w:szCs w:val="20"/>
              </w:rPr>
            </w:pPr>
            <w:r w:rsidRPr="0001655C">
              <w:rPr>
                <w:sz w:val="20"/>
                <w:szCs w:val="20"/>
              </w:rPr>
              <w:t>RTRUCASA</w:t>
            </w:r>
            <w:r w:rsidRPr="0001655C">
              <w:rPr>
                <w:i/>
                <w:sz w:val="20"/>
                <w:szCs w:val="20"/>
                <w:vertAlign w:val="subscript"/>
              </w:rPr>
              <w:t xml:space="preserve"> q, r</w:t>
            </w:r>
          </w:p>
        </w:tc>
        <w:tc>
          <w:tcPr>
            <w:tcW w:w="675" w:type="pct"/>
          </w:tcPr>
          <w:p w14:paraId="1D514753" w14:textId="77777777" w:rsidR="0001655C" w:rsidRPr="0001655C" w:rsidRDefault="0001655C" w:rsidP="0001655C">
            <w:pPr>
              <w:spacing w:after="60"/>
              <w:rPr>
                <w:sz w:val="20"/>
                <w:szCs w:val="20"/>
              </w:rPr>
            </w:pPr>
            <w:r w:rsidRPr="0001655C">
              <w:rPr>
                <w:sz w:val="20"/>
                <w:szCs w:val="20"/>
              </w:rPr>
              <w:t>MW</w:t>
            </w:r>
          </w:p>
        </w:tc>
        <w:tc>
          <w:tcPr>
            <w:tcW w:w="3179" w:type="pct"/>
          </w:tcPr>
          <w:p w14:paraId="5229EBDB" w14:textId="77777777" w:rsidR="0001655C" w:rsidRPr="0001655C" w:rsidRDefault="0001655C" w:rsidP="0001655C">
            <w:pPr>
              <w:spacing w:after="60"/>
              <w:rPr>
                <w:i/>
                <w:sz w:val="20"/>
                <w:szCs w:val="20"/>
              </w:rPr>
            </w:pPr>
            <w:r w:rsidRPr="0001655C">
              <w:rPr>
                <w:i/>
                <w:sz w:val="20"/>
                <w:szCs w:val="20"/>
              </w:rPr>
              <w:t>Real-Time RUC Ancillary Service Awards</w:t>
            </w:r>
            <w:r w:rsidRPr="0001655C">
              <w:rPr>
                <w:sz w:val="20"/>
                <w:szCs w:val="20"/>
              </w:rPr>
              <w:sym w:font="Symbol" w:char="F0BE"/>
            </w:r>
            <w:r w:rsidRPr="0001655C">
              <w:rPr>
                <w:sz w:val="20"/>
                <w:szCs w:val="20"/>
              </w:rPr>
              <w:t xml:space="preserve">The Real-Time Ancillary Service award to the RUC Resource </w:t>
            </w:r>
            <w:r w:rsidRPr="0001655C">
              <w:rPr>
                <w:i/>
                <w:sz w:val="20"/>
                <w:szCs w:val="20"/>
              </w:rPr>
              <w:t xml:space="preserve">r </w:t>
            </w:r>
            <w:r w:rsidRPr="0001655C">
              <w:rPr>
                <w:sz w:val="20"/>
                <w:szCs w:val="20"/>
              </w:rPr>
              <w:t>for Reg-Up, ECRS, RRS, and Non-Spin for the 15-minute Settlement Interval that falls within a RUC-Committed Hour</w:t>
            </w:r>
            <w:r w:rsidRPr="0001655C">
              <w:rPr>
                <w:sz w:val="20"/>
                <w:szCs w:val="18"/>
              </w:rPr>
              <w:t xml:space="preserve"> for the QSE </w:t>
            </w:r>
            <w:r w:rsidRPr="0001655C">
              <w:rPr>
                <w:i/>
                <w:sz w:val="20"/>
                <w:szCs w:val="18"/>
              </w:rPr>
              <w:t>q.</w:t>
            </w:r>
          </w:p>
          <w:p w14:paraId="2D4A0CF2" w14:textId="77777777" w:rsidR="0001655C" w:rsidRPr="0001655C" w:rsidRDefault="0001655C" w:rsidP="0001655C">
            <w:pPr>
              <w:spacing w:after="60"/>
              <w:rPr>
                <w:i/>
                <w:sz w:val="20"/>
                <w:szCs w:val="20"/>
              </w:rPr>
            </w:pPr>
          </w:p>
        </w:tc>
      </w:tr>
      <w:tr w:rsidR="0001655C" w:rsidRPr="0001655C" w14:paraId="3F791FFF" w14:textId="77777777" w:rsidTr="003B71DB">
        <w:trPr>
          <w:cantSplit/>
        </w:trPr>
        <w:tc>
          <w:tcPr>
            <w:tcW w:w="1146" w:type="pct"/>
            <w:tcBorders>
              <w:bottom w:val="single" w:sz="4" w:space="0" w:color="auto"/>
            </w:tcBorders>
          </w:tcPr>
          <w:p w14:paraId="7418153D" w14:textId="77777777" w:rsidR="0001655C" w:rsidRPr="0001655C" w:rsidRDefault="0001655C" w:rsidP="0001655C">
            <w:pPr>
              <w:spacing w:after="60"/>
              <w:rPr>
                <w:i/>
                <w:sz w:val="20"/>
                <w:szCs w:val="20"/>
              </w:rPr>
            </w:pPr>
            <w:r w:rsidRPr="0001655C">
              <w:rPr>
                <w:sz w:val="20"/>
                <w:szCs w:val="20"/>
              </w:rPr>
              <w:t>RTRSVPOR</w:t>
            </w:r>
          </w:p>
        </w:tc>
        <w:tc>
          <w:tcPr>
            <w:tcW w:w="675" w:type="pct"/>
            <w:tcBorders>
              <w:bottom w:val="single" w:sz="4" w:space="0" w:color="auto"/>
            </w:tcBorders>
          </w:tcPr>
          <w:p w14:paraId="5AF3C67C" w14:textId="77777777" w:rsidR="0001655C" w:rsidRPr="0001655C" w:rsidRDefault="0001655C" w:rsidP="0001655C">
            <w:pPr>
              <w:spacing w:after="60"/>
              <w:rPr>
                <w:sz w:val="20"/>
                <w:szCs w:val="20"/>
              </w:rPr>
            </w:pPr>
            <w:r w:rsidRPr="0001655C">
              <w:rPr>
                <w:sz w:val="20"/>
                <w:szCs w:val="20"/>
              </w:rPr>
              <w:t>$/MWh</w:t>
            </w:r>
          </w:p>
        </w:tc>
        <w:tc>
          <w:tcPr>
            <w:tcW w:w="3179" w:type="pct"/>
            <w:tcBorders>
              <w:bottom w:val="single" w:sz="4" w:space="0" w:color="auto"/>
            </w:tcBorders>
          </w:tcPr>
          <w:p w14:paraId="551270AA" w14:textId="77777777" w:rsidR="0001655C" w:rsidRPr="0001655C" w:rsidRDefault="0001655C" w:rsidP="0001655C">
            <w:pPr>
              <w:spacing w:after="60"/>
              <w:rPr>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rsidDel="007A5FCB" w14:paraId="0A51A689" w14:textId="77777777" w:rsidTr="003B71DB">
        <w:trPr>
          <w:cantSplit/>
          <w:del w:id="679" w:author="Joint Sponsors" w:date="2023-12-07T15:16:00Z"/>
        </w:trPr>
        <w:tc>
          <w:tcPr>
            <w:tcW w:w="1146" w:type="pct"/>
            <w:tcBorders>
              <w:bottom w:val="single" w:sz="4" w:space="0" w:color="auto"/>
            </w:tcBorders>
          </w:tcPr>
          <w:p w14:paraId="24CD453E" w14:textId="77777777" w:rsidR="0001655C" w:rsidRPr="0001655C" w:rsidDel="007A5FCB" w:rsidRDefault="0001655C" w:rsidP="0001655C">
            <w:pPr>
              <w:spacing w:after="60"/>
              <w:rPr>
                <w:del w:id="680" w:author="Joint Sponsors" w:date="2023-12-07T15:16:00Z"/>
                <w:sz w:val="20"/>
                <w:szCs w:val="20"/>
              </w:rPr>
            </w:pPr>
            <w:ins w:id="681" w:author="Joint Sponsors 110424" w:date="2024-10-11T15:26:00Z">
              <w:r w:rsidRPr="0001655C">
                <w:rPr>
                  <w:sz w:val="20"/>
                  <w:szCs w:val="20"/>
                </w:rPr>
                <w:t>RTRDP</w:t>
              </w:r>
            </w:ins>
            <w:del w:id="682" w:author="Joint Sponsors" w:date="2023-12-07T15:16:00Z">
              <w:r w:rsidRPr="0001655C" w:rsidDel="007A5FCB">
                <w:rPr>
                  <w:sz w:val="20"/>
                  <w:szCs w:val="20"/>
                </w:rPr>
                <w:delText>RTRDP</w:delText>
              </w:r>
            </w:del>
          </w:p>
        </w:tc>
        <w:tc>
          <w:tcPr>
            <w:tcW w:w="675" w:type="pct"/>
            <w:tcBorders>
              <w:bottom w:val="single" w:sz="4" w:space="0" w:color="auto"/>
            </w:tcBorders>
          </w:tcPr>
          <w:p w14:paraId="71E61990" w14:textId="77777777" w:rsidR="0001655C" w:rsidRPr="0001655C" w:rsidDel="007A5FCB" w:rsidRDefault="0001655C" w:rsidP="0001655C">
            <w:pPr>
              <w:spacing w:after="60"/>
              <w:rPr>
                <w:del w:id="683" w:author="Joint Sponsors" w:date="2023-12-07T15:16:00Z"/>
                <w:sz w:val="20"/>
                <w:szCs w:val="20"/>
              </w:rPr>
            </w:pPr>
            <w:ins w:id="684" w:author="Joint Sponsors 110424" w:date="2024-10-11T15:26:00Z">
              <w:r w:rsidRPr="0001655C">
                <w:rPr>
                  <w:sz w:val="20"/>
                  <w:szCs w:val="20"/>
                </w:rPr>
                <w:t>$/</w:t>
              </w:r>
              <w:proofErr w:type="spellStart"/>
              <w:r w:rsidRPr="0001655C">
                <w:rPr>
                  <w:sz w:val="20"/>
                  <w:szCs w:val="20"/>
                </w:rPr>
                <w:t>MWh</w:t>
              </w:r>
            </w:ins>
            <w:del w:id="685" w:author="Joint Sponsors" w:date="2023-12-07T15:16:00Z">
              <w:r w:rsidRPr="0001655C" w:rsidDel="007A5FCB">
                <w:rPr>
                  <w:sz w:val="20"/>
                  <w:szCs w:val="20"/>
                </w:rPr>
                <w:delText>$/MWh</w:delText>
              </w:r>
            </w:del>
          </w:p>
        </w:tc>
        <w:tc>
          <w:tcPr>
            <w:tcW w:w="3179" w:type="pct"/>
            <w:tcBorders>
              <w:bottom w:val="single" w:sz="4" w:space="0" w:color="auto"/>
            </w:tcBorders>
          </w:tcPr>
          <w:p w14:paraId="236F9270" w14:textId="77777777" w:rsidR="0001655C" w:rsidRPr="0001655C" w:rsidDel="007A5FCB" w:rsidRDefault="0001655C" w:rsidP="0001655C">
            <w:pPr>
              <w:spacing w:after="60"/>
              <w:rPr>
                <w:del w:id="686" w:author="Joint Sponsors" w:date="2023-12-07T15:16:00Z"/>
                <w:i/>
                <w:sz w:val="20"/>
                <w:szCs w:val="20"/>
              </w:rPr>
            </w:pPr>
            <w:ins w:id="687" w:author="Joint Sponsors 110424" w:date="2024-10-11T15:26:00Z">
              <w:r w:rsidRPr="0001655C">
                <w:rPr>
                  <w:i/>
                  <w:sz w:val="20"/>
                  <w:szCs w:val="20"/>
                </w:rPr>
                <w:t>Rea</w:t>
              </w:r>
              <w:proofErr w:type="spellEnd"/>
              <w:r w:rsidRPr="0001655C">
                <w:rPr>
                  <w:i/>
                  <w:sz w:val="20"/>
                  <w:szCs w:val="20"/>
                </w:rPr>
                <w:t xml:space="preserve">l-Time On-Line Reliability Deployment Price </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 xml:space="preserve">from the Real-Time On-Line Reliability Deployment Price </w:t>
              </w:r>
              <w:proofErr w:type="spellStart"/>
              <w:r w:rsidRPr="0001655C">
                <w:rPr>
                  <w:bCs/>
                  <w:sz w:val="20"/>
                  <w:szCs w:val="20"/>
                </w:rPr>
                <w:t>Adder</w:t>
              </w:r>
              <w:r w:rsidRPr="0001655C">
                <w:rPr>
                  <w:sz w:val="20"/>
                  <w:szCs w:val="20"/>
                </w:rPr>
                <w:t>.</w:t>
              </w:r>
            </w:ins>
            <w:del w:id="688" w:author="Joint Sponsors" w:date="2023-12-07T15:16:00Z">
              <w:r w:rsidRPr="0001655C" w:rsidDel="007A5FCB">
                <w:rPr>
                  <w:i/>
                  <w:sz w:val="20"/>
                  <w:szCs w:val="20"/>
                </w:rPr>
                <w:delText xml:space="preserve">Real-Time On-Line Reliability Deployment Price </w:delText>
              </w:r>
              <w:r w:rsidRPr="0001655C" w:rsidDel="007A5FCB">
                <w:rPr>
                  <w:sz w:val="20"/>
                  <w:szCs w:val="20"/>
                </w:rPr>
                <w:sym w:font="Symbol" w:char="F0BE"/>
              </w:r>
              <w:r w:rsidRPr="0001655C" w:rsidDel="007A5FCB">
                <w:rPr>
                  <w:sz w:val="20"/>
                  <w:szCs w:val="20"/>
                </w:rPr>
                <w:delText xml:space="preserve">The Real-Time price for the 15-minute Settlement Interval, reflecting the impact of reliability deployments on energy prices that is calculated </w:delText>
              </w:r>
              <w:r w:rsidRPr="0001655C" w:rsidDel="007A5FCB">
                <w:rPr>
                  <w:bCs/>
                  <w:sz w:val="20"/>
                  <w:szCs w:val="20"/>
                </w:rPr>
                <w:delText>from the Real-Time On-Line Reliability Deployment Price Adder</w:delText>
              </w:r>
              <w:r w:rsidRPr="0001655C" w:rsidDel="007A5FCB">
                <w:rPr>
                  <w:sz w:val="20"/>
                  <w:szCs w:val="20"/>
                </w:rPr>
                <w:delText>.</w:delText>
              </w:r>
            </w:del>
          </w:p>
        </w:tc>
        <w:proofErr w:type="spellEnd"/>
      </w:tr>
      <w:tr w:rsidR="0001655C" w:rsidRPr="0001655C" w14:paraId="538C0C43" w14:textId="77777777" w:rsidTr="003B71DB">
        <w:trPr>
          <w:cantSplit/>
        </w:trPr>
        <w:tc>
          <w:tcPr>
            <w:tcW w:w="1146" w:type="pct"/>
          </w:tcPr>
          <w:p w14:paraId="796E930F" w14:textId="77777777" w:rsidR="0001655C" w:rsidRPr="0001655C" w:rsidRDefault="0001655C" w:rsidP="0001655C">
            <w:pPr>
              <w:spacing w:after="60"/>
              <w:rPr>
                <w:sz w:val="20"/>
                <w:szCs w:val="20"/>
              </w:rPr>
            </w:pPr>
            <w:r w:rsidRPr="0001655C">
              <w:rPr>
                <w:i/>
                <w:sz w:val="20"/>
                <w:szCs w:val="20"/>
              </w:rPr>
              <w:t>q</w:t>
            </w:r>
          </w:p>
        </w:tc>
        <w:tc>
          <w:tcPr>
            <w:tcW w:w="675" w:type="pct"/>
          </w:tcPr>
          <w:p w14:paraId="220C969E" w14:textId="77777777" w:rsidR="0001655C" w:rsidRPr="0001655C" w:rsidRDefault="0001655C" w:rsidP="0001655C">
            <w:pPr>
              <w:spacing w:after="60"/>
              <w:rPr>
                <w:sz w:val="20"/>
                <w:szCs w:val="20"/>
              </w:rPr>
            </w:pPr>
            <w:r w:rsidRPr="0001655C">
              <w:rPr>
                <w:sz w:val="20"/>
                <w:szCs w:val="20"/>
              </w:rPr>
              <w:t>none</w:t>
            </w:r>
          </w:p>
        </w:tc>
        <w:tc>
          <w:tcPr>
            <w:tcW w:w="3179" w:type="pct"/>
          </w:tcPr>
          <w:p w14:paraId="57FB0217" w14:textId="77777777" w:rsidR="0001655C" w:rsidRPr="0001655C" w:rsidRDefault="0001655C" w:rsidP="0001655C">
            <w:pPr>
              <w:spacing w:after="60"/>
              <w:rPr>
                <w:i/>
                <w:sz w:val="20"/>
                <w:szCs w:val="20"/>
              </w:rPr>
            </w:pPr>
            <w:r w:rsidRPr="0001655C">
              <w:rPr>
                <w:sz w:val="20"/>
                <w:szCs w:val="20"/>
              </w:rPr>
              <w:t>A QSE.</w:t>
            </w:r>
          </w:p>
        </w:tc>
      </w:tr>
      <w:tr w:rsidR="0001655C" w:rsidRPr="0001655C" w14:paraId="5447A068" w14:textId="77777777" w:rsidTr="003B71DB">
        <w:trPr>
          <w:cantSplit/>
        </w:trPr>
        <w:tc>
          <w:tcPr>
            <w:tcW w:w="1146" w:type="pct"/>
          </w:tcPr>
          <w:p w14:paraId="3EBF535C" w14:textId="77777777" w:rsidR="0001655C" w:rsidRPr="0001655C" w:rsidRDefault="0001655C" w:rsidP="0001655C">
            <w:pPr>
              <w:spacing w:after="60"/>
              <w:rPr>
                <w:i/>
                <w:sz w:val="20"/>
                <w:szCs w:val="20"/>
              </w:rPr>
            </w:pPr>
            <w:r w:rsidRPr="0001655C">
              <w:rPr>
                <w:i/>
                <w:sz w:val="20"/>
                <w:szCs w:val="20"/>
              </w:rPr>
              <w:t>r</w:t>
            </w:r>
          </w:p>
        </w:tc>
        <w:tc>
          <w:tcPr>
            <w:tcW w:w="675" w:type="pct"/>
          </w:tcPr>
          <w:p w14:paraId="4CEDD546" w14:textId="77777777" w:rsidR="0001655C" w:rsidRPr="0001655C" w:rsidRDefault="0001655C" w:rsidP="0001655C">
            <w:pPr>
              <w:spacing w:after="60"/>
              <w:rPr>
                <w:sz w:val="20"/>
                <w:szCs w:val="20"/>
              </w:rPr>
            </w:pPr>
            <w:r w:rsidRPr="0001655C">
              <w:rPr>
                <w:sz w:val="20"/>
                <w:szCs w:val="20"/>
              </w:rPr>
              <w:t>none</w:t>
            </w:r>
          </w:p>
        </w:tc>
        <w:tc>
          <w:tcPr>
            <w:tcW w:w="3179" w:type="pct"/>
          </w:tcPr>
          <w:p w14:paraId="5B1BCB00" w14:textId="77777777" w:rsidR="0001655C" w:rsidRPr="0001655C" w:rsidRDefault="0001655C" w:rsidP="0001655C">
            <w:pPr>
              <w:spacing w:after="60"/>
              <w:rPr>
                <w:sz w:val="20"/>
                <w:szCs w:val="20"/>
              </w:rPr>
            </w:pPr>
            <w:r w:rsidRPr="0001655C">
              <w:rPr>
                <w:sz w:val="20"/>
                <w:szCs w:val="20"/>
              </w:rPr>
              <w:t>A Generation Resource.</w:t>
            </w:r>
          </w:p>
        </w:tc>
      </w:tr>
    </w:tbl>
    <w:p w14:paraId="5AE194B7" w14:textId="77777777" w:rsidR="0001655C" w:rsidRPr="0001655C" w:rsidRDefault="0001655C" w:rsidP="0001655C">
      <w:pPr>
        <w:rPr>
          <w:iCs/>
          <w:szCs w:val="20"/>
        </w:rPr>
      </w:pPr>
      <w:bookmarkStart w:id="689" w:name="_Toc397505051"/>
      <w:bookmarkStart w:id="690" w:name="_Toc402357183"/>
      <w:bookmarkStart w:id="691" w:name="_Toc412617247"/>
      <w:bookmarkStart w:id="692" w:name="_Toc422486563"/>
      <w:bookmarkStart w:id="693" w:name="_Toc433093416"/>
      <w:bookmarkStart w:id="694" w:name="_Toc433093574"/>
      <w:bookmarkStart w:id="695" w:name="_Toc440874804"/>
      <w:bookmarkStart w:id="696" w:name="_Toc448142361"/>
      <w:bookmarkStart w:id="697" w:name="_Toc448142518"/>
      <w:bookmarkStart w:id="698" w:name="_Toc458770359"/>
      <w:bookmarkStart w:id="699" w:name="_Toc459294327"/>
      <w:bookmarkStart w:id="700" w:name="_Toc463262821"/>
      <w:bookmarkStart w:id="701" w:name="_Toc468286896"/>
      <w:bookmarkStart w:id="702" w:name="_Toc481502936"/>
      <w:bookmarkStart w:id="703" w:name="_Toc496080103"/>
      <w:bookmarkEnd w:id="39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91B8F7F" w14:textId="77777777" w:rsidTr="003B71DB">
        <w:trPr>
          <w:trHeight w:val="206"/>
        </w:trPr>
        <w:tc>
          <w:tcPr>
            <w:tcW w:w="9350" w:type="dxa"/>
            <w:shd w:val="pct12" w:color="auto" w:fill="auto"/>
          </w:tcPr>
          <w:p w14:paraId="1B130FA4" w14:textId="77777777" w:rsidR="0001655C" w:rsidRPr="0001655C" w:rsidRDefault="0001655C" w:rsidP="0001655C">
            <w:pPr>
              <w:spacing w:before="120" w:after="240"/>
              <w:rPr>
                <w:b/>
                <w:i/>
                <w:iCs/>
              </w:rPr>
            </w:pPr>
            <w:r w:rsidRPr="0001655C">
              <w:rPr>
                <w:b/>
                <w:i/>
                <w:iCs/>
              </w:rPr>
              <w:t>[NPRR1010:  Replace Section 6.7.5 above with the following upon system implementation of the Real-Time Co-Optimization (RTC) project:]</w:t>
            </w:r>
          </w:p>
          <w:p w14:paraId="454BD447" w14:textId="77777777" w:rsidR="0001655C" w:rsidRPr="0001655C" w:rsidRDefault="0001655C" w:rsidP="0001655C">
            <w:pPr>
              <w:keepNext/>
              <w:tabs>
                <w:tab w:val="left" w:pos="1080"/>
              </w:tabs>
              <w:spacing w:before="480" w:after="240"/>
              <w:outlineLvl w:val="2"/>
              <w:rPr>
                <w:b/>
                <w:bCs/>
                <w:i/>
                <w:szCs w:val="20"/>
              </w:rPr>
            </w:pPr>
            <w:bookmarkStart w:id="704" w:name="_Toc60040750"/>
            <w:bookmarkStart w:id="705" w:name="_Toc65151809"/>
            <w:bookmarkStart w:id="706" w:name="_Toc80174835"/>
            <w:bookmarkStart w:id="707" w:name="_Toc108712601"/>
            <w:bookmarkStart w:id="708" w:name="_Toc112417720"/>
            <w:bookmarkStart w:id="709" w:name="_Toc119310389"/>
            <w:bookmarkStart w:id="710" w:name="_Toc125966322"/>
            <w:bookmarkStart w:id="711" w:name="_Toc135992421"/>
            <w:r w:rsidRPr="0001655C">
              <w:rPr>
                <w:b/>
                <w:bCs/>
                <w:i/>
                <w:szCs w:val="20"/>
              </w:rPr>
              <w:t>6.7.5</w:t>
            </w:r>
            <w:r w:rsidRPr="0001655C">
              <w:rPr>
                <w:b/>
                <w:bCs/>
                <w:i/>
                <w:szCs w:val="20"/>
              </w:rPr>
              <w:tab/>
              <w:t>Real-Time Ancillary Service Charges and Payments</w:t>
            </w:r>
            <w:bookmarkEnd w:id="704"/>
            <w:bookmarkEnd w:id="705"/>
            <w:bookmarkEnd w:id="706"/>
            <w:bookmarkEnd w:id="707"/>
            <w:bookmarkEnd w:id="708"/>
            <w:bookmarkEnd w:id="709"/>
            <w:bookmarkEnd w:id="710"/>
            <w:bookmarkEnd w:id="711"/>
          </w:p>
        </w:tc>
      </w:tr>
    </w:tbl>
    <w:p w14:paraId="015CBD9A" w14:textId="77777777" w:rsidR="0001655C" w:rsidRPr="0001655C" w:rsidRDefault="0001655C" w:rsidP="0001655C">
      <w:pPr>
        <w:keepNext/>
        <w:tabs>
          <w:tab w:val="left" w:pos="1080"/>
        </w:tabs>
        <w:spacing w:before="480" w:after="240"/>
        <w:outlineLvl w:val="2"/>
        <w:rPr>
          <w:b/>
          <w:bCs/>
          <w:i/>
          <w:szCs w:val="20"/>
        </w:rPr>
      </w:pPr>
      <w:bookmarkStart w:id="712" w:name="_Toc135992430"/>
      <w:r w:rsidRPr="0001655C">
        <w:rPr>
          <w:b/>
          <w:bCs/>
          <w:i/>
          <w:szCs w:val="20"/>
        </w:rPr>
        <w:lastRenderedPageBreak/>
        <w:t>6.7.6</w:t>
      </w:r>
      <w:r w:rsidRPr="0001655C">
        <w:rPr>
          <w:b/>
          <w:bCs/>
          <w:i/>
          <w:szCs w:val="20"/>
        </w:rPr>
        <w:tab/>
        <w:t>Real-Time Ancillary Service Imbalance Revenue Neutrality Allocation</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12"/>
    </w:p>
    <w:p w14:paraId="5DE274D7" w14:textId="77777777" w:rsidR="0001655C" w:rsidRPr="0001655C" w:rsidRDefault="0001655C" w:rsidP="0001655C">
      <w:pPr>
        <w:spacing w:after="240"/>
        <w:ind w:left="720" w:hanging="720"/>
        <w:rPr>
          <w:szCs w:val="20"/>
        </w:rPr>
      </w:pPr>
      <w:r w:rsidRPr="0001655C">
        <w:rPr>
          <w:iCs/>
          <w:szCs w:val="20"/>
        </w:rPr>
        <w:t>(1)</w:t>
      </w:r>
      <w:r w:rsidRPr="0001655C">
        <w:rPr>
          <w:iCs/>
          <w:szCs w:val="20"/>
        </w:rPr>
        <w:tab/>
        <w:t xml:space="preserve">The total cost for Ancillary Service Imbalance payments and charges associated with ORDC </w:t>
      </w:r>
      <w:ins w:id="713" w:author="Joint Sponsors 110424" w:date="2024-10-11T15:23:00Z">
        <w:r w:rsidRPr="0001655C">
          <w:rPr>
            <w:iCs/>
            <w:szCs w:val="20"/>
          </w:rPr>
          <w:t xml:space="preserve">and reliability deployments </w:t>
        </w:r>
      </w:ins>
      <w:del w:id="714" w:author="Joint Sponsors" w:date="2023-10-26T10:26:00Z">
        <w:r w:rsidRPr="0001655C" w:rsidDel="00640C8A">
          <w:rPr>
            <w:iCs/>
            <w:szCs w:val="20"/>
          </w:rPr>
          <w:delText xml:space="preserve">and reliability deployments </w:delText>
        </w:r>
      </w:del>
      <w:r w:rsidRPr="0001655C">
        <w:rPr>
          <w:iCs/>
          <w:szCs w:val="20"/>
        </w:rPr>
        <w:t>is allocated to the QSEs representing Load based on Load Ratio Share (LRS).  The Real-Time Ancillary Service imbalance revenue neutrality allocations to each QSE for a given 15-minute Settlement Interval are calculated as follows:</w:t>
      </w:r>
    </w:p>
    <w:p w14:paraId="53A94947" w14:textId="77777777" w:rsidR="0001655C" w:rsidRPr="0001655C" w:rsidRDefault="0001655C" w:rsidP="0001655C">
      <w:pPr>
        <w:tabs>
          <w:tab w:val="left" w:pos="2250"/>
          <w:tab w:val="left" w:pos="3150"/>
          <w:tab w:val="left" w:pos="3960"/>
        </w:tabs>
        <w:spacing w:after="240"/>
        <w:ind w:left="3600" w:hanging="2430"/>
        <w:rPr>
          <w:b/>
          <w:bCs/>
        </w:rPr>
      </w:pPr>
      <w:r w:rsidRPr="0001655C">
        <w:rPr>
          <w:b/>
          <w:bCs/>
        </w:rPr>
        <w:t xml:space="preserve">LAASIRNAMT </w:t>
      </w:r>
      <w:r w:rsidRPr="0001655C">
        <w:rPr>
          <w:b/>
          <w:bCs/>
          <w:i/>
          <w:vertAlign w:val="subscript"/>
        </w:rPr>
        <w:t>q</w:t>
      </w:r>
      <w:r w:rsidRPr="0001655C">
        <w:rPr>
          <w:b/>
          <w:bCs/>
        </w:rPr>
        <w:t>=</w:t>
      </w:r>
      <w:r w:rsidRPr="0001655C">
        <w:rPr>
          <w:b/>
          <w:bCs/>
        </w:rPr>
        <w:tab/>
      </w:r>
      <w:r w:rsidRPr="0001655C">
        <w:rPr>
          <w:b/>
          <w:bCs/>
        </w:rPr>
        <w:tab/>
        <w:t xml:space="preserve">(-1) * [(RTASIAMTTOT + RTRUCRSVAMTTOT) * LRS </w:t>
      </w:r>
      <w:r w:rsidRPr="0001655C">
        <w:rPr>
          <w:b/>
          <w:bCs/>
          <w:i/>
          <w:vertAlign w:val="subscript"/>
        </w:rPr>
        <w:t>q</w:t>
      </w:r>
      <w:r w:rsidRPr="0001655C">
        <w:rPr>
          <w:b/>
          <w:bCs/>
        </w:rPr>
        <w:t>]</w:t>
      </w:r>
    </w:p>
    <w:p w14:paraId="206D00B0" w14:textId="77777777" w:rsidR="0001655C" w:rsidRPr="0001655C" w:rsidRDefault="0001655C" w:rsidP="0001655C">
      <w:pPr>
        <w:tabs>
          <w:tab w:val="left" w:pos="2250"/>
          <w:tab w:val="left" w:pos="3150"/>
          <w:tab w:val="left" w:pos="3960"/>
        </w:tabs>
        <w:spacing w:after="240"/>
        <w:ind w:left="3600" w:hanging="2430"/>
        <w:rPr>
          <w:ins w:id="715" w:author="Joint Sponsors 110424" w:date="2024-10-11T15:23:00Z"/>
          <w:b/>
          <w:bCs/>
        </w:rPr>
      </w:pPr>
      <w:ins w:id="716" w:author="Joint Sponsors 110424" w:date="2024-10-11T15:23:00Z">
        <w:r w:rsidRPr="0001655C">
          <w:rPr>
            <w:b/>
            <w:bCs/>
          </w:rPr>
          <w:t xml:space="preserve">LARDASIRNAMT </w:t>
        </w:r>
        <w:r w:rsidRPr="0001655C">
          <w:rPr>
            <w:b/>
            <w:bCs/>
            <w:i/>
            <w:vertAlign w:val="subscript"/>
          </w:rPr>
          <w:t>q</w:t>
        </w:r>
        <w:r w:rsidRPr="0001655C">
          <w:rPr>
            <w:b/>
            <w:bCs/>
          </w:rPr>
          <w:t>=</w:t>
        </w:r>
        <w:r w:rsidRPr="0001655C">
          <w:rPr>
            <w:b/>
            <w:bCs/>
          </w:rPr>
          <w:tab/>
          <w:t xml:space="preserve">(-1) * [(RTRDASIAMTTOT + RTRDRUCRSVAMTTOT) * LRS </w:t>
        </w:r>
        <w:r w:rsidRPr="0001655C">
          <w:rPr>
            <w:b/>
            <w:bCs/>
            <w:i/>
            <w:vertAlign w:val="subscript"/>
          </w:rPr>
          <w:t>q</w:t>
        </w:r>
        <w:r w:rsidRPr="0001655C">
          <w:rPr>
            <w:b/>
            <w:bCs/>
          </w:rPr>
          <w:t>]</w:t>
        </w:r>
      </w:ins>
    </w:p>
    <w:p w14:paraId="10C015E4" w14:textId="77777777" w:rsidR="0001655C" w:rsidRPr="0001655C" w:rsidDel="00640C8A" w:rsidRDefault="0001655C" w:rsidP="0001655C">
      <w:pPr>
        <w:tabs>
          <w:tab w:val="left" w:pos="2250"/>
          <w:tab w:val="left" w:pos="3150"/>
          <w:tab w:val="left" w:pos="3960"/>
        </w:tabs>
        <w:spacing w:after="240"/>
        <w:ind w:left="3600" w:hanging="2430"/>
        <w:rPr>
          <w:del w:id="717" w:author="Joint Sponsors" w:date="2023-10-26T10:26:00Z"/>
          <w:b/>
          <w:bCs/>
        </w:rPr>
      </w:pPr>
      <w:del w:id="718" w:author="Joint Sponsors" w:date="2023-10-26T10:26:00Z">
        <w:r w:rsidRPr="0001655C" w:rsidDel="00640C8A">
          <w:rPr>
            <w:b/>
            <w:bCs/>
          </w:rPr>
          <w:delText xml:space="preserve">LARDASIRNAMT </w:delText>
        </w:r>
        <w:r w:rsidRPr="0001655C" w:rsidDel="00640C8A">
          <w:rPr>
            <w:b/>
            <w:bCs/>
            <w:i/>
            <w:vertAlign w:val="subscript"/>
          </w:rPr>
          <w:delText>q</w:delText>
        </w:r>
        <w:r w:rsidRPr="0001655C" w:rsidDel="00640C8A">
          <w:rPr>
            <w:b/>
            <w:bCs/>
          </w:rPr>
          <w:delText>=</w:delText>
        </w:r>
        <w:r w:rsidRPr="0001655C" w:rsidDel="00640C8A">
          <w:rPr>
            <w:b/>
            <w:bCs/>
          </w:rPr>
          <w:tab/>
          <w:delText xml:space="preserve">(-1) * [(RTRDASIAMTTOT + RTRDRUCRSVAMTTOT) * LRS </w:delText>
        </w:r>
        <w:r w:rsidRPr="0001655C" w:rsidDel="00640C8A">
          <w:rPr>
            <w:b/>
            <w:bCs/>
            <w:i/>
            <w:vertAlign w:val="subscript"/>
          </w:rPr>
          <w:delText>q</w:delText>
        </w:r>
        <w:r w:rsidRPr="0001655C" w:rsidDel="00640C8A">
          <w:rPr>
            <w:b/>
            <w:bCs/>
          </w:rPr>
          <w:delText>]</w:delText>
        </w:r>
      </w:del>
    </w:p>
    <w:p w14:paraId="341476EA" w14:textId="77777777" w:rsidR="0001655C" w:rsidRPr="0001655C" w:rsidRDefault="0001655C" w:rsidP="0001655C">
      <w:pPr>
        <w:spacing w:after="240"/>
        <w:rPr>
          <w:iCs/>
          <w:szCs w:val="20"/>
        </w:rPr>
      </w:pPr>
      <w:r w:rsidRPr="0001655C">
        <w:rPr>
          <w:iCs/>
          <w:szCs w:val="20"/>
        </w:rPr>
        <w:t>Where:</w:t>
      </w:r>
    </w:p>
    <w:p w14:paraId="1022B37F" w14:textId="77777777" w:rsidR="0001655C" w:rsidRPr="0001655C" w:rsidRDefault="0001655C" w:rsidP="0001655C">
      <w:pPr>
        <w:tabs>
          <w:tab w:val="left" w:pos="2160"/>
          <w:tab w:val="left" w:pos="2880"/>
        </w:tabs>
        <w:spacing w:after="240"/>
        <w:ind w:leftChars="488" w:left="3600" w:hangingChars="1012" w:hanging="2429"/>
        <w:rPr>
          <w:bCs/>
          <w:i/>
          <w:vertAlign w:val="subscript"/>
        </w:rPr>
      </w:pPr>
      <w:r w:rsidRPr="0001655C">
        <w:rPr>
          <w:bCs/>
        </w:rPr>
        <w:t>RTASIAMTTOT</w:t>
      </w:r>
      <w:r w:rsidRPr="0001655C">
        <w:rPr>
          <w:bCs/>
        </w:rPr>
        <w:tab/>
      </w:r>
      <w:r w:rsidRPr="0001655C">
        <w:rPr>
          <w:bCs/>
        </w:rPr>
        <w:tab/>
        <w:t>=</w:t>
      </w:r>
      <w:r w:rsidRPr="0001655C">
        <w:rPr>
          <w:bCs/>
        </w:rPr>
        <w:tab/>
      </w:r>
      <w:r w:rsidRPr="0001655C">
        <w:rPr>
          <w:bCs/>
          <w:position w:val="-22"/>
        </w:rPr>
        <w:object w:dxaOrig="210" w:dyaOrig="465" w14:anchorId="35D3A405">
          <v:shape id="_x0000_i1213" type="#_x0000_t75" style="width:7.2pt;height:21pt" o:ole="">
            <v:imagedata r:id="rId240" o:title=""/>
          </v:shape>
          <o:OLEObject Type="Embed" ProgID="Equation.3" ShapeID="_x0000_i1213" DrawAspect="Content" ObjectID="_1808977620" r:id="rId241"/>
        </w:object>
      </w:r>
      <w:r w:rsidRPr="0001655C">
        <w:rPr>
          <w:bCs/>
        </w:rPr>
        <w:t xml:space="preserve">RTASIAMT </w:t>
      </w:r>
      <w:r w:rsidRPr="0001655C">
        <w:rPr>
          <w:bCs/>
          <w:i/>
          <w:vertAlign w:val="subscript"/>
        </w:rPr>
        <w:t>q</w:t>
      </w:r>
    </w:p>
    <w:p w14:paraId="1E4CC35D" w14:textId="77777777" w:rsidR="0001655C" w:rsidRPr="0001655C" w:rsidRDefault="0001655C" w:rsidP="0001655C">
      <w:pPr>
        <w:tabs>
          <w:tab w:val="left" w:pos="2160"/>
          <w:tab w:val="left" w:pos="2880"/>
        </w:tabs>
        <w:spacing w:after="240"/>
        <w:ind w:leftChars="487" w:left="3598" w:hangingChars="1012" w:hanging="2429"/>
        <w:rPr>
          <w:bCs/>
          <w:i/>
          <w:vertAlign w:val="subscript"/>
        </w:rPr>
      </w:pPr>
      <w:r w:rsidRPr="0001655C">
        <w:rPr>
          <w:bCs/>
        </w:rPr>
        <w:t>RTRUCRSVAMTTOT</w:t>
      </w:r>
      <w:r w:rsidRPr="0001655C">
        <w:rPr>
          <w:bCs/>
        </w:rPr>
        <w:tab/>
        <w:t>=</w:t>
      </w:r>
      <w:r w:rsidRPr="0001655C">
        <w:rPr>
          <w:bCs/>
        </w:rPr>
        <w:tab/>
      </w:r>
      <w:r w:rsidRPr="0001655C">
        <w:rPr>
          <w:bCs/>
          <w:position w:val="-22"/>
        </w:rPr>
        <w:object w:dxaOrig="210" w:dyaOrig="465" w14:anchorId="13481C5A">
          <v:shape id="_x0000_i1214" type="#_x0000_t75" style="width:7.2pt;height:21pt" o:ole="">
            <v:imagedata r:id="rId240" o:title=""/>
          </v:shape>
          <o:OLEObject Type="Embed" ProgID="Equation.3" ShapeID="_x0000_i1214" DrawAspect="Content" ObjectID="_1808977621" r:id="rId242"/>
        </w:object>
      </w:r>
      <w:r w:rsidRPr="0001655C">
        <w:rPr>
          <w:bCs/>
        </w:rPr>
        <w:t xml:space="preserve"> RTRUCRSVAMT </w:t>
      </w:r>
      <w:r w:rsidRPr="0001655C">
        <w:rPr>
          <w:bCs/>
          <w:i/>
          <w:vertAlign w:val="subscript"/>
        </w:rPr>
        <w:t>q</w:t>
      </w:r>
    </w:p>
    <w:p w14:paraId="01EF916B" w14:textId="77777777" w:rsidR="0001655C" w:rsidRPr="0001655C" w:rsidRDefault="0001655C" w:rsidP="0001655C">
      <w:pPr>
        <w:tabs>
          <w:tab w:val="left" w:pos="2160"/>
          <w:tab w:val="left" w:pos="2880"/>
        </w:tabs>
        <w:spacing w:after="240"/>
        <w:ind w:leftChars="488" w:left="3600" w:hangingChars="1012" w:hanging="2429"/>
        <w:rPr>
          <w:ins w:id="719" w:author="Joint Sponsors 110424" w:date="2024-10-11T15:26:00Z"/>
          <w:bCs/>
          <w:i/>
          <w:vertAlign w:val="subscript"/>
        </w:rPr>
      </w:pPr>
      <w:ins w:id="720" w:author="Joint Sponsors 110424" w:date="2024-10-11T15:26:00Z">
        <w:r w:rsidRPr="0001655C">
          <w:rPr>
            <w:bCs/>
          </w:rPr>
          <w:t>RTRDASIAMTTOT</w:t>
        </w:r>
        <w:r w:rsidRPr="0001655C">
          <w:rPr>
            <w:bCs/>
          </w:rPr>
          <w:tab/>
          <w:t>=</w:t>
        </w:r>
        <w:r w:rsidRPr="0001655C">
          <w:rPr>
            <w:bCs/>
          </w:rPr>
          <w:tab/>
        </w:r>
      </w:ins>
      <w:ins w:id="721" w:author="Joint Sponsors 110424" w:date="2024-10-11T15:26:00Z">
        <w:r w:rsidRPr="0001655C">
          <w:rPr>
            <w:bCs/>
            <w:position w:val="-22"/>
          </w:rPr>
          <w:object w:dxaOrig="210" w:dyaOrig="465" w14:anchorId="50745594">
            <v:shape id="_x0000_i1215" type="#_x0000_t75" style="width:7.2pt;height:21pt" o:ole="">
              <v:imagedata r:id="rId240" o:title=""/>
            </v:shape>
            <o:OLEObject Type="Embed" ProgID="Equation.3" ShapeID="_x0000_i1215" DrawAspect="Content" ObjectID="_1808977622" r:id="rId243"/>
          </w:object>
        </w:r>
      </w:ins>
      <w:ins w:id="722" w:author="Joint Sponsors 110424" w:date="2024-10-11T15:26:00Z">
        <w:r w:rsidRPr="0001655C">
          <w:rPr>
            <w:bCs/>
          </w:rPr>
          <w:t xml:space="preserve">RTRDASIAMT </w:t>
        </w:r>
        <w:r w:rsidRPr="0001655C">
          <w:rPr>
            <w:bCs/>
            <w:i/>
            <w:vertAlign w:val="subscript"/>
          </w:rPr>
          <w:t>q</w:t>
        </w:r>
      </w:ins>
    </w:p>
    <w:p w14:paraId="5EAA660C" w14:textId="77777777" w:rsidR="0001655C" w:rsidRPr="0001655C" w:rsidRDefault="0001655C" w:rsidP="0001655C">
      <w:pPr>
        <w:tabs>
          <w:tab w:val="left" w:pos="2160"/>
          <w:tab w:val="left" w:pos="2880"/>
        </w:tabs>
        <w:spacing w:after="240"/>
        <w:ind w:leftChars="487" w:left="3598" w:hangingChars="1012" w:hanging="2429"/>
        <w:rPr>
          <w:ins w:id="723" w:author="Joint Sponsors 110424" w:date="2024-10-11T15:26:00Z"/>
          <w:bCs/>
          <w:i/>
          <w:vertAlign w:val="subscript"/>
        </w:rPr>
      </w:pPr>
      <w:ins w:id="724" w:author="Joint Sponsors 110424" w:date="2024-10-11T15:26:00Z">
        <w:r w:rsidRPr="0001655C">
          <w:rPr>
            <w:bCs/>
          </w:rPr>
          <w:t>RTRDRUCRSVAMTTOT=</w:t>
        </w:r>
        <w:r w:rsidRPr="0001655C">
          <w:rPr>
            <w:bCs/>
          </w:rPr>
          <w:tab/>
        </w:r>
      </w:ins>
      <w:ins w:id="725" w:author="Joint Sponsors 110424" w:date="2024-10-11T15:26:00Z">
        <w:r w:rsidRPr="0001655C">
          <w:rPr>
            <w:bCs/>
            <w:position w:val="-22"/>
          </w:rPr>
          <w:object w:dxaOrig="210" w:dyaOrig="465" w14:anchorId="1A03E10A">
            <v:shape id="_x0000_i1216" type="#_x0000_t75" style="width:7.2pt;height:21pt" o:ole="">
              <v:imagedata r:id="rId240" o:title=""/>
            </v:shape>
            <o:OLEObject Type="Embed" ProgID="Equation.3" ShapeID="_x0000_i1216" DrawAspect="Content" ObjectID="_1808977623" r:id="rId244"/>
          </w:object>
        </w:r>
      </w:ins>
      <w:ins w:id="726" w:author="Joint Sponsors 110424" w:date="2024-10-11T15:26:00Z">
        <w:r w:rsidRPr="0001655C">
          <w:rPr>
            <w:bCs/>
          </w:rPr>
          <w:t xml:space="preserve"> RTRDRUCRSVAMT </w:t>
        </w:r>
        <w:r w:rsidRPr="0001655C">
          <w:rPr>
            <w:bCs/>
            <w:i/>
            <w:vertAlign w:val="subscript"/>
          </w:rPr>
          <w:t>q</w:t>
        </w:r>
      </w:ins>
    </w:p>
    <w:p w14:paraId="4A19D2B2" w14:textId="77777777" w:rsidR="0001655C" w:rsidRPr="0001655C" w:rsidDel="00640C8A" w:rsidRDefault="0001655C" w:rsidP="0001655C">
      <w:pPr>
        <w:tabs>
          <w:tab w:val="left" w:pos="2160"/>
          <w:tab w:val="left" w:pos="2880"/>
        </w:tabs>
        <w:spacing w:after="240"/>
        <w:ind w:leftChars="488" w:left="3600" w:hangingChars="1012" w:hanging="2429"/>
        <w:rPr>
          <w:del w:id="727" w:author="Joint Sponsors" w:date="2023-10-26T10:26:00Z"/>
          <w:bCs/>
          <w:i/>
          <w:vertAlign w:val="subscript"/>
        </w:rPr>
      </w:pPr>
      <w:del w:id="728" w:author="Joint Sponsors" w:date="2023-10-26T10:26:00Z">
        <w:r w:rsidRPr="0001655C" w:rsidDel="00640C8A">
          <w:rPr>
            <w:bCs/>
          </w:rPr>
          <w:delText>RTRDASIAMTTOT</w:delText>
        </w:r>
        <w:r w:rsidRPr="0001655C" w:rsidDel="00640C8A">
          <w:rPr>
            <w:bCs/>
          </w:rPr>
          <w:tab/>
          <w:delText>=</w:delText>
        </w:r>
        <w:r w:rsidRPr="0001655C" w:rsidDel="00640C8A">
          <w:rPr>
            <w:bCs/>
          </w:rPr>
          <w:tab/>
        </w:r>
        <w:r w:rsidRPr="0001655C" w:rsidDel="00640C8A">
          <w:rPr>
            <w:bCs/>
            <w:position w:val="-22"/>
          </w:rPr>
          <w:object w:dxaOrig="210" w:dyaOrig="465" w14:anchorId="21DD010B">
            <v:shape id="_x0000_i1217" type="#_x0000_t75" style="width:7.2pt;height:21pt" o:ole="">
              <v:imagedata r:id="rId240" o:title=""/>
            </v:shape>
            <o:OLEObject Type="Embed" ProgID="Equation.3" ShapeID="_x0000_i1217" DrawAspect="Content" ObjectID="_1808977624" r:id="rId245"/>
          </w:object>
        </w:r>
        <w:r w:rsidRPr="0001655C" w:rsidDel="00640C8A">
          <w:rPr>
            <w:bCs/>
          </w:rPr>
          <w:delText xml:space="preserve">RTRDASIAMT </w:delText>
        </w:r>
        <w:r w:rsidRPr="0001655C" w:rsidDel="00640C8A">
          <w:rPr>
            <w:bCs/>
            <w:i/>
            <w:vertAlign w:val="subscript"/>
          </w:rPr>
          <w:delText>q</w:delText>
        </w:r>
      </w:del>
    </w:p>
    <w:p w14:paraId="5BB4DC91" w14:textId="77777777" w:rsidR="0001655C" w:rsidRPr="0001655C" w:rsidDel="00640C8A" w:rsidRDefault="0001655C" w:rsidP="0001655C">
      <w:pPr>
        <w:tabs>
          <w:tab w:val="left" w:pos="2160"/>
          <w:tab w:val="left" w:pos="2880"/>
        </w:tabs>
        <w:spacing w:after="240"/>
        <w:ind w:leftChars="487" w:left="3598" w:hangingChars="1012" w:hanging="2429"/>
        <w:rPr>
          <w:del w:id="729" w:author="Joint Sponsors" w:date="2023-10-26T10:26:00Z"/>
          <w:bCs/>
          <w:i/>
          <w:vertAlign w:val="subscript"/>
        </w:rPr>
      </w:pPr>
      <w:del w:id="730" w:author="Joint Sponsors" w:date="2023-10-26T10:26:00Z">
        <w:r w:rsidRPr="0001655C" w:rsidDel="00640C8A">
          <w:rPr>
            <w:bCs/>
          </w:rPr>
          <w:delText>RTRDRUCRSVAMTTOT=</w:delText>
        </w:r>
        <w:r w:rsidRPr="0001655C" w:rsidDel="00640C8A">
          <w:rPr>
            <w:bCs/>
          </w:rPr>
          <w:tab/>
        </w:r>
        <w:r w:rsidRPr="0001655C" w:rsidDel="00640C8A">
          <w:rPr>
            <w:bCs/>
            <w:position w:val="-22"/>
          </w:rPr>
          <w:object w:dxaOrig="210" w:dyaOrig="465" w14:anchorId="367DD69E">
            <v:shape id="_x0000_i1218" type="#_x0000_t75" style="width:7.2pt;height:21pt" o:ole="">
              <v:imagedata r:id="rId240" o:title=""/>
            </v:shape>
            <o:OLEObject Type="Embed" ProgID="Equation.3" ShapeID="_x0000_i1218" DrawAspect="Content" ObjectID="_1808977625" r:id="rId246"/>
          </w:object>
        </w:r>
        <w:r w:rsidRPr="0001655C" w:rsidDel="00640C8A">
          <w:rPr>
            <w:bCs/>
          </w:rPr>
          <w:delText xml:space="preserve"> RTRDRUCRSVAMT </w:delText>
        </w:r>
        <w:r w:rsidRPr="0001655C" w:rsidDel="00640C8A">
          <w:rPr>
            <w:bCs/>
            <w:i/>
            <w:vertAlign w:val="subscript"/>
          </w:rPr>
          <w:delText>q</w:delText>
        </w:r>
      </w:del>
    </w:p>
    <w:p w14:paraId="447E81B7" w14:textId="77777777" w:rsidR="0001655C" w:rsidRPr="0001655C" w:rsidRDefault="0001655C" w:rsidP="0001655C">
      <w:pPr>
        <w:rPr>
          <w:szCs w:val="20"/>
        </w:rPr>
      </w:pPr>
      <w:r w:rsidRPr="0001655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01655C" w:rsidRPr="0001655C" w14:paraId="0DDDCC5F" w14:textId="77777777" w:rsidTr="003B71DB">
        <w:trPr>
          <w:tblHeader/>
        </w:trPr>
        <w:tc>
          <w:tcPr>
            <w:tcW w:w="1274" w:type="pct"/>
          </w:tcPr>
          <w:p w14:paraId="4443178E" w14:textId="77777777" w:rsidR="0001655C" w:rsidRPr="0001655C" w:rsidRDefault="0001655C" w:rsidP="0001655C">
            <w:pPr>
              <w:spacing w:after="120"/>
              <w:rPr>
                <w:b/>
                <w:iCs/>
                <w:sz w:val="20"/>
                <w:szCs w:val="20"/>
              </w:rPr>
            </w:pPr>
            <w:r w:rsidRPr="0001655C">
              <w:rPr>
                <w:b/>
                <w:iCs/>
                <w:sz w:val="20"/>
                <w:szCs w:val="20"/>
              </w:rPr>
              <w:t>Variable</w:t>
            </w:r>
          </w:p>
        </w:tc>
        <w:tc>
          <w:tcPr>
            <w:tcW w:w="324" w:type="pct"/>
          </w:tcPr>
          <w:p w14:paraId="5CEB86C3" w14:textId="77777777" w:rsidR="0001655C" w:rsidRPr="0001655C" w:rsidRDefault="0001655C" w:rsidP="0001655C">
            <w:pPr>
              <w:spacing w:after="120"/>
              <w:rPr>
                <w:b/>
                <w:iCs/>
                <w:sz w:val="20"/>
                <w:szCs w:val="20"/>
              </w:rPr>
            </w:pPr>
            <w:r w:rsidRPr="0001655C">
              <w:rPr>
                <w:b/>
                <w:iCs/>
                <w:sz w:val="20"/>
                <w:szCs w:val="20"/>
              </w:rPr>
              <w:t>Unit</w:t>
            </w:r>
          </w:p>
        </w:tc>
        <w:tc>
          <w:tcPr>
            <w:tcW w:w="3402" w:type="pct"/>
          </w:tcPr>
          <w:p w14:paraId="529DE16C" w14:textId="77777777" w:rsidR="0001655C" w:rsidRPr="0001655C" w:rsidRDefault="0001655C" w:rsidP="0001655C">
            <w:pPr>
              <w:spacing w:after="120"/>
              <w:rPr>
                <w:b/>
                <w:iCs/>
                <w:sz w:val="20"/>
                <w:szCs w:val="20"/>
              </w:rPr>
            </w:pPr>
            <w:r w:rsidRPr="0001655C">
              <w:rPr>
                <w:b/>
                <w:iCs/>
                <w:sz w:val="20"/>
                <w:szCs w:val="20"/>
              </w:rPr>
              <w:t>Definition</w:t>
            </w:r>
          </w:p>
        </w:tc>
      </w:tr>
      <w:tr w:rsidR="0001655C" w:rsidRPr="0001655C" w14:paraId="6DBB5434" w14:textId="77777777" w:rsidTr="003B71DB">
        <w:tc>
          <w:tcPr>
            <w:tcW w:w="1274" w:type="pct"/>
          </w:tcPr>
          <w:p w14:paraId="10F60DB7" w14:textId="77777777" w:rsidR="0001655C" w:rsidRPr="0001655C" w:rsidRDefault="0001655C" w:rsidP="0001655C">
            <w:pPr>
              <w:spacing w:after="60"/>
              <w:rPr>
                <w:iCs/>
                <w:sz w:val="20"/>
                <w:szCs w:val="20"/>
              </w:rPr>
            </w:pPr>
            <w:r w:rsidRPr="0001655C">
              <w:rPr>
                <w:iCs/>
                <w:sz w:val="20"/>
                <w:szCs w:val="20"/>
              </w:rPr>
              <w:t xml:space="preserve">LAASIRNAMT </w:t>
            </w:r>
            <w:r w:rsidRPr="0001655C">
              <w:rPr>
                <w:i/>
                <w:iCs/>
                <w:sz w:val="20"/>
                <w:szCs w:val="20"/>
                <w:vertAlign w:val="subscript"/>
              </w:rPr>
              <w:t>q</w:t>
            </w:r>
          </w:p>
        </w:tc>
        <w:tc>
          <w:tcPr>
            <w:tcW w:w="324" w:type="pct"/>
          </w:tcPr>
          <w:p w14:paraId="4A78D79B" w14:textId="77777777" w:rsidR="0001655C" w:rsidRPr="0001655C" w:rsidRDefault="0001655C" w:rsidP="0001655C">
            <w:pPr>
              <w:spacing w:after="60"/>
              <w:rPr>
                <w:iCs/>
                <w:sz w:val="20"/>
                <w:szCs w:val="20"/>
              </w:rPr>
            </w:pPr>
            <w:r w:rsidRPr="0001655C">
              <w:rPr>
                <w:iCs/>
                <w:sz w:val="20"/>
                <w:szCs w:val="20"/>
              </w:rPr>
              <w:t>$</w:t>
            </w:r>
          </w:p>
        </w:tc>
        <w:tc>
          <w:tcPr>
            <w:tcW w:w="3402" w:type="pct"/>
          </w:tcPr>
          <w:p w14:paraId="18F44302" w14:textId="77777777" w:rsidR="0001655C" w:rsidRPr="0001655C" w:rsidRDefault="0001655C" w:rsidP="0001655C">
            <w:pPr>
              <w:spacing w:after="60"/>
              <w:rPr>
                <w:iCs/>
                <w:sz w:val="20"/>
                <w:szCs w:val="20"/>
              </w:rPr>
            </w:pPr>
            <w:r w:rsidRPr="0001655C">
              <w:rPr>
                <w:i/>
                <w:iCs/>
                <w:sz w:val="20"/>
                <w:szCs w:val="20"/>
              </w:rPr>
              <w:t>Load-Allocated Ancillary Service Imbalance Revenue Neutrality Amount per QSE</w:t>
            </w:r>
            <w:r w:rsidRPr="0001655C">
              <w:rPr>
                <w:iCs/>
                <w:sz w:val="20"/>
                <w:szCs w:val="20"/>
              </w:rPr>
              <w:t xml:space="preserve">—The QSE </w:t>
            </w:r>
            <w:r w:rsidRPr="0001655C">
              <w:rPr>
                <w:i/>
                <w:iCs/>
                <w:sz w:val="20"/>
                <w:szCs w:val="20"/>
              </w:rPr>
              <w:t>q</w:t>
            </w:r>
            <w:r w:rsidRPr="0001655C">
              <w:rPr>
                <w:iCs/>
                <w:sz w:val="20"/>
                <w:szCs w:val="20"/>
              </w:rPr>
              <w:t>’s share of the total Real-Time Ancillary Service imbalance revenue neutrality amount associated with ORDC for the 15-minute Settlement Interval.</w:t>
            </w:r>
          </w:p>
        </w:tc>
      </w:tr>
      <w:tr w:rsidR="0001655C" w:rsidRPr="0001655C" w:rsidDel="007A5FCB" w14:paraId="4A47992C" w14:textId="77777777" w:rsidTr="003B71DB">
        <w:trPr>
          <w:del w:id="731" w:author="Joint Sponsors" w:date="2023-12-07T15:16:00Z"/>
        </w:trPr>
        <w:tc>
          <w:tcPr>
            <w:tcW w:w="1274" w:type="pct"/>
          </w:tcPr>
          <w:p w14:paraId="469A3CBC" w14:textId="77777777" w:rsidR="0001655C" w:rsidRPr="0001655C" w:rsidDel="007A5FCB" w:rsidRDefault="0001655C" w:rsidP="0001655C">
            <w:pPr>
              <w:spacing w:after="60"/>
              <w:rPr>
                <w:del w:id="732" w:author="Joint Sponsors" w:date="2023-12-07T15:16:00Z"/>
                <w:iCs/>
                <w:sz w:val="20"/>
                <w:szCs w:val="20"/>
              </w:rPr>
            </w:pPr>
            <w:ins w:id="733" w:author="Joint Sponsors 110424" w:date="2024-10-11T15:27:00Z">
              <w:r w:rsidRPr="0001655C">
                <w:rPr>
                  <w:iCs/>
                  <w:sz w:val="20"/>
                  <w:szCs w:val="20"/>
                </w:rPr>
                <w:t xml:space="preserve">LARDASIRNAMT </w:t>
              </w:r>
              <w:r w:rsidRPr="0001655C">
                <w:rPr>
                  <w:i/>
                  <w:iCs/>
                  <w:sz w:val="20"/>
                  <w:szCs w:val="20"/>
                  <w:vertAlign w:val="subscript"/>
                </w:rPr>
                <w:t>q</w:t>
              </w:r>
              <w:r w:rsidRPr="0001655C" w:rsidDel="00640C8A">
                <w:rPr>
                  <w:iCs/>
                  <w:sz w:val="20"/>
                  <w:szCs w:val="20"/>
                </w:rPr>
                <w:t xml:space="preserve"> </w:t>
              </w:r>
            </w:ins>
            <w:del w:id="734" w:author="Joint Sponsors" w:date="2023-10-26T10:26:00Z">
              <w:r w:rsidRPr="0001655C" w:rsidDel="00640C8A">
                <w:rPr>
                  <w:iCs/>
                  <w:sz w:val="20"/>
                  <w:szCs w:val="20"/>
                </w:rPr>
                <w:delText xml:space="preserve">LARDASIRNAMT </w:delText>
              </w:r>
              <w:r w:rsidRPr="0001655C" w:rsidDel="00640C8A">
                <w:rPr>
                  <w:i/>
                  <w:iCs/>
                  <w:sz w:val="20"/>
                  <w:szCs w:val="20"/>
                  <w:vertAlign w:val="subscript"/>
                </w:rPr>
                <w:delText>q</w:delText>
              </w:r>
            </w:del>
          </w:p>
        </w:tc>
        <w:tc>
          <w:tcPr>
            <w:tcW w:w="324" w:type="pct"/>
          </w:tcPr>
          <w:p w14:paraId="2618DD3A" w14:textId="77777777" w:rsidR="0001655C" w:rsidRPr="0001655C" w:rsidDel="007A5FCB" w:rsidRDefault="0001655C" w:rsidP="0001655C">
            <w:pPr>
              <w:spacing w:after="60"/>
              <w:rPr>
                <w:del w:id="735" w:author="Joint Sponsors" w:date="2023-12-07T15:16:00Z"/>
                <w:iCs/>
                <w:sz w:val="20"/>
                <w:szCs w:val="20"/>
              </w:rPr>
            </w:pPr>
            <w:ins w:id="736" w:author="Joint Sponsors 110424" w:date="2024-10-11T15:27:00Z">
              <w:r w:rsidRPr="0001655C">
                <w:rPr>
                  <w:iCs/>
                  <w:sz w:val="20"/>
                  <w:szCs w:val="20"/>
                </w:rPr>
                <w:t>$</w:t>
              </w:r>
            </w:ins>
            <w:del w:id="737" w:author="Joint Sponsors" w:date="2023-10-26T10:26:00Z">
              <w:r w:rsidRPr="0001655C" w:rsidDel="00640C8A">
                <w:rPr>
                  <w:iCs/>
                  <w:sz w:val="20"/>
                  <w:szCs w:val="20"/>
                </w:rPr>
                <w:delText>$</w:delText>
              </w:r>
            </w:del>
          </w:p>
        </w:tc>
        <w:tc>
          <w:tcPr>
            <w:tcW w:w="3402" w:type="pct"/>
          </w:tcPr>
          <w:p w14:paraId="22EBC740" w14:textId="77777777" w:rsidR="0001655C" w:rsidRPr="0001655C" w:rsidDel="007A5FCB" w:rsidRDefault="0001655C" w:rsidP="0001655C">
            <w:pPr>
              <w:spacing w:after="60"/>
              <w:rPr>
                <w:del w:id="738" w:author="Joint Sponsors" w:date="2023-12-07T15:16:00Z"/>
                <w:i/>
                <w:iCs/>
                <w:sz w:val="20"/>
                <w:szCs w:val="20"/>
              </w:rPr>
            </w:pPr>
            <w:ins w:id="739" w:author="Joint Sponsors 110424" w:date="2024-10-11T15:27:00Z">
              <w:r w:rsidRPr="0001655C">
                <w:rPr>
                  <w:i/>
                  <w:iCs/>
                  <w:sz w:val="20"/>
                  <w:szCs w:val="20"/>
                </w:rPr>
                <w:t>Load-Allocated Reliability Deployment Ancillary Service Imbalance Revenue Neutrality Amount per QSE</w:t>
              </w:r>
              <w:r w:rsidRPr="0001655C">
                <w:rPr>
                  <w:iCs/>
                  <w:sz w:val="20"/>
                  <w:szCs w:val="20"/>
                </w:rPr>
                <w:t xml:space="preserve">—The QSE </w:t>
              </w:r>
              <w:r w:rsidRPr="0001655C">
                <w:rPr>
                  <w:i/>
                  <w:iCs/>
                  <w:sz w:val="20"/>
                  <w:szCs w:val="20"/>
                </w:rPr>
                <w:t>q</w:t>
              </w:r>
              <w:r w:rsidRPr="0001655C">
                <w:rPr>
                  <w:iCs/>
                  <w:sz w:val="20"/>
                  <w:szCs w:val="20"/>
                </w:rPr>
                <w:t xml:space="preserve">’s share of the total Real-Time Ancillary Service imbalance revenue neutrality amount associated with Reliability Deployments for the 15-minute Settlement </w:t>
              </w:r>
              <w:proofErr w:type="spellStart"/>
              <w:r w:rsidRPr="0001655C">
                <w:rPr>
                  <w:iCs/>
                  <w:sz w:val="20"/>
                  <w:szCs w:val="20"/>
                </w:rPr>
                <w:t>Interval.</w:t>
              </w:r>
            </w:ins>
            <w:del w:id="740" w:author="Joint Sponsors" w:date="2023-10-26T10:26:00Z">
              <w:r w:rsidRPr="0001655C" w:rsidDel="00640C8A">
                <w:rPr>
                  <w:i/>
                  <w:iCs/>
                  <w:sz w:val="20"/>
                  <w:szCs w:val="20"/>
                </w:rPr>
                <w:delText>Load-Allocated Reliability Deployment Ancillary Service Imbalance Revenue Neutrality Amount per QSE</w:delText>
              </w:r>
              <w:r w:rsidRPr="0001655C" w:rsidDel="00640C8A">
                <w:rPr>
                  <w:iCs/>
                  <w:sz w:val="20"/>
                  <w:szCs w:val="20"/>
                </w:rPr>
                <w:delText xml:space="preserve">—The QSE </w:delText>
              </w:r>
              <w:r w:rsidRPr="0001655C" w:rsidDel="00640C8A">
                <w:rPr>
                  <w:i/>
                  <w:iCs/>
                  <w:sz w:val="20"/>
                  <w:szCs w:val="20"/>
                </w:rPr>
                <w:delText>q</w:delText>
              </w:r>
              <w:r w:rsidRPr="0001655C" w:rsidDel="00640C8A">
                <w:rPr>
                  <w:iCs/>
                  <w:sz w:val="20"/>
                  <w:szCs w:val="20"/>
                </w:rPr>
                <w:delText>’s share of the total Real-Time Ancillary Service imbalance revenue neutrality amount associated with Reliability Deployments for the 15-minute Settlement Interval.</w:delText>
              </w:r>
            </w:del>
          </w:p>
        </w:tc>
      </w:tr>
      <w:tr w:rsidR="0001655C" w:rsidRPr="0001655C" w14:paraId="472A1486" w14:textId="77777777" w:rsidTr="003B71DB">
        <w:tc>
          <w:tcPr>
            <w:tcW w:w="1274" w:type="pct"/>
          </w:tcPr>
          <w:p w14:paraId="37CC0C4B" w14:textId="77777777" w:rsidR="0001655C" w:rsidRPr="0001655C" w:rsidRDefault="0001655C" w:rsidP="0001655C">
            <w:pPr>
              <w:spacing w:after="60"/>
              <w:rPr>
                <w:iCs/>
                <w:sz w:val="20"/>
                <w:szCs w:val="20"/>
              </w:rPr>
            </w:pPr>
            <w:r w:rsidRPr="0001655C">
              <w:rPr>
                <w:iCs/>
                <w:sz w:val="20"/>
                <w:szCs w:val="20"/>
              </w:rPr>
              <w:lastRenderedPageBreak/>
              <w:t>RTASIAMTT</w:t>
            </w:r>
            <w:proofErr w:type="spellEnd"/>
            <w:r w:rsidRPr="0001655C">
              <w:rPr>
                <w:iCs/>
                <w:sz w:val="20"/>
                <w:szCs w:val="20"/>
              </w:rPr>
              <w:t>OT</w:t>
            </w:r>
          </w:p>
        </w:tc>
        <w:tc>
          <w:tcPr>
            <w:tcW w:w="324" w:type="pct"/>
          </w:tcPr>
          <w:p w14:paraId="2A0074E3" w14:textId="77777777" w:rsidR="0001655C" w:rsidRPr="0001655C" w:rsidRDefault="0001655C" w:rsidP="0001655C">
            <w:pPr>
              <w:spacing w:after="60"/>
              <w:rPr>
                <w:iCs/>
                <w:sz w:val="20"/>
                <w:szCs w:val="20"/>
              </w:rPr>
            </w:pPr>
            <w:r w:rsidRPr="0001655C">
              <w:rPr>
                <w:iCs/>
                <w:sz w:val="20"/>
                <w:szCs w:val="20"/>
              </w:rPr>
              <w:t>$</w:t>
            </w:r>
          </w:p>
        </w:tc>
        <w:tc>
          <w:tcPr>
            <w:tcW w:w="3402" w:type="pct"/>
          </w:tcPr>
          <w:p w14:paraId="6E90E18F" w14:textId="77777777" w:rsidR="0001655C" w:rsidRPr="0001655C" w:rsidRDefault="0001655C" w:rsidP="0001655C">
            <w:pPr>
              <w:spacing w:after="60"/>
              <w:rPr>
                <w:i/>
                <w:iCs/>
                <w:sz w:val="20"/>
                <w:szCs w:val="20"/>
              </w:rPr>
            </w:pPr>
            <w:r w:rsidRPr="0001655C">
              <w:rPr>
                <w:i/>
                <w:iCs/>
                <w:sz w:val="20"/>
                <w:szCs w:val="20"/>
              </w:rPr>
              <w:t>Real-Time Ancillary Service Imbalance Market Total Amount</w:t>
            </w:r>
            <w:r w:rsidRPr="0001655C">
              <w:rPr>
                <w:iCs/>
                <w:sz w:val="20"/>
                <w:szCs w:val="20"/>
              </w:rPr>
              <w:t>—</w:t>
            </w:r>
            <w:r w:rsidRPr="0001655C">
              <w:rPr>
                <w:sz w:val="20"/>
                <w:szCs w:val="20"/>
              </w:rPr>
              <w:t xml:space="preserve">The total payment or charge to all QSEs </w:t>
            </w:r>
            <w:r w:rsidRPr="0001655C">
              <w:rPr>
                <w:iCs/>
                <w:sz w:val="20"/>
                <w:szCs w:val="20"/>
              </w:rPr>
              <w:t xml:space="preserve">for the Real-Time Ancillary Service imbalance associated with ORDC </w:t>
            </w:r>
            <w:r w:rsidRPr="0001655C">
              <w:rPr>
                <w:sz w:val="20"/>
                <w:szCs w:val="20"/>
              </w:rPr>
              <w:t>for each 15-minute Settlement Interval.</w:t>
            </w:r>
          </w:p>
        </w:tc>
      </w:tr>
      <w:tr w:rsidR="0001655C" w:rsidRPr="0001655C" w14:paraId="030C794F" w14:textId="77777777" w:rsidTr="003B71DB">
        <w:tc>
          <w:tcPr>
            <w:tcW w:w="1274" w:type="pct"/>
          </w:tcPr>
          <w:p w14:paraId="34622FF9" w14:textId="77777777" w:rsidR="0001655C" w:rsidRPr="0001655C" w:rsidRDefault="0001655C" w:rsidP="0001655C">
            <w:pPr>
              <w:spacing w:after="60"/>
              <w:rPr>
                <w:iCs/>
                <w:sz w:val="20"/>
                <w:szCs w:val="20"/>
              </w:rPr>
            </w:pPr>
            <w:r w:rsidRPr="0001655C">
              <w:rPr>
                <w:iCs/>
                <w:sz w:val="20"/>
                <w:szCs w:val="20"/>
              </w:rPr>
              <w:t>RTASIAMT</w:t>
            </w:r>
            <w:r w:rsidRPr="0001655C">
              <w:rPr>
                <w:i/>
                <w:iCs/>
                <w:sz w:val="20"/>
                <w:szCs w:val="20"/>
                <w:vertAlign w:val="subscript"/>
              </w:rPr>
              <w:t xml:space="preserve"> q</w:t>
            </w:r>
          </w:p>
        </w:tc>
        <w:tc>
          <w:tcPr>
            <w:tcW w:w="324" w:type="pct"/>
          </w:tcPr>
          <w:p w14:paraId="35D72E63" w14:textId="77777777" w:rsidR="0001655C" w:rsidRPr="0001655C" w:rsidRDefault="0001655C" w:rsidP="0001655C">
            <w:pPr>
              <w:spacing w:after="60"/>
              <w:rPr>
                <w:iCs/>
                <w:sz w:val="20"/>
                <w:szCs w:val="20"/>
              </w:rPr>
            </w:pPr>
            <w:r w:rsidRPr="0001655C">
              <w:rPr>
                <w:iCs/>
                <w:sz w:val="20"/>
                <w:szCs w:val="20"/>
              </w:rPr>
              <w:t>$</w:t>
            </w:r>
          </w:p>
        </w:tc>
        <w:tc>
          <w:tcPr>
            <w:tcW w:w="3402" w:type="pct"/>
          </w:tcPr>
          <w:p w14:paraId="1B1B5805" w14:textId="77777777" w:rsidR="0001655C" w:rsidRPr="0001655C" w:rsidRDefault="0001655C" w:rsidP="0001655C">
            <w:pPr>
              <w:spacing w:after="60"/>
              <w:rPr>
                <w:iCs/>
                <w:sz w:val="20"/>
                <w:szCs w:val="20"/>
              </w:rPr>
            </w:pPr>
            <w:r w:rsidRPr="0001655C">
              <w:rPr>
                <w:i/>
                <w:iCs/>
                <w:sz w:val="20"/>
                <w:szCs w:val="20"/>
              </w:rPr>
              <w:t>Real-Time Ancillary Service Imbalance Amount</w:t>
            </w:r>
            <w:r w:rsidRPr="0001655C">
              <w:rPr>
                <w:iCs/>
                <w:sz w:val="20"/>
                <w:szCs w:val="20"/>
              </w:rPr>
              <w:t>—</w:t>
            </w:r>
            <w:r w:rsidRPr="0001655C">
              <w:rPr>
                <w:sz w:val="20"/>
                <w:szCs w:val="20"/>
              </w:rPr>
              <w:t xml:space="preserve">The total payment or charge to QSE </w:t>
            </w:r>
            <w:r w:rsidRPr="0001655C">
              <w:rPr>
                <w:i/>
                <w:sz w:val="20"/>
                <w:szCs w:val="20"/>
              </w:rPr>
              <w:t>q</w:t>
            </w:r>
            <w:r w:rsidRPr="0001655C">
              <w:rPr>
                <w:sz w:val="20"/>
                <w:szCs w:val="20"/>
              </w:rPr>
              <w:t xml:space="preserve"> </w:t>
            </w:r>
            <w:r w:rsidRPr="0001655C">
              <w:rPr>
                <w:iCs/>
                <w:sz w:val="20"/>
                <w:szCs w:val="20"/>
              </w:rPr>
              <w:t xml:space="preserve">for the Real-Time Ancillary Service imbalance associated with ORDC </w:t>
            </w:r>
            <w:r w:rsidRPr="0001655C">
              <w:rPr>
                <w:sz w:val="20"/>
                <w:szCs w:val="20"/>
              </w:rPr>
              <w:t>for each 15-minute Settlement Interval.</w:t>
            </w:r>
          </w:p>
        </w:tc>
      </w:tr>
      <w:tr w:rsidR="0001655C" w:rsidRPr="0001655C" w:rsidDel="007A5FCB" w14:paraId="0E72DE61" w14:textId="77777777" w:rsidTr="003B71DB">
        <w:trPr>
          <w:del w:id="741" w:author="Joint Sponsors" w:date="2023-12-07T15:17:00Z"/>
        </w:trPr>
        <w:tc>
          <w:tcPr>
            <w:tcW w:w="1274" w:type="pct"/>
          </w:tcPr>
          <w:p w14:paraId="109675BD" w14:textId="77777777" w:rsidR="0001655C" w:rsidRPr="0001655C" w:rsidDel="007A5FCB" w:rsidRDefault="0001655C" w:rsidP="0001655C">
            <w:pPr>
              <w:spacing w:after="60"/>
              <w:rPr>
                <w:del w:id="742" w:author="Joint Sponsors" w:date="2023-12-07T15:17:00Z"/>
                <w:iCs/>
                <w:sz w:val="20"/>
                <w:szCs w:val="20"/>
              </w:rPr>
            </w:pPr>
            <w:ins w:id="743" w:author="Joint Sponsors 110424" w:date="2024-10-11T15:28:00Z">
              <w:r w:rsidRPr="0001655C">
                <w:rPr>
                  <w:iCs/>
                  <w:sz w:val="20"/>
                  <w:szCs w:val="20"/>
                </w:rPr>
                <w:t>RTRDASIAMTTOT</w:t>
              </w:r>
              <w:r w:rsidRPr="0001655C" w:rsidDel="00640C8A">
                <w:rPr>
                  <w:iCs/>
                  <w:sz w:val="20"/>
                  <w:szCs w:val="20"/>
                </w:rPr>
                <w:t xml:space="preserve"> </w:t>
              </w:r>
            </w:ins>
            <w:del w:id="744" w:author="Joint Sponsors" w:date="2023-10-26T10:27:00Z">
              <w:r w:rsidRPr="0001655C" w:rsidDel="00640C8A">
                <w:rPr>
                  <w:iCs/>
                  <w:sz w:val="20"/>
                  <w:szCs w:val="20"/>
                </w:rPr>
                <w:delText>RTRDASIAMTTOT</w:delText>
              </w:r>
            </w:del>
          </w:p>
        </w:tc>
        <w:tc>
          <w:tcPr>
            <w:tcW w:w="324" w:type="pct"/>
          </w:tcPr>
          <w:p w14:paraId="772F8350" w14:textId="77777777" w:rsidR="0001655C" w:rsidRPr="0001655C" w:rsidDel="007A5FCB" w:rsidRDefault="0001655C" w:rsidP="0001655C">
            <w:pPr>
              <w:spacing w:after="60"/>
              <w:rPr>
                <w:del w:id="745" w:author="Joint Sponsors" w:date="2023-12-07T15:17:00Z"/>
                <w:iCs/>
                <w:sz w:val="20"/>
                <w:szCs w:val="20"/>
              </w:rPr>
            </w:pPr>
            <w:ins w:id="746" w:author="Joint Sponsors 110424" w:date="2024-10-11T15:28:00Z">
              <w:r w:rsidRPr="0001655C">
                <w:rPr>
                  <w:iCs/>
                  <w:sz w:val="20"/>
                  <w:szCs w:val="20"/>
                </w:rPr>
                <w:t>$</w:t>
              </w:r>
            </w:ins>
            <w:del w:id="747" w:author="Joint Sponsors" w:date="2023-10-26T10:27:00Z">
              <w:r w:rsidRPr="0001655C" w:rsidDel="00640C8A">
                <w:rPr>
                  <w:iCs/>
                  <w:sz w:val="20"/>
                  <w:szCs w:val="20"/>
                </w:rPr>
                <w:delText>$</w:delText>
              </w:r>
            </w:del>
          </w:p>
        </w:tc>
        <w:tc>
          <w:tcPr>
            <w:tcW w:w="3402" w:type="pct"/>
          </w:tcPr>
          <w:p w14:paraId="74CD98FB" w14:textId="77777777" w:rsidR="0001655C" w:rsidRPr="0001655C" w:rsidDel="007A5FCB" w:rsidRDefault="0001655C" w:rsidP="0001655C">
            <w:pPr>
              <w:spacing w:after="60"/>
              <w:rPr>
                <w:del w:id="748" w:author="Joint Sponsors" w:date="2023-12-07T15:17:00Z"/>
                <w:i/>
                <w:iCs/>
                <w:sz w:val="20"/>
                <w:szCs w:val="20"/>
              </w:rPr>
            </w:pPr>
            <w:ins w:id="749" w:author="Joint Sponsors 110424" w:date="2024-10-11T15:28:00Z">
              <w:r w:rsidRPr="0001655C">
                <w:rPr>
                  <w:i/>
                  <w:iCs/>
                  <w:sz w:val="20"/>
                  <w:szCs w:val="20"/>
                </w:rPr>
                <w:t>Real-Time Reliability Deployment Ancillary Service Imbalance Market Total Amount</w:t>
              </w:r>
              <w:r w:rsidRPr="0001655C">
                <w:rPr>
                  <w:iCs/>
                  <w:sz w:val="20"/>
                  <w:szCs w:val="20"/>
                </w:rPr>
                <w:t>—</w:t>
              </w:r>
              <w:r w:rsidRPr="0001655C">
                <w:rPr>
                  <w:sz w:val="20"/>
                  <w:szCs w:val="20"/>
                </w:rPr>
                <w:t xml:space="preserve">The total payment or charge to all QSEs </w:t>
              </w:r>
              <w:r w:rsidRPr="0001655C">
                <w:rPr>
                  <w:iCs/>
                  <w:sz w:val="20"/>
                  <w:szCs w:val="20"/>
                </w:rPr>
                <w:t xml:space="preserve">for the Real-Time Ancillary Service imbalance associated with Reliability Deployments </w:t>
              </w:r>
              <w:r w:rsidRPr="0001655C">
                <w:rPr>
                  <w:sz w:val="20"/>
                  <w:szCs w:val="20"/>
                </w:rPr>
                <w:t xml:space="preserve">for each 15-minute Settlement </w:t>
              </w:r>
              <w:proofErr w:type="spellStart"/>
              <w:r w:rsidRPr="0001655C">
                <w:rPr>
                  <w:sz w:val="20"/>
                  <w:szCs w:val="20"/>
                </w:rPr>
                <w:t>Interval.</w:t>
              </w:r>
            </w:ins>
            <w:del w:id="750" w:author="Joint Sponsors" w:date="2023-10-26T10:27:00Z">
              <w:r w:rsidRPr="0001655C" w:rsidDel="00640C8A">
                <w:rPr>
                  <w:i/>
                  <w:iCs/>
                  <w:sz w:val="20"/>
                  <w:szCs w:val="20"/>
                </w:rPr>
                <w:delText>Real-Time Reliability Deployment Ancillary Service Imbalance Market Total Amount</w:delText>
              </w:r>
              <w:r w:rsidRPr="0001655C" w:rsidDel="00640C8A">
                <w:rPr>
                  <w:iCs/>
                  <w:sz w:val="20"/>
                  <w:szCs w:val="20"/>
                </w:rPr>
                <w:delText>—</w:delText>
              </w:r>
              <w:r w:rsidRPr="0001655C" w:rsidDel="00640C8A">
                <w:rPr>
                  <w:sz w:val="20"/>
                  <w:szCs w:val="20"/>
                </w:rPr>
                <w:delText xml:space="preserve">The total payment or charge to all QSEs </w:delText>
              </w:r>
              <w:r w:rsidRPr="0001655C" w:rsidDel="00640C8A">
                <w:rPr>
                  <w:iCs/>
                  <w:sz w:val="20"/>
                  <w:szCs w:val="20"/>
                </w:rPr>
                <w:delText xml:space="preserve">for the Real-Time Ancillary Service imbalance associated with Reliability Deployments </w:delText>
              </w:r>
              <w:r w:rsidRPr="0001655C" w:rsidDel="00640C8A">
                <w:rPr>
                  <w:sz w:val="20"/>
                  <w:szCs w:val="20"/>
                </w:rPr>
                <w:delText>for each 15-minute Settlement Interval.</w:delText>
              </w:r>
            </w:del>
          </w:p>
        </w:tc>
      </w:tr>
      <w:tr w:rsidR="0001655C" w:rsidRPr="0001655C" w:rsidDel="007A5FCB" w14:paraId="64809E01" w14:textId="77777777" w:rsidTr="003B71DB">
        <w:trPr>
          <w:del w:id="751" w:author="Joint Sponsors" w:date="2023-12-07T15:17:00Z"/>
        </w:trPr>
        <w:tc>
          <w:tcPr>
            <w:tcW w:w="1274" w:type="pct"/>
          </w:tcPr>
          <w:p w14:paraId="67C9F931" w14:textId="77777777" w:rsidR="0001655C" w:rsidRPr="0001655C" w:rsidDel="007A5FCB" w:rsidRDefault="0001655C" w:rsidP="0001655C">
            <w:pPr>
              <w:spacing w:after="60"/>
              <w:rPr>
                <w:del w:id="752" w:author="Joint Sponsors" w:date="2023-12-07T15:17:00Z"/>
                <w:iCs/>
                <w:sz w:val="20"/>
                <w:szCs w:val="20"/>
              </w:rPr>
            </w:pPr>
            <w:ins w:id="753" w:author="Joint Sponsors 110424" w:date="2024-10-11T15:28:00Z">
              <w:r w:rsidRPr="0001655C">
                <w:rPr>
                  <w:iCs/>
                  <w:sz w:val="20"/>
                  <w:szCs w:val="20"/>
                </w:rPr>
                <w:t>RTRDASIA</w:t>
              </w:r>
              <w:proofErr w:type="spellEnd"/>
              <w:r w:rsidRPr="0001655C">
                <w:rPr>
                  <w:iCs/>
                  <w:sz w:val="20"/>
                  <w:szCs w:val="20"/>
                </w:rPr>
                <w:t>MT</w:t>
              </w:r>
              <w:r w:rsidRPr="0001655C">
                <w:rPr>
                  <w:i/>
                  <w:iCs/>
                  <w:sz w:val="20"/>
                  <w:szCs w:val="20"/>
                  <w:vertAlign w:val="subscript"/>
                </w:rPr>
                <w:t xml:space="preserve"> q</w:t>
              </w:r>
              <w:r w:rsidRPr="0001655C" w:rsidDel="00640C8A">
                <w:rPr>
                  <w:iCs/>
                  <w:sz w:val="20"/>
                  <w:szCs w:val="20"/>
                </w:rPr>
                <w:t xml:space="preserve"> </w:t>
              </w:r>
            </w:ins>
            <w:del w:id="754" w:author="Joint Sponsors" w:date="2023-10-26T10:28:00Z">
              <w:r w:rsidRPr="0001655C" w:rsidDel="00640C8A">
                <w:rPr>
                  <w:iCs/>
                  <w:sz w:val="20"/>
                  <w:szCs w:val="20"/>
                </w:rPr>
                <w:delText xml:space="preserve">RTRDASIAMT </w:delText>
              </w:r>
              <w:r w:rsidRPr="0001655C" w:rsidDel="00640C8A">
                <w:rPr>
                  <w:i/>
                  <w:iCs/>
                  <w:sz w:val="20"/>
                  <w:szCs w:val="20"/>
                  <w:vertAlign w:val="subscript"/>
                </w:rPr>
                <w:delText>q</w:delText>
              </w:r>
            </w:del>
          </w:p>
        </w:tc>
        <w:tc>
          <w:tcPr>
            <w:tcW w:w="324" w:type="pct"/>
          </w:tcPr>
          <w:p w14:paraId="4A69B15B" w14:textId="77777777" w:rsidR="0001655C" w:rsidRPr="0001655C" w:rsidDel="007A5FCB" w:rsidRDefault="0001655C" w:rsidP="0001655C">
            <w:pPr>
              <w:spacing w:after="60"/>
              <w:rPr>
                <w:del w:id="755" w:author="Joint Sponsors" w:date="2023-12-07T15:17:00Z"/>
                <w:iCs/>
                <w:sz w:val="20"/>
                <w:szCs w:val="20"/>
              </w:rPr>
            </w:pPr>
            <w:ins w:id="756" w:author="Joint Sponsors 110424" w:date="2024-10-11T15:29:00Z">
              <w:r w:rsidRPr="0001655C">
                <w:rPr>
                  <w:iCs/>
                  <w:sz w:val="20"/>
                  <w:szCs w:val="20"/>
                </w:rPr>
                <w:t>$</w:t>
              </w:r>
            </w:ins>
            <w:del w:id="757" w:author="Joint Sponsors" w:date="2023-10-26T10:28:00Z">
              <w:r w:rsidRPr="0001655C" w:rsidDel="00640C8A">
                <w:rPr>
                  <w:iCs/>
                  <w:sz w:val="20"/>
                  <w:szCs w:val="20"/>
                </w:rPr>
                <w:delText>$</w:delText>
              </w:r>
            </w:del>
          </w:p>
        </w:tc>
        <w:tc>
          <w:tcPr>
            <w:tcW w:w="3402" w:type="pct"/>
          </w:tcPr>
          <w:p w14:paraId="53C5C0C1" w14:textId="77777777" w:rsidR="0001655C" w:rsidRPr="0001655C" w:rsidDel="007A5FCB" w:rsidRDefault="0001655C" w:rsidP="0001655C">
            <w:pPr>
              <w:spacing w:after="60"/>
              <w:rPr>
                <w:del w:id="758" w:author="Joint Sponsors" w:date="2023-12-07T15:17:00Z"/>
                <w:i/>
                <w:iCs/>
                <w:sz w:val="20"/>
                <w:szCs w:val="20"/>
              </w:rPr>
            </w:pPr>
            <w:ins w:id="759" w:author="Joint Sponsors 110424" w:date="2024-10-11T15:29:00Z">
              <w:r w:rsidRPr="0001655C">
                <w:rPr>
                  <w:i/>
                  <w:iCs/>
                  <w:sz w:val="20"/>
                  <w:szCs w:val="20"/>
                </w:rPr>
                <w:t>Real-Time Reliability Deployment Ancillary Service Imbalance Amount</w:t>
              </w:r>
              <w:r w:rsidRPr="0001655C">
                <w:rPr>
                  <w:iCs/>
                  <w:sz w:val="20"/>
                  <w:szCs w:val="20"/>
                </w:rPr>
                <w:t>—</w:t>
              </w:r>
              <w:r w:rsidRPr="0001655C">
                <w:rPr>
                  <w:sz w:val="20"/>
                  <w:szCs w:val="20"/>
                </w:rPr>
                <w:t xml:space="preserve">The total payment or charge to QSE </w:t>
              </w:r>
              <w:r w:rsidRPr="0001655C">
                <w:rPr>
                  <w:i/>
                  <w:sz w:val="20"/>
                  <w:szCs w:val="20"/>
                </w:rPr>
                <w:t>q</w:t>
              </w:r>
              <w:r w:rsidRPr="0001655C">
                <w:rPr>
                  <w:sz w:val="20"/>
                  <w:szCs w:val="20"/>
                </w:rPr>
                <w:t xml:space="preserve"> </w:t>
              </w:r>
              <w:r w:rsidRPr="0001655C">
                <w:rPr>
                  <w:iCs/>
                  <w:sz w:val="20"/>
                  <w:szCs w:val="20"/>
                </w:rPr>
                <w:t xml:space="preserve">for the Real-Time Ancillary Service imbalance associated with Reliability Deployments </w:t>
              </w:r>
              <w:r w:rsidRPr="0001655C">
                <w:rPr>
                  <w:sz w:val="20"/>
                  <w:szCs w:val="20"/>
                </w:rPr>
                <w:t xml:space="preserve">for each 15-minute Settlement </w:t>
              </w:r>
              <w:proofErr w:type="spellStart"/>
              <w:r w:rsidRPr="0001655C">
                <w:rPr>
                  <w:sz w:val="20"/>
                  <w:szCs w:val="20"/>
                </w:rPr>
                <w:t>Interval.</w:t>
              </w:r>
            </w:ins>
            <w:del w:id="760" w:author="Joint Sponsors" w:date="2023-10-26T10:28:00Z">
              <w:r w:rsidRPr="0001655C" w:rsidDel="00640C8A">
                <w:rPr>
                  <w:i/>
                  <w:iCs/>
                  <w:sz w:val="20"/>
                  <w:szCs w:val="20"/>
                </w:rPr>
                <w:delText>Real-Time Reliability Deployment Ancillary Service Imbalance Amount</w:delText>
              </w:r>
              <w:r w:rsidRPr="0001655C" w:rsidDel="00640C8A">
                <w:rPr>
                  <w:iCs/>
                  <w:sz w:val="20"/>
                  <w:szCs w:val="20"/>
                </w:rPr>
                <w:delText>—</w:delText>
              </w:r>
              <w:r w:rsidRPr="0001655C" w:rsidDel="00640C8A">
                <w:rPr>
                  <w:sz w:val="20"/>
                  <w:szCs w:val="20"/>
                </w:rPr>
                <w:delText xml:space="preserve">The total payment or charge to QSE </w:delText>
              </w:r>
              <w:r w:rsidRPr="0001655C" w:rsidDel="00640C8A">
                <w:rPr>
                  <w:i/>
                  <w:sz w:val="20"/>
                  <w:szCs w:val="20"/>
                </w:rPr>
                <w:delText>q</w:delText>
              </w:r>
              <w:r w:rsidRPr="0001655C" w:rsidDel="00640C8A">
                <w:rPr>
                  <w:sz w:val="20"/>
                  <w:szCs w:val="20"/>
                </w:rPr>
                <w:delText xml:space="preserve"> </w:delText>
              </w:r>
              <w:r w:rsidRPr="0001655C" w:rsidDel="00640C8A">
                <w:rPr>
                  <w:iCs/>
                  <w:sz w:val="20"/>
                  <w:szCs w:val="20"/>
                </w:rPr>
                <w:delText xml:space="preserve">for the Real-Time Ancillary Service imbalance associated with Reliability Deployments </w:delText>
              </w:r>
              <w:r w:rsidRPr="0001655C" w:rsidDel="00640C8A">
                <w:rPr>
                  <w:sz w:val="20"/>
                  <w:szCs w:val="20"/>
                </w:rPr>
                <w:delText>for each 15-minute Settlement Interval.</w:delText>
              </w:r>
            </w:del>
          </w:p>
        </w:tc>
      </w:tr>
      <w:tr w:rsidR="0001655C" w:rsidRPr="0001655C" w14:paraId="4B54E459" w14:textId="77777777" w:rsidTr="003B71DB">
        <w:tc>
          <w:tcPr>
            <w:tcW w:w="1274" w:type="pct"/>
          </w:tcPr>
          <w:p w14:paraId="353A69CD" w14:textId="77777777" w:rsidR="0001655C" w:rsidRPr="0001655C" w:rsidRDefault="0001655C" w:rsidP="0001655C">
            <w:pPr>
              <w:spacing w:after="60"/>
              <w:rPr>
                <w:iCs/>
                <w:sz w:val="20"/>
                <w:szCs w:val="20"/>
              </w:rPr>
            </w:pPr>
            <w:r w:rsidRPr="0001655C">
              <w:rPr>
                <w:iCs/>
                <w:sz w:val="20"/>
                <w:szCs w:val="20"/>
              </w:rPr>
              <w:t>RTRUCRSVAMTT</w:t>
            </w:r>
            <w:proofErr w:type="spellEnd"/>
            <w:r w:rsidRPr="0001655C">
              <w:rPr>
                <w:iCs/>
                <w:sz w:val="20"/>
                <w:szCs w:val="20"/>
              </w:rPr>
              <w:t>OT</w:t>
            </w:r>
          </w:p>
        </w:tc>
        <w:tc>
          <w:tcPr>
            <w:tcW w:w="324" w:type="pct"/>
          </w:tcPr>
          <w:p w14:paraId="1CF9A45B" w14:textId="77777777" w:rsidR="0001655C" w:rsidRPr="0001655C" w:rsidRDefault="0001655C" w:rsidP="0001655C">
            <w:pPr>
              <w:spacing w:after="60"/>
              <w:rPr>
                <w:iCs/>
                <w:sz w:val="20"/>
                <w:szCs w:val="20"/>
              </w:rPr>
            </w:pPr>
            <w:r w:rsidRPr="0001655C">
              <w:rPr>
                <w:iCs/>
                <w:sz w:val="20"/>
                <w:szCs w:val="20"/>
              </w:rPr>
              <w:t>$</w:t>
            </w:r>
          </w:p>
        </w:tc>
        <w:tc>
          <w:tcPr>
            <w:tcW w:w="3402" w:type="pct"/>
          </w:tcPr>
          <w:p w14:paraId="30230A74" w14:textId="77777777" w:rsidR="0001655C" w:rsidRPr="0001655C" w:rsidRDefault="0001655C" w:rsidP="0001655C">
            <w:pPr>
              <w:spacing w:after="60"/>
              <w:rPr>
                <w:i/>
                <w:iCs/>
                <w:sz w:val="20"/>
                <w:szCs w:val="20"/>
              </w:rPr>
            </w:pPr>
            <w:r w:rsidRPr="0001655C">
              <w:rPr>
                <w:i/>
                <w:iCs/>
                <w:sz w:val="20"/>
                <w:szCs w:val="20"/>
              </w:rPr>
              <w:t>Real-Time RUC Ancillary Service Reserve Market Total Amount</w:t>
            </w:r>
            <w:r w:rsidRPr="0001655C">
              <w:rPr>
                <w:iCs/>
                <w:sz w:val="20"/>
                <w:szCs w:val="20"/>
              </w:rPr>
              <w:t>—</w:t>
            </w:r>
            <w:r w:rsidRPr="0001655C">
              <w:rPr>
                <w:sz w:val="20"/>
                <w:szCs w:val="20"/>
              </w:rPr>
              <w:t xml:space="preserve">The total payment to all QSEs </w:t>
            </w:r>
            <w:r w:rsidRPr="0001655C">
              <w:rPr>
                <w:iCs/>
                <w:sz w:val="20"/>
                <w:szCs w:val="20"/>
              </w:rPr>
              <w:t xml:space="preserve">for the Real-Time RUC Ancillary Service reserve payments associated with ORDC </w:t>
            </w:r>
            <w:r w:rsidRPr="0001655C">
              <w:rPr>
                <w:sz w:val="20"/>
                <w:szCs w:val="20"/>
              </w:rPr>
              <w:t>for each 15-minute Settlement Interval.</w:t>
            </w:r>
          </w:p>
        </w:tc>
      </w:tr>
      <w:tr w:rsidR="0001655C" w:rsidRPr="0001655C" w14:paraId="3E3507FB" w14:textId="77777777" w:rsidTr="003B71DB">
        <w:tc>
          <w:tcPr>
            <w:tcW w:w="1274" w:type="pct"/>
          </w:tcPr>
          <w:p w14:paraId="12C90CDE" w14:textId="77777777" w:rsidR="0001655C" w:rsidRPr="0001655C" w:rsidRDefault="0001655C" w:rsidP="0001655C">
            <w:pPr>
              <w:spacing w:after="60"/>
              <w:rPr>
                <w:iCs/>
                <w:sz w:val="20"/>
                <w:szCs w:val="20"/>
              </w:rPr>
            </w:pPr>
            <w:r w:rsidRPr="0001655C">
              <w:rPr>
                <w:iCs/>
                <w:sz w:val="20"/>
                <w:szCs w:val="20"/>
              </w:rPr>
              <w:t xml:space="preserve">RTRUCRSVAMT </w:t>
            </w:r>
            <w:r w:rsidRPr="0001655C">
              <w:rPr>
                <w:i/>
                <w:iCs/>
                <w:sz w:val="20"/>
                <w:szCs w:val="20"/>
                <w:vertAlign w:val="subscript"/>
              </w:rPr>
              <w:t>q</w:t>
            </w:r>
          </w:p>
        </w:tc>
        <w:tc>
          <w:tcPr>
            <w:tcW w:w="324" w:type="pct"/>
          </w:tcPr>
          <w:p w14:paraId="45FF4EA8" w14:textId="77777777" w:rsidR="0001655C" w:rsidRPr="0001655C" w:rsidRDefault="0001655C" w:rsidP="0001655C">
            <w:pPr>
              <w:spacing w:after="60"/>
              <w:rPr>
                <w:iCs/>
                <w:sz w:val="20"/>
                <w:szCs w:val="20"/>
              </w:rPr>
            </w:pPr>
            <w:r w:rsidRPr="0001655C">
              <w:rPr>
                <w:iCs/>
                <w:sz w:val="20"/>
                <w:szCs w:val="20"/>
              </w:rPr>
              <w:t>$</w:t>
            </w:r>
          </w:p>
        </w:tc>
        <w:tc>
          <w:tcPr>
            <w:tcW w:w="3402" w:type="pct"/>
          </w:tcPr>
          <w:p w14:paraId="6E794ABC" w14:textId="77777777" w:rsidR="0001655C" w:rsidRPr="0001655C" w:rsidRDefault="0001655C" w:rsidP="0001655C">
            <w:pPr>
              <w:spacing w:after="60"/>
              <w:rPr>
                <w:i/>
                <w:iCs/>
                <w:sz w:val="20"/>
                <w:szCs w:val="20"/>
              </w:rPr>
            </w:pPr>
            <w:r w:rsidRPr="0001655C">
              <w:rPr>
                <w:i/>
                <w:iCs/>
                <w:sz w:val="20"/>
                <w:szCs w:val="20"/>
              </w:rPr>
              <w:t>Real-Time RUC Ancillary Service Reserve Amount</w:t>
            </w:r>
            <w:r w:rsidRPr="0001655C">
              <w:rPr>
                <w:iCs/>
                <w:sz w:val="20"/>
                <w:szCs w:val="20"/>
              </w:rPr>
              <w:t>—</w:t>
            </w:r>
            <w:r w:rsidRPr="0001655C">
              <w:rPr>
                <w:sz w:val="20"/>
                <w:szCs w:val="20"/>
              </w:rPr>
              <w:t xml:space="preserve">The total payment to QSE </w:t>
            </w:r>
            <w:r w:rsidRPr="0001655C">
              <w:rPr>
                <w:i/>
                <w:sz w:val="20"/>
                <w:szCs w:val="20"/>
              </w:rPr>
              <w:t>q</w:t>
            </w:r>
            <w:r w:rsidRPr="0001655C">
              <w:rPr>
                <w:sz w:val="20"/>
                <w:szCs w:val="20"/>
              </w:rPr>
              <w:t xml:space="preserve"> </w:t>
            </w:r>
            <w:r w:rsidRPr="0001655C">
              <w:rPr>
                <w:iCs/>
                <w:sz w:val="20"/>
                <w:szCs w:val="20"/>
              </w:rPr>
              <w:t xml:space="preserve">for the Real-Time RUC Ancillary Service reserve payment associated with ORDC </w:t>
            </w:r>
            <w:r w:rsidRPr="0001655C">
              <w:rPr>
                <w:sz w:val="20"/>
                <w:szCs w:val="20"/>
              </w:rPr>
              <w:t>for each 15-minute Settlement Interval.</w:t>
            </w:r>
          </w:p>
        </w:tc>
      </w:tr>
      <w:tr w:rsidR="0001655C" w:rsidRPr="0001655C" w:rsidDel="007A5FCB" w14:paraId="11D17419" w14:textId="77777777" w:rsidTr="003B71DB">
        <w:trPr>
          <w:del w:id="761" w:author="Joint Sponsors" w:date="2023-12-07T15:17:00Z"/>
        </w:trPr>
        <w:tc>
          <w:tcPr>
            <w:tcW w:w="1274" w:type="pct"/>
          </w:tcPr>
          <w:p w14:paraId="1380016D" w14:textId="77777777" w:rsidR="0001655C" w:rsidRPr="0001655C" w:rsidDel="007A5FCB" w:rsidRDefault="0001655C" w:rsidP="0001655C">
            <w:pPr>
              <w:spacing w:after="60"/>
              <w:rPr>
                <w:del w:id="762" w:author="Joint Sponsors" w:date="2023-12-07T15:17:00Z"/>
                <w:iCs/>
                <w:sz w:val="20"/>
                <w:szCs w:val="20"/>
              </w:rPr>
            </w:pPr>
            <w:ins w:id="763" w:author="Joint Sponsors 110424" w:date="2024-10-11T15:30:00Z">
              <w:r w:rsidRPr="0001655C">
                <w:rPr>
                  <w:iCs/>
                  <w:sz w:val="20"/>
                  <w:szCs w:val="20"/>
                </w:rPr>
                <w:t>RTRDRUCRSVAMTTOT</w:t>
              </w:r>
              <w:r w:rsidRPr="0001655C" w:rsidDel="00640C8A">
                <w:rPr>
                  <w:iCs/>
                  <w:sz w:val="20"/>
                  <w:szCs w:val="20"/>
                </w:rPr>
                <w:t xml:space="preserve"> </w:t>
              </w:r>
            </w:ins>
            <w:del w:id="764" w:author="Joint Sponsors" w:date="2023-10-26T10:28:00Z">
              <w:r w:rsidRPr="0001655C" w:rsidDel="00640C8A">
                <w:rPr>
                  <w:iCs/>
                  <w:sz w:val="20"/>
                  <w:szCs w:val="20"/>
                </w:rPr>
                <w:delText>RTRDRUCRSVAMTTOT</w:delText>
              </w:r>
            </w:del>
          </w:p>
        </w:tc>
        <w:tc>
          <w:tcPr>
            <w:tcW w:w="324" w:type="pct"/>
          </w:tcPr>
          <w:p w14:paraId="30C372E3" w14:textId="77777777" w:rsidR="0001655C" w:rsidRPr="0001655C" w:rsidDel="007A5FCB" w:rsidRDefault="0001655C" w:rsidP="0001655C">
            <w:pPr>
              <w:spacing w:after="60"/>
              <w:rPr>
                <w:del w:id="765" w:author="Joint Sponsors" w:date="2023-12-07T15:17:00Z"/>
                <w:iCs/>
                <w:sz w:val="20"/>
                <w:szCs w:val="20"/>
              </w:rPr>
            </w:pPr>
            <w:ins w:id="766" w:author="Joint Sponsors 110424" w:date="2024-10-11T15:29:00Z">
              <w:r w:rsidRPr="0001655C">
                <w:rPr>
                  <w:iCs/>
                  <w:sz w:val="20"/>
                  <w:szCs w:val="20"/>
                </w:rPr>
                <w:t>$</w:t>
              </w:r>
            </w:ins>
            <w:del w:id="767" w:author="Joint Sponsors" w:date="2023-10-26T10:28:00Z">
              <w:r w:rsidRPr="0001655C" w:rsidDel="00640C8A">
                <w:rPr>
                  <w:iCs/>
                  <w:sz w:val="20"/>
                  <w:szCs w:val="20"/>
                </w:rPr>
                <w:delText>$</w:delText>
              </w:r>
            </w:del>
          </w:p>
        </w:tc>
        <w:tc>
          <w:tcPr>
            <w:tcW w:w="3402" w:type="pct"/>
          </w:tcPr>
          <w:p w14:paraId="551B4275" w14:textId="77777777" w:rsidR="0001655C" w:rsidRPr="0001655C" w:rsidDel="007A5FCB" w:rsidRDefault="0001655C" w:rsidP="0001655C">
            <w:pPr>
              <w:spacing w:after="60"/>
              <w:rPr>
                <w:del w:id="768" w:author="Joint Sponsors" w:date="2023-12-07T15:17:00Z"/>
                <w:iCs/>
                <w:sz w:val="20"/>
                <w:szCs w:val="20"/>
              </w:rPr>
            </w:pPr>
            <w:ins w:id="769" w:author="Joint Sponsors 110424" w:date="2024-10-11T15:29:00Z">
              <w:r w:rsidRPr="0001655C">
                <w:rPr>
                  <w:i/>
                  <w:iCs/>
                  <w:sz w:val="20"/>
                  <w:szCs w:val="20"/>
                </w:rPr>
                <w:t>Real-Time Reliability Deployment RUC Ancillary Service Reserve Market Total Amount</w:t>
              </w:r>
              <w:r w:rsidRPr="0001655C">
                <w:rPr>
                  <w:iCs/>
                  <w:sz w:val="20"/>
                  <w:szCs w:val="20"/>
                </w:rPr>
                <w:t>—</w:t>
              </w:r>
              <w:r w:rsidRPr="0001655C">
                <w:rPr>
                  <w:sz w:val="20"/>
                  <w:szCs w:val="20"/>
                </w:rPr>
                <w:t xml:space="preserve">The total payment </w:t>
              </w:r>
              <w:del w:id="770" w:author="ERCOT 012825" w:date="2025-01-06T14:30:00Z">
                <w:r w:rsidRPr="0001655C" w:rsidDel="00504CAD">
                  <w:rPr>
                    <w:sz w:val="20"/>
                    <w:szCs w:val="20"/>
                  </w:rPr>
                  <w:delText>|</w:delText>
                </w:r>
              </w:del>
              <w:r w:rsidRPr="0001655C">
                <w:rPr>
                  <w:sz w:val="20"/>
                  <w:szCs w:val="20"/>
                </w:rPr>
                <w:t xml:space="preserve">to all QSEs </w:t>
              </w:r>
              <w:r w:rsidRPr="0001655C">
                <w:rPr>
                  <w:iCs/>
                  <w:sz w:val="20"/>
                  <w:szCs w:val="20"/>
                </w:rPr>
                <w:t xml:space="preserve">for the Real-Time RUC Ancillary Service Reserve payment as a result of Reliability Deployments </w:t>
              </w:r>
              <w:r w:rsidRPr="0001655C">
                <w:rPr>
                  <w:sz w:val="20"/>
                  <w:szCs w:val="20"/>
                </w:rPr>
                <w:t xml:space="preserve">for each 15-minute Settlement </w:t>
              </w:r>
              <w:proofErr w:type="spellStart"/>
              <w:r w:rsidRPr="0001655C">
                <w:rPr>
                  <w:sz w:val="20"/>
                  <w:szCs w:val="20"/>
                </w:rPr>
                <w:t>Interval.</w:t>
              </w:r>
            </w:ins>
            <w:del w:id="771" w:author="Joint Sponsors" w:date="2023-10-26T10:28:00Z">
              <w:r w:rsidRPr="0001655C" w:rsidDel="00640C8A">
                <w:rPr>
                  <w:i/>
                  <w:iCs/>
                  <w:sz w:val="20"/>
                  <w:szCs w:val="20"/>
                </w:rPr>
                <w:delText>Real-Time Reliability Deployment RUC Ancillary Service Reserve Market Total Amount</w:delText>
              </w:r>
              <w:r w:rsidRPr="0001655C" w:rsidDel="00640C8A">
                <w:rPr>
                  <w:iCs/>
                  <w:sz w:val="20"/>
                  <w:szCs w:val="20"/>
                </w:rPr>
                <w:delText>—</w:delText>
              </w:r>
              <w:r w:rsidRPr="0001655C" w:rsidDel="00640C8A">
                <w:rPr>
                  <w:sz w:val="20"/>
                  <w:szCs w:val="20"/>
                </w:rPr>
                <w:delText xml:space="preserve">The total payment |to all QSEs </w:delText>
              </w:r>
              <w:r w:rsidRPr="0001655C" w:rsidDel="00640C8A">
                <w:rPr>
                  <w:iCs/>
                  <w:sz w:val="20"/>
                  <w:szCs w:val="20"/>
                </w:rPr>
                <w:delText xml:space="preserve">for the Real-Time RUC Ancillary Service Reserve payment as a result of Reliability Deployments </w:delText>
              </w:r>
              <w:r w:rsidRPr="0001655C" w:rsidDel="00640C8A">
                <w:rPr>
                  <w:sz w:val="20"/>
                  <w:szCs w:val="20"/>
                </w:rPr>
                <w:delText>for each 15-minute Settlement Interval.</w:delText>
              </w:r>
            </w:del>
          </w:p>
        </w:tc>
      </w:tr>
      <w:tr w:rsidR="0001655C" w:rsidRPr="0001655C" w:rsidDel="007A5FCB" w14:paraId="1492CA84" w14:textId="77777777" w:rsidTr="003B71DB">
        <w:trPr>
          <w:del w:id="772" w:author="Joint Sponsors" w:date="2023-12-07T15:17:00Z"/>
        </w:trPr>
        <w:tc>
          <w:tcPr>
            <w:tcW w:w="1274" w:type="pct"/>
          </w:tcPr>
          <w:p w14:paraId="2B5FA4A5" w14:textId="77777777" w:rsidR="0001655C" w:rsidRPr="0001655C" w:rsidDel="007A5FCB" w:rsidRDefault="0001655C" w:rsidP="0001655C">
            <w:pPr>
              <w:spacing w:after="60"/>
              <w:rPr>
                <w:del w:id="773" w:author="Joint Sponsors" w:date="2023-12-07T15:17:00Z"/>
                <w:iCs/>
                <w:sz w:val="20"/>
                <w:szCs w:val="20"/>
              </w:rPr>
            </w:pPr>
            <w:ins w:id="774" w:author="Joint Sponsors 110424" w:date="2024-10-11T15:30:00Z">
              <w:r w:rsidRPr="0001655C">
                <w:rPr>
                  <w:iCs/>
                  <w:sz w:val="20"/>
                  <w:szCs w:val="20"/>
                </w:rPr>
                <w:t>RTRDRUCRSVA</w:t>
              </w:r>
              <w:proofErr w:type="spellEnd"/>
              <w:r w:rsidRPr="0001655C">
                <w:rPr>
                  <w:iCs/>
                  <w:sz w:val="20"/>
                  <w:szCs w:val="20"/>
                </w:rPr>
                <w:t xml:space="preserve">MT </w:t>
              </w:r>
              <w:r w:rsidRPr="0001655C">
                <w:rPr>
                  <w:i/>
                  <w:iCs/>
                  <w:sz w:val="20"/>
                  <w:szCs w:val="20"/>
                  <w:vertAlign w:val="subscript"/>
                </w:rPr>
                <w:t>q</w:t>
              </w:r>
              <w:r w:rsidRPr="0001655C" w:rsidDel="00640C8A">
                <w:rPr>
                  <w:iCs/>
                  <w:sz w:val="20"/>
                  <w:szCs w:val="20"/>
                </w:rPr>
                <w:t xml:space="preserve"> </w:t>
              </w:r>
            </w:ins>
            <w:del w:id="775" w:author="Joint Sponsors" w:date="2023-10-26T10:28:00Z">
              <w:r w:rsidRPr="0001655C" w:rsidDel="00640C8A">
                <w:rPr>
                  <w:iCs/>
                  <w:sz w:val="20"/>
                  <w:szCs w:val="20"/>
                </w:rPr>
                <w:delText xml:space="preserve">RTRDRUCRSVAMT </w:delText>
              </w:r>
              <w:r w:rsidRPr="0001655C" w:rsidDel="00640C8A">
                <w:rPr>
                  <w:i/>
                  <w:iCs/>
                  <w:sz w:val="20"/>
                  <w:szCs w:val="20"/>
                  <w:vertAlign w:val="subscript"/>
                </w:rPr>
                <w:delText>q</w:delText>
              </w:r>
            </w:del>
          </w:p>
        </w:tc>
        <w:tc>
          <w:tcPr>
            <w:tcW w:w="324" w:type="pct"/>
          </w:tcPr>
          <w:p w14:paraId="0F3C2550" w14:textId="77777777" w:rsidR="0001655C" w:rsidRPr="0001655C" w:rsidDel="007A5FCB" w:rsidRDefault="0001655C" w:rsidP="0001655C">
            <w:pPr>
              <w:spacing w:after="60"/>
              <w:rPr>
                <w:del w:id="776" w:author="Joint Sponsors" w:date="2023-12-07T15:17:00Z"/>
                <w:iCs/>
                <w:sz w:val="20"/>
                <w:szCs w:val="20"/>
              </w:rPr>
            </w:pPr>
            <w:ins w:id="777" w:author="Joint Sponsors 110424" w:date="2024-10-11T15:30:00Z">
              <w:r w:rsidRPr="0001655C">
                <w:rPr>
                  <w:iCs/>
                  <w:sz w:val="20"/>
                  <w:szCs w:val="20"/>
                </w:rPr>
                <w:t>$</w:t>
              </w:r>
            </w:ins>
            <w:del w:id="778" w:author="Joint Sponsors" w:date="2023-10-26T10:28:00Z">
              <w:r w:rsidRPr="0001655C" w:rsidDel="00640C8A">
                <w:rPr>
                  <w:iCs/>
                  <w:sz w:val="20"/>
                  <w:szCs w:val="20"/>
                </w:rPr>
                <w:delText>$</w:delText>
              </w:r>
            </w:del>
          </w:p>
        </w:tc>
        <w:tc>
          <w:tcPr>
            <w:tcW w:w="3402" w:type="pct"/>
          </w:tcPr>
          <w:p w14:paraId="11701999" w14:textId="77777777" w:rsidR="0001655C" w:rsidRPr="0001655C" w:rsidDel="007A5FCB" w:rsidRDefault="0001655C" w:rsidP="0001655C">
            <w:pPr>
              <w:spacing w:after="60"/>
              <w:rPr>
                <w:del w:id="779" w:author="Joint Sponsors" w:date="2023-12-07T15:17:00Z"/>
                <w:iCs/>
                <w:sz w:val="20"/>
                <w:szCs w:val="20"/>
              </w:rPr>
            </w:pPr>
            <w:ins w:id="780" w:author="Joint Sponsors 110424" w:date="2024-10-11T15:30:00Z">
              <w:r w:rsidRPr="0001655C">
                <w:rPr>
                  <w:i/>
                  <w:iCs/>
                  <w:sz w:val="20"/>
                  <w:szCs w:val="20"/>
                </w:rPr>
                <w:t>Real-Time Reliability Deployment RUC Ancillary Service Reserve Amount</w:t>
              </w:r>
              <w:r w:rsidRPr="0001655C">
                <w:rPr>
                  <w:iCs/>
                  <w:sz w:val="20"/>
                  <w:szCs w:val="20"/>
                </w:rPr>
                <w:t>—</w:t>
              </w:r>
              <w:r w:rsidRPr="0001655C">
                <w:rPr>
                  <w:sz w:val="20"/>
                  <w:szCs w:val="20"/>
                </w:rPr>
                <w:t xml:space="preserve">The total payment </w:t>
              </w:r>
              <w:del w:id="781" w:author="ERCOT 012825" w:date="2025-01-06T14:31:00Z">
                <w:r w:rsidRPr="0001655C" w:rsidDel="00504CAD">
                  <w:rPr>
                    <w:sz w:val="20"/>
                    <w:szCs w:val="20"/>
                  </w:rPr>
                  <w:delText>|</w:delText>
                </w:r>
              </w:del>
              <w:r w:rsidRPr="0001655C">
                <w:rPr>
                  <w:sz w:val="20"/>
                  <w:szCs w:val="20"/>
                </w:rPr>
                <w:t xml:space="preserve">to QSE </w:t>
              </w:r>
              <w:r w:rsidRPr="0001655C">
                <w:rPr>
                  <w:i/>
                  <w:sz w:val="20"/>
                  <w:szCs w:val="20"/>
                </w:rPr>
                <w:t>q</w:t>
              </w:r>
              <w:r w:rsidRPr="0001655C">
                <w:rPr>
                  <w:sz w:val="20"/>
                  <w:szCs w:val="20"/>
                </w:rPr>
                <w:t xml:space="preserve"> </w:t>
              </w:r>
              <w:r w:rsidRPr="0001655C">
                <w:rPr>
                  <w:iCs/>
                  <w:sz w:val="20"/>
                  <w:szCs w:val="20"/>
                </w:rPr>
                <w:t xml:space="preserve">for the Real-Time RUC Ancillary Service Reserve payment as a result of Reliability Deployments </w:t>
              </w:r>
              <w:r w:rsidRPr="0001655C">
                <w:rPr>
                  <w:sz w:val="20"/>
                  <w:szCs w:val="20"/>
                </w:rPr>
                <w:t xml:space="preserve">for each 15-minute Settlement </w:t>
              </w:r>
              <w:proofErr w:type="spellStart"/>
              <w:r w:rsidRPr="0001655C">
                <w:rPr>
                  <w:sz w:val="20"/>
                  <w:szCs w:val="20"/>
                </w:rPr>
                <w:t>Interval.</w:t>
              </w:r>
            </w:ins>
            <w:del w:id="782" w:author="Joint Sponsors" w:date="2023-10-26T10:28:00Z">
              <w:r w:rsidRPr="0001655C" w:rsidDel="00640C8A">
                <w:rPr>
                  <w:i/>
                  <w:iCs/>
                  <w:sz w:val="20"/>
                  <w:szCs w:val="20"/>
                </w:rPr>
                <w:delText>Real-Time Reliability Deployment RUC Ancillary Service Reserve Amount</w:delText>
              </w:r>
              <w:r w:rsidRPr="0001655C" w:rsidDel="00640C8A">
                <w:rPr>
                  <w:iCs/>
                  <w:sz w:val="20"/>
                  <w:szCs w:val="20"/>
                </w:rPr>
                <w:delText>—</w:delText>
              </w:r>
              <w:r w:rsidRPr="0001655C" w:rsidDel="00640C8A">
                <w:rPr>
                  <w:sz w:val="20"/>
                  <w:szCs w:val="20"/>
                </w:rPr>
                <w:delText xml:space="preserve">The total payment |to QSE </w:delText>
              </w:r>
              <w:r w:rsidRPr="0001655C" w:rsidDel="00640C8A">
                <w:rPr>
                  <w:i/>
                  <w:sz w:val="20"/>
                  <w:szCs w:val="20"/>
                </w:rPr>
                <w:delText>q</w:delText>
              </w:r>
              <w:r w:rsidRPr="0001655C" w:rsidDel="00640C8A">
                <w:rPr>
                  <w:sz w:val="20"/>
                  <w:szCs w:val="20"/>
                </w:rPr>
                <w:delText xml:space="preserve"> </w:delText>
              </w:r>
              <w:r w:rsidRPr="0001655C" w:rsidDel="00640C8A">
                <w:rPr>
                  <w:iCs/>
                  <w:sz w:val="20"/>
                  <w:szCs w:val="20"/>
                </w:rPr>
                <w:delText xml:space="preserve">for the Real-Time RUC Ancillary Service Reserve payment as a result of Reliability Deployments </w:delText>
              </w:r>
              <w:r w:rsidRPr="0001655C" w:rsidDel="00640C8A">
                <w:rPr>
                  <w:sz w:val="20"/>
                  <w:szCs w:val="20"/>
                </w:rPr>
                <w:delText>for each 15-minute Settlement Interval.</w:delText>
              </w:r>
            </w:del>
          </w:p>
        </w:tc>
      </w:tr>
      <w:tr w:rsidR="0001655C" w:rsidRPr="0001655C" w14:paraId="3640A5AE" w14:textId="77777777" w:rsidTr="003B71DB">
        <w:tc>
          <w:tcPr>
            <w:tcW w:w="1274" w:type="pct"/>
          </w:tcPr>
          <w:p w14:paraId="5E6FEBD0" w14:textId="77777777" w:rsidR="0001655C" w:rsidRPr="0001655C" w:rsidRDefault="0001655C" w:rsidP="0001655C">
            <w:pPr>
              <w:spacing w:after="60"/>
              <w:rPr>
                <w:iCs/>
                <w:sz w:val="20"/>
                <w:szCs w:val="20"/>
              </w:rPr>
            </w:pPr>
            <w:r w:rsidRPr="0001655C">
              <w:rPr>
                <w:iCs/>
                <w:sz w:val="20"/>
                <w:szCs w:val="20"/>
              </w:rPr>
              <w:t>L</w:t>
            </w:r>
            <w:proofErr w:type="spellEnd"/>
            <w:r w:rsidRPr="0001655C">
              <w:rPr>
                <w:iCs/>
                <w:sz w:val="20"/>
                <w:szCs w:val="20"/>
              </w:rPr>
              <w:t xml:space="preserve">RS </w:t>
            </w:r>
            <w:r w:rsidRPr="0001655C">
              <w:rPr>
                <w:i/>
                <w:iCs/>
                <w:sz w:val="20"/>
                <w:szCs w:val="20"/>
                <w:vertAlign w:val="subscript"/>
              </w:rPr>
              <w:t>q</w:t>
            </w:r>
          </w:p>
        </w:tc>
        <w:tc>
          <w:tcPr>
            <w:tcW w:w="324" w:type="pct"/>
          </w:tcPr>
          <w:p w14:paraId="06B67DCE" w14:textId="77777777" w:rsidR="0001655C" w:rsidRPr="0001655C" w:rsidRDefault="0001655C" w:rsidP="0001655C">
            <w:pPr>
              <w:spacing w:after="60"/>
              <w:rPr>
                <w:iCs/>
                <w:sz w:val="20"/>
                <w:szCs w:val="20"/>
              </w:rPr>
            </w:pPr>
            <w:r w:rsidRPr="0001655C">
              <w:rPr>
                <w:iCs/>
                <w:sz w:val="20"/>
                <w:szCs w:val="20"/>
              </w:rPr>
              <w:t>none</w:t>
            </w:r>
          </w:p>
        </w:tc>
        <w:tc>
          <w:tcPr>
            <w:tcW w:w="3402" w:type="pct"/>
          </w:tcPr>
          <w:p w14:paraId="22050940" w14:textId="77777777" w:rsidR="0001655C" w:rsidRPr="0001655C" w:rsidRDefault="0001655C" w:rsidP="0001655C">
            <w:pPr>
              <w:spacing w:after="60"/>
              <w:rPr>
                <w:iCs/>
                <w:sz w:val="20"/>
                <w:szCs w:val="20"/>
              </w:rPr>
            </w:pPr>
            <w:r w:rsidRPr="0001655C">
              <w:rPr>
                <w:iCs/>
                <w:sz w:val="20"/>
                <w:szCs w:val="20"/>
              </w:rPr>
              <w:t xml:space="preserve">The LRS calculated for QSE </w:t>
            </w:r>
            <w:r w:rsidRPr="0001655C">
              <w:rPr>
                <w:i/>
                <w:iCs/>
                <w:sz w:val="20"/>
                <w:szCs w:val="20"/>
              </w:rPr>
              <w:t>q</w:t>
            </w:r>
            <w:r w:rsidRPr="0001655C">
              <w:rPr>
                <w:iCs/>
                <w:sz w:val="20"/>
                <w:szCs w:val="20"/>
              </w:rPr>
              <w:t xml:space="preserve"> for the 15-minute Settlement Interval.  See Section 6.6.2.2, QSE Load Ratio Share for a 15-Minute Settlement Interval.</w:t>
            </w:r>
          </w:p>
        </w:tc>
      </w:tr>
      <w:tr w:rsidR="0001655C" w:rsidRPr="0001655C" w14:paraId="3F33FAAA" w14:textId="77777777" w:rsidTr="003B71DB">
        <w:tc>
          <w:tcPr>
            <w:tcW w:w="1274" w:type="pct"/>
          </w:tcPr>
          <w:p w14:paraId="6920DE59" w14:textId="77777777" w:rsidR="0001655C" w:rsidRPr="0001655C" w:rsidRDefault="0001655C" w:rsidP="0001655C">
            <w:pPr>
              <w:spacing w:after="60"/>
              <w:rPr>
                <w:i/>
                <w:iCs/>
                <w:sz w:val="20"/>
                <w:szCs w:val="20"/>
              </w:rPr>
            </w:pPr>
            <w:r w:rsidRPr="0001655C">
              <w:rPr>
                <w:i/>
                <w:iCs/>
                <w:sz w:val="20"/>
                <w:szCs w:val="20"/>
              </w:rPr>
              <w:t>q</w:t>
            </w:r>
          </w:p>
        </w:tc>
        <w:tc>
          <w:tcPr>
            <w:tcW w:w="324" w:type="pct"/>
          </w:tcPr>
          <w:p w14:paraId="2CFEE9E1" w14:textId="77777777" w:rsidR="0001655C" w:rsidRPr="0001655C" w:rsidRDefault="0001655C" w:rsidP="0001655C">
            <w:pPr>
              <w:spacing w:after="60"/>
              <w:rPr>
                <w:iCs/>
                <w:sz w:val="20"/>
                <w:szCs w:val="20"/>
              </w:rPr>
            </w:pPr>
            <w:r w:rsidRPr="0001655C">
              <w:rPr>
                <w:iCs/>
                <w:sz w:val="20"/>
                <w:szCs w:val="20"/>
              </w:rPr>
              <w:t>none</w:t>
            </w:r>
          </w:p>
        </w:tc>
        <w:tc>
          <w:tcPr>
            <w:tcW w:w="3402" w:type="pct"/>
          </w:tcPr>
          <w:p w14:paraId="4A5F25A5" w14:textId="77777777" w:rsidR="0001655C" w:rsidRPr="0001655C" w:rsidRDefault="0001655C" w:rsidP="0001655C">
            <w:pPr>
              <w:spacing w:after="60"/>
              <w:rPr>
                <w:i/>
                <w:iCs/>
                <w:sz w:val="20"/>
                <w:szCs w:val="20"/>
              </w:rPr>
            </w:pPr>
            <w:r w:rsidRPr="0001655C">
              <w:rPr>
                <w:iCs/>
                <w:sz w:val="20"/>
                <w:szCs w:val="20"/>
              </w:rPr>
              <w:t>A QSE.</w:t>
            </w:r>
          </w:p>
        </w:tc>
      </w:tr>
    </w:tbl>
    <w:p w14:paraId="48242FC9" w14:textId="77777777" w:rsidR="0001655C" w:rsidRPr="0001655C" w:rsidRDefault="0001655C" w:rsidP="0001655C">
      <w:pPr>
        <w:keepNext/>
        <w:tabs>
          <w:tab w:val="left" w:pos="1080"/>
        </w:tabs>
        <w:ind w:left="1080" w:hanging="1080"/>
        <w:outlineLvl w:val="2"/>
        <w:rPr>
          <w:b/>
          <w:b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502C8DC" w14:textId="77777777" w:rsidTr="003B71DB">
        <w:trPr>
          <w:trHeight w:val="206"/>
        </w:trPr>
        <w:tc>
          <w:tcPr>
            <w:tcW w:w="9350" w:type="dxa"/>
            <w:shd w:val="pct12" w:color="auto" w:fill="auto"/>
          </w:tcPr>
          <w:p w14:paraId="2F4A1EAB" w14:textId="77777777" w:rsidR="0001655C" w:rsidRPr="0001655C" w:rsidRDefault="0001655C" w:rsidP="0001655C">
            <w:pPr>
              <w:spacing w:before="120" w:after="240"/>
              <w:rPr>
                <w:b/>
                <w:i/>
                <w:iCs/>
              </w:rPr>
            </w:pPr>
            <w:r w:rsidRPr="0001655C">
              <w:rPr>
                <w:b/>
                <w:i/>
                <w:iCs/>
              </w:rPr>
              <w:t>[NPRR1010:  Replace Section 6.7.6 above with the following upon system implementation of the Real-Time Co-Optimization (RTC) project:]</w:t>
            </w:r>
          </w:p>
          <w:p w14:paraId="49874822" w14:textId="77777777" w:rsidR="0001655C" w:rsidRPr="0001655C" w:rsidRDefault="0001655C" w:rsidP="0001655C">
            <w:pPr>
              <w:keepNext/>
              <w:tabs>
                <w:tab w:val="left" w:pos="1080"/>
              </w:tabs>
              <w:spacing w:before="480" w:after="240"/>
              <w:outlineLvl w:val="2"/>
              <w:rPr>
                <w:b/>
                <w:bCs/>
                <w:i/>
                <w:szCs w:val="20"/>
              </w:rPr>
            </w:pPr>
            <w:bookmarkStart w:id="783" w:name="_Toc60040760"/>
            <w:bookmarkStart w:id="784" w:name="_Toc65151819"/>
            <w:bookmarkStart w:id="785" w:name="_Toc80174845"/>
            <w:bookmarkStart w:id="786" w:name="_Toc108712611"/>
            <w:bookmarkStart w:id="787" w:name="_Toc112417730"/>
            <w:bookmarkStart w:id="788" w:name="_Toc119310399"/>
            <w:bookmarkStart w:id="789" w:name="_Toc125966332"/>
            <w:bookmarkStart w:id="790" w:name="_Toc135992431"/>
            <w:r w:rsidRPr="0001655C">
              <w:rPr>
                <w:b/>
                <w:bCs/>
                <w:i/>
                <w:szCs w:val="20"/>
              </w:rPr>
              <w:lastRenderedPageBreak/>
              <w:t>6.7.6</w:t>
            </w:r>
            <w:r w:rsidRPr="0001655C">
              <w:rPr>
                <w:b/>
                <w:bCs/>
                <w:i/>
                <w:szCs w:val="20"/>
              </w:rPr>
              <w:tab/>
              <w:t>Real-Time Ancillary Service Revenue Neutrality Allocation</w:t>
            </w:r>
            <w:bookmarkEnd w:id="783"/>
            <w:bookmarkEnd w:id="784"/>
            <w:bookmarkEnd w:id="785"/>
            <w:bookmarkEnd w:id="786"/>
            <w:bookmarkEnd w:id="787"/>
            <w:bookmarkEnd w:id="788"/>
            <w:bookmarkEnd w:id="789"/>
            <w:bookmarkEnd w:id="790"/>
          </w:p>
          <w:p w14:paraId="65E71B2A" w14:textId="77777777" w:rsidR="0001655C" w:rsidRPr="0001655C" w:rsidRDefault="0001655C" w:rsidP="0001655C">
            <w:pPr>
              <w:spacing w:after="240"/>
              <w:ind w:left="720" w:hanging="720"/>
              <w:rPr>
                <w:iCs/>
              </w:rPr>
            </w:pPr>
            <w:r w:rsidRPr="0001655C">
              <w:rPr>
                <w:iCs/>
                <w:szCs w:val="20"/>
              </w:rPr>
              <w:t>(1)</w:t>
            </w:r>
            <w:r w:rsidRPr="0001655C">
              <w:rPr>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6E09F9CA" w14:textId="77777777" w:rsidR="0001655C" w:rsidRPr="0001655C" w:rsidRDefault="0001655C" w:rsidP="0001655C">
            <w:pPr>
              <w:spacing w:after="240"/>
              <w:ind w:left="1440" w:hanging="720"/>
              <w:rPr>
                <w:iCs/>
                <w:szCs w:val="20"/>
              </w:rPr>
            </w:pPr>
            <w:r w:rsidRPr="0001655C">
              <w:rPr>
                <w:iCs/>
                <w:szCs w:val="20"/>
              </w:rPr>
              <w:t>(a)         For Reg-Up:</w:t>
            </w:r>
          </w:p>
          <w:p w14:paraId="0FC0AAEE" w14:textId="77777777" w:rsidR="0001655C" w:rsidRPr="0001655C" w:rsidRDefault="0001655C" w:rsidP="0001655C">
            <w:pPr>
              <w:ind w:left="1440" w:hanging="720"/>
              <w:rPr>
                <w:iCs/>
                <w:szCs w:val="20"/>
              </w:rPr>
            </w:pPr>
            <w:r w:rsidRPr="0001655C">
              <w:rPr>
                <w:iCs/>
                <w:szCs w:val="20"/>
              </w:rPr>
              <w:t xml:space="preserve">LARTRUAMT </w:t>
            </w:r>
            <w:r w:rsidRPr="0001655C">
              <w:rPr>
                <w:i/>
                <w:iCs/>
                <w:szCs w:val="20"/>
                <w:vertAlign w:val="subscript"/>
              </w:rPr>
              <w:t>q</w:t>
            </w:r>
            <w:r w:rsidRPr="0001655C">
              <w:rPr>
                <w:iCs/>
                <w:szCs w:val="20"/>
              </w:rPr>
              <w:t xml:space="preserve"> =</w:t>
            </w:r>
            <w:r w:rsidRPr="0001655C">
              <w:rPr>
                <w:iCs/>
                <w:szCs w:val="20"/>
              </w:rPr>
              <w:tab/>
              <w:t xml:space="preserve">(-1) * (RTRUIMBAMTTOT + RTRUOAMTTOT + </w:t>
            </w:r>
          </w:p>
          <w:p w14:paraId="6D6A1957" w14:textId="77777777" w:rsidR="0001655C" w:rsidRPr="0001655C" w:rsidRDefault="0001655C" w:rsidP="0001655C">
            <w:pPr>
              <w:spacing w:after="240"/>
              <w:ind w:left="2160" w:firstLine="720"/>
              <w:rPr>
                <w:iCs/>
                <w:szCs w:val="20"/>
              </w:rPr>
            </w:pPr>
            <w:r w:rsidRPr="0001655C">
              <w:rPr>
                <w:iCs/>
                <w:szCs w:val="20"/>
              </w:rPr>
              <w:t xml:space="preserve">RTRUTOAMTTOT) * LRS </w:t>
            </w:r>
            <w:r w:rsidRPr="0001655C">
              <w:rPr>
                <w:i/>
                <w:iCs/>
                <w:szCs w:val="20"/>
                <w:vertAlign w:val="subscript"/>
              </w:rPr>
              <w:t>q</w:t>
            </w:r>
          </w:p>
          <w:p w14:paraId="1A5B173E" w14:textId="77777777" w:rsidR="0001655C" w:rsidRPr="0001655C" w:rsidRDefault="0001655C" w:rsidP="0001655C">
            <w:pPr>
              <w:spacing w:after="240"/>
              <w:ind w:left="1440" w:hanging="720"/>
              <w:rPr>
                <w:iCs/>
                <w:szCs w:val="20"/>
              </w:rPr>
            </w:pPr>
            <w:r w:rsidRPr="0001655C">
              <w:rPr>
                <w:iCs/>
                <w:szCs w:val="20"/>
              </w:rPr>
              <w:t>Where:</w:t>
            </w:r>
          </w:p>
          <w:p w14:paraId="33976A15" w14:textId="77777777" w:rsidR="0001655C" w:rsidRPr="0001655C" w:rsidRDefault="0001655C" w:rsidP="0001655C">
            <w:pPr>
              <w:spacing w:after="240"/>
              <w:ind w:left="1440" w:hanging="720"/>
              <w:rPr>
                <w:iCs/>
                <w:szCs w:val="20"/>
              </w:rPr>
            </w:pPr>
            <w:r w:rsidRPr="0001655C">
              <w:rPr>
                <w:iCs/>
                <w:szCs w:val="20"/>
              </w:rPr>
              <w:t xml:space="preserve">RTRUIMBAMTTOT = </w:t>
            </w:r>
            <w:r w:rsidRPr="0001655C">
              <w:rPr>
                <w:iCs/>
                <w:noProof/>
                <w:szCs w:val="20"/>
              </w:rPr>
              <w:drawing>
                <wp:inline distT="0" distB="0" distL="0" distR="0" wp14:anchorId="22CBF26C" wp14:editId="051FEA9C">
                  <wp:extent cx="146685" cy="293370"/>
                  <wp:effectExtent l="0" t="0" r="5715" b="0"/>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(RTRUIMBAMT </w:t>
            </w:r>
            <w:r w:rsidRPr="0001655C">
              <w:rPr>
                <w:i/>
                <w:iCs/>
                <w:szCs w:val="20"/>
                <w:vertAlign w:val="subscript"/>
              </w:rPr>
              <w:t>q</w:t>
            </w:r>
            <w:r w:rsidRPr="0001655C">
              <w:rPr>
                <w:iCs/>
                <w:szCs w:val="20"/>
              </w:rPr>
              <w:t>)</w:t>
            </w:r>
          </w:p>
          <w:p w14:paraId="52CD892F" w14:textId="77777777" w:rsidR="0001655C" w:rsidRPr="0001655C" w:rsidRDefault="0001655C" w:rsidP="0001655C">
            <w:pPr>
              <w:spacing w:after="240"/>
              <w:ind w:left="1440" w:hanging="720"/>
              <w:rPr>
                <w:iCs/>
                <w:szCs w:val="20"/>
              </w:rPr>
            </w:pPr>
            <w:r w:rsidRPr="0001655C">
              <w:rPr>
                <w:iCs/>
                <w:szCs w:val="20"/>
              </w:rPr>
              <w:t xml:space="preserve">RTRUOAMTTOT = </w:t>
            </w:r>
            <w:r w:rsidRPr="0001655C">
              <w:rPr>
                <w:iCs/>
                <w:noProof/>
                <w:szCs w:val="20"/>
              </w:rPr>
              <w:drawing>
                <wp:inline distT="0" distB="0" distL="0" distR="0" wp14:anchorId="34782030" wp14:editId="7F77B025">
                  <wp:extent cx="146685" cy="293370"/>
                  <wp:effectExtent l="0" t="0" r="5715" b="0"/>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(RTRUOAMT </w:t>
            </w:r>
            <w:r w:rsidRPr="0001655C">
              <w:rPr>
                <w:i/>
                <w:iCs/>
                <w:szCs w:val="20"/>
                <w:vertAlign w:val="subscript"/>
              </w:rPr>
              <w:t>q</w:t>
            </w:r>
            <w:r w:rsidRPr="0001655C">
              <w:rPr>
                <w:iCs/>
                <w:szCs w:val="20"/>
              </w:rPr>
              <w:t>)</w:t>
            </w:r>
          </w:p>
          <w:p w14:paraId="3214BCF2" w14:textId="77777777" w:rsidR="0001655C" w:rsidRPr="0001655C" w:rsidRDefault="0001655C" w:rsidP="0001655C">
            <w:pPr>
              <w:spacing w:after="240"/>
              <w:ind w:left="1440" w:hanging="720"/>
              <w:rPr>
                <w:iCs/>
                <w:szCs w:val="20"/>
              </w:rPr>
            </w:pPr>
            <w:r w:rsidRPr="0001655C">
              <w:rPr>
                <w:iCs/>
                <w:szCs w:val="20"/>
              </w:rPr>
              <w:t xml:space="preserve">RTRUTOAMTTOT = </w:t>
            </w:r>
            <w:r w:rsidRPr="0001655C">
              <w:rPr>
                <w:iCs/>
                <w:noProof/>
                <w:szCs w:val="20"/>
              </w:rPr>
              <w:drawing>
                <wp:inline distT="0" distB="0" distL="0" distR="0" wp14:anchorId="2DAD6C0F" wp14:editId="71175596">
                  <wp:extent cx="146685" cy="293370"/>
                  <wp:effectExtent l="0" t="0" r="5715" b="0"/>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(RTRUTOAMT </w:t>
            </w:r>
            <w:r w:rsidRPr="0001655C">
              <w:rPr>
                <w:i/>
                <w:iCs/>
                <w:szCs w:val="20"/>
                <w:vertAlign w:val="subscript"/>
              </w:rPr>
              <w:t>q</w:t>
            </w:r>
            <w:r w:rsidRPr="0001655C">
              <w:rPr>
                <w:iCs/>
                <w:szCs w:val="20"/>
              </w:rPr>
              <w:t>)</w:t>
            </w:r>
          </w:p>
          <w:p w14:paraId="60A166D4"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23C77CE0"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2AF2C7D5"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EE8F0AC"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965DC77"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51BB1CB0"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70E6755" w14:textId="77777777" w:rsidR="0001655C" w:rsidRPr="0001655C" w:rsidRDefault="0001655C" w:rsidP="0001655C">
                  <w:pPr>
                    <w:spacing w:after="60"/>
                    <w:rPr>
                      <w:sz w:val="20"/>
                      <w:szCs w:val="20"/>
                    </w:rPr>
                  </w:pPr>
                  <w:r w:rsidRPr="0001655C">
                    <w:rPr>
                      <w:sz w:val="20"/>
                      <w:szCs w:val="20"/>
                    </w:rPr>
                    <w:t xml:space="preserve">LARTRUAMT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E9EE612"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0ED113C" w14:textId="77777777" w:rsidR="0001655C" w:rsidRPr="0001655C" w:rsidRDefault="0001655C" w:rsidP="0001655C">
                  <w:pPr>
                    <w:spacing w:after="60"/>
                    <w:rPr>
                      <w:i/>
                      <w:sz w:val="20"/>
                      <w:szCs w:val="20"/>
                    </w:rPr>
                  </w:pPr>
                  <w:r w:rsidRPr="0001655C">
                    <w:rPr>
                      <w:i/>
                      <w:sz w:val="20"/>
                      <w:szCs w:val="20"/>
                    </w:rPr>
                    <w:t>Load-Allocated Real-Time Reg-Up Amount for the QSE</w:t>
                  </w:r>
                  <w:r w:rsidRPr="0001655C">
                    <w:rPr>
                      <w:sz w:val="20"/>
                      <w:szCs w:val="20"/>
                    </w:rPr>
                    <w:t xml:space="preserve">— The QSE </w:t>
                  </w:r>
                  <w:r w:rsidRPr="0001655C">
                    <w:rPr>
                      <w:i/>
                      <w:sz w:val="20"/>
                      <w:szCs w:val="20"/>
                    </w:rPr>
                    <w:t>q</w:t>
                  </w:r>
                  <w:r w:rsidRPr="0001655C">
                    <w:rPr>
                      <w:sz w:val="20"/>
                      <w:szCs w:val="20"/>
                    </w:rPr>
                    <w:softHyphen/>
                    <w:t>’s share of the total Real-Time Reg-Up amount for the 15-minute Settlement Interval.</w:t>
                  </w:r>
                </w:p>
              </w:tc>
            </w:tr>
            <w:tr w:rsidR="0001655C" w:rsidRPr="0001655C" w14:paraId="166EBA4C"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2486960" w14:textId="77777777" w:rsidR="0001655C" w:rsidRPr="0001655C" w:rsidRDefault="0001655C" w:rsidP="0001655C">
                  <w:pPr>
                    <w:spacing w:after="60"/>
                    <w:rPr>
                      <w:sz w:val="20"/>
                      <w:szCs w:val="20"/>
                    </w:rPr>
                  </w:pPr>
                  <w:r w:rsidRPr="0001655C">
                    <w:rPr>
                      <w:sz w:val="20"/>
                      <w:szCs w:val="20"/>
                    </w:rPr>
                    <w:t xml:space="preserve">RTRUIMBAMT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EFF4EC1"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37D3BE0" w14:textId="77777777" w:rsidR="0001655C" w:rsidRPr="0001655C" w:rsidRDefault="0001655C" w:rsidP="0001655C">
                  <w:pPr>
                    <w:spacing w:after="60"/>
                    <w:rPr>
                      <w:i/>
                      <w:sz w:val="20"/>
                      <w:szCs w:val="20"/>
                    </w:rPr>
                  </w:pPr>
                  <w:r w:rsidRPr="0001655C">
                    <w:rPr>
                      <w:i/>
                      <w:sz w:val="20"/>
                      <w:szCs w:val="20"/>
                    </w:rPr>
                    <w:t xml:space="preserve">Real-Time Reg-Up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Reg-Up imbalance for each 15-minute Settlement Interval.</w:t>
                  </w:r>
                </w:p>
              </w:tc>
            </w:tr>
            <w:tr w:rsidR="0001655C" w:rsidRPr="0001655C" w14:paraId="0D5A3369"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0EDB8BF" w14:textId="77777777" w:rsidR="0001655C" w:rsidRPr="0001655C" w:rsidRDefault="0001655C" w:rsidP="0001655C">
                  <w:pPr>
                    <w:spacing w:after="60"/>
                    <w:rPr>
                      <w:sz w:val="20"/>
                      <w:szCs w:val="20"/>
                    </w:rPr>
                  </w:pPr>
                  <w:r w:rsidRPr="0001655C">
                    <w:rPr>
                      <w:sz w:val="20"/>
                      <w:szCs w:val="20"/>
                    </w:rPr>
                    <w:t xml:space="preserve">RTRUOAMT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D547A3"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32A004C" w14:textId="77777777" w:rsidR="0001655C" w:rsidRPr="0001655C" w:rsidRDefault="0001655C" w:rsidP="0001655C">
                  <w:pPr>
                    <w:spacing w:after="60"/>
                    <w:rPr>
                      <w:i/>
                      <w:sz w:val="20"/>
                      <w:szCs w:val="20"/>
                    </w:rPr>
                  </w:pPr>
                  <w:r w:rsidRPr="0001655C">
                    <w:rPr>
                      <w:i/>
                      <w:sz w:val="20"/>
                      <w:szCs w:val="20"/>
                    </w:rPr>
                    <w:t>Real-Time Reg-Up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Reg-Up only awards for each 15-minute Settlement Interval.</w:t>
                  </w:r>
                </w:p>
              </w:tc>
            </w:tr>
            <w:tr w:rsidR="0001655C" w:rsidRPr="0001655C" w14:paraId="0D69032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87307C7" w14:textId="77777777" w:rsidR="0001655C" w:rsidRPr="0001655C" w:rsidRDefault="0001655C" w:rsidP="0001655C">
                  <w:pPr>
                    <w:spacing w:after="60"/>
                    <w:rPr>
                      <w:sz w:val="20"/>
                      <w:szCs w:val="20"/>
                    </w:rPr>
                  </w:pPr>
                  <w:r w:rsidRPr="0001655C">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4FFE45D1"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8C94BAC" w14:textId="77777777" w:rsidR="0001655C" w:rsidRPr="0001655C" w:rsidRDefault="0001655C" w:rsidP="0001655C">
                  <w:pPr>
                    <w:spacing w:after="60"/>
                    <w:rPr>
                      <w:i/>
                      <w:sz w:val="20"/>
                      <w:szCs w:val="20"/>
                    </w:rPr>
                  </w:pPr>
                  <w:r w:rsidRPr="0001655C">
                    <w:rPr>
                      <w:i/>
                      <w:sz w:val="20"/>
                      <w:szCs w:val="20"/>
                    </w:rPr>
                    <w:t xml:space="preserve">Real-Time Reg-Up Imbalance Market Total Amount - </w:t>
                  </w:r>
                  <w:r w:rsidRPr="0001655C">
                    <w:rPr>
                      <w:sz w:val="20"/>
                      <w:szCs w:val="20"/>
                    </w:rPr>
                    <w:t>The total payment or charge to all QSEs for the Real-Time Reg-Up imbalance for each 15-minute Settlement Interval.</w:t>
                  </w:r>
                </w:p>
              </w:tc>
            </w:tr>
            <w:tr w:rsidR="0001655C" w:rsidRPr="0001655C" w14:paraId="00FF28F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0AA4702" w14:textId="77777777" w:rsidR="0001655C" w:rsidRPr="0001655C" w:rsidRDefault="0001655C" w:rsidP="0001655C">
                  <w:pPr>
                    <w:spacing w:after="60"/>
                    <w:rPr>
                      <w:sz w:val="20"/>
                      <w:szCs w:val="20"/>
                    </w:rPr>
                  </w:pPr>
                  <w:r w:rsidRPr="0001655C">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6F72E3C7"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993125" w14:textId="77777777" w:rsidR="0001655C" w:rsidRPr="0001655C" w:rsidRDefault="0001655C" w:rsidP="0001655C">
                  <w:pPr>
                    <w:spacing w:after="60"/>
                    <w:rPr>
                      <w:i/>
                      <w:sz w:val="20"/>
                      <w:szCs w:val="20"/>
                    </w:rPr>
                  </w:pPr>
                  <w:r w:rsidRPr="0001655C">
                    <w:rPr>
                      <w:i/>
                      <w:sz w:val="20"/>
                      <w:szCs w:val="20"/>
                    </w:rPr>
                    <w:t xml:space="preserve">Real-Time Reg-Up Only Market Total Amount - </w:t>
                  </w:r>
                  <w:r w:rsidRPr="0001655C">
                    <w:rPr>
                      <w:sz w:val="20"/>
                      <w:szCs w:val="20"/>
                    </w:rPr>
                    <w:t>The total charge to all QSEs in Real-Time for Reg-Up only awards for each 15-minute Settlement Interval.</w:t>
                  </w:r>
                </w:p>
              </w:tc>
            </w:tr>
            <w:tr w:rsidR="0001655C" w:rsidRPr="0001655C" w14:paraId="16B6CDF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7D455DD" w14:textId="77777777" w:rsidR="0001655C" w:rsidRPr="0001655C" w:rsidRDefault="0001655C" w:rsidP="0001655C">
                  <w:pPr>
                    <w:spacing w:after="60"/>
                    <w:rPr>
                      <w:sz w:val="20"/>
                      <w:szCs w:val="20"/>
                    </w:rPr>
                  </w:pPr>
                  <w:r w:rsidRPr="0001655C">
                    <w:rPr>
                      <w:sz w:val="20"/>
                      <w:szCs w:val="20"/>
                    </w:rPr>
                    <w:t xml:space="preserve">RTRUTOAMT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7EEE4F8"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D2A953" w14:textId="77777777" w:rsidR="0001655C" w:rsidRPr="0001655C" w:rsidRDefault="0001655C" w:rsidP="0001655C">
                  <w:pPr>
                    <w:spacing w:after="60"/>
                    <w:rPr>
                      <w:i/>
                      <w:sz w:val="20"/>
                      <w:szCs w:val="20"/>
                    </w:rPr>
                  </w:pPr>
                  <w:r w:rsidRPr="0001655C">
                    <w:rPr>
                      <w:i/>
                      <w:sz w:val="20"/>
                      <w:szCs w:val="20"/>
                    </w:rPr>
                    <w:t>Real-Time Reg-Up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Reg-Up trade overages for each 15-minute Settlement Interval.</w:t>
                  </w:r>
                </w:p>
              </w:tc>
            </w:tr>
            <w:tr w:rsidR="0001655C" w:rsidRPr="0001655C" w14:paraId="0C229148"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7E074288" w14:textId="77777777" w:rsidR="0001655C" w:rsidRPr="0001655C" w:rsidRDefault="0001655C" w:rsidP="0001655C">
                  <w:pPr>
                    <w:spacing w:after="60"/>
                    <w:rPr>
                      <w:sz w:val="20"/>
                      <w:szCs w:val="20"/>
                    </w:rPr>
                  </w:pPr>
                  <w:r w:rsidRPr="0001655C">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77904D25"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5EC7A73" w14:textId="77777777" w:rsidR="0001655C" w:rsidRPr="0001655C" w:rsidRDefault="0001655C" w:rsidP="0001655C">
                  <w:pPr>
                    <w:spacing w:after="60"/>
                    <w:rPr>
                      <w:i/>
                      <w:sz w:val="20"/>
                      <w:szCs w:val="20"/>
                    </w:rPr>
                  </w:pPr>
                  <w:r w:rsidRPr="0001655C">
                    <w:rPr>
                      <w:i/>
                      <w:sz w:val="20"/>
                      <w:szCs w:val="20"/>
                    </w:rPr>
                    <w:t xml:space="preserve">Real-Time Reg-Up Trade Overage Total Amount </w:t>
                  </w:r>
                  <w:r w:rsidRPr="0001655C">
                    <w:rPr>
                      <w:sz w:val="20"/>
                      <w:szCs w:val="20"/>
                    </w:rPr>
                    <w:t>— The total charge to all QSEs for Real-Time Reg-Up trade overages for each 15-minute Settlement Interval.</w:t>
                  </w:r>
                </w:p>
              </w:tc>
            </w:tr>
            <w:tr w:rsidR="0001655C" w:rsidRPr="0001655C" w14:paraId="5B7B8A0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252C223E" w14:textId="77777777" w:rsidR="0001655C" w:rsidRPr="0001655C" w:rsidRDefault="0001655C" w:rsidP="0001655C">
                  <w:pPr>
                    <w:spacing w:after="60"/>
                    <w:rPr>
                      <w:sz w:val="20"/>
                      <w:szCs w:val="20"/>
                    </w:rPr>
                  </w:pPr>
                  <w:r w:rsidRPr="0001655C">
                    <w:rPr>
                      <w:sz w:val="20"/>
                      <w:szCs w:val="20"/>
                    </w:rPr>
                    <w:lastRenderedPageBreak/>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2A6902"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B0B4C50"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QSE Load Ratio Share for a 15-Minute Settlement Interval, for QSE </w:t>
                  </w:r>
                  <w:r w:rsidRPr="0001655C">
                    <w:rPr>
                      <w:i/>
                      <w:sz w:val="20"/>
                      <w:szCs w:val="20"/>
                    </w:rPr>
                    <w:t>q</w:t>
                  </w:r>
                  <w:r w:rsidRPr="0001655C">
                    <w:rPr>
                      <w:sz w:val="20"/>
                      <w:szCs w:val="20"/>
                    </w:rPr>
                    <w:t xml:space="preserve"> for the 15-minute Settlement Interval.</w:t>
                  </w:r>
                </w:p>
              </w:tc>
            </w:tr>
            <w:tr w:rsidR="0001655C" w:rsidRPr="0001655C" w14:paraId="73DC034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2D6C11A1"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5ED1F76"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4DCC0C5" w14:textId="77777777" w:rsidR="0001655C" w:rsidRPr="0001655C" w:rsidRDefault="0001655C" w:rsidP="0001655C">
                  <w:pPr>
                    <w:spacing w:after="60"/>
                    <w:rPr>
                      <w:i/>
                      <w:sz w:val="20"/>
                      <w:szCs w:val="20"/>
                    </w:rPr>
                  </w:pPr>
                  <w:r w:rsidRPr="0001655C">
                    <w:rPr>
                      <w:sz w:val="20"/>
                      <w:szCs w:val="20"/>
                    </w:rPr>
                    <w:t>A QSE.</w:t>
                  </w:r>
                </w:p>
              </w:tc>
            </w:tr>
          </w:tbl>
          <w:p w14:paraId="5A77BAF3" w14:textId="77777777" w:rsidR="0001655C" w:rsidRPr="0001655C" w:rsidRDefault="0001655C" w:rsidP="0001655C">
            <w:pPr>
              <w:spacing w:before="240" w:after="240"/>
              <w:ind w:left="1440" w:hanging="720"/>
              <w:rPr>
                <w:iCs/>
                <w:szCs w:val="20"/>
              </w:rPr>
            </w:pPr>
            <w:r w:rsidRPr="0001655C">
              <w:rPr>
                <w:iCs/>
                <w:szCs w:val="20"/>
              </w:rPr>
              <w:t>(b)         For Reg-Down:</w:t>
            </w:r>
          </w:p>
          <w:p w14:paraId="3E4BE09B" w14:textId="77777777" w:rsidR="0001655C" w:rsidRPr="0001655C" w:rsidRDefault="0001655C" w:rsidP="0001655C">
            <w:pPr>
              <w:ind w:left="1440" w:hanging="720"/>
              <w:rPr>
                <w:szCs w:val="20"/>
              </w:rPr>
            </w:pPr>
            <w:r w:rsidRPr="0001655C">
              <w:rPr>
                <w:szCs w:val="20"/>
              </w:rPr>
              <w:t xml:space="preserve">LARTRDAMT </w:t>
            </w:r>
            <w:r w:rsidRPr="0001655C">
              <w:rPr>
                <w:i/>
                <w:szCs w:val="20"/>
                <w:vertAlign w:val="subscript"/>
              </w:rPr>
              <w:t>q</w:t>
            </w:r>
            <w:r w:rsidRPr="0001655C">
              <w:rPr>
                <w:szCs w:val="20"/>
              </w:rPr>
              <w:t xml:space="preserve"> =</w:t>
            </w:r>
            <w:r w:rsidRPr="0001655C">
              <w:rPr>
                <w:szCs w:val="20"/>
              </w:rPr>
              <w:tab/>
              <w:t>(-1)</w:t>
            </w:r>
            <w:r w:rsidRPr="0001655C">
              <w:rPr>
                <w:b/>
                <w:szCs w:val="20"/>
              </w:rPr>
              <w:t xml:space="preserve"> * (</w:t>
            </w:r>
            <w:r w:rsidRPr="0001655C">
              <w:rPr>
                <w:szCs w:val="20"/>
              </w:rPr>
              <w:t xml:space="preserve">RTRDIMBAMTTOT + RTRDOAMTTOT + </w:t>
            </w:r>
          </w:p>
          <w:p w14:paraId="7FF47C76" w14:textId="77777777" w:rsidR="0001655C" w:rsidRPr="0001655C" w:rsidRDefault="0001655C" w:rsidP="0001655C">
            <w:pPr>
              <w:spacing w:after="240"/>
              <w:ind w:left="2160" w:firstLine="720"/>
              <w:rPr>
                <w:i/>
                <w:szCs w:val="20"/>
                <w:vertAlign w:val="subscript"/>
              </w:rPr>
            </w:pPr>
            <w:r w:rsidRPr="0001655C">
              <w:rPr>
                <w:szCs w:val="20"/>
              </w:rPr>
              <w:t xml:space="preserve">RTRDTOAMTTOT) * LRS </w:t>
            </w:r>
            <w:r w:rsidRPr="0001655C">
              <w:rPr>
                <w:i/>
                <w:szCs w:val="20"/>
                <w:vertAlign w:val="subscript"/>
              </w:rPr>
              <w:t>q</w:t>
            </w:r>
          </w:p>
          <w:p w14:paraId="6157B91F" w14:textId="77777777" w:rsidR="0001655C" w:rsidRPr="0001655C" w:rsidRDefault="0001655C" w:rsidP="0001655C">
            <w:pPr>
              <w:spacing w:after="240"/>
              <w:ind w:left="1440" w:hanging="720"/>
              <w:rPr>
                <w:szCs w:val="20"/>
              </w:rPr>
            </w:pPr>
            <w:r w:rsidRPr="0001655C">
              <w:rPr>
                <w:szCs w:val="20"/>
              </w:rPr>
              <w:t>Where:</w:t>
            </w:r>
          </w:p>
          <w:p w14:paraId="7D65B6A5" w14:textId="77777777" w:rsidR="0001655C" w:rsidRPr="0001655C" w:rsidRDefault="0001655C" w:rsidP="0001655C">
            <w:pPr>
              <w:spacing w:after="240"/>
              <w:ind w:left="1440" w:hanging="720"/>
              <w:rPr>
                <w:iCs/>
                <w:szCs w:val="20"/>
              </w:rPr>
            </w:pPr>
            <w:r w:rsidRPr="0001655C">
              <w:rPr>
                <w:iCs/>
                <w:szCs w:val="20"/>
              </w:rPr>
              <w:t xml:space="preserve">RTRDIMBAMTTOT = </w:t>
            </w:r>
            <w:r w:rsidRPr="0001655C">
              <w:rPr>
                <w:iCs/>
                <w:noProof/>
                <w:position w:val="-22"/>
                <w:szCs w:val="20"/>
              </w:rPr>
              <w:drawing>
                <wp:inline distT="0" distB="0" distL="0" distR="0" wp14:anchorId="273B490A" wp14:editId="286DCDB1">
                  <wp:extent cx="146685" cy="293370"/>
                  <wp:effectExtent l="0" t="0" r="5715" b="0"/>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iCs/>
                <w:szCs w:val="20"/>
              </w:rPr>
              <w:t xml:space="preserve"> </w:t>
            </w:r>
            <w:r w:rsidRPr="0001655C">
              <w:rPr>
                <w:iCs/>
                <w:szCs w:val="20"/>
              </w:rPr>
              <w:t xml:space="preserve">(RTRDIMBAMT </w:t>
            </w:r>
            <w:r w:rsidRPr="0001655C">
              <w:rPr>
                <w:i/>
                <w:iCs/>
                <w:szCs w:val="20"/>
                <w:vertAlign w:val="subscript"/>
              </w:rPr>
              <w:t>q</w:t>
            </w:r>
            <w:r w:rsidRPr="0001655C">
              <w:rPr>
                <w:iCs/>
                <w:szCs w:val="20"/>
              </w:rPr>
              <w:t>)</w:t>
            </w:r>
          </w:p>
          <w:p w14:paraId="421CD6B8" w14:textId="77777777" w:rsidR="0001655C" w:rsidRPr="0001655C" w:rsidRDefault="0001655C" w:rsidP="0001655C">
            <w:pPr>
              <w:spacing w:after="240"/>
              <w:ind w:left="1440" w:hanging="720"/>
              <w:rPr>
                <w:szCs w:val="20"/>
              </w:rPr>
            </w:pPr>
            <w:r w:rsidRPr="0001655C">
              <w:rPr>
                <w:szCs w:val="20"/>
              </w:rPr>
              <w:t xml:space="preserve">RTRDOAMTTOT = </w:t>
            </w:r>
            <w:r w:rsidRPr="0001655C">
              <w:rPr>
                <w:noProof/>
                <w:position w:val="-22"/>
                <w:szCs w:val="20"/>
              </w:rPr>
              <w:drawing>
                <wp:inline distT="0" distB="0" distL="0" distR="0" wp14:anchorId="1778B69A" wp14:editId="0D01E75F">
                  <wp:extent cx="146685" cy="293370"/>
                  <wp:effectExtent l="0" t="0" r="5715" b="0"/>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szCs w:val="20"/>
              </w:rPr>
              <w:t xml:space="preserve"> </w:t>
            </w:r>
            <w:r w:rsidRPr="0001655C">
              <w:rPr>
                <w:szCs w:val="20"/>
              </w:rPr>
              <w:t xml:space="preserve">(RTRDOAMT </w:t>
            </w:r>
            <w:r w:rsidRPr="0001655C">
              <w:rPr>
                <w:i/>
                <w:szCs w:val="20"/>
                <w:vertAlign w:val="subscript"/>
              </w:rPr>
              <w:t>q</w:t>
            </w:r>
            <w:r w:rsidRPr="0001655C">
              <w:rPr>
                <w:szCs w:val="20"/>
              </w:rPr>
              <w:t>)</w:t>
            </w:r>
          </w:p>
          <w:p w14:paraId="67663791" w14:textId="77777777" w:rsidR="0001655C" w:rsidRPr="0001655C" w:rsidRDefault="0001655C" w:rsidP="0001655C">
            <w:pPr>
              <w:spacing w:after="240"/>
              <w:ind w:left="1440" w:hanging="720"/>
              <w:rPr>
                <w:szCs w:val="20"/>
              </w:rPr>
            </w:pPr>
            <w:r w:rsidRPr="0001655C">
              <w:rPr>
                <w:szCs w:val="20"/>
              </w:rPr>
              <w:t xml:space="preserve">RTRDTOAMTTOT = </w:t>
            </w:r>
            <w:r w:rsidRPr="0001655C">
              <w:rPr>
                <w:noProof/>
                <w:position w:val="-22"/>
                <w:szCs w:val="20"/>
              </w:rPr>
              <w:drawing>
                <wp:inline distT="0" distB="0" distL="0" distR="0" wp14:anchorId="1D15EE8C" wp14:editId="6D6D2BD3">
                  <wp:extent cx="146685" cy="293370"/>
                  <wp:effectExtent l="0" t="0" r="5715" b="0"/>
                  <wp:docPr id="1032"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szCs w:val="20"/>
              </w:rPr>
              <w:t xml:space="preserve"> </w:t>
            </w:r>
            <w:r w:rsidRPr="0001655C">
              <w:rPr>
                <w:szCs w:val="20"/>
              </w:rPr>
              <w:t xml:space="preserve">(RTRDTOAMT </w:t>
            </w:r>
            <w:r w:rsidRPr="0001655C">
              <w:rPr>
                <w:i/>
                <w:szCs w:val="20"/>
                <w:vertAlign w:val="subscript"/>
              </w:rPr>
              <w:t>q</w:t>
            </w:r>
            <w:r w:rsidRPr="0001655C">
              <w:rPr>
                <w:szCs w:val="20"/>
              </w:rPr>
              <w:t>)</w:t>
            </w:r>
          </w:p>
          <w:p w14:paraId="576EB700"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34F0F0ED"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D6F6878"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607ABE5"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2F5A440A"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3BCB75E5"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A577DE8" w14:textId="77777777" w:rsidR="0001655C" w:rsidRPr="0001655C" w:rsidRDefault="0001655C" w:rsidP="0001655C">
                  <w:pPr>
                    <w:spacing w:after="60"/>
                    <w:rPr>
                      <w:sz w:val="20"/>
                      <w:szCs w:val="20"/>
                    </w:rPr>
                  </w:pPr>
                  <w:r w:rsidRPr="0001655C">
                    <w:rPr>
                      <w:sz w:val="20"/>
                      <w:szCs w:val="20"/>
                    </w:rPr>
                    <w:t xml:space="preserve">LARTRDAMT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85DD89"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F90A9B6" w14:textId="77777777" w:rsidR="0001655C" w:rsidRPr="0001655C" w:rsidRDefault="0001655C" w:rsidP="0001655C">
                  <w:pPr>
                    <w:spacing w:after="60"/>
                    <w:rPr>
                      <w:i/>
                      <w:sz w:val="20"/>
                      <w:szCs w:val="20"/>
                    </w:rPr>
                  </w:pPr>
                  <w:r w:rsidRPr="0001655C">
                    <w:rPr>
                      <w:i/>
                      <w:sz w:val="20"/>
                      <w:szCs w:val="20"/>
                    </w:rPr>
                    <w:t>Load-Allocated Real-Time Reg-Down Amount for the QSE</w:t>
                  </w:r>
                  <w:r w:rsidRPr="0001655C">
                    <w:rPr>
                      <w:sz w:val="20"/>
                      <w:szCs w:val="20"/>
                    </w:rPr>
                    <w:t xml:space="preserve"> </w:t>
                  </w:r>
                  <w:r w:rsidRPr="0001655C">
                    <w:rPr>
                      <w:sz w:val="20"/>
                      <w:szCs w:val="20"/>
                    </w:rPr>
                    <w:sym w:font="Symbol" w:char="F0BE"/>
                  </w:r>
                  <w:r w:rsidRPr="0001655C">
                    <w:rPr>
                      <w:sz w:val="20"/>
                      <w:szCs w:val="20"/>
                    </w:rPr>
                    <w:t xml:space="preserve"> The QSE </w:t>
                  </w:r>
                  <w:r w:rsidRPr="0001655C">
                    <w:rPr>
                      <w:i/>
                      <w:sz w:val="20"/>
                      <w:szCs w:val="20"/>
                    </w:rPr>
                    <w:t>q</w:t>
                  </w:r>
                  <w:r w:rsidRPr="0001655C">
                    <w:rPr>
                      <w:sz w:val="20"/>
                      <w:szCs w:val="20"/>
                    </w:rPr>
                    <w:t>’s share of the total Real-Time Reg-Down amount for the 15-minute Settlement Interval.</w:t>
                  </w:r>
                </w:p>
              </w:tc>
            </w:tr>
            <w:tr w:rsidR="0001655C" w:rsidRPr="0001655C" w14:paraId="30D154A0"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0776B6AD" w14:textId="77777777" w:rsidR="0001655C" w:rsidRPr="0001655C" w:rsidRDefault="0001655C" w:rsidP="0001655C">
                  <w:pPr>
                    <w:spacing w:after="60"/>
                    <w:rPr>
                      <w:sz w:val="20"/>
                      <w:szCs w:val="20"/>
                    </w:rPr>
                  </w:pPr>
                  <w:r w:rsidRPr="0001655C">
                    <w:rPr>
                      <w:sz w:val="20"/>
                      <w:szCs w:val="20"/>
                    </w:rPr>
                    <w:t xml:space="preserve">RTRDIMBAMT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04AAE36"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C0A43A0" w14:textId="77777777" w:rsidR="0001655C" w:rsidRPr="0001655C" w:rsidRDefault="0001655C" w:rsidP="0001655C">
                  <w:pPr>
                    <w:spacing w:after="60"/>
                    <w:rPr>
                      <w:i/>
                      <w:sz w:val="20"/>
                      <w:szCs w:val="20"/>
                    </w:rPr>
                  </w:pPr>
                  <w:r w:rsidRPr="0001655C">
                    <w:rPr>
                      <w:i/>
                      <w:sz w:val="20"/>
                      <w:szCs w:val="20"/>
                    </w:rPr>
                    <w:t xml:space="preserve">Real-Time Reg-Down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Reg-Down imbalance for each 15-minute Settlement Interval.</w:t>
                  </w:r>
                </w:p>
              </w:tc>
            </w:tr>
            <w:tr w:rsidR="0001655C" w:rsidRPr="0001655C" w14:paraId="0E61D4C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9A84F92" w14:textId="77777777" w:rsidR="0001655C" w:rsidRPr="0001655C" w:rsidRDefault="0001655C" w:rsidP="0001655C">
                  <w:pPr>
                    <w:spacing w:after="60"/>
                    <w:rPr>
                      <w:sz w:val="20"/>
                      <w:szCs w:val="20"/>
                    </w:rPr>
                  </w:pPr>
                  <w:r w:rsidRPr="0001655C">
                    <w:rPr>
                      <w:sz w:val="20"/>
                      <w:szCs w:val="20"/>
                    </w:rPr>
                    <w:t xml:space="preserve">RTRDOAMT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9017EE2"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96DA50E" w14:textId="77777777" w:rsidR="0001655C" w:rsidRPr="0001655C" w:rsidRDefault="0001655C" w:rsidP="0001655C">
                  <w:pPr>
                    <w:spacing w:after="60"/>
                    <w:rPr>
                      <w:i/>
                      <w:sz w:val="20"/>
                      <w:szCs w:val="20"/>
                    </w:rPr>
                  </w:pPr>
                  <w:r w:rsidRPr="0001655C">
                    <w:rPr>
                      <w:i/>
                      <w:sz w:val="20"/>
                      <w:szCs w:val="20"/>
                    </w:rPr>
                    <w:t>Real-Time Reg-Down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Reg-Down only awards for each 15-minute Settlement Interval.</w:t>
                  </w:r>
                </w:p>
              </w:tc>
            </w:tr>
            <w:tr w:rsidR="0001655C" w:rsidRPr="0001655C" w14:paraId="3229CDA6"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A2D26E4" w14:textId="77777777" w:rsidR="0001655C" w:rsidRPr="0001655C" w:rsidRDefault="0001655C" w:rsidP="0001655C">
                  <w:pPr>
                    <w:spacing w:after="60"/>
                    <w:rPr>
                      <w:sz w:val="20"/>
                      <w:szCs w:val="20"/>
                    </w:rPr>
                  </w:pPr>
                  <w:r w:rsidRPr="0001655C">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1139ED0C"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6478E44" w14:textId="77777777" w:rsidR="0001655C" w:rsidRPr="0001655C" w:rsidRDefault="0001655C" w:rsidP="0001655C">
                  <w:pPr>
                    <w:spacing w:after="60"/>
                    <w:rPr>
                      <w:i/>
                      <w:sz w:val="20"/>
                      <w:szCs w:val="20"/>
                    </w:rPr>
                  </w:pPr>
                  <w:r w:rsidRPr="0001655C">
                    <w:rPr>
                      <w:i/>
                      <w:sz w:val="20"/>
                      <w:szCs w:val="20"/>
                    </w:rPr>
                    <w:t xml:space="preserve">Real-Time Reg-Down Imbalance Market Total Amount - </w:t>
                  </w:r>
                  <w:r w:rsidRPr="0001655C">
                    <w:rPr>
                      <w:sz w:val="20"/>
                      <w:szCs w:val="20"/>
                    </w:rPr>
                    <w:t>The total payment or charge to all QSEs for the Real-Time Reg-Down imbalance for each 15-minute Settlement Interval.</w:t>
                  </w:r>
                </w:p>
              </w:tc>
            </w:tr>
            <w:tr w:rsidR="0001655C" w:rsidRPr="0001655C" w14:paraId="4C4F118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08C33864" w14:textId="77777777" w:rsidR="0001655C" w:rsidRPr="0001655C" w:rsidRDefault="0001655C" w:rsidP="0001655C">
                  <w:pPr>
                    <w:spacing w:after="60"/>
                    <w:rPr>
                      <w:sz w:val="20"/>
                      <w:szCs w:val="20"/>
                    </w:rPr>
                  </w:pPr>
                  <w:r w:rsidRPr="0001655C">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44571B0F"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CB5FA45" w14:textId="77777777" w:rsidR="0001655C" w:rsidRPr="0001655C" w:rsidRDefault="0001655C" w:rsidP="0001655C">
                  <w:pPr>
                    <w:spacing w:after="60"/>
                    <w:rPr>
                      <w:i/>
                      <w:sz w:val="20"/>
                      <w:szCs w:val="20"/>
                    </w:rPr>
                  </w:pPr>
                  <w:r w:rsidRPr="0001655C">
                    <w:rPr>
                      <w:i/>
                      <w:sz w:val="20"/>
                      <w:szCs w:val="20"/>
                    </w:rPr>
                    <w:t xml:space="preserve">Real-Time Reg-Down Only Market Total Amount - </w:t>
                  </w:r>
                  <w:r w:rsidRPr="0001655C">
                    <w:rPr>
                      <w:sz w:val="20"/>
                      <w:szCs w:val="20"/>
                    </w:rPr>
                    <w:t>The total charge to all QSEs in Real-Time for Reg-Down only awards for each 15-minute Settlement Interval.</w:t>
                  </w:r>
                </w:p>
              </w:tc>
            </w:tr>
            <w:tr w:rsidR="0001655C" w:rsidRPr="0001655C" w14:paraId="5485130F"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05FD6BD" w14:textId="77777777" w:rsidR="0001655C" w:rsidRPr="0001655C" w:rsidRDefault="0001655C" w:rsidP="0001655C">
                  <w:pPr>
                    <w:spacing w:after="60"/>
                    <w:rPr>
                      <w:sz w:val="20"/>
                      <w:szCs w:val="20"/>
                    </w:rPr>
                  </w:pPr>
                  <w:r w:rsidRPr="0001655C">
                    <w:rPr>
                      <w:sz w:val="20"/>
                      <w:szCs w:val="20"/>
                    </w:rPr>
                    <w:t xml:space="preserve">RTRDTOAMT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7BDC5B6"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656A1AB" w14:textId="77777777" w:rsidR="0001655C" w:rsidRPr="0001655C" w:rsidRDefault="0001655C" w:rsidP="0001655C">
                  <w:pPr>
                    <w:spacing w:after="60"/>
                    <w:rPr>
                      <w:i/>
                      <w:sz w:val="20"/>
                      <w:szCs w:val="20"/>
                    </w:rPr>
                  </w:pPr>
                  <w:r w:rsidRPr="0001655C">
                    <w:rPr>
                      <w:i/>
                      <w:sz w:val="20"/>
                      <w:szCs w:val="20"/>
                    </w:rPr>
                    <w:t>Real-Time Reg-Down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Reg-Down trade overages for each 15-minute Settlement Interval.</w:t>
                  </w:r>
                </w:p>
              </w:tc>
            </w:tr>
            <w:tr w:rsidR="0001655C" w:rsidRPr="0001655C" w14:paraId="3F9A62F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038FC8C" w14:textId="77777777" w:rsidR="0001655C" w:rsidRPr="0001655C" w:rsidRDefault="0001655C" w:rsidP="0001655C">
                  <w:pPr>
                    <w:spacing w:after="60"/>
                    <w:rPr>
                      <w:sz w:val="20"/>
                      <w:szCs w:val="20"/>
                    </w:rPr>
                  </w:pPr>
                  <w:r w:rsidRPr="0001655C">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753D2F05"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741BA71" w14:textId="77777777" w:rsidR="0001655C" w:rsidRPr="0001655C" w:rsidRDefault="0001655C" w:rsidP="0001655C">
                  <w:pPr>
                    <w:spacing w:after="60"/>
                    <w:rPr>
                      <w:i/>
                      <w:sz w:val="20"/>
                      <w:szCs w:val="20"/>
                    </w:rPr>
                  </w:pPr>
                  <w:r w:rsidRPr="0001655C">
                    <w:rPr>
                      <w:i/>
                      <w:sz w:val="20"/>
                      <w:szCs w:val="20"/>
                    </w:rPr>
                    <w:t xml:space="preserve">Real-Time Reg-Down Trade Overage Total Amount </w:t>
                  </w:r>
                  <w:r w:rsidRPr="0001655C">
                    <w:rPr>
                      <w:sz w:val="20"/>
                      <w:szCs w:val="20"/>
                    </w:rPr>
                    <w:t>— The total charge to all QSEs for Real-Time Reg-Down trade overages for each 15-minute Settlement Interval.</w:t>
                  </w:r>
                </w:p>
              </w:tc>
            </w:tr>
            <w:tr w:rsidR="0001655C" w:rsidRPr="0001655C" w14:paraId="22451AB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20D42089" w14:textId="77777777" w:rsidR="0001655C" w:rsidRPr="0001655C" w:rsidRDefault="0001655C" w:rsidP="0001655C">
                  <w:pPr>
                    <w:spacing w:after="60"/>
                    <w:rPr>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4F0EA16"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950F7F4"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27433FF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01DC3FA"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0F43932"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442F1CE" w14:textId="77777777" w:rsidR="0001655C" w:rsidRPr="0001655C" w:rsidRDefault="0001655C" w:rsidP="0001655C">
                  <w:pPr>
                    <w:spacing w:after="60"/>
                    <w:rPr>
                      <w:i/>
                      <w:sz w:val="20"/>
                      <w:szCs w:val="20"/>
                    </w:rPr>
                  </w:pPr>
                  <w:r w:rsidRPr="0001655C">
                    <w:rPr>
                      <w:sz w:val="20"/>
                      <w:szCs w:val="20"/>
                    </w:rPr>
                    <w:t>A QSE.</w:t>
                  </w:r>
                </w:p>
              </w:tc>
            </w:tr>
          </w:tbl>
          <w:p w14:paraId="59FA5959" w14:textId="77777777" w:rsidR="0001655C" w:rsidRPr="0001655C" w:rsidRDefault="0001655C" w:rsidP="0001655C">
            <w:pPr>
              <w:spacing w:before="240" w:after="240"/>
              <w:ind w:left="1440" w:hanging="720"/>
              <w:rPr>
                <w:iCs/>
                <w:szCs w:val="20"/>
              </w:rPr>
            </w:pPr>
            <w:r w:rsidRPr="0001655C">
              <w:rPr>
                <w:iCs/>
                <w:szCs w:val="20"/>
              </w:rPr>
              <w:lastRenderedPageBreak/>
              <w:t xml:space="preserve"> (c)         For Responsive Reserve (RRS):</w:t>
            </w:r>
          </w:p>
          <w:p w14:paraId="74428B03" w14:textId="77777777" w:rsidR="0001655C" w:rsidRPr="0001655C" w:rsidRDefault="0001655C" w:rsidP="0001655C">
            <w:pPr>
              <w:spacing w:before="240"/>
              <w:ind w:left="1440" w:hanging="720"/>
              <w:rPr>
                <w:szCs w:val="20"/>
              </w:rPr>
            </w:pPr>
            <w:r w:rsidRPr="0001655C">
              <w:rPr>
                <w:szCs w:val="20"/>
              </w:rPr>
              <w:t xml:space="preserve">LARTRRAMT </w:t>
            </w:r>
            <w:r w:rsidRPr="0001655C">
              <w:rPr>
                <w:i/>
                <w:szCs w:val="20"/>
                <w:vertAlign w:val="subscript"/>
              </w:rPr>
              <w:t>q</w:t>
            </w:r>
            <w:r w:rsidRPr="0001655C">
              <w:rPr>
                <w:szCs w:val="20"/>
              </w:rPr>
              <w:t xml:space="preserve"> =</w:t>
            </w:r>
            <w:r w:rsidRPr="0001655C">
              <w:rPr>
                <w:szCs w:val="20"/>
              </w:rPr>
              <w:tab/>
              <w:t>(-1)</w:t>
            </w:r>
            <w:r w:rsidRPr="0001655C">
              <w:rPr>
                <w:b/>
                <w:szCs w:val="20"/>
              </w:rPr>
              <w:t xml:space="preserve"> * (</w:t>
            </w:r>
            <w:r w:rsidRPr="0001655C">
              <w:rPr>
                <w:szCs w:val="20"/>
              </w:rPr>
              <w:t xml:space="preserve">RTRRIMBAMTTOT + RTRROAMTTOT + </w:t>
            </w:r>
          </w:p>
          <w:p w14:paraId="37DBF092" w14:textId="77777777" w:rsidR="0001655C" w:rsidRPr="0001655C" w:rsidRDefault="0001655C" w:rsidP="0001655C">
            <w:pPr>
              <w:spacing w:after="240"/>
              <w:ind w:left="2160" w:firstLine="720"/>
              <w:rPr>
                <w:i/>
                <w:szCs w:val="20"/>
                <w:vertAlign w:val="subscript"/>
              </w:rPr>
            </w:pPr>
            <w:r w:rsidRPr="0001655C">
              <w:rPr>
                <w:szCs w:val="20"/>
              </w:rPr>
              <w:t xml:space="preserve">RTRRTOAMTTOT) * LRS </w:t>
            </w:r>
            <w:r w:rsidRPr="0001655C">
              <w:rPr>
                <w:i/>
                <w:szCs w:val="20"/>
                <w:vertAlign w:val="subscript"/>
              </w:rPr>
              <w:t>q</w:t>
            </w:r>
          </w:p>
          <w:p w14:paraId="0BA8DBE5" w14:textId="77777777" w:rsidR="0001655C" w:rsidRPr="0001655C" w:rsidRDefault="0001655C" w:rsidP="0001655C">
            <w:pPr>
              <w:spacing w:before="240"/>
              <w:ind w:left="1440" w:hanging="720"/>
              <w:rPr>
                <w:szCs w:val="20"/>
              </w:rPr>
            </w:pPr>
            <w:r w:rsidRPr="0001655C">
              <w:rPr>
                <w:szCs w:val="20"/>
              </w:rPr>
              <w:t>Where:</w:t>
            </w:r>
          </w:p>
          <w:p w14:paraId="6808A546" w14:textId="77777777" w:rsidR="0001655C" w:rsidRPr="0001655C" w:rsidRDefault="0001655C" w:rsidP="0001655C">
            <w:pPr>
              <w:spacing w:after="240"/>
              <w:ind w:left="1440" w:hanging="720"/>
              <w:rPr>
                <w:szCs w:val="20"/>
              </w:rPr>
            </w:pPr>
            <w:r w:rsidRPr="0001655C">
              <w:rPr>
                <w:szCs w:val="20"/>
              </w:rPr>
              <w:t xml:space="preserve">RTRRIMBAMTTOT = </w:t>
            </w:r>
            <w:r w:rsidRPr="0001655C">
              <w:rPr>
                <w:noProof/>
                <w:szCs w:val="20"/>
              </w:rPr>
              <w:drawing>
                <wp:inline distT="0" distB="0" distL="0" distR="0" wp14:anchorId="10373BFC" wp14:editId="3204EF9D">
                  <wp:extent cx="146685" cy="293370"/>
                  <wp:effectExtent l="0" t="0" r="5715" b="0"/>
                  <wp:docPr id="1031"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szCs w:val="20"/>
              </w:rPr>
              <w:t xml:space="preserve"> (RTRRIMBAMT </w:t>
            </w:r>
            <w:r w:rsidRPr="0001655C">
              <w:rPr>
                <w:i/>
                <w:szCs w:val="20"/>
                <w:vertAlign w:val="subscript"/>
              </w:rPr>
              <w:t>q</w:t>
            </w:r>
            <w:r w:rsidRPr="0001655C">
              <w:rPr>
                <w:szCs w:val="20"/>
              </w:rPr>
              <w:t>)</w:t>
            </w:r>
          </w:p>
          <w:p w14:paraId="2EB95A67" w14:textId="77777777" w:rsidR="0001655C" w:rsidRPr="0001655C" w:rsidRDefault="0001655C" w:rsidP="0001655C">
            <w:pPr>
              <w:spacing w:after="240"/>
              <w:ind w:left="1440" w:hanging="720"/>
              <w:rPr>
                <w:szCs w:val="20"/>
              </w:rPr>
            </w:pPr>
            <w:r w:rsidRPr="0001655C">
              <w:rPr>
                <w:szCs w:val="20"/>
              </w:rPr>
              <w:t xml:space="preserve">RTRROAMTTOT = </w:t>
            </w:r>
            <w:r w:rsidRPr="0001655C">
              <w:rPr>
                <w:noProof/>
                <w:szCs w:val="20"/>
              </w:rPr>
              <w:drawing>
                <wp:inline distT="0" distB="0" distL="0" distR="0" wp14:anchorId="0269354D" wp14:editId="192E8798">
                  <wp:extent cx="146685" cy="293370"/>
                  <wp:effectExtent l="0" t="0" r="5715" b="0"/>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szCs w:val="20"/>
              </w:rPr>
              <w:t xml:space="preserve"> (RTRROAMT </w:t>
            </w:r>
            <w:r w:rsidRPr="0001655C">
              <w:rPr>
                <w:i/>
                <w:szCs w:val="20"/>
                <w:vertAlign w:val="subscript"/>
              </w:rPr>
              <w:t>q</w:t>
            </w:r>
            <w:r w:rsidRPr="0001655C">
              <w:rPr>
                <w:szCs w:val="20"/>
              </w:rPr>
              <w:t>)</w:t>
            </w:r>
          </w:p>
          <w:p w14:paraId="17CDF172" w14:textId="77777777" w:rsidR="0001655C" w:rsidRPr="0001655C" w:rsidRDefault="0001655C" w:rsidP="0001655C">
            <w:pPr>
              <w:spacing w:after="240"/>
              <w:ind w:left="1440" w:hanging="720"/>
              <w:rPr>
                <w:szCs w:val="20"/>
              </w:rPr>
            </w:pPr>
            <w:r w:rsidRPr="0001655C">
              <w:rPr>
                <w:szCs w:val="20"/>
              </w:rPr>
              <w:t xml:space="preserve">RTRRTOAMTTOT = </w:t>
            </w:r>
            <w:r w:rsidRPr="0001655C">
              <w:rPr>
                <w:noProof/>
                <w:szCs w:val="20"/>
              </w:rPr>
              <w:drawing>
                <wp:inline distT="0" distB="0" distL="0" distR="0" wp14:anchorId="291483AD" wp14:editId="130C49D5">
                  <wp:extent cx="146685" cy="293370"/>
                  <wp:effectExtent l="0" t="0" r="5715" b="0"/>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szCs w:val="20"/>
              </w:rPr>
              <w:t xml:space="preserve"> (RTRRTOAMT </w:t>
            </w:r>
            <w:r w:rsidRPr="0001655C">
              <w:rPr>
                <w:i/>
                <w:szCs w:val="20"/>
                <w:vertAlign w:val="subscript"/>
              </w:rPr>
              <w:t>q</w:t>
            </w:r>
            <w:r w:rsidRPr="0001655C">
              <w:rPr>
                <w:szCs w:val="20"/>
              </w:rPr>
              <w:t>)</w:t>
            </w:r>
          </w:p>
          <w:p w14:paraId="52B45597"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281CAC3C"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B445E04"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8D7A954"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487C851"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79299445"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F084758" w14:textId="77777777" w:rsidR="0001655C" w:rsidRPr="0001655C" w:rsidRDefault="0001655C" w:rsidP="0001655C">
                  <w:pPr>
                    <w:spacing w:after="60"/>
                    <w:rPr>
                      <w:sz w:val="20"/>
                      <w:szCs w:val="20"/>
                    </w:rPr>
                  </w:pPr>
                  <w:r w:rsidRPr="0001655C">
                    <w:rPr>
                      <w:sz w:val="20"/>
                      <w:szCs w:val="20"/>
                    </w:rPr>
                    <w:t xml:space="preserve">LARTRRAMT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BA5FB19"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99EB8F0" w14:textId="77777777" w:rsidR="0001655C" w:rsidRPr="0001655C" w:rsidRDefault="0001655C" w:rsidP="0001655C">
                  <w:pPr>
                    <w:spacing w:after="60"/>
                    <w:rPr>
                      <w:i/>
                      <w:sz w:val="20"/>
                      <w:szCs w:val="20"/>
                    </w:rPr>
                  </w:pPr>
                  <w:r w:rsidRPr="0001655C">
                    <w:rPr>
                      <w:i/>
                      <w:sz w:val="20"/>
                      <w:szCs w:val="20"/>
                    </w:rPr>
                    <w:t>Load-Allocated Real-Time Responsive Reserve Amount for the QSE</w:t>
                  </w:r>
                  <w:r w:rsidRPr="0001655C">
                    <w:rPr>
                      <w:sz w:val="20"/>
                      <w:szCs w:val="20"/>
                    </w:rPr>
                    <w:t xml:space="preserve"> </w:t>
                  </w:r>
                  <w:r w:rsidRPr="0001655C">
                    <w:rPr>
                      <w:sz w:val="20"/>
                      <w:szCs w:val="20"/>
                    </w:rPr>
                    <w:sym w:font="Symbol" w:char="F0BE"/>
                  </w:r>
                  <w:r w:rsidRPr="0001655C">
                    <w:rPr>
                      <w:sz w:val="20"/>
                      <w:szCs w:val="20"/>
                    </w:rPr>
                    <w:t xml:space="preserve"> The QSE’s share of the total Real-Time RRS amount for the 15-minute Settlement Interval.</w:t>
                  </w:r>
                </w:p>
              </w:tc>
            </w:tr>
            <w:tr w:rsidR="0001655C" w:rsidRPr="0001655C" w14:paraId="5CF67F17"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4B2A070A" w14:textId="77777777" w:rsidR="0001655C" w:rsidRPr="0001655C" w:rsidRDefault="0001655C" w:rsidP="0001655C">
                  <w:pPr>
                    <w:spacing w:after="60"/>
                    <w:rPr>
                      <w:sz w:val="20"/>
                      <w:szCs w:val="20"/>
                    </w:rPr>
                  </w:pPr>
                  <w:r w:rsidRPr="0001655C">
                    <w:rPr>
                      <w:sz w:val="20"/>
                      <w:szCs w:val="20"/>
                    </w:rPr>
                    <w:t xml:space="preserve">RTRRIMBAMT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65CDABC"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3401871" w14:textId="77777777" w:rsidR="0001655C" w:rsidRPr="0001655C" w:rsidRDefault="0001655C" w:rsidP="0001655C">
                  <w:pPr>
                    <w:spacing w:after="60"/>
                    <w:rPr>
                      <w:i/>
                      <w:sz w:val="20"/>
                      <w:szCs w:val="20"/>
                    </w:rPr>
                  </w:pPr>
                  <w:r w:rsidRPr="0001655C">
                    <w:rPr>
                      <w:i/>
                      <w:sz w:val="20"/>
                      <w:szCs w:val="20"/>
                    </w:rPr>
                    <w:t xml:space="preserve">Real-Time Responsive Reserve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RRS imbalance for each 15-minute Settlement Interval.</w:t>
                  </w:r>
                </w:p>
              </w:tc>
            </w:tr>
            <w:tr w:rsidR="0001655C" w:rsidRPr="0001655C" w14:paraId="02DDF3D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77767F9A" w14:textId="77777777" w:rsidR="0001655C" w:rsidRPr="0001655C" w:rsidRDefault="0001655C" w:rsidP="0001655C">
                  <w:pPr>
                    <w:spacing w:after="60"/>
                    <w:rPr>
                      <w:sz w:val="20"/>
                      <w:szCs w:val="20"/>
                    </w:rPr>
                  </w:pPr>
                  <w:r w:rsidRPr="0001655C">
                    <w:rPr>
                      <w:sz w:val="20"/>
                      <w:szCs w:val="20"/>
                    </w:rPr>
                    <w:t xml:space="preserve">RTRROAMT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80A2684"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8745B43" w14:textId="77777777" w:rsidR="0001655C" w:rsidRPr="0001655C" w:rsidRDefault="0001655C" w:rsidP="0001655C">
                  <w:pPr>
                    <w:spacing w:after="60"/>
                    <w:rPr>
                      <w:i/>
                      <w:sz w:val="20"/>
                      <w:szCs w:val="20"/>
                    </w:rPr>
                  </w:pPr>
                  <w:r w:rsidRPr="0001655C">
                    <w:rPr>
                      <w:i/>
                      <w:sz w:val="20"/>
                      <w:szCs w:val="20"/>
                    </w:rPr>
                    <w:t>Real-Time Responsive Reserve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RRS only awards for each 15-minute Settlement Interval.</w:t>
                  </w:r>
                </w:p>
              </w:tc>
            </w:tr>
            <w:tr w:rsidR="0001655C" w:rsidRPr="0001655C" w14:paraId="503963DF"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7E0DC39" w14:textId="77777777" w:rsidR="0001655C" w:rsidRPr="0001655C" w:rsidRDefault="0001655C" w:rsidP="0001655C">
                  <w:pPr>
                    <w:spacing w:after="60"/>
                    <w:rPr>
                      <w:sz w:val="20"/>
                      <w:szCs w:val="20"/>
                    </w:rPr>
                  </w:pPr>
                  <w:r w:rsidRPr="0001655C">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286D2B03"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F17D453" w14:textId="77777777" w:rsidR="0001655C" w:rsidRPr="0001655C" w:rsidRDefault="0001655C" w:rsidP="0001655C">
                  <w:pPr>
                    <w:spacing w:after="60"/>
                    <w:rPr>
                      <w:i/>
                      <w:sz w:val="20"/>
                      <w:szCs w:val="20"/>
                    </w:rPr>
                  </w:pPr>
                  <w:r w:rsidRPr="0001655C">
                    <w:rPr>
                      <w:i/>
                      <w:sz w:val="20"/>
                      <w:szCs w:val="20"/>
                    </w:rPr>
                    <w:t xml:space="preserve">Real-Time Responsive Reserve Imbalance Market Total Amount - </w:t>
                  </w:r>
                  <w:r w:rsidRPr="0001655C">
                    <w:rPr>
                      <w:sz w:val="20"/>
                      <w:szCs w:val="20"/>
                    </w:rPr>
                    <w:t>The total payment or charge to all QSEs for the Real-Time RRS imbalance for each 15-minute Settlement Interval.</w:t>
                  </w:r>
                </w:p>
              </w:tc>
            </w:tr>
            <w:tr w:rsidR="0001655C" w:rsidRPr="0001655C" w14:paraId="4F00250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44B93542" w14:textId="77777777" w:rsidR="0001655C" w:rsidRPr="0001655C" w:rsidRDefault="0001655C" w:rsidP="0001655C">
                  <w:pPr>
                    <w:spacing w:after="60"/>
                    <w:rPr>
                      <w:sz w:val="20"/>
                      <w:szCs w:val="20"/>
                    </w:rPr>
                  </w:pPr>
                  <w:r w:rsidRPr="0001655C">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103CF740"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DE616AA" w14:textId="77777777" w:rsidR="0001655C" w:rsidRPr="0001655C" w:rsidRDefault="0001655C" w:rsidP="0001655C">
                  <w:pPr>
                    <w:spacing w:after="60"/>
                    <w:rPr>
                      <w:i/>
                      <w:sz w:val="20"/>
                      <w:szCs w:val="20"/>
                    </w:rPr>
                  </w:pPr>
                  <w:r w:rsidRPr="0001655C">
                    <w:rPr>
                      <w:i/>
                      <w:sz w:val="20"/>
                      <w:szCs w:val="20"/>
                    </w:rPr>
                    <w:t xml:space="preserve">Real-Time Responsive Reserve Only Market Total Amount - </w:t>
                  </w:r>
                  <w:r w:rsidRPr="0001655C">
                    <w:rPr>
                      <w:sz w:val="20"/>
                      <w:szCs w:val="20"/>
                    </w:rPr>
                    <w:t>The total charge to all QSEs in Real-Time for RRS only awards for each 15-minute Settlement Interval.</w:t>
                  </w:r>
                </w:p>
              </w:tc>
            </w:tr>
            <w:tr w:rsidR="0001655C" w:rsidRPr="0001655C" w14:paraId="3036EB0F"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398D934" w14:textId="77777777" w:rsidR="0001655C" w:rsidRPr="0001655C" w:rsidRDefault="0001655C" w:rsidP="0001655C">
                  <w:pPr>
                    <w:spacing w:after="60"/>
                    <w:rPr>
                      <w:sz w:val="20"/>
                      <w:szCs w:val="20"/>
                    </w:rPr>
                  </w:pPr>
                  <w:r w:rsidRPr="0001655C">
                    <w:rPr>
                      <w:sz w:val="20"/>
                      <w:szCs w:val="20"/>
                    </w:rPr>
                    <w:t xml:space="preserve">RTRRTOAMT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D1760F"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3AAF2F1" w14:textId="77777777" w:rsidR="0001655C" w:rsidRPr="0001655C" w:rsidRDefault="0001655C" w:rsidP="0001655C">
                  <w:pPr>
                    <w:spacing w:after="60"/>
                    <w:rPr>
                      <w:i/>
                      <w:sz w:val="20"/>
                      <w:szCs w:val="20"/>
                    </w:rPr>
                  </w:pPr>
                  <w:r w:rsidRPr="0001655C">
                    <w:rPr>
                      <w:i/>
                      <w:sz w:val="20"/>
                      <w:szCs w:val="20"/>
                    </w:rPr>
                    <w:t>Real-Time Responsive Reserve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RRS trade overages for each 15-minute Settlement Interval.</w:t>
                  </w:r>
                </w:p>
              </w:tc>
            </w:tr>
            <w:tr w:rsidR="0001655C" w:rsidRPr="0001655C" w14:paraId="275E13F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45E45A51" w14:textId="77777777" w:rsidR="0001655C" w:rsidRPr="0001655C" w:rsidRDefault="0001655C" w:rsidP="0001655C">
                  <w:pPr>
                    <w:spacing w:after="60"/>
                    <w:rPr>
                      <w:sz w:val="20"/>
                      <w:szCs w:val="20"/>
                    </w:rPr>
                  </w:pPr>
                  <w:r w:rsidRPr="0001655C">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6469B448"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6362CB6" w14:textId="77777777" w:rsidR="0001655C" w:rsidRPr="0001655C" w:rsidRDefault="0001655C" w:rsidP="0001655C">
                  <w:pPr>
                    <w:spacing w:after="60"/>
                    <w:rPr>
                      <w:i/>
                      <w:sz w:val="20"/>
                      <w:szCs w:val="20"/>
                    </w:rPr>
                  </w:pPr>
                  <w:r w:rsidRPr="0001655C">
                    <w:rPr>
                      <w:i/>
                      <w:sz w:val="20"/>
                      <w:szCs w:val="20"/>
                    </w:rPr>
                    <w:t xml:space="preserve">Real-Time Responsive Reserve Trade Overage Total Amount </w:t>
                  </w:r>
                  <w:r w:rsidRPr="0001655C">
                    <w:rPr>
                      <w:sz w:val="20"/>
                      <w:szCs w:val="20"/>
                    </w:rPr>
                    <w:t>— The total charge to all QSEs for Real-Time RRS trade overages for each 15-minute Settlement Interval.</w:t>
                  </w:r>
                </w:p>
              </w:tc>
            </w:tr>
            <w:tr w:rsidR="0001655C" w:rsidRPr="0001655C" w14:paraId="4D4EB03C"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F2FC583" w14:textId="77777777" w:rsidR="0001655C" w:rsidRPr="0001655C" w:rsidRDefault="0001655C" w:rsidP="0001655C">
                  <w:pPr>
                    <w:spacing w:after="60"/>
                    <w:rPr>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6B91EF0"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6E4A9B0"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4C2A0523"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ECBCBD5"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4B5782A5"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73BCCBA" w14:textId="77777777" w:rsidR="0001655C" w:rsidRPr="0001655C" w:rsidRDefault="0001655C" w:rsidP="0001655C">
                  <w:pPr>
                    <w:spacing w:after="60"/>
                    <w:rPr>
                      <w:i/>
                      <w:sz w:val="20"/>
                      <w:szCs w:val="20"/>
                    </w:rPr>
                  </w:pPr>
                  <w:r w:rsidRPr="0001655C">
                    <w:rPr>
                      <w:sz w:val="20"/>
                      <w:szCs w:val="20"/>
                    </w:rPr>
                    <w:t>A QSE.</w:t>
                  </w:r>
                </w:p>
              </w:tc>
            </w:tr>
          </w:tbl>
          <w:p w14:paraId="0313FC71" w14:textId="77777777" w:rsidR="0001655C" w:rsidRPr="0001655C" w:rsidRDefault="0001655C" w:rsidP="0001655C">
            <w:pPr>
              <w:spacing w:before="240" w:after="240"/>
              <w:ind w:left="1440" w:hanging="720"/>
              <w:rPr>
                <w:iCs/>
                <w:szCs w:val="20"/>
              </w:rPr>
            </w:pPr>
            <w:r w:rsidRPr="0001655C">
              <w:rPr>
                <w:iCs/>
                <w:szCs w:val="20"/>
              </w:rPr>
              <w:t>(d)         For Non-Spin:</w:t>
            </w:r>
          </w:p>
          <w:p w14:paraId="30C81DAB" w14:textId="77777777" w:rsidR="0001655C" w:rsidRPr="0001655C" w:rsidRDefault="0001655C" w:rsidP="0001655C">
            <w:pPr>
              <w:spacing w:before="240"/>
              <w:ind w:left="1440" w:hanging="720"/>
              <w:rPr>
                <w:iCs/>
                <w:szCs w:val="20"/>
              </w:rPr>
            </w:pPr>
            <w:r w:rsidRPr="0001655C">
              <w:rPr>
                <w:iCs/>
                <w:szCs w:val="20"/>
              </w:rPr>
              <w:t xml:space="preserve">LARTNSAMT </w:t>
            </w:r>
            <w:r w:rsidRPr="0001655C">
              <w:rPr>
                <w:i/>
                <w:iCs/>
                <w:szCs w:val="20"/>
                <w:vertAlign w:val="subscript"/>
              </w:rPr>
              <w:t>q</w:t>
            </w:r>
            <w:r w:rsidRPr="0001655C">
              <w:rPr>
                <w:iCs/>
                <w:szCs w:val="20"/>
              </w:rPr>
              <w:t xml:space="preserve"> =</w:t>
            </w:r>
            <w:r w:rsidRPr="0001655C">
              <w:rPr>
                <w:iCs/>
                <w:szCs w:val="20"/>
              </w:rPr>
              <w:tab/>
              <w:t xml:space="preserve">(-1) * (RTNSIMBAMTTOT + RTNSOAMTTOT + </w:t>
            </w:r>
          </w:p>
          <w:p w14:paraId="0826FFD2" w14:textId="77777777" w:rsidR="0001655C" w:rsidRPr="0001655C" w:rsidRDefault="0001655C" w:rsidP="0001655C">
            <w:pPr>
              <w:spacing w:after="240"/>
              <w:ind w:left="2160" w:firstLine="720"/>
              <w:rPr>
                <w:iCs/>
                <w:szCs w:val="20"/>
              </w:rPr>
            </w:pPr>
            <w:r w:rsidRPr="0001655C">
              <w:rPr>
                <w:iCs/>
                <w:szCs w:val="20"/>
              </w:rPr>
              <w:t xml:space="preserve">RTNSTOAMTTOT) * LRS </w:t>
            </w:r>
            <w:r w:rsidRPr="0001655C">
              <w:rPr>
                <w:i/>
                <w:iCs/>
                <w:szCs w:val="20"/>
                <w:vertAlign w:val="subscript"/>
              </w:rPr>
              <w:t>q</w:t>
            </w:r>
          </w:p>
          <w:p w14:paraId="5B30C579" w14:textId="77777777" w:rsidR="0001655C" w:rsidRPr="0001655C" w:rsidRDefault="0001655C" w:rsidP="0001655C">
            <w:pPr>
              <w:spacing w:after="240"/>
              <w:ind w:left="1440" w:hanging="720"/>
              <w:rPr>
                <w:iCs/>
                <w:szCs w:val="20"/>
              </w:rPr>
            </w:pPr>
            <w:r w:rsidRPr="0001655C">
              <w:rPr>
                <w:iCs/>
                <w:szCs w:val="20"/>
              </w:rPr>
              <w:lastRenderedPageBreak/>
              <w:t>Where:</w:t>
            </w:r>
          </w:p>
          <w:p w14:paraId="791496E9" w14:textId="77777777" w:rsidR="0001655C" w:rsidRPr="0001655C" w:rsidRDefault="0001655C" w:rsidP="0001655C">
            <w:pPr>
              <w:spacing w:after="240"/>
              <w:ind w:left="1440" w:hanging="720"/>
              <w:rPr>
                <w:iCs/>
                <w:szCs w:val="20"/>
              </w:rPr>
            </w:pPr>
            <w:r w:rsidRPr="0001655C">
              <w:rPr>
                <w:iCs/>
                <w:szCs w:val="20"/>
              </w:rPr>
              <w:t xml:space="preserve">RTNSIMBAMTTOT = </w:t>
            </w:r>
            <w:r w:rsidRPr="0001655C">
              <w:rPr>
                <w:iCs/>
                <w:noProof/>
                <w:szCs w:val="20"/>
              </w:rPr>
              <w:drawing>
                <wp:inline distT="0" distB="0" distL="0" distR="0" wp14:anchorId="59793CE1" wp14:editId="1B216F0A">
                  <wp:extent cx="146685" cy="293370"/>
                  <wp:effectExtent l="0" t="0" r="5715" b="0"/>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(RTNSIMBAMT </w:t>
            </w:r>
            <w:r w:rsidRPr="0001655C">
              <w:rPr>
                <w:i/>
                <w:iCs/>
                <w:szCs w:val="20"/>
                <w:vertAlign w:val="subscript"/>
              </w:rPr>
              <w:t>q</w:t>
            </w:r>
            <w:r w:rsidRPr="0001655C">
              <w:rPr>
                <w:iCs/>
                <w:szCs w:val="20"/>
              </w:rPr>
              <w:t>)</w:t>
            </w:r>
          </w:p>
          <w:p w14:paraId="25EE4E53" w14:textId="77777777" w:rsidR="0001655C" w:rsidRPr="0001655C" w:rsidRDefault="0001655C" w:rsidP="0001655C">
            <w:pPr>
              <w:spacing w:after="240"/>
              <w:ind w:left="1440" w:hanging="720"/>
              <w:rPr>
                <w:iCs/>
                <w:szCs w:val="20"/>
              </w:rPr>
            </w:pPr>
            <w:r w:rsidRPr="0001655C">
              <w:rPr>
                <w:iCs/>
                <w:szCs w:val="20"/>
              </w:rPr>
              <w:t xml:space="preserve">RTNSOAMTTOT = </w:t>
            </w:r>
            <w:r w:rsidRPr="0001655C">
              <w:rPr>
                <w:iCs/>
                <w:noProof/>
                <w:szCs w:val="20"/>
              </w:rPr>
              <w:drawing>
                <wp:inline distT="0" distB="0" distL="0" distR="0" wp14:anchorId="6CAD8A4D" wp14:editId="589FAA9A">
                  <wp:extent cx="146685" cy="293370"/>
                  <wp:effectExtent l="0" t="0" r="5715" b="0"/>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(RTNSOAMT </w:t>
            </w:r>
            <w:r w:rsidRPr="0001655C">
              <w:rPr>
                <w:i/>
                <w:iCs/>
                <w:szCs w:val="20"/>
                <w:vertAlign w:val="subscript"/>
              </w:rPr>
              <w:t>q</w:t>
            </w:r>
            <w:r w:rsidRPr="0001655C">
              <w:rPr>
                <w:iCs/>
                <w:szCs w:val="20"/>
              </w:rPr>
              <w:t>)</w:t>
            </w:r>
          </w:p>
          <w:p w14:paraId="423F8C5C" w14:textId="77777777" w:rsidR="0001655C" w:rsidRPr="0001655C" w:rsidRDefault="0001655C" w:rsidP="0001655C">
            <w:pPr>
              <w:spacing w:after="240"/>
              <w:ind w:left="1440" w:hanging="720"/>
              <w:rPr>
                <w:iCs/>
                <w:szCs w:val="20"/>
              </w:rPr>
            </w:pPr>
            <w:r w:rsidRPr="0001655C">
              <w:rPr>
                <w:iCs/>
                <w:szCs w:val="20"/>
              </w:rPr>
              <w:t xml:space="preserve">RTNSTOAMTTOT = </w:t>
            </w:r>
            <w:r w:rsidRPr="0001655C">
              <w:rPr>
                <w:iCs/>
                <w:noProof/>
                <w:szCs w:val="20"/>
              </w:rPr>
              <w:drawing>
                <wp:inline distT="0" distB="0" distL="0" distR="0" wp14:anchorId="0060AEE4" wp14:editId="1822053F">
                  <wp:extent cx="146685" cy="293370"/>
                  <wp:effectExtent l="0" t="0" r="5715"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(RTNSTOAMT </w:t>
            </w:r>
            <w:r w:rsidRPr="0001655C">
              <w:rPr>
                <w:i/>
                <w:iCs/>
                <w:szCs w:val="20"/>
                <w:vertAlign w:val="subscript"/>
              </w:rPr>
              <w:t>q</w:t>
            </w:r>
            <w:r w:rsidRPr="0001655C">
              <w:rPr>
                <w:iCs/>
                <w:szCs w:val="20"/>
              </w:rPr>
              <w:t>)</w:t>
            </w:r>
          </w:p>
          <w:p w14:paraId="1AF886D5"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0FBD21AB"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B5951F3"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CA9B670"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55C8B463"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07A4FF25"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5C15F95" w14:textId="77777777" w:rsidR="0001655C" w:rsidRPr="0001655C" w:rsidRDefault="0001655C" w:rsidP="0001655C">
                  <w:pPr>
                    <w:spacing w:after="60"/>
                    <w:rPr>
                      <w:sz w:val="20"/>
                      <w:szCs w:val="20"/>
                    </w:rPr>
                  </w:pPr>
                  <w:r w:rsidRPr="0001655C">
                    <w:rPr>
                      <w:sz w:val="20"/>
                      <w:szCs w:val="20"/>
                    </w:rPr>
                    <w:t xml:space="preserve">LARTNSAMT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67CB563"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9478423" w14:textId="77777777" w:rsidR="0001655C" w:rsidRPr="0001655C" w:rsidRDefault="0001655C" w:rsidP="0001655C">
                  <w:pPr>
                    <w:spacing w:after="60"/>
                    <w:rPr>
                      <w:i/>
                      <w:sz w:val="20"/>
                      <w:szCs w:val="20"/>
                    </w:rPr>
                  </w:pPr>
                  <w:r w:rsidRPr="0001655C">
                    <w:rPr>
                      <w:i/>
                      <w:sz w:val="20"/>
                      <w:szCs w:val="20"/>
                    </w:rPr>
                    <w:t>Load-Allocated Real-Time Non-Spin Amount for the QSE</w:t>
                  </w:r>
                  <w:r w:rsidRPr="0001655C">
                    <w:rPr>
                      <w:sz w:val="20"/>
                      <w:szCs w:val="20"/>
                    </w:rPr>
                    <w:t xml:space="preserve"> </w:t>
                  </w:r>
                  <w:r w:rsidRPr="0001655C">
                    <w:rPr>
                      <w:sz w:val="20"/>
                      <w:szCs w:val="20"/>
                    </w:rPr>
                    <w:sym w:font="Symbol" w:char="F0BE"/>
                  </w:r>
                  <w:r w:rsidRPr="0001655C">
                    <w:rPr>
                      <w:sz w:val="20"/>
                      <w:szCs w:val="20"/>
                    </w:rPr>
                    <w:t xml:space="preserve"> The QSE’s share of the total Real-Time Non-Spin amount for the 15-minute Settlement Interval.</w:t>
                  </w:r>
                </w:p>
              </w:tc>
            </w:tr>
            <w:tr w:rsidR="0001655C" w:rsidRPr="0001655C" w14:paraId="4C6A199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FDCEC68" w14:textId="77777777" w:rsidR="0001655C" w:rsidRPr="0001655C" w:rsidRDefault="0001655C" w:rsidP="0001655C">
                  <w:pPr>
                    <w:spacing w:after="60"/>
                    <w:rPr>
                      <w:sz w:val="20"/>
                      <w:szCs w:val="20"/>
                    </w:rPr>
                  </w:pPr>
                  <w:r w:rsidRPr="0001655C">
                    <w:rPr>
                      <w:sz w:val="20"/>
                      <w:szCs w:val="20"/>
                    </w:rPr>
                    <w:t xml:space="preserve">RTNSIMBAMT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6633F0"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0E35615" w14:textId="77777777" w:rsidR="0001655C" w:rsidRPr="0001655C" w:rsidRDefault="0001655C" w:rsidP="0001655C">
                  <w:pPr>
                    <w:spacing w:after="60"/>
                    <w:rPr>
                      <w:i/>
                      <w:sz w:val="20"/>
                      <w:szCs w:val="20"/>
                    </w:rPr>
                  </w:pPr>
                  <w:r w:rsidRPr="0001655C">
                    <w:rPr>
                      <w:i/>
                      <w:sz w:val="20"/>
                      <w:szCs w:val="20"/>
                    </w:rPr>
                    <w:t xml:space="preserve">Real-Time Non-Spin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Non-Spin imbalance for each 15-minute Settlement Interval.</w:t>
                  </w:r>
                </w:p>
              </w:tc>
            </w:tr>
            <w:tr w:rsidR="0001655C" w:rsidRPr="0001655C" w14:paraId="05D8CBEC"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D641437" w14:textId="77777777" w:rsidR="0001655C" w:rsidRPr="0001655C" w:rsidRDefault="0001655C" w:rsidP="0001655C">
                  <w:pPr>
                    <w:spacing w:after="60"/>
                    <w:rPr>
                      <w:sz w:val="20"/>
                      <w:szCs w:val="20"/>
                    </w:rPr>
                  </w:pPr>
                  <w:r w:rsidRPr="0001655C">
                    <w:rPr>
                      <w:sz w:val="20"/>
                      <w:szCs w:val="20"/>
                    </w:rPr>
                    <w:t xml:space="preserve">RTNSOAMT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3684678"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641DD1" w14:textId="77777777" w:rsidR="0001655C" w:rsidRPr="0001655C" w:rsidRDefault="0001655C" w:rsidP="0001655C">
                  <w:pPr>
                    <w:spacing w:after="60"/>
                    <w:rPr>
                      <w:i/>
                      <w:sz w:val="20"/>
                      <w:szCs w:val="20"/>
                    </w:rPr>
                  </w:pPr>
                  <w:r w:rsidRPr="0001655C">
                    <w:rPr>
                      <w:i/>
                      <w:sz w:val="20"/>
                      <w:szCs w:val="20"/>
                    </w:rPr>
                    <w:t>Real-Time Non-Spin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Non-Spin only awards for each 15-minute Settlement Interval.</w:t>
                  </w:r>
                </w:p>
              </w:tc>
            </w:tr>
            <w:tr w:rsidR="0001655C" w:rsidRPr="0001655C" w14:paraId="719EB3B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913CCE9" w14:textId="77777777" w:rsidR="0001655C" w:rsidRPr="0001655C" w:rsidRDefault="0001655C" w:rsidP="0001655C">
                  <w:pPr>
                    <w:spacing w:after="60"/>
                    <w:rPr>
                      <w:sz w:val="20"/>
                      <w:szCs w:val="20"/>
                    </w:rPr>
                  </w:pPr>
                  <w:r w:rsidRPr="0001655C">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37A8FEFB"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4AB215" w14:textId="77777777" w:rsidR="0001655C" w:rsidRPr="0001655C" w:rsidRDefault="0001655C" w:rsidP="0001655C">
                  <w:pPr>
                    <w:spacing w:after="60"/>
                    <w:rPr>
                      <w:i/>
                      <w:sz w:val="20"/>
                      <w:szCs w:val="20"/>
                    </w:rPr>
                  </w:pPr>
                  <w:r w:rsidRPr="0001655C">
                    <w:rPr>
                      <w:i/>
                      <w:sz w:val="20"/>
                      <w:szCs w:val="20"/>
                    </w:rPr>
                    <w:t xml:space="preserve">Real-Time Non-Spin Imbalance Market Total Amount - </w:t>
                  </w:r>
                  <w:r w:rsidRPr="0001655C">
                    <w:rPr>
                      <w:sz w:val="20"/>
                      <w:szCs w:val="20"/>
                    </w:rPr>
                    <w:t>The total payment or charge to all QSEs for the Real-Time Non-Spin imbalance for each 15-minute Settlement Interval.</w:t>
                  </w:r>
                </w:p>
              </w:tc>
            </w:tr>
            <w:tr w:rsidR="0001655C" w:rsidRPr="0001655C" w14:paraId="5E687D0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7062008C" w14:textId="77777777" w:rsidR="0001655C" w:rsidRPr="0001655C" w:rsidRDefault="0001655C" w:rsidP="0001655C">
                  <w:pPr>
                    <w:spacing w:after="60"/>
                    <w:rPr>
                      <w:sz w:val="20"/>
                      <w:szCs w:val="20"/>
                    </w:rPr>
                  </w:pPr>
                  <w:r w:rsidRPr="0001655C">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ABBDF2F"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46E16AC" w14:textId="77777777" w:rsidR="0001655C" w:rsidRPr="0001655C" w:rsidRDefault="0001655C" w:rsidP="0001655C">
                  <w:pPr>
                    <w:spacing w:after="60"/>
                    <w:rPr>
                      <w:i/>
                      <w:sz w:val="20"/>
                      <w:szCs w:val="20"/>
                    </w:rPr>
                  </w:pPr>
                  <w:r w:rsidRPr="0001655C">
                    <w:rPr>
                      <w:i/>
                      <w:sz w:val="20"/>
                      <w:szCs w:val="20"/>
                    </w:rPr>
                    <w:t xml:space="preserve">Real-Time Non-Spin Only Market Total Amount - </w:t>
                  </w:r>
                  <w:r w:rsidRPr="0001655C">
                    <w:rPr>
                      <w:sz w:val="20"/>
                      <w:szCs w:val="20"/>
                    </w:rPr>
                    <w:t>The total charge to all QSEs in Real-Time for Non-Spin only awards for each 15-minute Settlement Interval.</w:t>
                  </w:r>
                </w:p>
              </w:tc>
            </w:tr>
            <w:tr w:rsidR="0001655C" w:rsidRPr="0001655C" w14:paraId="085B6DA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992613E" w14:textId="77777777" w:rsidR="0001655C" w:rsidRPr="0001655C" w:rsidRDefault="0001655C" w:rsidP="0001655C">
                  <w:pPr>
                    <w:spacing w:after="60"/>
                    <w:rPr>
                      <w:sz w:val="20"/>
                      <w:szCs w:val="20"/>
                    </w:rPr>
                  </w:pPr>
                  <w:r w:rsidRPr="0001655C">
                    <w:rPr>
                      <w:sz w:val="20"/>
                      <w:szCs w:val="20"/>
                    </w:rPr>
                    <w:t xml:space="preserve">RTNSTOAMT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FA97B97"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3F71132" w14:textId="77777777" w:rsidR="0001655C" w:rsidRPr="0001655C" w:rsidRDefault="0001655C" w:rsidP="0001655C">
                  <w:pPr>
                    <w:spacing w:after="60"/>
                    <w:rPr>
                      <w:i/>
                      <w:sz w:val="20"/>
                      <w:szCs w:val="20"/>
                    </w:rPr>
                  </w:pPr>
                  <w:r w:rsidRPr="0001655C">
                    <w:rPr>
                      <w:i/>
                      <w:sz w:val="20"/>
                      <w:szCs w:val="20"/>
                    </w:rPr>
                    <w:t>Real-Time Non-Spin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Non-Spin trade overages for each 15-minute Settlement Interval.</w:t>
                  </w:r>
                </w:p>
              </w:tc>
            </w:tr>
            <w:tr w:rsidR="0001655C" w:rsidRPr="0001655C" w14:paraId="6A28D063"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6897163" w14:textId="77777777" w:rsidR="0001655C" w:rsidRPr="0001655C" w:rsidRDefault="0001655C" w:rsidP="0001655C">
                  <w:pPr>
                    <w:spacing w:after="60"/>
                    <w:rPr>
                      <w:sz w:val="20"/>
                      <w:szCs w:val="20"/>
                    </w:rPr>
                  </w:pPr>
                  <w:r w:rsidRPr="0001655C">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51CFA9C5"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6B0DD5C" w14:textId="77777777" w:rsidR="0001655C" w:rsidRPr="0001655C" w:rsidRDefault="0001655C" w:rsidP="0001655C">
                  <w:pPr>
                    <w:spacing w:after="60"/>
                    <w:rPr>
                      <w:i/>
                      <w:sz w:val="20"/>
                      <w:szCs w:val="20"/>
                    </w:rPr>
                  </w:pPr>
                  <w:r w:rsidRPr="0001655C">
                    <w:rPr>
                      <w:i/>
                      <w:sz w:val="20"/>
                      <w:szCs w:val="20"/>
                    </w:rPr>
                    <w:t xml:space="preserve">Real-Time Non-Spin Trade Overage Total Amount </w:t>
                  </w:r>
                  <w:r w:rsidRPr="0001655C">
                    <w:rPr>
                      <w:sz w:val="20"/>
                      <w:szCs w:val="20"/>
                    </w:rPr>
                    <w:t>— The total charge to all QSEs for Real-Time Non-Spin trade overages for each 15-minute Settlement Interval.</w:t>
                  </w:r>
                </w:p>
              </w:tc>
            </w:tr>
            <w:tr w:rsidR="0001655C" w:rsidRPr="0001655C" w14:paraId="12F33122"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ACF481F" w14:textId="77777777" w:rsidR="0001655C" w:rsidRPr="0001655C" w:rsidRDefault="0001655C" w:rsidP="0001655C">
                  <w:pPr>
                    <w:spacing w:after="60"/>
                    <w:rPr>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D0EA527"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5E2A57A"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15B945F9"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6B0A9EA"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12733134"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8335E65" w14:textId="77777777" w:rsidR="0001655C" w:rsidRPr="0001655C" w:rsidRDefault="0001655C" w:rsidP="0001655C">
                  <w:pPr>
                    <w:spacing w:after="60"/>
                    <w:rPr>
                      <w:i/>
                      <w:sz w:val="20"/>
                      <w:szCs w:val="20"/>
                    </w:rPr>
                  </w:pPr>
                  <w:r w:rsidRPr="0001655C">
                    <w:rPr>
                      <w:sz w:val="20"/>
                      <w:szCs w:val="20"/>
                    </w:rPr>
                    <w:t>A QSE.</w:t>
                  </w:r>
                </w:p>
              </w:tc>
            </w:tr>
          </w:tbl>
          <w:p w14:paraId="7FBE2FE7" w14:textId="77777777" w:rsidR="0001655C" w:rsidRPr="0001655C" w:rsidRDefault="0001655C" w:rsidP="0001655C">
            <w:pPr>
              <w:spacing w:before="240" w:after="240"/>
              <w:ind w:left="1440" w:hanging="720"/>
              <w:rPr>
                <w:iCs/>
                <w:szCs w:val="20"/>
              </w:rPr>
            </w:pPr>
            <w:r w:rsidRPr="0001655C">
              <w:rPr>
                <w:iCs/>
                <w:szCs w:val="20"/>
              </w:rPr>
              <w:t xml:space="preserve"> (e)         For ERCOT Contingency Reserve Service (ECRS):</w:t>
            </w:r>
          </w:p>
          <w:p w14:paraId="3E40B7F0" w14:textId="77777777" w:rsidR="0001655C" w:rsidRPr="0001655C" w:rsidRDefault="0001655C" w:rsidP="0001655C">
            <w:pPr>
              <w:ind w:left="1440" w:hanging="720"/>
              <w:rPr>
                <w:iCs/>
                <w:szCs w:val="20"/>
              </w:rPr>
            </w:pPr>
            <w:r w:rsidRPr="0001655C">
              <w:rPr>
                <w:iCs/>
                <w:szCs w:val="20"/>
              </w:rPr>
              <w:t xml:space="preserve">LARTECRAMT </w:t>
            </w:r>
            <w:r w:rsidRPr="0001655C">
              <w:rPr>
                <w:i/>
                <w:iCs/>
                <w:szCs w:val="20"/>
                <w:vertAlign w:val="subscript"/>
              </w:rPr>
              <w:t>q</w:t>
            </w:r>
            <w:r w:rsidRPr="0001655C">
              <w:rPr>
                <w:iCs/>
                <w:szCs w:val="20"/>
              </w:rPr>
              <w:t xml:space="preserve"> = (-1) * (RTECRIMBAMTTOT + RTECROAMTTOT + </w:t>
            </w:r>
          </w:p>
          <w:p w14:paraId="53DD5850" w14:textId="77777777" w:rsidR="0001655C" w:rsidRPr="0001655C" w:rsidRDefault="0001655C" w:rsidP="0001655C">
            <w:pPr>
              <w:spacing w:after="240"/>
              <w:ind w:left="1440" w:hanging="720"/>
              <w:rPr>
                <w:iCs/>
                <w:szCs w:val="20"/>
              </w:rPr>
            </w:pPr>
            <w:r w:rsidRPr="0001655C">
              <w:rPr>
                <w:iCs/>
                <w:szCs w:val="20"/>
              </w:rPr>
              <w:t xml:space="preserve"> </w:t>
            </w:r>
            <w:r w:rsidRPr="0001655C">
              <w:rPr>
                <w:iCs/>
                <w:szCs w:val="20"/>
              </w:rPr>
              <w:tab/>
            </w:r>
            <w:r w:rsidRPr="0001655C">
              <w:rPr>
                <w:iCs/>
                <w:szCs w:val="20"/>
              </w:rPr>
              <w:tab/>
            </w:r>
            <w:r w:rsidRPr="0001655C">
              <w:rPr>
                <w:iCs/>
                <w:szCs w:val="20"/>
              </w:rPr>
              <w:tab/>
              <w:t xml:space="preserve">RTECRTOAMTTOT) * LRS </w:t>
            </w:r>
            <w:r w:rsidRPr="0001655C">
              <w:rPr>
                <w:i/>
                <w:iCs/>
                <w:szCs w:val="20"/>
                <w:vertAlign w:val="subscript"/>
              </w:rPr>
              <w:t>q</w:t>
            </w:r>
          </w:p>
          <w:p w14:paraId="6D91E501" w14:textId="77777777" w:rsidR="0001655C" w:rsidRPr="0001655C" w:rsidRDefault="0001655C" w:rsidP="0001655C">
            <w:pPr>
              <w:spacing w:after="240"/>
              <w:ind w:left="1440" w:hanging="720"/>
              <w:rPr>
                <w:iCs/>
                <w:szCs w:val="20"/>
              </w:rPr>
            </w:pPr>
            <w:r w:rsidRPr="0001655C">
              <w:rPr>
                <w:iCs/>
                <w:szCs w:val="20"/>
              </w:rPr>
              <w:t>Where:</w:t>
            </w:r>
          </w:p>
          <w:p w14:paraId="110B3F71" w14:textId="77777777" w:rsidR="0001655C" w:rsidRPr="0001655C" w:rsidRDefault="0001655C" w:rsidP="0001655C">
            <w:pPr>
              <w:spacing w:after="240"/>
              <w:ind w:left="1440" w:hanging="720"/>
              <w:rPr>
                <w:iCs/>
                <w:szCs w:val="20"/>
              </w:rPr>
            </w:pPr>
            <w:r w:rsidRPr="0001655C">
              <w:rPr>
                <w:iCs/>
                <w:szCs w:val="20"/>
              </w:rPr>
              <w:t xml:space="preserve">RTECRIMBAMTTOT = </w:t>
            </w:r>
            <w:r w:rsidRPr="0001655C">
              <w:rPr>
                <w:iCs/>
                <w:noProof/>
                <w:szCs w:val="20"/>
              </w:rPr>
              <w:drawing>
                <wp:inline distT="0" distB="0" distL="0" distR="0" wp14:anchorId="6C300000" wp14:editId="087CFE77">
                  <wp:extent cx="146685" cy="293370"/>
                  <wp:effectExtent l="0" t="0" r="5715" b="0"/>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(RTECRIMBAMT </w:t>
            </w:r>
            <w:r w:rsidRPr="0001655C">
              <w:rPr>
                <w:i/>
                <w:iCs/>
                <w:szCs w:val="20"/>
                <w:vertAlign w:val="subscript"/>
              </w:rPr>
              <w:t>q</w:t>
            </w:r>
            <w:r w:rsidRPr="0001655C">
              <w:rPr>
                <w:iCs/>
                <w:szCs w:val="20"/>
              </w:rPr>
              <w:t>)</w:t>
            </w:r>
          </w:p>
          <w:p w14:paraId="778D9110" w14:textId="77777777" w:rsidR="0001655C" w:rsidRPr="0001655C" w:rsidRDefault="0001655C" w:rsidP="0001655C">
            <w:pPr>
              <w:spacing w:after="240"/>
              <w:ind w:left="1440" w:hanging="720"/>
              <w:rPr>
                <w:iCs/>
                <w:szCs w:val="20"/>
              </w:rPr>
            </w:pPr>
            <w:r w:rsidRPr="0001655C">
              <w:rPr>
                <w:iCs/>
                <w:szCs w:val="20"/>
              </w:rPr>
              <w:lastRenderedPageBreak/>
              <w:t xml:space="preserve">RTECROAMTTOT = </w:t>
            </w:r>
            <w:r w:rsidRPr="0001655C">
              <w:rPr>
                <w:iCs/>
                <w:noProof/>
                <w:position w:val="-22"/>
                <w:szCs w:val="20"/>
              </w:rPr>
              <w:drawing>
                <wp:inline distT="0" distB="0" distL="0" distR="0" wp14:anchorId="3E3AC7AA" wp14:editId="700A9394">
                  <wp:extent cx="146685" cy="293370"/>
                  <wp:effectExtent l="0" t="0" r="5715" b="0"/>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iCs/>
                <w:szCs w:val="20"/>
              </w:rPr>
              <w:t xml:space="preserve"> </w:t>
            </w:r>
            <w:r w:rsidRPr="0001655C">
              <w:rPr>
                <w:iCs/>
                <w:szCs w:val="20"/>
              </w:rPr>
              <w:t xml:space="preserve">(RTECROAMT </w:t>
            </w:r>
            <w:r w:rsidRPr="0001655C">
              <w:rPr>
                <w:i/>
                <w:iCs/>
                <w:szCs w:val="20"/>
                <w:vertAlign w:val="subscript"/>
              </w:rPr>
              <w:t>q</w:t>
            </w:r>
            <w:r w:rsidRPr="0001655C">
              <w:rPr>
                <w:iCs/>
                <w:szCs w:val="20"/>
              </w:rPr>
              <w:t>)</w:t>
            </w:r>
          </w:p>
          <w:p w14:paraId="0D0309CD" w14:textId="77777777" w:rsidR="0001655C" w:rsidRPr="0001655C" w:rsidRDefault="0001655C" w:rsidP="0001655C">
            <w:pPr>
              <w:spacing w:after="240"/>
              <w:ind w:left="1440" w:hanging="720"/>
              <w:rPr>
                <w:iCs/>
                <w:szCs w:val="20"/>
              </w:rPr>
            </w:pPr>
            <w:r w:rsidRPr="0001655C">
              <w:rPr>
                <w:iCs/>
                <w:szCs w:val="20"/>
              </w:rPr>
              <w:t xml:space="preserve">RTECRTOAMTTOT = </w:t>
            </w:r>
            <w:r w:rsidRPr="0001655C">
              <w:rPr>
                <w:iCs/>
                <w:noProof/>
                <w:position w:val="-22"/>
                <w:szCs w:val="20"/>
              </w:rPr>
              <w:drawing>
                <wp:inline distT="0" distB="0" distL="0" distR="0" wp14:anchorId="60CC9843" wp14:editId="23FA3A27">
                  <wp:extent cx="146685" cy="293370"/>
                  <wp:effectExtent l="0" t="0" r="5715" b="0"/>
                  <wp:docPr id="3754"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iCs/>
                <w:szCs w:val="20"/>
              </w:rPr>
              <w:t xml:space="preserve"> </w:t>
            </w:r>
            <w:r w:rsidRPr="0001655C">
              <w:rPr>
                <w:iCs/>
                <w:szCs w:val="20"/>
              </w:rPr>
              <w:t xml:space="preserve">(RTECRTOAMT </w:t>
            </w:r>
            <w:r w:rsidRPr="0001655C">
              <w:rPr>
                <w:i/>
                <w:iCs/>
                <w:szCs w:val="20"/>
                <w:vertAlign w:val="subscript"/>
              </w:rPr>
              <w:t>q</w:t>
            </w:r>
            <w:r w:rsidRPr="0001655C">
              <w:rPr>
                <w:iCs/>
                <w:szCs w:val="20"/>
              </w:rPr>
              <w:t>)</w:t>
            </w:r>
          </w:p>
          <w:p w14:paraId="489BC208"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01655C" w:rsidRPr="0001655C" w14:paraId="52C15A37" w14:textId="77777777" w:rsidTr="003B71DB">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1A6F8E77" w14:textId="77777777" w:rsidR="0001655C" w:rsidRPr="0001655C" w:rsidRDefault="0001655C" w:rsidP="0001655C">
                  <w:pPr>
                    <w:spacing w:after="120"/>
                    <w:rPr>
                      <w:b/>
                      <w:iCs/>
                      <w:sz w:val="20"/>
                      <w:szCs w:val="20"/>
                    </w:rPr>
                  </w:pPr>
                  <w:r w:rsidRPr="0001655C">
                    <w:rPr>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44B931BD" w14:textId="77777777" w:rsidR="0001655C" w:rsidRPr="0001655C" w:rsidRDefault="0001655C" w:rsidP="0001655C">
                  <w:pPr>
                    <w:spacing w:after="120"/>
                    <w:rPr>
                      <w:b/>
                      <w:iCs/>
                      <w:sz w:val="20"/>
                      <w:szCs w:val="20"/>
                    </w:rPr>
                  </w:pPr>
                  <w:r w:rsidRPr="0001655C">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0FB5F695"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1979BF28"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5EAED0A3" w14:textId="77777777" w:rsidR="0001655C" w:rsidRPr="0001655C" w:rsidRDefault="0001655C" w:rsidP="0001655C">
                  <w:pPr>
                    <w:spacing w:after="60"/>
                    <w:rPr>
                      <w:sz w:val="20"/>
                      <w:szCs w:val="20"/>
                    </w:rPr>
                  </w:pPr>
                  <w:r w:rsidRPr="0001655C">
                    <w:rPr>
                      <w:sz w:val="20"/>
                      <w:szCs w:val="20"/>
                    </w:rPr>
                    <w:t xml:space="preserve">LARTECRAMT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386E330"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8C6B0CF" w14:textId="77777777" w:rsidR="0001655C" w:rsidRPr="0001655C" w:rsidRDefault="0001655C" w:rsidP="0001655C">
                  <w:pPr>
                    <w:spacing w:after="60"/>
                    <w:rPr>
                      <w:i/>
                      <w:sz w:val="20"/>
                      <w:szCs w:val="20"/>
                    </w:rPr>
                  </w:pPr>
                  <w:r w:rsidRPr="0001655C">
                    <w:rPr>
                      <w:i/>
                      <w:sz w:val="20"/>
                      <w:szCs w:val="20"/>
                    </w:rPr>
                    <w:t xml:space="preserve">Load-Allocated Real-Time ERCOT Contingency Reserve Service Amount for the QSE - </w:t>
                  </w:r>
                  <w:r w:rsidRPr="0001655C">
                    <w:rPr>
                      <w:sz w:val="20"/>
                      <w:szCs w:val="20"/>
                    </w:rPr>
                    <w:t xml:space="preserve">The QSE </w:t>
                  </w:r>
                  <w:r w:rsidRPr="0001655C">
                    <w:rPr>
                      <w:i/>
                      <w:sz w:val="20"/>
                      <w:szCs w:val="20"/>
                    </w:rPr>
                    <w:t>q</w:t>
                  </w:r>
                  <w:r w:rsidRPr="0001655C">
                    <w:rPr>
                      <w:sz w:val="20"/>
                      <w:szCs w:val="20"/>
                    </w:rPr>
                    <w:t>’s share of the total Real-Time ECRS amount for the 15-minute Settlement Interval.</w:t>
                  </w:r>
                </w:p>
              </w:tc>
            </w:tr>
            <w:tr w:rsidR="0001655C" w:rsidRPr="0001655C" w14:paraId="4823E181"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6EA71FB8" w14:textId="77777777" w:rsidR="0001655C" w:rsidRPr="0001655C" w:rsidRDefault="0001655C" w:rsidP="0001655C">
                  <w:pPr>
                    <w:spacing w:after="60"/>
                    <w:rPr>
                      <w:sz w:val="20"/>
                      <w:szCs w:val="20"/>
                    </w:rPr>
                  </w:pPr>
                  <w:r w:rsidRPr="0001655C">
                    <w:rPr>
                      <w:sz w:val="20"/>
                      <w:szCs w:val="20"/>
                    </w:rPr>
                    <w:t xml:space="preserve">RTECRIMBAMT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C78CCE8"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159ABE2" w14:textId="77777777" w:rsidR="0001655C" w:rsidRPr="0001655C" w:rsidRDefault="0001655C" w:rsidP="0001655C">
                  <w:pPr>
                    <w:spacing w:after="60"/>
                    <w:rPr>
                      <w:i/>
                      <w:sz w:val="20"/>
                      <w:szCs w:val="20"/>
                    </w:rPr>
                  </w:pPr>
                  <w:r w:rsidRPr="0001655C">
                    <w:rPr>
                      <w:i/>
                      <w:sz w:val="20"/>
                      <w:szCs w:val="20"/>
                    </w:rPr>
                    <w:t xml:space="preserve">Real-Time ERCOT Contingency Reserve Service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ECRS imbalance for each 15-minute Settlement Interval.</w:t>
                  </w:r>
                </w:p>
              </w:tc>
            </w:tr>
            <w:tr w:rsidR="0001655C" w:rsidRPr="0001655C" w14:paraId="06485F7C"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238EFAFD" w14:textId="77777777" w:rsidR="0001655C" w:rsidRPr="0001655C" w:rsidRDefault="0001655C" w:rsidP="0001655C">
                  <w:pPr>
                    <w:spacing w:after="60"/>
                    <w:rPr>
                      <w:sz w:val="20"/>
                      <w:szCs w:val="20"/>
                    </w:rPr>
                  </w:pPr>
                  <w:r w:rsidRPr="0001655C">
                    <w:rPr>
                      <w:sz w:val="20"/>
                      <w:szCs w:val="20"/>
                    </w:rPr>
                    <w:t xml:space="preserve">RTECROAMT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F3F8FAE"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477E2E7" w14:textId="77777777" w:rsidR="0001655C" w:rsidRPr="0001655C" w:rsidRDefault="0001655C" w:rsidP="0001655C">
                  <w:pPr>
                    <w:spacing w:after="60"/>
                    <w:rPr>
                      <w:i/>
                      <w:sz w:val="20"/>
                      <w:szCs w:val="20"/>
                    </w:rPr>
                  </w:pPr>
                  <w:r w:rsidRPr="0001655C">
                    <w:rPr>
                      <w:i/>
                      <w:sz w:val="20"/>
                      <w:szCs w:val="20"/>
                    </w:rPr>
                    <w:t xml:space="preserve">Real-Time ERCOT Contingency Reserve Service Only Amount for the QSE— </w:t>
                  </w:r>
                  <w:r w:rsidRPr="0001655C">
                    <w:rPr>
                      <w:sz w:val="20"/>
                      <w:szCs w:val="20"/>
                    </w:rPr>
                    <w:t xml:space="preserve">The total charge to QSE </w:t>
                  </w:r>
                  <w:r w:rsidRPr="0001655C">
                    <w:rPr>
                      <w:i/>
                      <w:sz w:val="20"/>
                      <w:szCs w:val="20"/>
                    </w:rPr>
                    <w:t>q</w:t>
                  </w:r>
                  <w:r w:rsidRPr="0001655C">
                    <w:rPr>
                      <w:sz w:val="20"/>
                      <w:szCs w:val="20"/>
                    </w:rPr>
                    <w:t xml:space="preserve"> in Real-Time for ECRS only awards for each 15-minute Settlement Interval.</w:t>
                  </w:r>
                </w:p>
              </w:tc>
            </w:tr>
            <w:tr w:rsidR="0001655C" w:rsidRPr="0001655C" w14:paraId="5DE3DB7C"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2183C7EE" w14:textId="77777777" w:rsidR="0001655C" w:rsidRPr="0001655C" w:rsidRDefault="0001655C" w:rsidP="0001655C">
                  <w:pPr>
                    <w:spacing w:after="60"/>
                    <w:rPr>
                      <w:sz w:val="20"/>
                      <w:szCs w:val="20"/>
                    </w:rPr>
                  </w:pPr>
                  <w:r w:rsidRPr="0001655C">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5799AB8F"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D576C55" w14:textId="77777777" w:rsidR="0001655C" w:rsidRPr="0001655C" w:rsidRDefault="0001655C" w:rsidP="0001655C">
                  <w:pPr>
                    <w:spacing w:after="60"/>
                    <w:rPr>
                      <w:i/>
                      <w:sz w:val="20"/>
                      <w:szCs w:val="20"/>
                    </w:rPr>
                  </w:pPr>
                  <w:r w:rsidRPr="0001655C">
                    <w:rPr>
                      <w:i/>
                      <w:sz w:val="20"/>
                      <w:szCs w:val="20"/>
                    </w:rPr>
                    <w:t xml:space="preserve">Real-Time ERCOT Contingency Reserve Service Imbalance Market Total Amount - </w:t>
                  </w:r>
                  <w:r w:rsidRPr="0001655C">
                    <w:rPr>
                      <w:sz w:val="20"/>
                      <w:szCs w:val="20"/>
                    </w:rPr>
                    <w:t>The total payment or charge to all QSEs for the Real-Time ECRS imbalance for each 15-minute Settlement Interval.</w:t>
                  </w:r>
                </w:p>
              </w:tc>
            </w:tr>
            <w:tr w:rsidR="0001655C" w:rsidRPr="0001655C" w14:paraId="6B9DCD29"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0967FF63" w14:textId="77777777" w:rsidR="0001655C" w:rsidRPr="0001655C" w:rsidRDefault="0001655C" w:rsidP="0001655C">
                  <w:pPr>
                    <w:spacing w:after="60"/>
                    <w:rPr>
                      <w:sz w:val="20"/>
                      <w:szCs w:val="20"/>
                    </w:rPr>
                  </w:pPr>
                  <w:r w:rsidRPr="0001655C">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75BD3C8C"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7C8C0EA" w14:textId="77777777" w:rsidR="0001655C" w:rsidRPr="0001655C" w:rsidRDefault="0001655C" w:rsidP="0001655C">
                  <w:pPr>
                    <w:spacing w:after="60"/>
                    <w:rPr>
                      <w:i/>
                      <w:sz w:val="20"/>
                      <w:szCs w:val="20"/>
                    </w:rPr>
                  </w:pPr>
                  <w:r w:rsidRPr="0001655C">
                    <w:rPr>
                      <w:i/>
                      <w:sz w:val="20"/>
                      <w:szCs w:val="20"/>
                    </w:rPr>
                    <w:t xml:space="preserve">Real-Time ERCOT Contingency Reserve Service Only Market Total Amount - </w:t>
                  </w:r>
                  <w:r w:rsidRPr="0001655C">
                    <w:rPr>
                      <w:sz w:val="20"/>
                      <w:szCs w:val="20"/>
                    </w:rPr>
                    <w:t>The total charge to all QSEs in Real-Time for ECRS only awards for each 15-minute Settlement Interval.</w:t>
                  </w:r>
                </w:p>
              </w:tc>
            </w:tr>
            <w:tr w:rsidR="0001655C" w:rsidRPr="0001655C" w14:paraId="58BE21F3"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1FD49D5A" w14:textId="77777777" w:rsidR="0001655C" w:rsidRPr="0001655C" w:rsidRDefault="0001655C" w:rsidP="0001655C">
                  <w:pPr>
                    <w:spacing w:after="60"/>
                    <w:rPr>
                      <w:sz w:val="20"/>
                      <w:szCs w:val="20"/>
                    </w:rPr>
                  </w:pPr>
                  <w:r w:rsidRPr="0001655C">
                    <w:rPr>
                      <w:sz w:val="20"/>
                      <w:szCs w:val="20"/>
                    </w:rPr>
                    <w:t xml:space="preserve">RTECRTOAMT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AA5381F"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F66E077" w14:textId="77777777" w:rsidR="0001655C" w:rsidRPr="0001655C" w:rsidRDefault="0001655C" w:rsidP="0001655C">
                  <w:pPr>
                    <w:spacing w:after="60"/>
                    <w:rPr>
                      <w:i/>
                      <w:sz w:val="20"/>
                      <w:szCs w:val="20"/>
                    </w:rPr>
                  </w:pPr>
                  <w:r w:rsidRPr="0001655C">
                    <w:rPr>
                      <w:i/>
                      <w:sz w:val="20"/>
                      <w:szCs w:val="20"/>
                    </w:rPr>
                    <w:t>Real-Time ERCOT Contingency Reserve Service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ECRS trade overages for each 15-minute Settlement Interval.</w:t>
                  </w:r>
                </w:p>
              </w:tc>
            </w:tr>
            <w:tr w:rsidR="0001655C" w:rsidRPr="0001655C" w14:paraId="306F2BA9"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112956B3" w14:textId="77777777" w:rsidR="0001655C" w:rsidRPr="0001655C" w:rsidRDefault="0001655C" w:rsidP="0001655C">
                  <w:pPr>
                    <w:spacing w:after="60"/>
                    <w:rPr>
                      <w:sz w:val="20"/>
                      <w:szCs w:val="20"/>
                    </w:rPr>
                  </w:pPr>
                  <w:r w:rsidRPr="0001655C">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79EFC852"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EE4F3F0" w14:textId="77777777" w:rsidR="0001655C" w:rsidRPr="0001655C" w:rsidRDefault="0001655C" w:rsidP="0001655C">
                  <w:pPr>
                    <w:spacing w:after="60"/>
                    <w:rPr>
                      <w:i/>
                      <w:sz w:val="20"/>
                      <w:szCs w:val="20"/>
                    </w:rPr>
                  </w:pPr>
                  <w:r w:rsidRPr="0001655C">
                    <w:rPr>
                      <w:i/>
                      <w:sz w:val="20"/>
                      <w:szCs w:val="20"/>
                    </w:rPr>
                    <w:t xml:space="preserve">Real-Time ERCOT Contingency Reserve Service Trade Overage Total Amount </w:t>
                  </w:r>
                  <w:r w:rsidRPr="0001655C">
                    <w:rPr>
                      <w:sz w:val="20"/>
                      <w:szCs w:val="20"/>
                    </w:rPr>
                    <w:t>— The total charge to all QSEs for Real-Time ECRS trade overages for each 15-minute Settlement Interval.</w:t>
                  </w:r>
                </w:p>
              </w:tc>
            </w:tr>
            <w:tr w:rsidR="0001655C" w:rsidRPr="0001655C" w14:paraId="55FA784B"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33EAB468" w14:textId="77777777" w:rsidR="0001655C" w:rsidRPr="0001655C" w:rsidRDefault="0001655C" w:rsidP="0001655C">
                  <w:pPr>
                    <w:spacing w:after="60"/>
                    <w:rPr>
                      <w:b/>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E17D498" w14:textId="77777777" w:rsidR="0001655C" w:rsidRPr="0001655C" w:rsidRDefault="0001655C" w:rsidP="0001655C">
                  <w:pPr>
                    <w:spacing w:after="60"/>
                    <w:rPr>
                      <w:sz w:val="20"/>
                      <w:szCs w:val="20"/>
                    </w:rPr>
                  </w:pPr>
                  <w:r w:rsidRPr="0001655C">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0343AAC2"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4C31A15D"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04E5A859" w14:textId="77777777" w:rsidR="0001655C" w:rsidRPr="0001655C" w:rsidRDefault="0001655C" w:rsidP="0001655C">
                  <w:pPr>
                    <w:spacing w:after="60"/>
                    <w:rPr>
                      <w:sz w:val="20"/>
                      <w:szCs w:val="20"/>
                    </w:rPr>
                  </w:pPr>
                  <w:r w:rsidRPr="0001655C">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7978134E" w14:textId="77777777" w:rsidR="0001655C" w:rsidRPr="0001655C" w:rsidRDefault="0001655C" w:rsidP="0001655C">
                  <w:pPr>
                    <w:spacing w:after="60"/>
                    <w:rPr>
                      <w:sz w:val="20"/>
                      <w:szCs w:val="20"/>
                    </w:rPr>
                  </w:pPr>
                  <w:r w:rsidRPr="0001655C">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0E89814A" w14:textId="77777777" w:rsidR="0001655C" w:rsidRPr="0001655C" w:rsidRDefault="0001655C" w:rsidP="0001655C">
                  <w:pPr>
                    <w:spacing w:after="60"/>
                    <w:rPr>
                      <w:i/>
                      <w:sz w:val="20"/>
                      <w:szCs w:val="20"/>
                    </w:rPr>
                  </w:pPr>
                  <w:r w:rsidRPr="0001655C">
                    <w:rPr>
                      <w:sz w:val="20"/>
                      <w:szCs w:val="20"/>
                    </w:rPr>
                    <w:t>A QSE.</w:t>
                  </w:r>
                </w:p>
              </w:tc>
            </w:tr>
          </w:tbl>
          <w:p w14:paraId="27085071" w14:textId="77777777" w:rsidR="0001655C" w:rsidRPr="0001655C" w:rsidRDefault="0001655C" w:rsidP="0001655C">
            <w:pPr>
              <w:spacing w:after="240"/>
              <w:ind w:left="720" w:hanging="720"/>
              <w:rPr>
                <w:szCs w:val="20"/>
              </w:rPr>
            </w:pPr>
          </w:p>
        </w:tc>
      </w:tr>
    </w:tbl>
    <w:p w14:paraId="56E0502D" w14:textId="77777777" w:rsidR="0001655C" w:rsidRPr="0001655C" w:rsidRDefault="0001655C" w:rsidP="0001655C">
      <w:pPr>
        <w:keepNext/>
        <w:tabs>
          <w:tab w:val="left" w:pos="900"/>
        </w:tabs>
        <w:spacing w:before="480" w:after="240"/>
        <w:ind w:left="907" w:hanging="907"/>
        <w:outlineLvl w:val="1"/>
        <w:rPr>
          <w:ins w:id="791" w:author="Joint Sponsors" w:date="2023-10-26T10:30:00Z"/>
          <w:b/>
          <w:snapToGrid w:val="0"/>
          <w:szCs w:val="20"/>
        </w:rPr>
      </w:pPr>
      <w:bookmarkStart w:id="792" w:name="_Toc135992433"/>
      <w:ins w:id="793" w:author="Joint Sponsors" w:date="2023-10-26T10:30:00Z">
        <w:r w:rsidRPr="0001655C">
          <w:rPr>
            <w:b/>
            <w:bCs/>
            <w:snapToGrid w:val="0"/>
            <w:szCs w:val="20"/>
          </w:rPr>
          <w:lastRenderedPageBreak/>
          <w:t>6.</w:t>
        </w:r>
      </w:ins>
      <w:ins w:id="794" w:author="Joint Sponsors" w:date="2023-10-26T10:32:00Z">
        <w:r w:rsidRPr="0001655C">
          <w:rPr>
            <w:b/>
            <w:bCs/>
            <w:snapToGrid w:val="0"/>
            <w:szCs w:val="20"/>
          </w:rPr>
          <w:t>9</w:t>
        </w:r>
      </w:ins>
      <w:ins w:id="795" w:author="Joint Sponsors" w:date="2023-10-26T10:30:00Z">
        <w:r w:rsidRPr="0001655C">
          <w:rPr>
            <w:b/>
            <w:bCs/>
            <w:snapToGrid w:val="0"/>
            <w:szCs w:val="20"/>
          </w:rPr>
          <w:tab/>
        </w:r>
        <w:bookmarkEnd w:id="792"/>
        <w:r w:rsidRPr="0001655C">
          <w:rPr>
            <w:b/>
            <w:snapToGrid w:val="0"/>
            <w:szCs w:val="20"/>
          </w:rPr>
          <w:t>Reliability Deployment Indiffer</w:t>
        </w:r>
      </w:ins>
      <w:ins w:id="796" w:author="Joint Sponsors" w:date="2023-10-26T10:31:00Z">
        <w:r w:rsidRPr="0001655C">
          <w:rPr>
            <w:b/>
            <w:snapToGrid w:val="0"/>
            <w:szCs w:val="20"/>
          </w:rPr>
          <w:t xml:space="preserve">ence Payment and </w:t>
        </w:r>
      </w:ins>
      <w:ins w:id="797" w:author="Joint Sponsors" w:date="2023-10-26T14:28:00Z">
        <w:r w:rsidRPr="0001655C">
          <w:rPr>
            <w:b/>
            <w:snapToGrid w:val="0"/>
            <w:szCs w:val="20"/>
          </w:rPr>
          <w:t>A</w:t>
        </w:r>
      </w:ins>
      <w:ins w:id="798" w:author="Joint Sponsors" w:date="2023-10-26T14:29:00Z">
        <w:r w:rsidRPr="0001655C">
          <w:rPr>
            <w:b/>
            <w:snapToGrid w:val="0"/>
            <w:szCs w:val="20"/>
          </w:rPr>
          <w:t>llocation</w:t>
        </w:r>
      </w:ins>
    </w:p>
    <w:p w14:paraId="7670A749" w14:textId="77777777" w:rsidR="0001655C" w:rsidRPr="0001655C" w:rsidRDefault="0001655C" w:rsidP="0001655C">
      <w:pPr>
        <w:keepNext/>
        <w:tabs>
          <w:tab w:val="left" w:pos="1080"/>
        </w:tabs>
        <w:spacing w:before="240" w:after="240"/>
        <w:ind w:left="1080" w:hanging="1080"/>
        <w:outlineLvl w:val="2"/>
        <w:rPr>
          <w:ins w:id="799" w:author="Joint Sponsors" w:date="2023-10-26T10:30:00Z"/>
          <w:b/>
          <w:bCs/>
          <w:i/>
          <w:iCs/>
          <w:snapToGrid w:val="0"/>
          <w:szCs w:val="20"/>
        </w:rPr>
      </w:pPr>
      <w:bookmarkStart w:id="800" w:name="_Toc135992434"/>
      <w:ins w:id="801" w:author="Joint Sponsors" w:date="2023-10-26T10:30:00Z">
        <w:r w:rsidRPr="0001655C">
          <w:rPr>
            <w:b/>
            <w:bCs/>
            <w:i/>
            <w:iCs/>
            <w:snapToGrid w:val="0"/>
            <w:szCs w:val="20"/>
          </w:rPr>
          <w:t>6.</w:t>
        </w:r>
      </w:ins>
      <w:ins w:id="802" w:author="Joint Sponsors" w:date="2023-10-26T10:32:00Z">
        <w:r w:rsidRPr="0001655C">
          <w:rPr>
            <w:b/>
            <w:bCs/>
            <w:i/>
            <w:iCs/>
            <w:snapToGrid w:val="0"/>
            <w:szCs w:val="20"/>
          </w:rPr>
          <w:t>9</w:t>
        </w:r>
      </w:ins>
      <w:ins w:id="803" w:author="Joint Sponsors" w:date="2023-10-26T10:30:00Z">
        <w:r w:rsidRPr="0001655C">
          <w:rPr>
            <w:b/>
            <w:bCs/>
            <w:i/>
            <w:iCs/>
            <w:snapToGrid w:val="0"/>
            <w:szCs w:val="20"/>
          </w:rPr>
          <w:t>.1</w:t>
        </w:r>
        <w:r w:rsidRPr="0001655C">
          <w:rPr>
            <w:b/>
            <w:bCs/>
            <w:i/>
            <w:iCs/>
            <w:snapToGrid w:val="0"/>
            <w:szCs w:val="20"/>
          </w:rPr>
          <w:tab/>
        </w:r>
      </w:ins>
      <w:bookmarkEnd w:id="800"/>
      <w:ins w:id="804" w:author="Joint Sponsors" w:date="2023-10-26T10:32:00Z">
        <w:r w:rsidRPr="0001655C">
          <w:rPr>
            <w:b/>
            <w:bCs/>
            <w:i/>
            <w:iCs/>
            <w:snapToGrid w:val="0"/>
            <w:szCs w:val="20"/>
          </w:rPr>
          <w:t>Reliability Deployment Indifference Payment</w:t>
        </w:r>
      </w:ins>
    </w:p>
    <w:p w14:paraId="5ACE8CA9" w14:textId="77777777" w:rsidR="0001655C" w:rsidRPr="0001655C" w:rsidRDefault="0001655C" w:rsidP="0001655C">
      <w:pPr>
        <w:spacing w:after="240"/>
        <w:ind w:left="720" w:hanging="720"/>
        <w:rPr>
          <w:ins w:id="805" w:author="Joint Sponsors" w:date="2023-10-26T10:52:00Z"/>
          <w:color w:val="000000"/>
          <w:szCs w:val="20"/>
        </w:rPr>
      </w:pPr>
      <w:ins w:id="806" w:author="Joint Sponsors" w:date="2023-10-26T10:52:00Z">
        <w:r w:rsidRPr="0001655C">
          <w:rPr>
            <w:szCs w:val="20"/>
          </w:rPr>
          <w:t>(1)</w:t>
        </w:r>
        <w:r w:rsidRPr="0001655C">
          <w:rPr>
            <w:szCs w:val="20"/>
          </w:rPr>
          <w:tab/>
        </w:r>
        <w:r w:rsidRPr="0001655C">
          <w:rPr>
            <w:color w:val="000000"/>
            <w:szCs w:val="20"/>
          </w:rPr>
          <w:t xml:space="preserve">ERCOT shall calculate </w:t>
        </w:r>
      </w:ins>
      <w:ins w:id="807" w:author="Joint Sponsors" w:date="2023-10-26T10:53:00Z">
        <w:r w:rsidRPr="0001655C">
          <w:rPr>
            <w:color w:val="000000"/>
            <w:szCs w:val="20"/>
          </w:rPr>
          <w:t>Reliability Deployment Indifference Payment</w:t>
        </w:r>
      </w:ins>
      <w:ins w:id="808" w:author="Joint Sponsors" w:date="2023-10-26T10:52:00Z">
        <w:r w:rsidRPr="0001655C">
          <w:rPr>
            <w:color w:val="000000"/>
            <w:szCs w:val="20"/>
          </w:rPr>
          <w:t xml:space="preserve">, which will make Resources indifferent to </w:t>
        </w:r>
      </w:ins>
      <w:ins w:id="809" w:author="Joint Sponsors" w:date="2023-10-26T10:56:00Z">
        <w:r w:rsidRPr="0001655C">
          <w:rPr>
            <w:color w:val="000000"/>
            <w:szCs w:val="20"/>
          </w:rPr>
          <w:t xml:space="preserve">any difference between their dispatch levels </w:t>
        </w:r>
      </w:ins>
      <w:ins w:id="810" w:author="Joint Sponsors" w:date="2023-10-26T10:57:00Z">
        <w:r w:rsidRPr="0001655C">
          <w:rPr>
            <w:color w:val="000000"/>
            <w:szCs w:val="20"/>
          </w:rPr>
          <w:t xml:space="preserve">from the </w:t>
        </w:r>
      </w:ins>
      <w:ins w:id="811" w:author="Joint Sponsors" w:date="2023-12-07T15:20:00Z">
        <w:r w:rsidRPr="0001655C">
          <w:rPr>
            <w:color w:val="000000"/>
            <w:szCs w:val="20"/>
          </w:rPr>
          <w:t>Security-Constrained Economic Dispat</w:t>
        </w:r>
      </w:ins>
      <w:ins w:id="812" w:author="Joint Sponsors" w:date="2023-12-07T15:21:00Z">
        <w:r w:rsidRPr="0001655C">
          <w:rPr>
            <w:color w:val="000000"/>
            <w:szCs w:val="20"/>
          </w:rPr>
          <w:t>ch (</w:t>
        </w:r>
      </w:ins>
      <w:ins w:id="813" w:author="Joint Sponsors" w:date="2023-10-26T10:57:00Z">
        <w:r w:rsidRPr="0001655C">
          <w:rPr>
            <w:color w:val="000000"/>
            <w:szCs w:val="20"/>
          </w:rPr>
          <w:t>SCED</w:t>
        </w:r>
      </w:ins>
      <w:ins w:id="814" w:author="Joint Sponsors" w:date="2023-12-07T15:21:00Z">
        <w:r w:rsidRPr="0001655C">
          <w:rPr>
            <w:color w:val="000000"/>
            <w:szCs w:val="20"/>
          </w:rPr>
          <w:t>)</w:t>
        </w:r>
      </w:ins>
      <w:ins w:id="815" w:author="Joint Sponsors" w:date="2023-10-26T10:57:00Z">
        <w:r w:rsidRPr="0001655C">
          <w:rPr>
            <w:color w:val="000000"/>
            <w:szCs w:val="20"/>
          </w:rPr>
          <w:t xml:space="preserve"> dispatch run and the SCED pricing run</w:t>
        </w:r>
      </w:ins>
      <w:ins w:id="816" w:author="Joint Sponsors" w:date="2023-10-26T10:52:00Z">
        <w:r w:rsidRPr="0001655C">
          <w:rPr>
            <w:color w:val="000000"/>
            <w:szCs w:val="20"/>
          </w:rPr>
          <w:t>.</w:t>
        </w:r>
      </w:ins>
    </w:p>
    <w:p w14:paraId="40F71406" w14:textId="77777777" w:rsidR="0001655C" w:rsidRPr="0001655C" w:rsidRDefault="0001655C" w:rsidP="0001655C">
      <w:pPr>
        <w:spacing w:after="240"/>
        <w:ind w:left="720" w:hanging="720"/>
        <w:rPr>
          <w:ins w:id="817" w:author="Joint Sponsors" w:date="2023-10-26T10:52:00Z"/>
          <w:szCs w:val="20"/>
        </w:rPr>
      </w:pPr>
      <w:ins w:id="818" w:author="Joint Sponsors" w:date="2023-10-26T10:52:00Z">
        <w:r w:rsidRPr="0001655C">
          <w:rPr>
            <w:szCs w:val="20"/>
          </w:rPr>
          <w:t>(2)</w:t>
        </w:r>
        <w:r w:rsidRPr="0001655C">
          <w:rPr>
            <w:szCs w:val="20"/>
          </w:rPr>
          <w:tab/>
          <w:t xml:space="preserve">The payment to each </w:t>
        </w:r>
      </w:ins>
      <w:ins w:id="819" w:author="Joint Sponsors" w:date="2023-12-07T15:21:00Z">
        <w:r w:rsidRPr="0001655C">
          <w:rPr>
            <w:szCs w:val="20"/>
          </w:rPr>
          <w:t>Qualified Scheduling Entity (</w:t>
        </w:r>
      </w:ins>
      <w:ins w:id="820" w:author="Joint Sponsors" w:date="2023-10-26T10:52:00Z">
        <w:r w:rsidRPr="0001655C">
          <w:rPr>
            <w:szCs w:val="20"/>
          </w:rPr>
          <w:t>QSE</w:t>
        </w:r>
      </w:ins>
      <w:ins w:id="821" w:author="Joint Sponsors" w:date="2023-12-07T15:21:00Z">
        <w:r w:rsidRPr="0001655C">
          <w:rPr>
            <w:szCs w:val="20"/>
          </w:rPr>
          <w:t>)</w:t>
        </w:r>
      </w:ins>
      <w:ins w:id="822" w:author="Joint Sponsors" w:date="2023-10-26T10:52:00Z">
        <w:r w:rsidRPr="0001655C">
          <w:rPr>
            <w:szCs w:val="20"/>
          </w:rPr>
          <w:t xml:space="preserve"> for </w:t>
        </w:r>
      </w:ins>
      <w:ins w:id="823" w:author="Joint Sponsors" w:date="2023-10-26T10:58:00Z">
        <w:r w:rsidRPr="0001655C">
          <w:rPr>
            <w:szCs w:val="20"/>
          </w:rPr>
          <w:t>Reliability Deployment Indifference Payment</w:t>
        </w:r>
      </w:ins>
      <w:ins w:id="824" w:author="Joint Sponsors" w:date="2023-10-26T10:52:00Z">
        <w:r w:rsidRPr="0001655C">
          <w:rPr>
            <w:szCs w:val="20"/>
          </w:rPr>
          <w:t xml:space="preserve"> </w:t>
        </w:r>
      </w:ins>
      <w:ins w:id="825" w:author="Joint Sponsors" w:date="2023-10-26T11:18:00Z">
        <w:r w:rsidRPr="0001655C">
          <w:rPr>
            <w:szCs w:val="20"/>
          </w:rPr>
          <w:t>for each Settl</w:t>
        </w:r>
      </w:ins>
      <w:ins w:id="826" w:author="Joint Sponsors" w:date="2023-10-26T11:19:00Z">
        <w:r w:rsidRPr="0001655C">
          <w:rPr>
            <w:szCs w:val="20"/>
          </w:rPr>
          <w:t xml:space="preserve">ement Interval </w:t>
        </w:r>
      </w:ins>
      <w:ins w:id="827" w:author="Joint Sponsors" w:date="2023-10-26T10:52:00Z">
        <w:r w:rsidRPr="0001655C">
          <w:rPr>
            <w:szCs w:val="20"/>
          </w:rPr>
          <w:t xml:space="preserve">is calculated based on the </w:t>
        </w:r>
      </w:ins>
      <w:ins w:id="828" w:author="Joint Sponsors" w:date="2023-10-26T11:14:00Z">
        <w:del w:id="829" w:author="ERCOT 012825" w:date="2025-01-08T17:37:00Z">
          <w:r w:rsidRPr="0001655C" w:rsidDel="005B3D4E">
            <w:rPr>
              <w:szCs w:val="20"/>
            </w:rPr>
            <w:delText>S</w:delText>
          </w:r>
        </w:del>
      </w:ins>
      <w:ins w:id="830" w:author="Joint Sponsors" w:date="2023-12-07T15:20:00Z">
        <w:del w:id="831" w:author="ERCOT 012825" w:date="2025-01-08T17:37:00Z">
          <w:r w:rsidRPr="0001655C" w:rsidDel="005B3D4E">
            <w:rPr>
              <w:szCs w:val="20"/>
            </w:rPr>
            <w:delText xml:space="preserve">ettlement </w:delText>
          </w:r>
        </w:del>
      </w:ins>
      <w:ins w:id="832" w:author="Joint Sponsors" w:date="2023-10-26T11:14:00Z">
        <w:del w:id="833" w:author="ERCOT 012825" w:date="2025-01-08T17:37:00Z">
          <w:r w:rsidRPr="0001655C" w:rsidDel="005B3D4E">
            <w:rPr>
              <w:szCs w:val="20"/>
            </w:rPr>
            <w:delText>P</w:delText>
          </w:r>
        </w:del>
      </w:ins>
      <w:ins w:id="834" w:author="Joint Sponsors" w:date="2023-12-07T15:20:00Z">
        <w:del w:id="835" w:author="ERCOT 012825" w:date="2025-01-08T17:37:00Z">
          <w:r w:rsidRPr="0001655C" w:rsidDel="005B3D4E">
            <w:rPr>
              <w:szCs w:val="20"/>
            </w:rPr>
            <w:delText xml:space="preserve">oint </w:delText>
          </w:r>
        </w:del>
      </w:ins>
      <w:ins w:id="836" w:author="Joint Sponsors" w:date="2023-10-26T11:14:00Z">
        <w:del w:id="837" w:author="ERCOT 012825" w:date="2025-01-08T17:37:00Z">
          <w:r w:rsidRPr="0001655C" w:rsidDel="005B3D4E">
            <w:rPr>
              <w:szCs w:val="20"/>
            </w:rPr>
            <w:delText>P</w:delText>
          </w:r>
        </w:del>
      </w:ins>
      <w:ins w:id="838" w:author="Joint Sponsors" w:date="2023-12-07T15:20:00Z">
        <w:del w:id="839" w:author="ERCOT 012825" w:date="2025-01-08T17:37:00Z">
          <w:r w:rsidRPr="0001655C" w:rsidDel="005B3D4E">
            <w:rPr>
              <w:szCs w:val="20"/>
            </w:rPr>
            <w:delText>rice</w:delText>
          </w:r>
        </w:del>
      </w:ins>
      <w:ins w:id="840" w:author="Joint Sponsors" w:date="2023-10-26T11:14:00Z">
        <w:r w:rsidRPr="0001655C">
          <w:rPr>
            <w:szCs w:val="20"/>
          </w:rPr>
          <w:t xml:space="preserve"> </w:t>
        </w:r>
      </w:ins>
      <w:ins w:id="841" w:author="ERCOT 012825" w:date="2025-01-08T17:37:00Z">
        <w:r w:rsidRPr="0001655C">
          <w:rPr>
            <w:szCs w:val="20"/>
          </w:rPr>
          <w:t xml:space="preserve">Locational Reliability Deployment Price for Energy </w:t>
        </w:r>
      </w:ins>
      <w:ins w:id="842" w:author="Joint Sponsors" w:date="2023-10-26T11:14:00Z">
        <w:r w:rsidRPr="0001655C">
          <w:rPr>
            <w:szCs w:val="20"/>
          </w:rPr>
          <w:t xml:space="preserve">at each </w:t>
        </w:r>
        <w:del w:id="843" w:author="Joint Sponsors 110424" w:date="2024-10-26T07:14:00Z">
          <w:r w:rsidRPr="0001655C" w:rsidDel="00E76818">
            <w:rPr>
              <w:szCs w:val="20"/>
            </w:rPr>
            <w:delText>Resource Node</w:delText>
          </w:r>
        </w:del>
      </w:ins>
      <w:ins w:id="844" w:author="Joint Sponsors 110424" w:date="2024-10-26T07:14:00Z">
        <w:r w:rsidRPr="0001655C">
          <w:rPr>
            <w:szCs w:val="20"/>
          </w:rPr>
          <w:t>Settlement Point</w:t>
        </w:r>
      </w:ins>
      <w:ins w:id="845" w:author="Joint Sponsors" w:date="2023-10-26T11:14:00Z">
        <w:r w:rsidRPr="0001655C">
          <w:rPr>
            <w:szCs w:val="20"/>
          </w:rPr>
          <w:t xml:space="preserve"> of t</w:t>
        </w:r>
      </w:ins>
      <w:ins w:id="846" w:author="Joint Sponsors" w:date="2023-10-26T11:15:00Z">
        <w:r w:rsidRPr="0001655C">
          <w:rPr>
            <w:szCs w:val="20"/>
          </w:rPr>
          <w:t xml:space="preserve">he QSE’s </w:t>
        </w:r>
      </w:ins>
      <w:ins w:id="847" w:author="Joint Sponsors" w:date="2023-10-26T11:16:00Z">
        <w:r w:rsidRPr="0001655C">
          <w:rPr>
            <w:szCs w:val="20"/>
          </w:rPr>
          <w:t>Generation Resources</w:t>
        </w:r>
      </w:ins>
      <w:ins w:id="848" w:author="Joint Sponsors 110424" w:date="2024-10-11T15:32:00Z">
        <w:r w:rsidRPr="0001655C">
          <w:rPr>
            <w:szCs w:val="20"/>
          </w:rPr>
          <w:t>, Energy Storage Resources</w:t>
        </w:r>
      </w:ins>
      <w:ins w:id="849" w:author="Joint Sponsors" w:date="2023-10-26T11:16:00Z">
        <w:r w:rsidRPr="0001655C">
          <w:rPr>
            <w:szCs w:val="20"/>
          </w:rPr>
          <w:t xml:space="preserve"> and Controllable Load Resources</w:t>
        </w:r>
      </w:ins>
      <w:ins w:id="850" w:author="Joint Sponsors" w:date="2023-10-26T10:52:00Z">
        <w:r w:rsidRPr="0001655C">
          <w:rPr>
            <w:szCs w:val="20"/>
          </w:rPr>
          <w:t xml:space="preserve"> and the following amounts for each QSE:</w:t>
        </w:r>
      </w:ins>
    </w:p>
    <w:p w14:paraId="61C801D8" w14:textId="77777777" w:rsidR="0001655C" w:rsidRPr="0001655C" w:rsidRDefault="0001655C" w:rsidP="0001655C">
      <w:pPr>
        <w:spacing w:after="240"/>
        <w:ind w:left="1440" w:hanging="720"/>
        <w:rPr>
          <w:ins w:id="851" w:author="Joint Sponsors" w:date="2023-10-26T11:00:00Z"/>
          <w:szCs w:val="20"/>
        </w:rPr>
      </w:pPr>
      <w:ins w:id="852" w:author="Joint Sponsors" w:date="2023-10-26T11:00:00Z">
        <w:r w:rsidRPr="0001655C">
          <w:rPr>
            <w:szCs w:val="20"/>
          </w:rPr>
          <w:lastRenderedPageBreak/>
          <w:t>(a)</w:t>
        </w:r>
        <w:r w:rsidRPr="0001655C">
          <w:rPr>
            <w:szCs w:val="20"/>
          </w:rPr>
          <w:tab/>
          <w:t xml:space="preserve">The </w:t>
        </w:r>
        <w:del w:id="853" w:author="Joint Sponsors 110424" w:date="2024-10-26T07:18:00Z">
          <w:r w:rsidRPr="0001655C" w:rsidDel="007D7885">
            <w:rPr>
              <w:szCs w:val="20"/>
            </w:rPr>
            <w:delText xml:space="preserve">amount of </w:delText>
          </w:r>
        </w:del>
        <w:del w:id="854" w:author="Joint Sponsors 110424" w:date="2024-10-26T07:16:00Z">
          <w:r w:rsidRPr="0001655C" w:rsidDel="00E76818">
            <w:rPr>
              <w:szCs w:val="20"/>
            </w:rPr>
            <w:delText>Real-Time Metered</w:delText>
          </w:r>
        </w:del>
      </w:ins>
      <w:ins w:id="855" w:author="Joint Sponsors 110424" w:date="2024-10-26T07:18:00Z">
        <w:r w:rsidRPr="0001655C">
          <w:rPr>
            <w:szCs w:val="20"/>
          </w:rPr>
          <w:t>t</w:t>
        </w:r>
      </w:ins>
      <w:ins w:id="856" w:author="Joint Sponsors 110424" w:date="2024-10-26T07:16:00Z">
        <w:r w:rsidRPr="0001655C">
          <w:rPr>
            <w:szCs w:val="20"/>
          </w:rPr>
          <w:t>ime</w:t>
        </w:r>
      </w:ins>
      <w:ins w:id="857" w:author="ERCOT 012825" w:date="2025-01-06T14:31:00Z">
        <w:r w:rsidRPr="0001655C">
          <w:rPr>
            <w:szCs w:val="20"/>
          </w:rPr>
          <w:t>-</w:t>
        </w:r>
      </w:ins>
      <w:ins w:id="858" w:author="Joint Sponsors 110424" w:date="2024-10-26T07:16:00Z">
        <w:del w:id="859" w:author="ERCOT 012825" w:date="2025-01-06T14:31:00Z">
          <w:r w:rsidRPr="0001655C" w:rsidDel="00504CAD">
            <w:rPr>
              <w:szCs w:val="20"/>
            </w:rPr>
            <w:delText xml:space="preserve"> </w:delText>
          </w:r>
        </w:del>
      </w:ins>
      <w:ins w:id="860" w:author="Joint Sponsors 110424" w:date="2024-10-26T07:18:00Z">
        <w:r w:rsidRPr="0001655C">
          <w:rPr>
            <w:szCs w:val="20"/>
          </w:rPr>
          <w:t>w</w:t>
        </w:r>
      </w:ins>
      <w:ins w:id="861" w:author="Joint Sponsors 110424" w:date="2024-10-26T07:16:00Z">
        <w:r w:rsidRPr="0001655C">
          <w:rPr>
            <w:szCs w:val="20"/>
          </w:rPr>
          <w:t xml:space="preserve">eighted </w:t>
        </w:r>
      </w:ins>
      <w:ins w:id="862" w:author="Joint Sponsors 110424" w:date="2024-10-26T07:18:00Z">
        <w:r w:rsidRPr="0001655C">
          <w:rPr>
            <w:szCs w:val="20"/>
          </w:rPr>
          <w:t>t</w:t>
        </w:r>
      </w:ins>
      <w:ins w:id="863" w:author="Joint Sponsors 110424" w:date="2024-10-26T07:16:00Z">
        <w:r w:rsidRPr="0001655C">
          <w:rPr>
            <w:szCs w:val="20"/>
          </w:rPr>
          <w:t>elemetered</w:t>
        </w:r>
      </w:ins>
      <w:ins w:id="864" w:author="Joint Sponsors" w:date="2023-10-26T11:00:00Z">
        <w:r w:rsidRPr="0001655C">
          <w:rPr>
            <w:szCs w:val="20"/>
          </w:rPr>
          <w:t xml:space="preserve"> </w:t>
        </w:r>
        <w:del w:id="865" w:author="Joint Sponsors 110424" w:date="2024-10-26T07:18:00Z">
          <w:r w:rsidRPr="0001655C" w:rsidDel="007D7885">
            <w:rPr>
              <w:szCs w:val="20"/>
            </w:rPr>
            <w:delText>G</w:delText>
          </w:r>
        </w:del>
      </w:ins>
      <w:ins w:id="866" w:author="Joint Sponsors 110424" w:date="2024-10-26T07:18:00Z">
        <w:r w:rsidRPr="0001655C">
          <w:rPr>
            <w:szCs w:val="20"/>
          </w:rPr>
          <w:t>g</w:t>
        </w:r>
      </w:ins>
      <w:ins w:id="867" w:author="Joint Sponsors" w:date="2023-10-26T11:00:00Z">
        <w:r w:rsidRPr="0001655C">
          <w:rPr>
            <w:szCs w:val="20"/>
          </w:rPr>
          <w:t>eneration from all Generation Resources, represented by the QSE for the 15-minute Settlement Interval;</w:t>
        </w:r>
      </w:ins>
    </w:p>
    <w:p w14:paraId="50FBA93D" w14:textId="77777777" w:rsidR="0001655C" w:rsidRPr="0001655C" w:rsidRDefault="0001655C" w:rsidP="0001655C">
      <w:pPr>
        <w:spacing w:after="240"/>
        <w:ind w:left="1440" w:hanging="720"/>
        <w:rPr>
          <w:ins w:id="868" w:author="Joint Sponsors 110424" w:date="2024-10-11T15:32:00Z"/>
          <w:szCs w:val="20"/>
        </w:rPr>
      </w:pPr>
      <w:ins w:id="869" w:author="Joint Sponsors 110424" w:date="2024-10-11T15:32:00Z">
        <w:r w:rsidRPr="0001655C">
          <w:rPr>
            <w:szCs w:val="20"/>
          </w:rPr>
          <w:t>(b)</w:t>
        </w:r>
        <w:r w:rsidRPr="0001655C">
          <w:rPr>
            <w:szCs w:val="20"/>
          </w:rPr>
          <w:tab/>
          <w:t xml:space="preserve">The </w:t>
        </w:r>
      </w:ins>
      <w:ins w:id="870" w:author="Joint Sponsors 110424" w:date="2024-10-26T07:18:00Z">
        <w:r w:rsidRPr="0001655C">
          <w:rPr>
            <w:szCs w:val="20"/>
          </w:rPr>
          <w:t>t</w:t>
        </w:r>
      </w:ins>
      <w:ins w:id="871" w:author="Joint Sponsors 110424" w:date="2024-10-26T07:16:00Z">
        <w:r w:rsidRPr="0001655C">
          <w:rPr>
            <w:szCs w:val="20"/>
          </w:rPr>
          <w:t>ime</w:t>
        </w:r>
      </w:ins>
      <w:ins w:id="872" w:author="ERCOT 012825" w:date="2025-01-06T14:31:00Z">
        <w:r w:rsidRPr="0001655C">
          <w:rPr>
            <w:szCs w:val="20"/>
          </w:rPr>
          <w:t>-</w:t>
        </w:r>
      </w:ins>
      <w:ins w:id="873" w:author="Joint Sponsors 110424" w:date="2024-10-26T07:16:00Z">
        <w:del w:id="874" w:author="ERCOT 012825" w:date="2025-01-06T14:31:00Z">
          <w:r w:rsidRPr="0001655C" w:rsidDel="00504CAD">
            <w:rPr>
              <w:szCs w:val="20"/>
            </w:rPr>
            <w:delText xml:space="preserve"> </w:delText>
          </w:r>
        </w:del>
      </w:ins>
      <w:ins w:id="875" w:author="Joint Sponsors 110424" w:date="2024-10-26T07:19:00Z">
        <w:r w:rsidRPr="0001655C">
          <w:rPr>
            <w:szCs w:val="20"/>
          </w:rPr>
          <w:t>w</w:t>
        </w:r>
      </w:ins>
      <w:ins w:id="876" w:author="Joint Sponsors 110424" w:date="2024-10-26T07:16:00Z">
        <w:r w:rsidRPr="0001655C">
          <w:rPr>
            <w:szCs w:val="20"/>
          </w:rPr>
          <w:t xml:space="preserve">eighted </w:t>
        </w:r>
      </w:ins>
      <w:ins w:id="877" w:author="Joint Sponsors 110424" w:date="2024-10-26T07:19:00Z">
        <w:r w:rsidRPr="0001655C">
          <w:rPr>
            <w:szCs w:val="20"/>
          </w:rPr>
          <w:t>t</w:t>
        </w:r>
      </w:ins>
      <w:ins w:id="878" w:author="Joint Sponsors 110424" w:date="2024-10-26T07:16:00Z">
        <w:r w:rsidRPr="0001655C">
          <w:rPr>
            <w:szCs w:val="20"/>
          </w:rPr>
          <w:t>ele</w:t>
        </w:r>
      </w:ins>
      <w:ins w:id="879" w:author="Joint Sponsors 110424" w:date="2024-10-26T07:17:00Z">
        <w:r w:rsidRPr="0001655C">
          <w:rPr>
            <w:szCs w:val="20"/>
          </w:rPr>
          <w:t xml:space="preserve">metered </w:t>
        </w:r>
      </w:ins>
      <w:ins w:id="880" w:author="Joint Sponsors 110424" w:date="2024-10-26T07:19:00Z">
        <w:r w:rsidRPr="0001655C">
          <w:rPr>
            <w:szCs w:val="20"/>
          </w:rPr>
          <w:t>g</w:t>
        </w:r>
      </w:ins>
      <w:ins w:id="881" w:author="Joint Sponsors 110424" w:date="2024-10-26T07:17:00Z">
        <w:r w:rsidRPr="0001655C">
          <w:rPr>
            <w:szCs w:val="20"/>
          </w:rPr>
          <w:t xml:space="preserve">eneration </w:t>
        </w:r>
      </w:ins>
      <w:ins w:id="882" w:author="Joint Sponsors 110424" w:date="2024-10-26T07:19:00Z">
        <w:r w:rsidRPr="0001655C">
          <w:rPr>
            <w:szCs w:val="20"/>
          </w:rPr>
          <w:t>or consumption</w:t>
        </w:r>
      </w:ins>
      <w:ins w:id="883" w:author="Joint Sponsors 110424" w:date="2024-10-11T15:32:00Z">
        <w:r w:rsidRPr="0001655C">
          <w:rPr>
            <w:szCs w:val="20"/>
          </w:rPr>
          <w:t xml:space="preserve"> from all Energy S</w:t>
        </w:r>
      </w:ins>
      <w:ins w:id="884" w:author="Joint Sponsors 110424" w:date="2024-10-11T15:33:00Z">
        <w:r w:rsidRPr="0001655C">
          <w:rPr>
            <w:szCs w:val="20"/>
          </w:rPr>
          <w:t>torage</w:t>
        </w:r>
      </w:ins>
      <w:ins w:id="885" w:author="Joint Sponsors 110424" w:date="2024-10-11T15:32:00Z">
        <w:r w:rsidRPr="0001655C">
          <w:rPr>
            <w:szCs w:val="20"/>
          </w:rPr>
          <w:t xml:space="preserve"> Resources, represented by the QSE for the 15-minute Settlement Interval;</w:t>
        </w:r>
      </w:ins>
    </w:p>
    <w:p w14:paraId="619866F8" w14:textId="77777777" w:rsidR="0001655C" w:rsidRPr="0001655C" w:rsidRDefault="0001655C" w:rsidP="0001655C">
      <w:pPr>
        <w:spacing w:after="240"/>
        <w:ind w:left="1440" w:hanging="720"/>
        <w:rPr>
          <w:ins w:id="886" w:author="Joint Sponsors" w:date="2023-10-26T11:17:00Z"/>
          <w:szCs w:val="20"/>
        </w:rPr>
      </w:pPr>
      <w:ins w:id="887" w:author="Joint Sponsors" w:date="2023-10-26T11:17:00Z">
        <w:r w:rsidRPr="0001655C">
          <w:rPr>
            <w:szCs w:val="20"/>
          </w:rPr>
          <w:t>(</w:t>
        </w:r>
      </w:ins>
      <w:ins w:id="888" w:author="Joint Sponsors" w:date="2023-10-26T13:29:00Z">
        <w:del w:id="889" w:author="Joint Sponsors 110424" w:date="2024-10-11T15:34:00Z">
          <w:r w:rsidRPr="0001655C" w:rsidDel="003C4990">
            <w:rPr>
              <w:szCs w:val="20"/>
            </w:rPr>
            <w:delText>b</w:delText>
          </w:r>
        </w:del>
      </w:ins>
      <w:ins w:id="890" w:author="Joint Sponsors 110424" w:date="2024-10-11T15:34:00Z">
        <w:r w:rsidRPr="0001655C">
          <w:rPr>
            <w:szCs w:val="20"/>
          </w:rPr>
          <w:t>c</w:t>
        </w:r>
      </w:ins>
      <w:ins w:id="891" w:author="Joint Sponsors" w:date="2023-10-26T11:17:00Z">
        <w:r w:rsidRPr="0001655C">
          <w:rPr>
            <w:szCs w:val="20"/>
          </w:rPr>
          <w:t>)</w:t>
        </w:r>
        <w:r w:rsidRPr="0001655C">
          <w:rPr>
            <w:szCs w:val="20"/>
          </w:rPr>
          <w:tab/>
          <w:t xml:space="preserve">The </w:t>
        </w:r>
        <w:del w:id="892" w:author="Joint Sponsors 110424" w:date="2024-10-26T07:19:00Z">
          <w:r w:rsidRPr="0001655C" w:rsidDel="007D7885">
            <w:rPr>
              <w:szCs w:val="20"/>
            </w:rPr>
            <w:delText xml:space="preserve">amount of </w:delText>
          </w:r>
        </w:del>
        <w:del w:id="893" w:author="Joint Sponsors 110424" w:date="2024-10-26T07:15:00Z">
          <w:r w:rsidRPr="0001655C" w:rsidDel="00E76818">
            <w:rPr>
              <w:szCs w:val="20"/>
            </w:rPr>
            <w:delText>Real-Time Metered Load</w:delText>
          </w:r>
        </w:del>
      </w:ins>
      <w:ins w:id="894" w:author="Joint Sponsors 110424" w:date="2024-10-26T07:19:00Z">
        <w:r w:rsidRPr="0001655C">
          <w:rPr>
            <w:szCs w:val="20"/>
          </w:rPr>
          <w:t>a</w:t>
        </w:r>
      </w:ins>
      <w:ins w:id="895" w:author="Joint Sponsors 110424" w:date="2024-10-26T07:15:00Z">
        <w:r w:rsidRPr="0001655C">
          <w:rPr>
            <w:szCs w:val="20"/>
          </w:rPr>
          <w:t xml:space="preserve">verage </w:t>
        </w:r>
      </w:ins>
      <w:ins w:id="896" w:author="Joint Sponsors 110424" w:date="2024-10-26T07:19:00Z">
        <w:r w:rsidRPr="0001655C">
          <w:rPr>
            <w:szCs w:val="20"/>
          </w:rPr>
          <w:t>t</w:t>
        </w:r>
      </w:ins>
      <w:ins w:id="897" w:author="Joint Sponsors 110424" w:date="2024-10-26T07:15:00Z">
        <w:r w:rsidRPr="0001655C">
          <w:rPr>
            <w:szCs w:val="20"/>
          </w:rPr>
          <w:t xml:space="preserve">elemetered </w:t>
        </w:r>
      </w:ins>
      <w:ins w:id="898" w:author="Joint Sponsors 110424" w:date="2024-10-26T07:19:00Z">
        <w:r w:rsidRPr="0001655C">
          <w:rPr>
            <w:szCs w:val="20"/>
          </w:rPr>
          <w:t>p</w:t>
        </w:r>
      </w:ins>
      <w:ins w:id="899" w:author="Joint Sponsors 110424" w:date="2024-10-26T07:15:00Z">
        <w:r w:rsidRPr="0001655C">
          <w:rPr>
            <w:szCs w:val="20"/>
          </w:rPr>
          <w:t xml:space="preserve">ower </w:t>
        </w:r>
      </w:ins>
      <w:ins w:id="900" w:author="Joint Sponsors 110424" w:date="2024-10-26T07:19:00Z">
        <w:r w:rsidRPr="0001655C">
          <w:rPr>
            <w:szCs w:val="20"/>
          </w:rPr>
          <w:t>c</w:t>
        </w:r>
      </w:ins>
      <w:ins w:id="901" w:author="Joint Sponsors 110424" w:date="2024-10-26T07:15:00Z">
        <w:r w:rsidRPr="0001655C">
          <w:rPr>
            <w:szCs w:val="20"/>
          </w:rPr>
          <w:t>onsumption</w:t>
        </w:r>
      </w:ins>
      <w:ins w:id="902" w:author="Joint Sponsors" w:date="2023-10-26T11:17:00Z">
        <w:r w:rsidRPr="0001655C">
          <w:rPr>
            <w:szCs w:val="20"/>
          </w:rPr>
          <w:t xml:space="preserve"> from all </w:t>
        </w:r>
      </w:ins>
      <w:ins w:id="903" w:author="Joint Sponsors" w:date="2023-10-26T11:18:00Z">
        <w:r w:rsidRPr="0001655C">
          <w:rPr>
            <w:szCs w:val="20"/>
          </w:rPr>
          <w:t>Controllable Load</w:t>
        </w:r>
      </w:ins>
      <w:ins w:id="904" w:author="Joint Sponsors" w:date="2023-10-26T11:17:00Z">
        <w:r w:rsidRPr="0001655C">
          <w:rPr>
            <w:szCs w:val="20"/>
          </w:rPr>
          <w:t xml:space="preserve"> Resources, represented by the QSE for the 15-minute Settlement Interval;</w:t>
        </w:r>
      </w:ins>
      <w:ins w:id="905" w:author="Joint Sponsors 110424" w:date="2024-10-26T07:22:00Z">
        <w:r w:rsidRPr="0001655C">
          <w:rPr>
            <w:szCs w:val="20"/>
          </w:rPr>
          <w:t xml:space="preserve"> and</w:t>
        </w:r>
      </w:ins>
    </w:p>
    <w:p w14:paraId="2EB321D2" w14:textId="77777777" w:rsidR="0001655C" w:rsidRPr="0001655C" w:rsidDel="007D7885" w:rsidRDefault="0001655C" w:rsidP="0001655C">
      <w:pPr>
        <w:spacing w:before="240" w:after="240"/>
        <w:ind w:left="1440" w:hanging="720"/>
        <w:rPr>
          <w:ins w:id="906" w:author="Joint Sponsors" w:date="2023-10-26T11:21:00Z"/>
          <w:del w:id="907" w:author="Joint Sponsors 110424" w:date="2024-10-26T07:20:00Z"/>
          <w:szCs w:val="20"/>
        </w:rPr>
      </w:pPr>
      <w:ins w:id="908" w:author="Joint Sponsors" w:date="2023-10-26T11:17:00Z">
        <w:del w:id="909" w:author="Joint Sponsors 110424" w:date="2024-10-26T07:20:00Z">
          <w:r w:rsidRPr="0001655C" w:rsidDel="007D7885">
            <w:rPr>
              <w:szCs w:val="20"/>
            </w:rPr>
            <w:delText>(</w:delText>
          </w:r>
        </w:del>
      </w:ins>
      <w:ins w:id="910" w:author="Joint Sponsors" w:date="2023-10-26T13:29:00Z">
        <w:del w:id="911" w:author="Joint Sponsors 110424" w:date="2024-10-11T15:34:00Z">
          <w:r w:rsidRPr="0001655C" w:rsidDel="003C4990">
            <w:rPr>
              <w:szCs w:val="20"/>
            </w:rPr>
            <w:delText>c</w:delText>
          </w:r>
        </w:del>
      </w:ins>
      <w:ins w:id="912" w:author="Joint Sponsors" w:date="2023-10-26T11:17:00Z">
        <w:del w:id="913" w:author="Joint Sponsors 110424" w:date="2024-10-26T07:20:00Z">
          <w:r w:rsidRPr="0001655C" w:rsidDel="007D7885">
            <w:rPr>
              <w:szCs w:val="20"/>
            </w:rPr>
            <w:delText>)</w:delText>
          </w:r>
          <w:r w:rsidRPr="0001655C" w:rsidDel="007D7885">
            <w:rPr>
              <w:szCs w:val="20"/>
            </w:rPr>
            <w:tab/>
          </w:r>
        </w:del>
      </w:ins>
      <w:ins w:id="914" w:author="Joint Sponsors" w:date="2023-10-26T11:19:00Z">
        <w:del w:id="915" w:author="Joint Sponsors 110424" w:date="2024-10-26T07:20:00Z">
          <w:r w:rsidRPr="0001655C" w:rsidDel="007D7885">
            <w:rPr>
              <w:szCs w:val="20"/>
            </w:rPr>
            <w:delText xml:space="preserve">The </w:delText>
          </w:r>
        </w:del>
      </w:ins>
      <w:ins w:id="916" w:author="Joint Sponsors" w:date="2023-10-26T11:20:00Z">
        <w:del w:id="917" w:author="Joint Sponsors 110424" w:date="2024-10-26T07:20:00Z">
          <w:r w:rsidRPr="0001655C" w:rsidDel="007D7885">
            <w:rPr>
              <w:szCs w:val="20"/>
            </w:rPr>
            <w:delText>dispatch Base Point for all Resources represented by the QSE for the 15-m</w:delText>
          </w:r>
        </w:del>
      </w:ins>
      <w:ins w:id="918" w:author="Joint Sponsors" w:date="2023-10-26T11:21:00Z">
        <w:del w:id="919" w:author="Joint Sponsors 110424" w:date="2024-10-26T07:20:00Z">
          <w:r w:rsidRPr="0001655C" w:rsidDel="007D7885">
            <w:rPr>
              <w:szCs w:val="20"/>
            </w:rPr>
            <w:delText>inute Settlement Interval</w:delText>
          </w:r>
        </w:del>
      </w:ins>
      <w:ins w:id="920" w:author="Joint Sponsors" w:date="2023-10-26T11:17:00Z">
        <w:del w:id="921" w:author="Joint Sponsors 110424" w:date="2024-10-26T07:20:00Z">
          <w:r w:rsidRPr="0001655C" w:rsidDel="007D7885">
            <w:rPr>
              <w:szCs w:val="20"/>
            </w:rPr>
            <w:delText>;</w:delText>
          </w:r>
        </w:del>
      </w:ins>
    </w:p>
    <w:p w14:paraId="29253415" w14:textId="77777777" w:rsidR="0001655C" w:rsidRPr="0001655C" w:rsidDel="003C4990" w:rsidRDefault="0001655C" w:rsidP="0001655C">
      <w:pPr>
        <w:spacing w:before="240" w:after="240"/>
        <w:ind w:left="1440" w:hanging="720"/>
        <w:rPr>
          <w:ins w:id="922" w:author="Joint Sponsors" w:date="2023-10-26T11:24:00Z"/>
          <w:del w:id="923" w:author="Joint Sponsors 110424" w:date="2024-10-11T15:33:00Z"/>
          <w:szCs w:val="20"/>
        </w:rPr>
      </w:pPr>
      <w:ins w:id="924" w:author="Joint Sponsors" w:date="2023-10-26T11:21:00Z">
        <w:r w:rsidRPr="0001655C">
          <w:rPr>
            <w:szCs w:val="20"/>
          </w:rPr>
          <w:t>(</w:t>
        </w:r>
      </w:ins>
      <w:ins w:id="925" w:author="Joint Sponsors" w:date="2023-10-26T13:29:00Z">
        <w:r w:rsidRPr="0001655C">
          <w:rPr>
            <w:szCs w:val="20"/>
          </w:rPr>
          <w:t>d</w:t>
        </w:r>
      </w:ins>
      <w:ins w:id="926" w:author="Joint Sponsors" w:date="2023-10-26T11:21:00Z">
        <w:r w:rsidRPr="0001655C">
          <w:rPr>
            <w:szCs w:val="20"/>
          </w:rPr>
          <w:t>)</w:t>
        </w:r>
        <w:r w:rsidRPr="0001655C">
          <w:rPr>
            <w:szCs w:val="20"/>
          </w:rPr>
          <w:tab/>
          <w:t xml:space="preserve">The dispatch level </w:t>
        </w:r>
      </w:ins>
      <w:ins w:id="927" w:author="Joint Sponsors" w:date="2023-10-26T11:22:00Z">
        <w:r w:rsidRPr="0001655C">
          <w:rPr>
            <w:szCs w:val="20"/>
          </w:rPr>
          <w:t xml:space="preserve">from </w:t>
        </w:r>
      </w:ins>
      <w:ins w:id="928" w:author="Joint Sponsors" w:date="2023-10-26T11:23:00Z">
        <w:r w:rsidRPr="0001655C">
          <w:rPr>
            <w:szCs w:val="20"/>
          </w:rPr>
          <w:t xml:space="preserve">the SCED pricing run in </w:t>
        </w:r>
      </w:ins>
      <w:ins w:id="929" w:author="Joint Sponsors" w:date="2023-10-26T11:22:00Z">
        <w:r w:rsidRPr="0001655C">
          <w:rPr>
            <w:szCs w:val="20"/>
          </w:rPr>
          <w:t>6.</w:t>
        </w:r>
        <w:del w:id="930" w:author="ERCOT 012825" w:date="2025-01-07T12:57:00Z">
          <w:r w:rsidRPr="0001655C" w:rsidDel="0034273B">
            <w:rPr>
              <w:szCs w:val="20"/>
            </w:rPr>
            <w:delText>7</w:delText>
          </w:r>
        </w:del>
      </w:ins>
      <w:ins w:id="931" w:author="ERCOT 012825" w:date="2025-01-07T12:57:00Z">
        <w:r w:rsidRPr="0001655C">
          <w:rPr>
            <w:szCs w:val="20"/>
          </w:rPr>
          <w:t>5</w:t>
        </w:r>
      </w:ins>
      <w:ins w:id="932" w:author="Joint Sponsors" w:date="2023-10-26T11:22:00Z">
        <w:r w:rsidRPr="0001655C">
          <w:rPr>
            <w:szCs w:val="20"/>
          </w:rPr>
          <w:t>.</w:t>
        </w:r>
      </w:ins>
      <w:ins w:id="933" w:author="Joint Sponsors" w:date="2023-10-26T11:23:00Z">
        <w:r w:rsidRPr="0001655C">
          <w:rPr>
            <w:szCs w:val="20"/>
          </w:rPr>
          <w:t>7.3.1, Determination of Real-Time On-Line Reliability Deployment</w:t>
        </w:r>
      </w:ins>
      <w:ins w:id="934" w:author="ERCOT 012825" w:date="2025-01-08T11:57:00Z">
        <w:r w:rsidRPr="0001655C">
          <w:rPr>
            <w:szCs w:val="20"/>
          </w:rPr>
          <w:t xml:space="preserve"> Price Adder</w:t>
        </w:r>
      </w:ins>
      <w:ins w:id="935" w:author="Joint Sponsors" w:date="2023-10-26T11:23:00Z">
        <w:r w:rsidRPr="0001655C">
          <w:rPr>
            <w:szCs w:val="20"/>
          </w:rPr>
          <w:t xml:space="preserve">, </w:t>
        </w:r>
      </w:ins>
      <w:ins w:id="936" w:author="Joint Sponsors" w:date="2023-10-26T11:21:00Z">
        <w:r w:rsidRPr="0001655C">
          <w:rPr>
            <w:szCs w:val="20"/>
          </w:rPr>
          <w:t>for all Resources represented by the QSE for the 15-minute Settlement Interval</w:t>
        </w:r>
      </w:ins>
      <w:ins w:id="937" w:author="Joint Sponsors" w:date="2023-10-26T11:24:00Z">
        <w:del w:id="938" w:author="Joint Sponsors 110424" w:date="2024-10-11T15:33:00Z">
          <w:r w:rsidRPr="0001655C" w:rsidDel="003C4990">
            <w:rPr>
              <w:szCs w:val="20"/>
            </w:rPr>
            <w:delText>; and</w:delText>
          </w:r>
        </w:del>
      </w:ins>
    </w:p>
    <w:p w14:paraId="134BC55A" w14:textId="77777777" w:rsidR="0001655C" w:rsidRPr="0001655C" w:rsidRDefault="0001655C" w:rsidP="0001655C">
      <w:pPr>
        <w:spacing w:before="240" w:after="240"/>
        <w:ind w:left="1440" w:hanging="720"/>
        <w:rPr>
          <w:ins w:id="939" w:author="Joint Sponsors" w:date="2023-10-26T13:36:00Z"/>
          <w:szCs w:val="20"/>
        </w:rPr>
      </w:pPr>
      <w:ins w:id="940" w:author="Joint Sponsors" w:date="2023-10-26T11:24:00Z">
        <w:del w:id="941" w:author="Joint Sponsors 110424" w:date="2024-10-11T15:33:00Z">
          <w:r w:rsidRPr="0001655C" w:rsidDel="003C4990">
            <w:rPr>
              <w:szCs w:val="20"/>
            </w:rPr>
            <w:delText>(</w:delText>
          </w:r>
        </w:del>
      </w:ins>
      <w:ins w:id="942" w:author="Joint Sponsors" w:date="2023-12-07T13:54:00Z">
        <w:del w:id="943" w:author="Joint Sponsors 110424" w:date="2024-10-11T15:33:00Z">
          <w:r w:rsidRPr="0001655C" w:rsidDel="003C4990">
            <w:rPr>
              <w:szCs w:val="20"/>
            </w:rPr>
            <w:delText>e</w:delText>
          </w:r>
        </w:del>
      </w:ins>
      <w:ins w:id="944" w:author="Joint Sponsors" w:date="2023-10-26T11:24:00Z">
        <w:del w:id="945" w:author="Joint Sponsors 110424" w:date="2024-10-11T15:33:00Z">
          <w:r w:rsidRPr="0001655C" w:rsidDel="003C4990">
            <w:rPr>
              <w:szCs w:val="20"/>
            </w:rPr>
            <w:delText>)</w:delText>
          </w:r>
          <w:r w:rsidRPr="0001655C" w:rsidDel="003C4990">
            <w:rPr>
              <w:szCs w:val="20"/>
            </w:rPr>
            <w:tab/>
            <w:delText>The Energy Offer Curves</w:delText>
          </w:r>
        </w:del>
      </w:ins>
      <w:ins w:id="946" w:author="Joint Sponsors" w:date="2023-10-26T11:27:00Z">
        <w:del w:id="947" w:author="Joint Sponsors 110424" w:date="2024-10-11T15:33:00Z">
          <w:r w:rsidRPr="0001655C" w:rsidDel="003C4990">
            <w:rPr>
              <w:szCs w:val="20"/>
            </w:rPr>
            <w:delText xml:space="preserve"> for all Generation Resources</w:delText>
          </w:r>
        </w:del>
      </w:ins>
      <w:ins w:id="948" w:author="Joint Sponsors" w:date="2023-10-26T11:24:00Z">
        <w:del w:id="949" w:author="Joint Sponsors 110424" w:date="2024-10-11T15:33:00Z">
          <w:r w:rsidRPr="0001655C" w:rsidDel="003C4990">
            <w:rPr>
              <w:szCs w:val="20"/>
            </w:rPr>
            <w:delText xml:space="preserve"> </w:delText>
          </w:r>
        </w:del>
      </w:ins>
      <w:ins w:id="950" w:author="Joint Sponsors" w:date="2023-10-26T11:25:00Z">
        <w:del w:id="951" w:author="Joint Sponsors 110424" w:date="2024-10-11T15:33:00Z">
          <w:r w:rsidRPr="0001655C" w:rsidDel="003C4990">
            <w:rPr>
              <w:szCs w:val="20"/>
            </w:rPr>
            <w:delText xml:space="preserve">and </w:delText>
          </w:r>
        </w:del>
      </w:ins>
      <w:ins w:id="952" w:author="Joint Sponsors" w:date="2023-10-26T11:27:00Z">
        <w:del w:id="953" w:author="Joint Sponsors 110424" w:date="2024-10-11T15:33:00Z">
          <w:r w:rsidRPr="0001655C" w:rsidDel="003C4990">
            <w:rPr>
              <w:szCs w:val="20"/>
            </w:rPr>
            <w:delText>RTM</w:delText>
          </w:r>
        </w:del>
      </w:ins>
      <w:ins w:id="954" w:author="Joint Sponsors" w:date="2023-10-26T11:25:00Z">
        <w:del w:id="955" w:author="Joint Sponsors 110424" w:date="2024-10-11T15:33:00Z">
          <w:r w:rsidRPr="0001655C" w:rsidDel="003C4990">
            <w:rPr>
              <w:szCs w:val="20"/>
            </w:rPr>
            <w:delText xml:space="preserve"> Energy Bids for all </w:delText>
          </w:r>
        </w:del>
      </w:ins>
      <w:ins w:id="956" w:author="Joint Sponsors" w:date="2023-10-26T11:27:00Z">
        <w:del w:id="957" w:author="Joint Sponsors 110424" w:date="2024-10-11T15:33:00Z">
          <w:r w:rsidRPr="0001655C" w:rsidDel="003C4990">
            <w:rPr>
              <w:szCs w:val="20"/>
            </w:rPr>
            <w:delText xml:space="preserve">Controllable Load </w:delText>
          </w:r>
        </w:del>
      </w:ins>
      <w:ins w:id="958" w:author="Joint Sponsors" w:date="2023-10-26T11:25:00Z">
        <w:del w:id="959" w:author="Joint Sponsors 110424" w:date="2024-10-11T15:33:00Z">
          <w:r w:rsidRPr="0001655C" w:rsidDel="003C4990">
            <w:rPr>
              <w:szCs w:val="20"/>
            </w:rPr>
            <w:delText>Resources represented by the QSE for the 15-minute Settlement Interval</w:delText>
          </w:r>
        </w:del>
      </w:ins>
      <w:ins w:id="960" w:author="Joint Sponsors" w:date="2023-10-26T11:28:00Z">
        <w:r w:rsidRPr="0001655C">
          <w:rPr>
            <w:szCs w:val="20"/>
          </w:rPr>
          <w:t>.</w:t>
        </w:r>
      </w:ins>
    </w:p>
    <w:p w14:paraId="5CDEB841" w14:textId="77777777" w:rsidR="0001655C" w:rsidRPr="0001655C" w:rsidRDefault="0001655C" w:rsidP="0001655C">
      <w:pPr>
        <w:spacing w:after="240"/>
        <w:ind w:left="720" w:hanging="720"/>
        <w:rPr>
          <w:ins w:id="961" w:author="Joint Sponsors" w:date="2023-10-26T13:44:00Z"/>
          <w:szCs w:val="20"/>
        </w:rPr>
      </w:pPr>
      <w:ins w:id="962" w:author="Joint Sponsors" w:date="2023-10-26T13:36:00Z">
        <w:r w:rsidRPr="0001655C">
          <w:rPr>
            <w:szCs w:val="20"/>
          </w:rPr>
          <w:t>(</w:t>
        </w:r>
      </w:ins>
      <w:ins w:id="963" w:author="Joint Sponsors" w:date="2023-10-26T14:04:00Z">
        <w:r w:rsidRPr="0001655C">
          <w:rPr>
            <w:szCs w:val="20"/>
          </w:rPr>
          <w:t>3</w:t>
        </w:r>
      </w:ins>
      <w:ins w:id="964" w:author="Joint Sponsors" w:date="2023-10-26T13:36:00Z">
        <w:r w:rsidRPr="0001655C">
          <w:rPr>
            <w:szCs w:val="20"/>
          </w:rPr>
          <w:t>)</w:t>
        </w:r>
        <w:r w:rsidRPr="0001655C">
          <w:rPr>
            <w:szCs w:val="20"/>
          </w:rPr>
          <w:tab/>
          <w:t>The Reliability Deploymen</w:t>
        </w:r>
      </w:ins>
      <w:ins w:id="965" w:author="Joint Sponsors" w:date="2023-10-26T13:37:00Z">
        <w:r w:rsidRPr="0001655C">
          <w:rPr>
            <w:szCs w:val="20"/>
          </w:rPr>
          <w:t>t Indifference Payment for a</w:t>
        </w:r>
      </w:ins>
      <w:ins w:id="966" w:author="Joint Sponsors 110424" w:date="2024-10-26T07:24:00Z">
        <w:r w:rsidRPr="0001655C">
          <w:rPr>
            <w:szCs w:val="20"/>
          </w:rPr>
          <w:t xml:space="preserve"> Generation</w:t>
        </w:r>
      </w:ins>
      <w:ins w:id="967" w:author="Joint Sponsors" w:date="2023-10-26T13:37:00Z">
        <w:r w:rsidRPr="0001655C">
          <w:rPr>
            <w:szCs w:val="20"/>
          </w:rPr>
          <w:t xml:space="preserve"> Resource </w:t>
        </w:r>
      </w:ins>
      <w:ins w:id="968" w:author="Joint Sponsors 110424" w:date="2024-10-26T07:24:00Z">
        <w:r w:rsidRPr="0001655C">
          <w:rPr>
            <w:szCs w:val="20"/>
          </w:rPr>
          <w:t xml:space="preserve">or Energy Storage Resource </w:t>
        </w:r>
      </w:ins>
      <w:ins w:id="969" w:author="Joint Sponsors" w:date="2023-10-26T13:38:00Z">
        <w:r w:rsidRPr="0001655C">
          <w:rPr>
            <w:szCs w:val="20"/>
          </w:rPr>
          <w:t xml:space="preserve">that is dispatched higher </w:t>
        </w:r>
      </w:ins>
      <w:ins w:id="970" w:author="Joint Sponsors 110424" w:date="2024-10-25T13:09:00Z">
        <w:r w:rsidRPr="0001655C">
          <w:rPr>
            <w:szCs w:val="20"/>
          </w:rPr>
          <w:t xml:space="preserve">or lower </w:t>
        </w:r>
      </w:ins>
      <w:ins w:id="971" w:author="Joint Sponsors" w:date="2023-10-26T13:38:00Z">
        <w:r w:rsidRPr="0001655C">
          <w:rPr>
            <w:szCs w:val="20"/>
          </w:rPr>
          <w:t xml:space="preserve">in the SCED pricing run than its Base Point </w:t>
        </w:r>
        <w:del w:id="972" w:author="Joint Sponsors 110424" w:date="2024-10-25T19:53:00Z">
          <w:r w:rsidRPr="0001655C" w:rsidDel="00AE5F9D">
            <w:rPr>
              <w:szCs w:val="20"/>
            </w:rPr>
            <w:delText xml:space="preserve">and </w:delText>
          </w:r>
        </w:del>
      </w:ins>
      <w:ins w:id="973" w:author="Joint Sponsors" w:date="2023-10-26T13:39:00Z">
        <w:del w:id="974" w:author="Joint Sponsors 110424" w:date="2024-10-25T19:53:00Z">
          <w:r w:rsidRPr="0001655C" w:rsidDel="00AE5F9D">
            <w:rPr>
              <w:szCs w:val="20"/>
            </w:rPr>
            <w:delText xml:space="preserve">the RTRDPA at the Resource Node is positive </w:delText>
          </w:r>
        </w:del>
      </w:ins>
      <w:ins w:id="975" w:author="Joint Sponsors" w:date="2023-10-26T14:05:00Z">
        <w:r w:rsidRPr="0001655C">
          <w:rPr>
            <w:szCs w:val="20"/>
          </w:rPr>
          <w:t xml:space="preserve">for the 15-minute Settlement Interval </w:t>
        </w:r>
      </w:ins>
      <w:ins w:id="976" w:author="Joint Sponsors" w:date="2023-10-26T13:39:00Z">
        <w:r w:rsidRPr="0001655C">
          <w:rPr>
            <w:szCs w:val="20"/>
          </w:rPr>
          <w:t xml:space="preserve">is equal to </w:t>
        </w:r>
      </w:ins>
      <w:ins w:id="977" w:author="Joint Sponsors" w:date="2023-10-26T13:40:00Z">
        <w:r w:rsidRPr="0001655C">
          <w:rPr>
            <w:szCs w:val="20"/>
          </w:rPr>
          <w:t>the greater of</w:t>
        </w:r>
      </w:ins>
      <w:ins w:id="978" w:author="Joint Sponsors" w:date="2023-10-26T13:48:00Z">
        <w:r w:rsidRPr="0001655C">
          <w:rPr>
            <w:szCs w:val="20"/>
          </w:rPr>
          <w:t xml:space="preserve"> (i)</w:t>
        </w:r>
      </w:ins>
      <w:ins w:id="979" w:author="Joint Sponsors" w:date="2023-10-26T13:40:00Z">
        <w:r w:rsidRPr="0001655C">
          <w:rPr>
            <w:szCs w:val="20"/>
          </w:rPr>
          <w:t xml:space="preserve"> 0 or </w:t>
        </w:r>
      </w:ins>
      <w:ins w:id="980" w:author="Joint Sponsors" w:date="2023-10-26T13:49:00Z">
        <w:r w:rsidRPr="0001655C">
          <w:rPr>
            <w:szCs w:val="20"/>
          </w:rPr>
          <w:t xml:space="preserve">(ii) </w:t>
        </w:r>
      </w:ins>
      <w:ins w:id="981" w:author="Joint Sponsors" w:date="2023-11-14T07:37:00Z">
        <w:del w:id="982" w:author="Joint Sponsors 110424" w:date="2024-10-11T15:35:00Z">
          <w:r w:rsidRPr="0001655C" w:rsidDel="003C4990">
            <w:rPr>
              <w:szCs w:val="20"/>
            </w:rPr>
            <w:delText xml:space="preserve">0.5 multiplied by </w:delText>
          </w:r>
        </w:del>
        <w:r w:rsidRPr="0001655C">
          <w:rPr>
            <w:szCs w:val="20"/>
          </w:rPr>
          <w:t xml:space="preserve">the product of </w:t>
        </w:r>
      </w:ins>
      <w:ins w:id="983" w:author="Joint Sponsors" w:date="2023-10-26T13:49:00Z">
        <w:r w:rsidRPr="0001655C">
          <w:rPr>
            <w:szCs w:val="20"/>
          </w:rPr>
          <w:t xml:space="preserve">(a) </w:t>
        </w:r>
      </w:ins>
      <w:ins w:id="984" w:author="ERCOT 012825" w:date="2025-01-07T15:51:00Z">
        <w:r w:rsidRPr="0001655C">
          <w:rPr>
            <w:szCs w:val="20"/>
          </w:rPr>
          <w:t xml:space="preserve">Locational </w:t>
        </w:r>
      </w:ins>
      <w:ins w:id="985" w:author="Joint Sponsors 110424" w:date="2024-10-11T15:50:00Z">
        <w:r w:rsidRPr="0001655C">
          <w:rPr>
            <w:szCs w:val="20"/>
          </w:rPr>
          <w:t>Real-Time Reliability Deployment Price for Energy</w:t>
        </w:r>
      </w:ins>
      <w:ins w:id="986" w:author="Joint Sponsors" w:date="2023-11-14T07:38:00Z">
        <w:del w:id="987" w:author="Joint Sponsors 110424" w:date="2024-10-11T15:50:00Z">
          <w:r w:rsidRPr="0001655C" w:rsidDel="00842523">
            <w:rPr>
              <w:szCs w:val="20"/>
            </w:rPr>
            <w:delText xml:space="preserve">the difference of its SCED pricing run </w:delText>
          </w:r>
        </w:del>
      </w:ins>
      <w:ins w:id="988" w:author="Joint Sponsors" w:date="2023-11-14T07:39:00Z">
        <w:del w:id="989" w:author="Joint Sponsors 110424" w:date="2024-10-11T15:50:00Z">
          <w:r w:rsidRPr="0001655C" w:rsidDel="00842523">
            <w:rPr>
              <w:szCs w:val="20"/>
            </w:rPr>
            <w:delText>price</w:delText>
          </w:r>
        </w:del>
      </w:ins>
      <w:ins w:id="990" w:author="Joint Sponsors" w:date="2023-11-14T07:38:00Z">
        <w:del w:id="991" w:author="Joint Sponsors 110424" w:date="2024-10-11T15:50:00Z">
          <w:r w:rsidRPr="0001655C" w:rsidDel="00842523">
            <w:rPr>
              <w:szCs w:val="20"/>
            </w:rPr>
            <w:delText xml:space="preserve"> and its </w:delText>
          </w:r>
        </w:del>
      </w:ins>
      <w:ins w:id="992" w:author="Joint Sponsors" w:date="2023-11-14T07:39:00Z">
        <w:del w:id="993" w:author="Joint Sponsors 110424" w:date="2024-10-11T15:50:00Z">
          <w:r w:rsidRPr="0001655C" w:rsidDel="00842523">
            <w:rPr>
              <w:szCs w:val="20"/>
            </w:rPr>
            <w:delText xml:space="preserve">SCED dispatch run </w:delText>
          </w:r>
        </w:del>
      </w:ins>
      <w:ins w:id="994" w:author="Joint Sponsors" w:date="2023-11-14T07:40:00Z">
        <w:del w:id="995" w:author="Joint Sponsors 110424" w:date="2024-10-11T15:50:00Z">
          <w:r w:rsidRPr="0001655C" w:rsidDel="00842523">
            <w:rPr>
              <w:szCs w:val="20"/>
            </w:rPr>
            <w:delText>price</w:delText>
          </w:r>
        </w:del>
        <w:r w:rsidRPr="0001655C">
          <w:rPr>
            <w:szCs w:val="20"/>
          </w:rPr>
          <w:t xml:space="preserve"> and</w:t>
        </w:r>
      </w:ins>
      <w:ins w:id="996" w:author="Joint Sponsors" w:date="2023-10-26T14:06:00Z">
        <w:r w:rsidRPr="0001655C">
          <w:rPr>
            <w:szCs w:val="20"/>
          </w:rPr>
          <w:t xml:space="preserve"> </w:t>
        </w:r>
      </w:ins>
      <w:ins w:id="997" w:author="Joint Sponsors" w:date="2023-10-26T14:08:00Z">
        <w:r w:rsidRPr="0001655C">
          <w:rPr>
            <w:szCs w:val="20"/>
          </w:rPr>
          <w:t xml:space="preserve">(b) </w:t>
        </w:r>
      </w:ins>
      <w:ins w:id="998" w:author="Joint Sponsors" w:date="2023-10-26T14:06:00Z">
        <w:r w:rsidRPr="0001655C">
          <w:rPr>
            <w:szCs w:val="20"/>
          </w:rPr>
          <w:t xml:space="preserve">the difference of its SCED pricing run dispatch level and its </w:t>
        </w:r>
        <w:del w:id="999" w:author="Joint Sponsors 110424" w:date="2024-10-26T07:24:00Z">
          <w:r w:rsidRPr="0001655C" w:rsidDel="007D7885">
            <w:rPr>
              <w:szCs w:val="20"/>
            </w:rPr>
            <w:delText>Real-Time Metered Generation</w:delText>
          </w:r>
        </w:del>
      </w:ins>
      <w:ins w:id="1000" w:author="Joint Sponsors 110424" w:date="2024-10-26T07:24:00Z">
        <w:r w:rsidRPr="0001655C">
          <w:rPr>
            <w:szCs w:val="20"/>
          </w:rPr>
          <w:t>t</w:t>
        </w:r>
      </w:ins>
      <w:ins w:id="1001" w:author="Joint Sponsors 110424" w:date="2024-10-26T07:26:00Z">
        <w:r w:rsidRPr="0001655C">
          <w:rPr>
            <w:szCs w:val="20"/>
          </w:rPr>
          <w:t>ime</w:t>
        </w:r>
      </w:ins>
      <w:ins w:id="1002" w:author="ERCOT 012825" w:date="2025-01-08T17:47:00Z">
        <w:r w:rsidRPr="0001655C">
          <w:rPr>
            <w:szCs w:val="20"/>
          </w:rPr>
          <w:t>-</w:t>
        </w:r>
      </w:ins>
      <w:ins w:id="1003" w:author="Joint Sponsors 110424" w:date="2024-10-26T07:26:00Z">
        <w:del w:id="1004" w:author="ERCOT 012825" w:date="2025-01-08T17:47:00Z">
          <w:r w:rsidRPr="0001655C" w:rsidDel="0008343A">
            <w:rPr>
              <w:szCs w:val="20"/>
            </w:rPr>
            <w:delText xml:space="preserve"> </w:delText>
          </w:r>
        </w:del>
        <w:r w:rsidRPr="0001655C">
          <w:rPr>
            <w:szCs w:val="20"/>
          </w:rPr>
          <w:t>weighted telemetered generation or co</w:t>
        </w:r>
      </w:ins>
      <w:ins w:id="1005" w:author="Joint Sponsors 110424" w:date="2024-10-26T07:27:00Z">
        <w:r w:rsidRPr="0001655C">
          <w:rPr>
            <w:szCs w:val="20"/>
          </w:rPr>
          <w:t>nsumption</w:t>
        </w:r>
      </w:ins>
      <w:ins w:id="1006" w:author="Joint Sponsors" w:date="2023-10-26T14:12:00Z">
        <w:r w:rsidRPr="0001655C">
          <w:rPr>
            <w:szCs w:val="20"/>
          </w:rPr>
          <w:t>.</w:t>
        </w:r>
      </w:ins>
    </w:p>
    <w:p w14:paraId="674F760B" w14:textId="77777777" w:rsidR="0001655C" w:rsidRPr="0001655C" w:rsidRDefault="0001655C" w:rsidP="0001655C">
      <w:pPr>
        <w:spacing w:after="240"/>
        <w:ind w:left="720" w:hanging="720"/>
        <w:rPr>
          <w:ins w:id="1007" w:author="Joint Sponsors 110424" w:date="2024-10-26T07:27:00Z"/>
          <w:szCs w:val="20"/>
        </w:rPr>
      </w:pPr>
      <w:ins w:id="1008" w:author="Joint Sponsors 110424" w:date="2024-10-26T07:27:00Z">
        <w:r w:rsidRPr="0001655C">
          <w:rPr>
            <w:szCs w:val="20"/>
          </w:rPr>
          <w:t>(4)</w:t>
        </w:r>
        <w:r w:rsidRPr="0001655C">
          <w:rPr>
            <w:szCs w:val="20"/>
          </w:rPr>
          <w:tab/>
          <w:t xml:space="preserve">The Reliability Deployment Indifference Payment for a Controllable Load Resource that is dispatched higher or lower in the SCED pricing run than its Base Point for the 15-minute Settlement Interval is equal to the greater of (i) 0 or (ii) the product of (a) </w:t>
        </w:r>
      </w:ins>
      <w:ins w:id="1009" w:author="ERCOT 012825" w:date="2025-01-07T13:01:00Z">
        <w:r w:rsidRPr="0001655C">
          <w:rPr>
            <w:szCs w:val="20"/>
          </w:rPr>
          <w:t xml:space="preserve">Locational </w:t>
        </w:r>
      </w:ins>
      <w:ins w:id="1010" w:author="Joint Sponsors 110424" w:date="2024-10-26T07:27:00Z">
        <w:r w:rsidRPr="0001655C">
          <w:rPr>
            <w:szCs w:val="20"/>
          </w:rPr>
          <w:t xml:space="preserve">Real-Time Reliability Deployment Price for Energy and (b) the difference of its </w:t>
        </w:r>
      </w:ins>
      <w:ins w:id="1011" w:author="Joint Sponsors 110424" w:date="2024-10-26T07:28:00Z">
        <w:r w:rsidRPr="0001655C">
          <w:rPr>
            <w:szCs w:val="20"/>
          </w:rPr>
          <w:t xml:space="preserve">average telemetered power consumption and its </w:t>
        </w:r>
      </w:ins>
      <w:ins w:id="1012" w:author="Joint Sponsors 110424" w:date="2024-10-26T07:27:00Z">
        <w:r w:rsidRPr="0001655C">
          <w:rPr>
            <w:szCs w:val="20"/>
          </w:rPr>
          <w:t>SCED pricing run dispatch level.</w:t>
        </w:r>
      </w:ins>
    </w:p>
    <w:p w14:paraId="6E707B6E" w14:textId="77777777" w:rsidR="0001655C" w:rsidRPr="0001655C" w:rsidDel="004F1332" w:rsidRDefault="0001655C" w:rsidP="0001655C">
      <w:pPr>
        <w:spacing w:after="240"/>
        <w:ind w:left="720" w:hanging="720"/>
        <w:rPr>
          <w:ins w:id="1013" w:author="Joint Sponsors" w:date="2023-10-26T14:38:00Z"/>
          <w:del w:id="1014" w:author="Joint Sponsors 110424" w:date="2024-10-11T15:52:00Z"/>
          <w:szCs w:val="20"/>
        </w:rPr>
      </w:pPr>
      <w:ins w:id="1015" w:author="Joint Sponsors" w:date="2023-10-26T13:44:00Z">
        <w:del w:id="1016" w:author="Joint Sponsors 110424" w:date="2024-10-11T15:52:00Z">
          <w:r w:rsidRPr="0001655C" w:rsidDel="004F1332">
            <w:rPr>
              <w:szCs w:val="20"/>
            </w:rPr>
            <w:delText>(</w:delText>
          </w:r>
        </w:del>
      </w:ins>
      <w:ins w:id="1017" w:author="Joint Sponsors" w:date="2023-10-26T14:04:00Z">
        <w:del w:id="1018" w:author="Joint Sponsors 110424" w:date="2024-10-11T15:52:00Z">
          <w:r w:rsidRPr="0001655C" w:rsidDel="004F1332">
            <w:rPr>
              <w:szCs w:val="20"/>
            </w:rPr>
            <w:delText>4</w:delText>
          </w:r>
        </w:del>
      </w:ins>
      <w:ins w:id="1019" w:author="Joint Sponsors" w:date="2023-10-26T13:44:00Z">
        <w:del w:id="1020" w:author="Joint Sponsors 110424" w:date="2024-10-11T15:52:00Z">
          <w:r w:rsidRPr="0001655C" w:rsidDel="004F1332">
            <w:rPr>
              <w:szCs w:val="20"/>
            </w:rPr>
            <w:delText>)</w:delText>
          </w:r>
          <w:r w:rsidRPr="0001655C" w:rsidDel="004F1332">
            <w:rPr>
              <w:szCs w:val="20"/>
            </w:rPr>
            <w:tab/>
          </w:r>
        </w:del>
      </w:ins>
      <w:ins w:id="1021" w:author="Joint Sponsors" w:date="2023-10-26T14:09:00Z">
        <w:del w:id="1022" w:author="Joint Sponsors 110424" w:date="2024-10-11T15:52:00Z">
          <w:r w:rsidRPr="0001655C" w:rsidDel="004F1332">
            <w:rPr>
              <w:szCs w:val="20"/>
            </w:rPr>
            <w:delText xml:space="preserve">The Reliability Deployment Indifference Payment for a Resource that is dispatched lower in the SCED pricing run than its Base Point and the RTRDPA at the Resource Node is negative for the 15-minute Settlement Interval is equal to the greater of (i) 0 or </w:delText>
          </w:r>
        </w:del>
      </w:ins>
      <w:ins w:id="1023" w:author="Joint Sponsors" w:date="2023-11-14T07:40:00Z">
        <w:del w:id="1024" w:author="Joint Sponsors 110424" w:date="2024-10-11T15:52:00Z">
          <w:r w:rsidRPr="0001655C" w:rsidDel="004F1332">
            <w:rPr>
              <w:szCs w:val="20"/>
            </w:rPr>
            <w:delText>(ii) 0.5 multiplied by the product of (a) the difference of its SCED pricing run price and its SCED dispatch run price and (b) the difference of its SCED pricing run dispatch level and its Real-Time Metered Generation.</w:delText>
          </w:r>
        </w:del>
      </w:ins>
    </w:p>
    <w:p w14:paraId="6C3C1954" w14:textId="77777777" w:rsidR="0001655C" w:rsidRPr="0001655C" w:rsidRDefault="0001655C" w:rsidP="0001655C">
      <w:pPr>
        <w:spacing w:after="240"/>
        <w:ind w:left="720" w:hanging="720"/>
        <w:rPr>
          <w:ins w:id="1025" w:author="Joint Sponsors" w:date="2023-10-26T14:40:00Z"/>
          <w:szCs w:val="20"/>
        </w:rPr>
      </w:pPr>
      <w:ins w:id="1026" w:author="Joint Sponsors" w:date="2023-10-26T14:39:00Z">
        <w:r w:rsidRPr="0001655C">
          <w:rPr>
            <w:szCs w:val="20"/>
          </w:rPr>
          <w:t>(5)</w:t>
        </w:r>
        <w:r w:rsidRPr="0001655C">
          <w:rPr>
            <w:szCs w:val="20"/>
          </w:rPr>
          <w:tab/>
          <w:t>The total Reliability Deployment Indifference Payment to a QSE</w:t>
        </w:r>
        <w:del w:id="1027" w:author="ERCOT 012825" w:date="2025-01-07T13:04:00Z">
          <w:r w:rsidRPr="0001655C" w:rsidDel="00F91692">
            <w:rPr>
              <w:szCs w:val="20"/>
            </w:rPr>
            <w:delText xml:space="preserve"> </w:delText>
          </w:r>
        </w:del>
      </w:ins>
      <w:ins w:id="1028" w:author="Joint Sponsors 110424" w:date="2024-10-25T19:50:00Z">
        <w:del w:id="1029" w:author="ERCOT 012825" w:date="2025-01-07T13:04:00Z">
          <w:r w:rsidRPr="0001655C" w:rsidDel="00F91692">
            <w:rPr>
              <w:i/>
              <w:iCs/>
              <w:szCs w:val="20"/>
            </w:rPr>
            <w:delText>q</w:delText>
          </w:r>
        </w:del>
        <w:r w:rsidRPr="0001655C">
          <w:rPr>
            <w:szCs w:val="20"/>
          </w:rPr>
          <w:t xml:space="preserve"> </w:t>
        </w:r>
      </w:ins>
      <w:ins w:id="1030" w:author="Joint Sponsors" w:date="2023-10-26T14:39:00Z">
        <w:r w:rsidRPr="0001655C">
          <w:rPr>
            <w:szCs w:val="20"/>
          </w:rPr>
          <w:t xml:space="preserve">for a given 15-minute Settlement Interval </w:t>
        </w:r>
      </w:ins>
      <w:ins w:id="1031" w:author="Joint Sponsors" w:date="2023-10-26T14:40:00Z">
        <w:r w:rsidRPr="0001655C">
          <w:rPr>
            <w:szCs w:val="20"/>
          </w:rPr>
          <w:t>is calculated as follows:</w:t>
        </w:r>
      </w:ins>
    </w:p>
    <w:p w14:paraId="58A49AC8" w14:textId="77777777" w:rsidR="0001655C" w:rsidRPr="0001655C" w:rsidRDefault="0001655C" w:rsidP="0001655C">
      <w:pPr>
        <w:tabs>
          <w:tab w:val="left" w:pos="2340"/>
          <w:tab w:val="left" w:pos="3420"/>
        </w:tabs>
        <w:spacing w:after="240"/>
        <w:ind w:left="3420" w:hanging="2700"/>
        <w:rPr>
          <w:ins w:id="1032" w:author="Joint Sponsors" w:date="2023-10-26T14:40:00Z"/>
          <w:b/>
          <w:bCs/>
        </w:rPr>
      </w:pPr>
      <w:ins w:id="1033" w:author="Joint Sponsors" w:date="2023-10-26T14:40:00Z">
        <w:r w:rsidRPr="0001655C">
          <w:lastRenderedPageBreak/>
          <w:t xml:space="preserve">RDIAMT </w:t>
        </w:r>
        <w:r w:rsidRPr="0001655C">
          <w:rPr>
            <w:i/>
            <w:vertAlign w:val="subscript"/>
          </w:rPr>
          <w:t>q</w:t>
        </w:r>
      </w:ins>
      <w:ins w:id="1034" w:author="Joint Sponsors" w:date="2023-10-26T15:35:00Z">
        <w:r w:rsidRPr="0001655C">
          <w:tab/>
          <w:t>=</w:t>
        </w:r>
      </w:ins>
      <w:ins w:id="1035" w:author="Joint Sponsors" w:date="2023-10-26T14:40:00Z">
        <w:r w:rsidRPr="0001655C">
          <w:tab/>
        </w:r>
        <w:del w:id="1036" w:author="Joint Sponsors 110424" w:date="2024-10-25T19:48:00Z">
          <w:r w:rsidRPr="0001655C" w:rsidDel="00AE5F9D">
            <w:delText>(-1) *</w:delText>
          </w:r>
        </w:del>
        <w:r w:rsidRPr="0001655C">
          <w:t xml:space="preserve"> </w:t>
        </w:r>
      </w:ins>
      <w:ins w:id="1037" w:author="Joint Sponsors 110424" w:date="2024-10-25T19:48:00Z">
        <w:r w:rsidRPr="0001655C">
          <w:rPr>
            <w:position w:val="-18"/>
          </w:rPr>
          <w:object w:dxaOrig="225" w:dyaOrig="420" w14:anchorId="149F3A27">
            <v:shape id="_x0000_i1219" type="#_x0000_t75" style="width:13.2pt;height:21pt" o:ole="">
              <v:imagedata r:id="rId248" o:title=""/>
            </v:shape>
            <o:OLEObject Type="Embed" ProgID="Equation.3" ShapeID="_x0000_i1219" DrawAspect="Content" ObjectID="_1808977626" r:id="rId249"/>
          </w:object>
        </w:r>
      </w:ins>
      <w:ins w:id="1038" w:author="Joint Sponsors 110424" w:date="2024-10-25T19:48:00Z">
        <w:r w:rsidRPr="0001655C">
          <w:t xml:space="preserve"> </w:t>
        </w:r>
      </w:ins>
      <w:ins w:id="1039" w:author="ERCOT 012825" w:date="2025-01-07T13:08:00Z">
        <w:r w:rsidRPr="0001655C">
          <w:rPr>
            <w:b/>
            <w:noProof/>
            <w:position w:val="-30"/>
          </w:rPr>
          <w:drawing>
            <wp:inline distT="0" distB="0" distL="0" distR="0" wp14:anchorId="5195AEA7" wp14:editId="765A1741">
              <wp:extent cx="183675" cy="286247"/>
              <wp:effectExtent l="0" t="0" r="0" b="0"/>
              <wp:docPr id="1179477320" name="Picture 1179477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183675" cy="286247"/>
                      </a:xfrm>
                      <a:prstGeom prst="rect">
                        <a:avLst/>
                      </a:prstGeom>
                      <a:noFill/>
                      <a:ln>
                        <a:noFill/>
                      </a:ln>
                    </pic:spPr>
                  </pic:pic>
                </a:graphicData>
              </a:graphic>
            </wp:inline>
          </w:drawing>
        </w:r>
        <w:r w:rsidRPr="0001655C">
          <w:t xml:space="preserve"> </w:t>
        </w:r>
      </w:ins>
      <w:ins w:id="1040" w:author="Joint Sponsors" w:date="2023-10-26T14:40:00Z">
        <w:r w:rsidRPr="0001655C">
          <w:t>[RDI</w:t>
        </w:r>
      </w:ins>
      <w:ins w:id="1041" w:author="Joint Sponsors 110424" w:date="2024-10-25T19:47:00Z">
        <w:r w:rsidRPr="0001655C">
          <w:t>G</w:t>
        </w:r>
      </w:ins>
      <w:ins w:id="1042" w:author="Joint Sponsors" w:date="2023-10-26T14:50:00Z">
        <w:del w:id="1043" w:author="Joint Sponsors 110424" w:date="2024-10-25T19:47:00Z">
          <w:r w:rsidRPr="0001655C" w:rsidDel="00AE5F9D">
            <w:delText>H</w:delText>
          </w:r>
        </w:del>
      </w:ins>
      <w:ins w:id="1044" w:author="Joint Sponsors" w:date="2023-10-26T14:40:00Z">
        <w:r w:rsidRPr="0001655C">
          <w:t>A</w:t>
        </w:r>
      </w:ins>
      <w:ins w:id="1045" w:author="Joint Sponsors" w:date="2023-10-26T14:48:00Z">
        <w:r w:rsidRPr="0001655C">
          <w:rPr>
            <w:i/>
            <w:vertAlign w:val="subscript"/>
          </w:rPr>
          <w:t xml:space="preserve"> </w:t>
        </w:r>
        <w:proofErr w:type="spellStart"/>
        <w:r w:rsidRPr="0001655C">
          <w:rPr>
            <w:i/>
            <w:vertAlign w:val="subscript"/>
          </w:rPr>
          <w:t>q</w:t>
        </w:r>
      </w:ins>
      <w:ins w:id="1046" w:author="Joint Sponsors 110424" w:date="2024-10-25T19:48:00Z">
        <w:r w:rsidRPr="0001655C">
          <w:rPr>
            <w:i/>
            <w:vertAlign w:val="subscript"/>
          </w:rPr>
          <w:t>,r</w:t>
        </w:r>
      </w:ins>
      <w:ins w:id="1047" w:author="Joint Sponsors 110424" w:date="2024-10-28T09:16:00Z">
        <w:r w:rsidRPr="0001655C">
          <w:rPr>
            <w:i/>
            <w:vertAlign w:val="subscript"/>
          </w:rPr>
          <w:t>,p</w:t>
        </w:r>
      </w:ins>
      <w:proofErr w:type="spellEnd"/>
      <w:ins w:id="1048" w:author="Joint Sponsors" w:date="2023-10-26T14:40:00Z">
        <w:r w:rsidRPr="0001655C">
          <w:t xml:space="preserve"> </w:t>
        </w:r>
      </w:ins>
      <w:ins w:id="1049" w:author="Joint Sponsors" w:date="2023-10-26T14:48:00Z">
        <w:r w:rsidRPr="0001655C">
          <w:t>+</w:t>
        </w:r>
      </w:ins>
      <w:ins w:id="1050" w:author="Joint Sponsors" w:date="2023-10-26T14:40:00Z">
        <w:r w:rsidRPr="0001655C">
          <w:t xml:space="preserve"> </w:t>
        </w:r>
      </w:ins>
      <w:ins w:id="1051" w:author="Joint Sponsors" w:date="2023-10-26T14:48:00Z">
        <w:r w:rsidRPr="0001655C">
          <w:t>RDI</w:t>
        </w:r>
      </w:ins>
      <w:ins w:id="1052" w:author="Joint Sponsors" w:date="2023-10-26T14:50:00Z">
        <w:r w:rsidRPr="0001655C">
          <w:t>L</w:t>
        </w:r>
      </w:ins>
      <w:ins w:id="1053" w:author="Joint Sponsors" w:date="2023-10-26T14:48:00Z">
        <w:r w:rsidRPr="0001655C">
          <w:t>A</w:t>
        </w:r>
      </w:ins>
      <w:ins w:id="1054" w:author="Joint Sponsors" w:date="2023-10-26T14:40:00Z">
        <w:r w:rsidRPr="0001655C">
          <w:t xml:space="preserve"> </w:t>
        </w:r>
        <w:proofErr w:type="spellStart"/>
        <w:r w:rsidRPr="0001655C">
          <w:rPr>
            <w:i/>
            <w:vertAlign w:val="subscript"/>
          </w:rPr>
          <w:t>q</w:t>
        </w:r>
      </w:ins>
      <w:ins w:id="1055" w:author="Joint Sponsors 110424" w:date="2024-10-25T19:49:00Z">
        <w:r w:rsidRPr="0001655C">
          <w:rPr>
            <w:i/>
            <w:vertAlign w:val="subscript"/>
          </w:rPr>
          <w:t>,r</w:t>
        </w:r>
      </w:ins>
      <w:ins w:id="1056" w:author="Joint Sponsors 110424" w:date="2024-10-28T09:16:00Z">
        <w:r w:rsidRPr="0001655C">
          <w:rPr>
            <w:i/>
            <w:vertAlign w:val="subscript"/>
          </w:rPr>
          <w:t>,p</w:t>
        </w:r>
      </w:ins>
      <w:proofErr w:type="spellEnd"/>
      <w:ins w:id="1057" w:author="Joint Sponsors" w:date="2023-10-26T14:40:00Z">
        <w:r w:rsidRPr="0001655C">
          <w:t>]</w:t>
        </w:r>
      </w:ins>
    </w:p>
    <w:p w14:paraId="3DD2E0D2" w14:textId="77777777" w:rsidR="0001655C" w:rsidRPr="0001655C" w:rsidRDefault="0001655C" w:rsidP="0001655C">
      <w:pPr>
        <w:spacing w:after="240"/>
        <w:rPr>
          <w:ins w:id="1058" w:author="Joint Sponsors" w:date="2023-10-26T14:40:00Z"/>
          <w:iCs/>
          <w:szCs w:val="20"/>
        </w:rPr>
      </w:pPr>
      <w:ins w:id="1059" w:author="Joint Sponsors" w:date="2023-10-26T14:40:00Z">
        <w:r w:rsidRPr="0001655C">
          <w:rPr>
            <w:iCs/>
            <w:szCs w:val="20"/>
          </w:rPr>
          <w:t>Where:</w:t>
        </w:r>
      </w:ins>
    </w:p>
    <w:p w14:paraId="5E079CEC" w14:textId="77777777" w:rsidR="0001655C" w:rsidRPr="0001655C" w:rsidRDefault="0001655C" w:rsidP="0001655C">
      <w:pPr>
        <w:spacing w:after="240"/>
        <w:ind w:leftChars="300" w:left="720" w:firstLine="1"/>
        <w:rPr>
          <w:ins w:id="1060" w:author="Joint Sponsors" w:date="2023-10-26T14:51:00Z"/>
          <w:szCs w:val="20"/>
        </w:rPr>
      </w:pPr>
      <w:ins w:id="1061" w:author="Joint Sponsors" w:date="2023-10-26T14:52:00Z">
        <w:r w:rsidRPr="0001655C">
          <w:rPr>
            <w:szCs w:val="20"/>
          </w:rPr>
          <w:t xml:space="preserve">For </w:t>
        </w:r>
      </w:ins>
      <w:ins w:id="1062" w:author="Joint Sponsors" w:date="2023-10-26T14:51:00Z">
        <w:r w:rsidRPr="0001655C">
          <w:rPr>
            <w:szCs w:val="20"/>
          </w:rPr>
          <w:t xml:space="preserve">a </w:t>
        </w:r>
      </w:ins>
      <w:ins w:id="1063" w:author="Joint Sponsors 110424" w:date="2024-10-25T19:49:00Z">
        <w:r w:rsidRPr="0001655C">
          <w:rPr>
            <w:szCs w:val="20"/>
          </w:rPr>
          <w:t xml:space="preserve">Generation </w:t>
        </w:r>
      </w:ins>
      <w:ins w:id="1064" w:author="Joint Sponsors" w:date="2023-10-26T14:51:00Z">
        <w:r w:rsidRPr="0001655C">
          <w:rPr>
            <w:szCs w:val="20"/>
          </w:rPr>
          <w:t xml:space="preserve">Resource </w:t>
        </w:r>
      </w:ins>
      <w:ins w:id="1065" w:author="Joint Sponsors 110424" w:date="2024-10-25T19:49:00Z">
        <w:r w:rsidRPr="0001655C">
          <w:rPr>
            <w:szCs w:val="20"/>
          </w:rPr>
          <w:t xml:space="preserve">or </w:t>
        </w:r>
      </w:ins>
      <w:ins w:id="1066" w:author="Joint Sponsors 110424" w:date="2024-10-25T19:50:00Z">
        <w:r w:rsidRPr="0001655C">
          <w:rPr>
            <w:szCs w:val="20"/>
          </w:rPr>
          <w:t>an Energy Storage Resource</w:t>
        </w:r>
      </w:ins>
      <w:ins w:id="1067" w:author="Joint Sponsors" w:date="2023-10-26T14:51:00Z">
        <w:del w:id="1068" w:author="Joint Sponsors 110424" w:date="2024-10-25T21:51:00Z">
          <w:r w:rsidRPr="0001655C" w:rsidDel="0069132C">
            <w:rPr>
              <w:szCs w:val="20"/>
            </w:rPr>
            <w:delText>that is dispatched higher in the SCED pricing run than its Base Point and the RTRDPA at the Resource Node is positive for the 15-minute Settlement Interval</w:delText>
          </w:r>
        </w:del>
      </w:ins>
      <w:ins w:id="1069" w:author="Joint Sponsors" w:date="2023-10-26T14:52:00Z">
        <w:r w:rsidRPr="0001655C">
          <w:rPr>
            <w:szCs w:val="20"/>
          </w:rPr>
          <w:t>:</w:t>
        </w:r>
      </w:ins>
    </w:p>
    <w:p w14:paraId="651BF242" w14:textId="77777777" w:rsidR="0001655C" w:rsidRPr="0001655C" w:rsidRDefault="0001655C" w:rsidP="0001655C">
      <w:pPr>
        <w:tabs>
          <w:tab w:val="left" w:pos="2340"/>
          <w:tab w:val="left" w:pos="3420"/>
        </w:tabs>
        <w:spacing w:after="240"/>
        <w:ind w:left="3420" w:hanging="2700"/>
        <w:rPr>
          <w:ins w:id="1070" w:author="Joint Sponsors 110424" w:date="2024-10-25T19:46:00Z"/>
        </w:rPr>
      </w:pPr>
      <w:ins w:id="1071" w:author="Joint Sponsors" w:date="2023-10-26T14:40:00Z">
        <w:r w:rsidRPr="0001655C">
          <w:t>RDI</w:t>
        </w:r>
      </w:ins>
      <w:ins w:id="1072" w:author="Joint Sponsors 110424" w:date="2024-10-25T21:51:00Z">
        <w:r w:rsidRPr="0001655C">
          <w:t>G</w:t>
        </w:r>
      </w:ins>
      <w:ins w:id="1073" w:author="Joint Sponsors" w:date="2023-10-26T14:50:00Z">
        <w:del w:id="1074" w:author="Joint Sponsors 110424" w:date="2024-10-11T15:53:00Z">
          <w:r w:rsidRPr="0001655C" w:rsidDel="004F1332">
            <w:delText>H</w:delText>
          </w:r>
        </w:del>
      </w:ins>
      <w:ins w:id="1075" w:author="Joint Sponsors" w:date="2023-10-26T14:40:00Z">
        <w:r w:rsidRPr="0001655C">
          <w:t>A</w:t>
        </w:r>
      </w:ins>
      <w:ins w:id="1076" w:author="Joint Sponsors" w:date="2023-10-26T14:49:00Z">
        <w:r w:rsidRPr="0001655C">
          <w:rPr>
            <w:i/>
            <w:vertAlign w:val="subscript"/>
          </w:rPr>
          <w:t xml:space="preserve"> </w:t>
        </w:r>
        <w:proofErr w:type="spellStart"/>
        <w:r w:rsidRPr="0001655C">
          <w:rPr>
            <w:i/>
            <w:vertAlign w:val="subscript"/>
          </w:rPr>
          <w:t>q</w:t>
        </w:r>
      </w:ins>
      <w:ins w:id="1077" w:author="Joint Sponsors 110424" w:date="2024-10-25T21:51:00Z">
        <w:r w:rsidRPr="0001655C">
          <w:rPr>
            <w:i/>
            <w:vertAlign w:val="subscript"/>
          </w:rPr>
          <w:t>,r</w:t>
        </w:r>
      </w:ins>
      <w:ins w:id="1078" w:author="Joint Sponsors 110424" w:date="2024-10-28T09:16:00Z">
        <w:r w:rsidRPr="0001655C">
          <w:rPr>
            <w:i/>
            <w:vertAlign w:val="subscript"/>
          </w:rPr>
          <w:t>,p</w:t>
        </w:r>
      </w:ins>
      <w:proofErr w:type="spellEnd"/>
      <w:ins w:id="1079" w:author="Joint Sponsors" w:date="2023-10-26T15:38:00Z">
        <w:r w:rsidRPr="0001655C">
          <w:t xml:space="preserve"> </w:t>
        </w:r>
      </w:ins>
      <w:ins w:id="1080" w:author="ERCOT 012825" w:date="2025-01-08T17:43:00Z">
        <w:r w:rsidRPr="0001655C">
          <w:t xml:space="preserve"> </w:t>
        </w:r>
        <w:r w:rsidRPr="0001655C">
          <w:tab/>
        </w:r>
      </w:ins>
      <w:ins w:id="1081" w:author="Joint Sponsors" w:date="2023-10-26T14:40:00Z">
        <w:r w:rsidRPr="0001655C">
          <w:t>=</w:t>
        </w:r>
      </w:ins>
      <w:ins w:id="1082" w:author="Joint Sponsors" w:date="2023-10-26T15:38:00Z">
        <w:r w:rsidRPr="0001655C">
          <w:t xml:space="preserve"> </w:t>
        </w:r>
      </w:ins>
      <w:ins w:id="1083" w:author="ERCOT 012825" w:date="2025-01-08T17:43:00Z">
        <w:r w:rsidRPr="0001655C">
          <w:tab/>
        </w:r>
      </w:ins>
      <w:ins w:id="1084" w:author="Joint Sponsors 110424" w:date="2024-10-22T10:41:00Z">
        <w:r w:rsidRPr="0001655C">
          <w:t xml:space="preserve">(-1) * </w:t>
        </w:r>
      </w:ins>
      <w:ins w:id="1085" w:author="Joint Sponsors" w:date="2023-10-26T15:37:00Z">
        <w:r w:rsidRPr="0001655C">
          <w:t xml:space="preserve">Max (0, </w:t>
        </w:r>
      </w:ins>
      <w:ins w:id="1086" w:author="Joint Sponsors" w:date="2023-11-14T07:42:00Z">
        <w:del w:id="1087" w:author="Joint Sponsors 110424" w:date="2024-10-11T15:53:00Z">
          <w:r w:rsidRPr="0001655C" w:rsidDel="004F1332">
            <w:delText>0</w:delText>
          </w:r>
        </w:del>
      </w:ins>
      <w:ins w:id="1088" w:author="Joint Sponsors" w:date="2023-12-04T16:09:00Z">
        <w:del w:id="1089" w:author="Joint Sponsors 110424" w:date="2024-10-11T15:53:00Z">
          <w:r w:rsidRPr="0001655C" w:rsidDel="004F1332">
            <w:delText>.</w:delText>
          </w:r>
        </w:del>
      </w:ins>
      <w:ins w:id="1090" w:author="Joint Sponsors" w:date="2023-11-14T07:42:00Z">
        <w:del w:id="1091" w:author="Joint Sponsors 110424" w:date="2024-10-11T15:53:00Z">
          <w:r w:rsidRPr="0001655C" w:rsidDel="004F1332">
            <w:delText>5*</w:delText>
          </w:r>
        </w:del>
      </w:ins>
      <w:ins w:id="1092" w:author="Joint Sponsors" w:date="2023-10-26T15:41:00Z">
        <w:del w:id="1093" w:author="Joint Sponsors 110424" w:date="2024-10-11T15:55:00Z">
          <w:r w:rsidRPr="0001655C" w:rsidDel="004F1332">
            <w:delText>(RTSP</w:delText>
          </w:r>
        </w:del>
      </w:ins>
      <w:ins w:id="1094" w:author="Joint Sponsors" w:date="2023-11-14T07:43:00Z">
        <w:del w:id="1095" w:author="Joint Sponsors 110424" w:date="2024-10-11T15:55:00Z">
          <w:r w:rsidRPr="0001655C" w:rsidDel="004F1332">
            <w:delText>R</w:delText>
          </w:r>
        </w:del>
      </w:ins>
      <w:ins w:id="1096" w:author="Joint Sponsors" w:date="2023-10-26T15:46:00Z">
        <w:del w:id="1097" w:author="Joint Sponsors 110424" w:date="2024-10-11T15:55:00Z">
          <w:r w:rsidRPr="0001655C" w:rsidDel="004F1332">
            <w:delText>P</w:delText>
          </w:r>
        </w:del>
      </w:ins>
      <w:ins w:id="1098" w:author="Joint Sponsors" w:date="2023-10-26T15:47:00Z">
        <w:del w:id="1099" w:author="Joint Sponsors 110424" w:date="2024-10-11T15:55:00Z">
          <w:r w:rsidRPr="0001655C" w:rsidDel="004F1332">
            <w:rPr>
              <w:i/>
              <w:vertAlign w:val="subscript"/>
            </w:rPr>
            <w:delText xml:space="preserve"> p</w:delText>
          </w:r>
        </w:del>
      </w:ins>
      <w:ins w:id="1100" w:author="Joint Sponsors" w:date="2023-10-26T15:37:00Z">
        <w:del w:id="1101" w:author="Joint Sponsors 110424" w:date="2024-10-11T15:55:00Z">
          <w:r w:rsidRPr="0001655C" w:rsidDel="004F1332">
            <w:delText xml:space="preserve"> </w:delText>
          </w:r>
        </w:del>
      </w:ins>
      <w:ins w:id="1102" w:author="Joint Sponsors" w:date="2023-10-26T15:41:00Z">
        <w:del w:id="1103" w:author="Joint Sponsors 110424" w:date="2024-10-11T15:55:00Z">
          <w:r w:rsidRPr="0001655C" w:rsidDel="004F1332">
            <w:delText>–</w:delText>
          </w:r>
        </w:del>
      </w:ins>
      <w:ins w:id="1104" w:author="Joint Sponsors" w:date="2023-10-26T15:37:00Z">
        <w:r w:rsidRPr="0001655C">
          <w:t xml:space="preserve"> </w:t>
        </w:r>
      </w:ins>
      <w:ins w:id="1105" w:author="ERCOT 012825" w:date="2024-12-04T18:24:00Z">
        <w:r w:rsidRPr="0001655C">
          <w:t>L</w:t>
        </w:r>
      </w:ins>
      <w:ins w:id="1106" w:author="Joint Sponsors" w:date="2023-11-14T07:43:00Z">
        <w:r w:rsidRPr="0001655C">
          <w:t>RT</w:t>
        </w:r>
      </w:ins>
      <w:ins w:id="1107" w:author="Joint Sponsors 110424" w:date="2024-10-11T15:56:00Z">
        <w:r w:rsidRPr="0001655C">
          <w:t>R</w:t>
        </w:r>
      </w:ins>
      <w:ins w:id="1108" w:author="Joint Sponsors" w:date="2023-11-14T07:43:00Z">
        <w:del w:id="1109" w:author="Joint Sponsors 110424" w:date="2024-10-11T15:55:00Z">
          <w:r w:rsidRPr="0001655C" w:rsidDel="004F1332">
            <w:delText>S</w:delText>
          </w:r>
        </w:del>
        <w:r w:rsidRPr="0001655C">
          <w:t>D</w:t>
        </w:r>
        <w:del w:id="1110" w:author="Joint Sponsors 110424" w:date="2024-10-11T15:56:00Z">
          <w:r w:rsidRPr="0001655C" w:rsidDel="004F1332">
            <w:delText>R</w:delText>
          </w:r>
        </w:del>
        <w:r w:rsidRPr="0001655C">
          <w:t>P</w:t>
        </w:r>
      </w:ins>
      <w:ins w:id="1111" w:author="ERCOT 012825" w:date="2025-01-07T14:57:00Z">
        <w:r w:rsidRPr="0001655C">
          <w:t xml:space="preserve"> </w:t>
        </w:r>
      </w:ins>
      <w:ins w:id="1112" w:author="Joint Sponsors" w:date="2023-10-26T15:37:00Z">
        <w:r w:rsidRPr="0001655C">
          <w:rPr>
            <w:i/>
            <w:vertAlign w:val="subscript"/>
          </w:rPr>
          <w:t>p</w:t>
        </w:r>
      </w:ins>
      <w:ins w:id="1113" w:author="Joint Sponsors" w:date="2023-10-26T15:48:00Z">
        <w:del w:id="1114" w:author="Joint Sponsors 110424" w:date="2024-10-11T15:56:00Z">
          <w:r w:rsidRPr="0001655C" w:rsidDel="004F1332">
            <w:delText>)</w:delText>
          </w:r>
        </w:del>
        <w:r w:rsidRPr="0001655C">
          <w:t>*</w:t>
        </w:r>
      </w:ins>
      <w:ins w:id="1115" w:author="ERCOT 012825" w:date="2025-01-07T14:59:00Z">
        <w:r w:rsidRPr="0001655C">
          <w:t xml:space="preserve"> </w:t>
        </w:r>
      </w:ins>
      <w:ins w:id="1116" w:author="Joint Sponsors" w:date="2023-10-26T15:50:00Z">
        <w:r w:rsidRPr="0001655C">
          <w:t>(</w:t>
        </w:r>
      </w:ins>
      <w:ins w:id="1117" w:author="Joint Sponsors" w:date="2023-10-26T15:51:00Z">
        <w:r w:rsidRPr="0001655C">
          <w:t>SPRDL</w:t>
        </w:r>
      </w:ins>
      <w:ins w:id="1118" w:author="Joint Sponsors" w:date="2023-10-26T15:37:00Z">
        <w:r w:rsidRPr="0001655C">
          <w:rPr>
            <w:i/>
            <w:vertAlign w:val="subscript"/>
          </w:rPr>
          <w:t xml:space="preserve"> q, </w:t>
        </w:r>
        <w:proofErr w:type="spellStart"/>
        <w:r w:rsidRPr="0001655C">
          <w:rPr>
            <w:i/>
            <w:vertAlign w:val="subscript"/>
          </w:rPr>
          <w:t>r</w:t>
        </w:r>
      </w:ins>
      <w:ins w:id="1119" w:author="Joint Sponsors 110424" w:date="2024-10-25T21:56:00Z">
        <w:r w:rsidRPr="0001655C">
          <w:rPr>
            <w:i/>
            <w:vertAlign w:val="subscript"/>
          </w:rPr>
          <w:t>,p</w:t>
        </w:r>
      </w:ins>
      <w:proofErr w:type="spellEnd"/>
      <w:ins w:id="1120" w:author="Joint Sponsors" w:date="2023-10-26T15:37:00Z">
        <w:del w:id="1121" w:author="Joint Sponsors 110424" w:date="2024-10-22T10:53:00Z">
          <w:r w:rsidRPr="0001655C" w:rsidDel="00C56019">
            <w:delText xml:space="preserve"> </w:delText>
          </w:r>
        </w:del>
      </w:ins>
      <w:ins w:id="1122" w:author="ERCOT 012825" w:date="2024-11-22T15:11:00Z">
        <w:r w:rsidRPr="0001655C">
          <w:t xml:space="preserve"> </w:t>
        </w:r>
      </w:ins>
      <w:ins w:id="1123" w:author="Joint Sponsors 110424" w:date="2024-10-22T10:53:00Z">
        <w:r w:rsidRPr="0001655C">
          <w:t>/</w:t>
        </w:r>
      </w:ins>
      <w:ins w:id="1124" w:author="ERCOT 012825" w:date="2024-11-22T15:11:00Z">
        <w:r w:rsidRPr="0001655C">
          <w:t xml:space="preserve"> </w:t>
        </w:r>
      </w:ins>
      <w:ins w:id="1125" w:author="Joint Sponsors 110424" w:date="2024-10-22T10:53:00Z">
        <w:r w:rsidRPr="0001655C">
          <w:t xml:space="preserve">4 </w:t>
        </w:r>
      </w:ins>
      <w:ins w:id="1126" w:author="Joint Sponsors" w:date="2023-10-26T15:51:00Z">
        <w:r w:rsidRPr="0001655C">
          <w:t>–</w:t>
        </w:r>
      </w:ins>
      <w:ins w:id="1127" w:author="Joint Sponsors" w:date="2023-10-26T15:37:00Z">
        <w:r w:rsidRPr="0001655C">
          <w:t xml:space="preserve"> </w:t>
        </w:r>
      </w:ins>
      <w:ins w:id="1128" w:author="Joint Sponsors" w:date="2023-10-26T15:52:00Z">
        <w:del w:id="1129" w:author="Joint Sponsors 110424" w:date="2024-10-25T19:31:00Z">
          <w:r w:rsidRPr="0001655C" w:rsidDel="00395BE5">
            <w:delText>RTMG</w:delText>
          </w:r>
        </w:del>
      </w:ins>
      <w:ins w:id="1130" w:author="Joint Sponsors" w:date="2023-10-26T16:18:00Z">
        <w:del w:id="1131" w:author="Joint Sponsors 110424" w:date="2024-10-25T19:31:00Z">
          <w:r w:rsidRPr="0001655C" w:rsidDel="00395BE5">
            <w:delText>L</w:delText>
          </w:r>
        </w:del>
      </w:ins>
      <w:ins w:id="1132" w:author="Joint Sponsors" w:date="2023-10-26T15:37:00Z">
        <w:del w:id="1133" w:author="Joint Sponsors 110424" w:date="2024-10-25T19:32:00Z">
          <w:r w:rsidRPr="0001655C" w:rsidDel="00395BE5">
            <w:delText xml:space="preserve"> </w:delText>
          </w:r>
        </w:del>
      </w:ins>
      <w:ins w:id="1134" w:author="Joint Sponsors 110424" w:date="2024-10-25T19:32:00Z">
        <w:r w:rsidRPr="0001655C">
          <w:t>TWTG</w:t>
        </w:r>
      </w:ins>
      <w:ins w:id="1135" w:author="ERCOT 012825" w:date="2025-01-08T17:48:00Z">
        <w:r w:rsidRPr="0001655C">
          <w:t xml:space="preserve"> </w:t>
        </w:r>
      </w:ins>
      <w:proofErr w:type="spellStart"/>
      <w:ins w:id="1136" w:author="Joint Sponsors" w:date="2023-10-26T15:37:00Z">
        <w:r w:rsidRPr="0001655C">
          <w:rPr>
            <w:i/>
            <w:vertAlign w:val="subscript"/>
          </w:rPr>
          <w:t>q,</w:t>
        </w:r>
      </w:ins>
      <w:ins w:id="1137" w:author="Joint Sponsors 110424" w:date="2024-10-25T19:33:00Z">
        <w:r w:rsidRPr="0001655C">
          <w:rPr>
            <w:i/>
            <w:vertAlign w:val="subscript"/>
          </w:rPr>
          <w:t>r</w:t>
        </w:r>
        <w:proofErr w:type="spellEnd"/>
        <w:r w:rsidRPr="0001655C">
          <w:rPr>
            <w:i/>
            <w:vertAlign w:val="subscript"/>
          </w:rPr>
          <w:t>,</w:t>
        </w:r>
      </w:ins>
      <w:ins w:id="1138" w:author="Joint Sponsors" w:date="2023-10-26T15:37:00Z">
        <w:r w:rsidRPr="0001655C">
          <w:rPr>
            <w:i/>
            <w:vertAlign w:val="subscript"/>
          </w:rPr>
          <w:t xml:space="preserve"> p</w:t>
        </w:r>
        <w:del w:id="1139" w:author="Joint Sponsors 110424" w:date="2024-10-25T19:33:00Z">
          <w:r w:rsidRPr="0001655C" w:rsidDel="00395BE5">
            <w:rPr>
              <w:i/>
              <w:vertAlign w:val="subscript"/>
            </w:rPr>
            <w:delText>, r</w:delText>
          </w:r>
        </w:del>
        <w:r w:rsidRPr="0001655C">
          <w:t>)</w:t>
        </w:r>
      </w:ins>
      <w:ins w:id="1140" w:author="Joint Sponsors 110424" w:date="2024-10-25T21:52:00Z">
        <w:r w:rsidRPr="0001655C">
          <w:t>)</w:t>
        </w:r>
      </w:ins>
    </w:p>
    <w:p w14:paraId="7C29B6B9" w14:textId="77777777" w:rsidR="0001655C" w:rsidRPr="0001655C" w:rsidRDefault="0001655C" w:rsidP="0001655C">
      <w:pPr>
        <w:tabs>
          <w:tab w:val="left" w:pos="2340"/>
          <w:tab w:val="left" w:pos="3420"/>
        </w:tabs>
        <w:spacing w:after="240"/>
        <w:ind w:left="3420" w:hanging="2700"/>
        <w:rPr>
          <w:ins w:id="1141" w:author="Joint Sponsors 110424" w:date="2024-10-25T19:45:00Z"/>
        </w:rPr>
      </w:pPr>
      <w:ins w:id="1142" w:author="Joint Sponsors 110424" w:date="2024-10-25T19:46:00Z">
        <w:r w:rsidRPr="0001655C">
          <w:t xml:space="preserve">For </w:t>
        </w:r>
      </w:ins>
      <w:ins w:id="1143" w:author="Joint Sponsors 110424" w:date="2024-10-25T21:53:00Z">
        <w:r w:rsidRPr="0001655C">
          <w:t xml:space="preserve">a </w:t>
        </w:r>
      </w:ins>
      <w:ins w:id="1144" w:author="Joint Sponsors 110424" w:date="2024-10-25T19:46:00Z">
        <w:r w:rsidRPr="0001655C">
          <w:t>Con</w:t>
        </w:r>
      </w:ins>
      <w:ins w:id="1145" w:author="Joint Sponsors 110424" w:date="2024-10-25T21:53:00Z">
        <w:r w:rsidRPr="0001655C">
          <w:t>trollable Load Resource:</w:t>
        </w:r>
      </w:ins>
    </w:p>
    <w:p w14:paraId="6753D4DC" w14:textId="77777777" w:rsidR="0001655C" w:rsidRPr="0001655C" w:rsidRDefault="0001655C" w:rsidP="0001655C">
      <w:pPr>
        <w:tabs>
          <w:tab w:val="left" w:pos="2340"/>
          <w:tab w:val="left" w:pos="3420"/>
        </w:tabs>
        <w:spacing w:after="240"/>
        <w:ind w:left="3420" w:hanging="2700"/>
        <w:rPr>
          <w:ins w:id="1146" w:author="Joint Sponsors 110424" w:date="2024-10-25T19:45:00Z"/>
        </w:rPr>
      </w:pPr>
      <w:ins w:id="1147" w:author="Joint Sponsors 110424" w:date="2024-10-25T19:45:00Z">
        <w:r w:rsidRPr="0001655C">
          <w:t>RDI</w:t>
        </w:r>
      </w:ins>
      <w:ins w:id="1148" w:author="Joint Sponsors 110424" w:date="2024-10-25T21:53:00Z">
        <w:r w:rsidRPr="0001655C">
          <w:t>L</w:t>
        </w:r>
      </w:ins>
      <w:ins w:id="1149" w:author="Joint Sponsors 110424" w:date="2024-10-25T19:45:00Z">
        <w:r w:rsidRPr="0001655C">
          <w:t>A</w:t>
        </w:r>
        <w:r w:rsidRPr="0001655C">
          <w:rPr>
            <w:i/>
            <w:vertAlign w:val="subscript"/>
          </w:rPr>
          <w:t xml:space="preserve"> </w:t>
        </w:r>
        <w:proofErr w:type="spellStart"/>
        <w:r w:rsidRPr="0001655C">
          <w:rPr>
            <w:i/>
            <w:vertAlign w:val="subscript"/>
          </w:rPr>
          <w:t>q</w:t>
        </w:r>
      </w:ins>
      <w:ins w:id="1150" w:author="Joint Sponsors 110424" w:date="2024-10-25T19:46:00Z">
        <w:r w:rsidRPr="0001655C">
          <w:rPr>
            <w:i/>
            <w:vertAlign w:val="subscript"/>
          </w:rPr>
          <w:t>,r</w:t>
        </w:r>
      </w:ins>
      <w:ins w:id="1151" w:author="Joint Sponsors 110424" w:date="2024-10-28T09:16:00Z">
        <w:r w:rsidRPr="0001655C">
          <w:rPr>
            <w:i/>
            <w:vertAlign w:val="subscript"/>
          </w:rPr>
          <w:t>,p</w:t>
        </w:r>
      </w:ins>
      <w:proofErr w:type="spellEnd"/>
      <w:ins w:id="1152" w:author="Joint Sponsors 110424" w:date="2024-10-25T19:45:00Z">
        <w:r w:rsidRPr="0001655C">
          <w:t xml:space="preserve"> </w:t>
        </w:r>
      </w:ins>
      <w:ins w:id="1153" w:author="ERCOT 012825" w:date="2025-01-08T17:43:00Z">
        <w:r w:rsidRPr="0001655C">
          <w:tab/>
        </w:r>
      </w:ins>
      <w:ins w:id="1154" w:author="Joint Sponsors 110424" w:date="2024-10-25T19:45:00Z">
        <w:r w:rsidRPr="0001655C">
          <w:t xml:space="preserve">= </w:t>
        </w:r>
      </w:ins>
      <w:ins w:id="1155" w:author="ERCOT 012825" w:date="2025-01-08T17:43:00Z">
        <w:r w:rsidRPr="0001655C">
          <w:tab/>
        </w:r>
      </w:ins>
      <w:ins w:id="1156" w:author="Joint Sponsors 110424" w:date="2024-10-25T19:45:00Z">
        <w:r w:rsidRPr="0001655C">
          <w:t>(-1) * Max (0,</w:t>
        </w:r>
        <w:r w:rsidRPr="0001655C" w:rsidDel="004F1332">
          <w:t xml:space="preserve"> </w:t>
        </w:r>
        <w:r w:rsidRPr="0001655C">
          <w:t xml:space="preserve"> </w:t>
        </w:r>
      </w:ins>
      <w:ins w:id="1157" w:author="ERCOT 012825" w:date="2024-12-04T18:24:00Z">
        <w:r w:rsidRPr="0001655C">
          <w:t>L</w:t>
        </w:r>
      </w:ins>
      <w:ins w:id="1158" w:author="Joint Sponsors 110424" w:date="2024-10-25T19:45:00Z">
        <w:r w:rsidRPr="0001655C">
          <w:t>RTRDP</w:t>
        </w:r>
      </w:ins>
      <w:ins w:id="1159" w:author="ERCOT 012825" w:date="2025-01-07T14:00:00Z">
        <w:r w:rsidRPr="0001655C">
          <w:t xml:space="preserve"> </w:t>
        </w:r>
      </w:ins>
      <w:ins w:id="1160" w:author="Joint Sponsors 110424" w:date="2024-10-25T19:45:00Z">
        <w:r w:rsidRPr="0001655C">
          <w:rPr>
            <w:i/>
            <w:vertAlign w:val="subscript"/>
          </w:rPr>
          <w:t>p</w:t>
        </w:r>
        <w:r w:rsidRPr="0001655C">
          <w:t>*</w:t>
        </w:r>
      </w:ins>
      <w:ins w:id="1161" w:author="ERCOT 012825" w:date="2025-01-07T14:46:00Z">
        <w:r w:rsidRPr="0001655C">
          <w:t xml:space="preserve"> </w:t>
        </w:r>
      </w:ins>
      <w:ins w:id="1162" w:author="Joint Sponsors 110424" w:date="2024-10-25T19:45:00Z">
        <w:r w:rsidRPr="0001655C">
          <w:t>(ATPC</w:t>
        </w:r>
      </w:ins>
      <w:ins w:id="1163" w:author="ERCOT 012825" w:date="2025-01-08T17:48:00Z">
        <w:r w:rsidRPr="0001655C">
          <w:t xml:space="preserve"> </w:t>
        </w:r>
      </w:ins>
      <w:ins w:id="1164" w:author="Joint Sponsors 110424" w:date="2024-10-25T19:45:00Z">
        <w:r w:rsidRPr="0001655C">
          <w:rPr>
            <w:i/>
            <w:vertAlign w:val="subscript"/>
          </w:rPr>
          <w:t>q,</w:t>
        </w:r>
      </w:ins>
      <w:ins w:id="1165" w:author="ERCOT 012825" w:date="2025-01-07T14:46:00Z">
        <w:r w:rsidRPr="0001655C">
          <w:rPr>
            <w:i/>
            <w:vertAlign w:val="subscript"/>
          </w:rPr>
          <w:t xml:space="preserve"> </w:t>
        </w:r>
      </w:ins>
      <w:ins w:id="1166" w:author="Joint Sponsors 110424" w:date="2024-10-25T19:45:00Z">
        <w:r w:rsidRPr="0001655C">
          <w:rPr>
            <w:i/>
            <w:vertAlign w:val="subscript"/>
          </w:rPr>
          <w:t>r, p</w:t>
        </w:r>
        <w:r w:rsidRPr="0001655C">
          <w:t xml:space="preserve"> – SPRDL</w:t>
        </w:r>
      </w:ins>
      <w:ins w:id="1167" w:author="ERCOT 012825" w:date="2025-01-08T17:48:00Z">
        <w:r w:rsidRPr="0001655C">
          <w:t xml:space="preserve"> </w:t>
        </w:r>
      </w:ins>
      <w:ins w:id="1168" w:author="Joint Sponsors 110424" w:date="2024-10-25T19:45:00Z">
        <w:r w:rsidRPr="0001655C">
          <w:rPr>
            <w:i/>
            <w:vertAlign w:val="subscript"/>
          </w:rPr>
          <w:t>q,</w:t>
        </w:r>
      </w:ins>
      <w:ins w:id="1169" w:author="ERCOT 012825" w:date="2025-01-07T13:59:00Z">
        <w:r w:rsidRPr="0001655C">
          <w:rPr>
            <w:i/>
            <w:vertAlign w:val="subscript"/>
          </w:rPr>
          <w:t xml:space="preserve"> </w:t>
        </w:r>
      </w:ins>
      <w:ins w:id="1170" w:author="Joint Sponsors 110424" w:date="2024-10-25T19:45:00Z">
        <w:r w:rsidRPr="0001655C">
          <w:rPr>
            <w:i/>
            <w:vertAlign w:val="subscript"/>
          </w:rPr>
          <w:t>r, p</w:t>
        </w:r>
      </w:ins>
      <w:ins w:id="1171" w:author="ERCOT 012825" w:date="2024-11-22T15:11:00Z">
        <w:r w:rsidRPr="0001655C">
          <w:rPr>
            <w:i/>
            <w:vertAlign w:val="subscript"/>
          </w:rPr>
          <w:t xml:space="preserve"> </w:t>
        </w:r>
      </w:ins>
      <w:ins w:id="1172" w:author="Joint Sponsors 110424" w:date="2024-11-01T18:25:00Z">
        <w:r w:rsidRPr="0001655C">
          <w:t>/</w:t>
        </w:r>
      </w:ins>
      <w:ins w:id="1173" w:author="ERCOT 012825" w:date="2024-11-22T15:11:00Z">
        <w:r w:rsidRPr="0001655C">
          <w:t xml:space="preserve"> </w:t>
        </w:r>
      </w:ins>
      <w:ins w:id="1174" w:author="Joint Sponsors 110424" w:date="2024-11-01T18:25:00Z">
        <w:r w:rsidRPr="0001655C">
          <w:t>4)</w:t>
        </w:r>
      </w:ins>
      <w:ins w:id="1175" w:author="Joint Sponsors 110424" w:date="2024-10-25T21:54:00Z">
        <w:r w:rsidRPr="0001655C">
          <w:t>)</w:t>
        </w:r>
      </w:ins>
    </w:p>
    <w:p w14:paraId="1619ED4B" w14:textId="77777777" w:rsidR="0001655C" w:rsidRPr="0001655C" w:rsidRDefault="0001655C" w:rsidP="0001655C">
      <w:pPr>
        <w:tabs>
          <w:tab w:val="left" w:pos="2340"/>
          <w:tab w:val="left" w:pos="3420"/>
        </w:tabs>
        <w:spacing w:after="240"/>
        <w:ind w:left="3420" w:hanging="2700"/>
        <w:rPr>
          <w:ins w:id="1176" w:author="Joint Sponsors" w:date="2023-10-26T15:37:00Z"/>
        </w:rPr>
      </w:pPr>
    </w:p>
    <w:p w14:paraId="7BB102E6" w14:textId="77777777" w:rsidR="0001655C" w:rsidRPr="0001655C" w:rsidRDefault="0001655C" w:rsidP="0001655C">
      <w:pPr>
        <w:tabs>
          <w:tab w:val="left" w:pos="2160"/>
          <w:tab w:val="left" w:pos="2880"/>
        </w:tabs>
        <w:spacing w:after="240"/>
        <w:ind w:leftChars="31" w:left="374" w:hangingChars="125" w:hanging="300"/>
        <w:rPr>
          <w:ins w:id="1177" w:author="Joint Sponsors 110424" w:date="2024-10-25T19:11:00Z"/>
          <w:bCs/>
          <w:szCs w:val="20"/>
        </w:rPr>
      </w:pPr>
      <w:ins w:id="1178" w:author="Joint Sponsors 110424" w:date="2024-10-11T16:23:00Z">
        <w:r w:rsidRPr="0001655C">
          <w:rPr>
            <w:bCs/>
            <w:szCs w:val="20"/>
          </w:rPr>
          <w:t>Where:</w:t>
        </w:r>
      </w:ins>
    </w:p>
    <w:p w14:paraId="50C93BA6" w14:textId="77777777" w:rsidR="0001655C" w:rsidRPr="0001655C" w:rsidRDefault="0001655C" w:rsidP="0001655C">
      <w:pPr>
        <w:tabs>
          <w:tab w:val="left" w:pos="2160"/>
          <w:tab w:val="left" w:pos="2880"/>
          <w:tab w:val="left" w:pos="7788"/>
        </w:tabs>
        <w:spacing w:after="240"/>
        <w:ind w:leftChars="300" w:left="2880" w:hangingChars="900" w:hanging="2160"/>
        <w:rPr>
          <w:ins w:id="1179" w:author="Joint Sponsors 110424" w:date="2024-10-25T19:11:00Z"/>
          <w:bCs/>
          <w:szCs w:val="20"/>
        </w:rPr>
      </w:pPr>
      <w:ins w:id="1180" w:author="Joint Sponsors 110424" w:date="2024-10-25T19:11:00Z">
        <w:r w:rsidRPr="0001655C">
          <w:rPr>
            <w:bCs/>
            <w:szCs w:val="20"/>
          </w:rPr>
          <w:t>SPRDL</w:t>
        </w:r>
      </w:ins>
      <w:ins w:id="1181" w:author="ERCOT 012825" w:date="2025-01-07T14:00:00Z">
        <w:r w:rsidRPr="0001655C">
          <w:rPr>
            <w:bCs/>
            <w:szCs w:val="20"/>
          </w:rPr>
          <w:t xml:space="preserve"> </w:t>
        </w:r>
      </w:ins>
      <w:ins w:id="1182" w:author="Joint Sponsors 110424" w:date="2024-10-25T19:12:00Z">
        <w:r w:rsidRPr="0001655C">
          <w:rPr>
            <w:i/>
            <w:vertAlign w:val="subscript"/>
          </w:rPr>
          <w:t>q</w:t>
        </w:r>
      </w:ins>
      <w:ins w:id="1183" w:author="Joint Sponsors 110424" w:date="2024-10-25T21:58:00Z">
        <w:r w:rsidRPr="0001655C">
          <w:rPr>
            <w:i/>
            <w:vertAlign w:val="subscript"/>
          </w:rPr>
          <w:t>,</w:t>
        </w:r>
      </w:ins>
      <w:ins w:id="1184" w:author="ERCOT 012825" w:date="2025-01-07T14:00:00Z">
        <w:r w:rsidRPr="0001655C">
          <w:rPr>
            <w:i/>
            <w:vertAlign w:val="subscript"/>
          </w:rPr>
          <w:t xml:space="preserve"> </w:t>
        </w:r>
      </w:ins>
      <w:ins w:id="1185" w:author="Joint Sponsors 110424" w:date="2024-10-25T21:58:00Z">
        <w:r w:rsidRPr="0001655C">
          <w:rPr>
            <w:i/>
            <w:vertAlign w:val="subscript"/>
          </w:rPr>
          <w:t>r,</w:t>
        </w:r>
      </w:ins>
      <w:ins w:id="1186" w:author="ERCOT 012825" w:date="2025-01-07T14:00:00Z">
        <w:r w:rsidRPr="0001655C">
          <w:rPr>
            <w:i/>
            <w:vertAlign w:val="subscript"/>
          </w:rPr>
          <w:t xml:space="preserve"> </w:t>
        </w:r>
      </w:ins>
      <w:ins w:id="1187" w:author="Joint Sponsors 110424" w:date="2024-10-25T21:58:00Z">
        <w:r w:rsidRPr="0001655C">
          <w:rPr>
            <w:i/>
            <w:vertAlign w:val="subscript"/>
          </w:rPr>
          <w:t>p</w:t>
        </w:r>
      </w:ins>
      <w:ins w:id="1188" w:author="Joint Sponsors 110424" w:date="2024-10-25T19:12:00Z">
        <w:del w:id="1189" w:author="ERCOT 012825" w:date="2024-11-22T15:11:00Z">
          <w:r w:rsidRPr="0001655C" w:rsidDel="00311428">
            <w:rPr>
              <w:i/>
              <w:vertAlign w:val="subscript"/>
            </w:rPr>
            <w:delText>r</w:delText>
          </w:r>
        </w:del>
      </w:ins>
      <w:ins w:id="1190" w:author="Joint Sponsors 110424" w:date="2024-10-25T19:11:00Z">
        <w:r w:rsidRPr="0001655C">
          <w:rPr>
            <w:bCs/>
            <w:szCs w:val="20"/>
          </w:rPr>
          <w:t xml:space="preserve"> </w:t>
        </w:r>
      </w:ins>
      <w:ins w:id="1191" w:author="ERCOT 012825" w:date="2025-01-08T17:43:00Z">
        <w:r w:rsidRPr="0001655C">
          <w:rPr>
            <w:bCs/>
            <w:szCs w:val="20"/>
          </w:rPr>
          <w:tab/>
        </w:r>
      </w:ins>
      <w:ins w:id="1192" w:author="Joint Sponsors 110424" w:date="2024-10-25T19:11:00Z">
        <w:r w:rsidRPr="0001655C">
          <w:rPr>
            <w:bCs/>
            <w:szCs w:val="20"/>
          </w:rPr>
          <w:t>=</w:t>
        </w:r>
        <w:r w:rsidRPr="0001655C">
          <w:rPr>
            <w:bCs/>
            <w:szCs w:val="20"/>
          </w:rPr>
          <w:tab/>
        </w:r>
      </w:ins>
      <w:ins w:id="1193" w:author="Joint Sponsors 110424" w:date="2024-10-25T19:11:00Z">
        <w:r w:rsidRPr="0001655C">
          <w:rPr>
            <w:position w:val="-22"/>
            <w:szCs w:val="20"/>
          </w:rPr>
          <w:object w:dxaOrig="225" w:dyaOrig="465" w14:anchorId="3B8699F9">
            <v:shape id="_x0000_i1220" type="#_x0000_t75" style="width:28.8pt;height:28.8pt" o:ole="">
              <v:imagedata r:id="rId32" o:title=""/>
            </v:shape>
            <o:OLEObject Type="Embed" ProgID="Equation.3" ShapeID="_x0000_i1220" DrawAspect="Content" ObjectID="_1808977627" r:id="rId250"/>
          </w:object>
        </w:r>
      </w:ins>
      <w:ins w:id="1194" w:author="Joint Sponsors 110424" w:date="2024-10-25T19:11:00Z">
        <w:r w:rsidRPr="0001655C">
          <w:rPr>
            <w:bCs/>
            <w:szCs w:val="20"/>
          </w:rPr>
          <w:t xml:space="preserve"> (</w:t>
        </w:r>
        <w:del w:id="1195" w:author="ERCOT 012825" w:date="2025-01-08T17:39:00Z">
          <w:r w:rsidRPr="0001655C" w:rsidDel="005B3D4E">
            <w:rPr>
              <w:bCs/>
              <w:szCs w:val="20"/>
            </w:rPr>
            <w:delText>(</w:delText>
          </w:r>
          <w:r w:rsidRPr="0001655C" w:rsidDel="005B3D4E">
            <w:rPr>
              <w:szCs w:val="20"/>
            </w:rPr>
            <w:delText xml:space="preserve"> TLMP </w:delText>
          </w:r>
          <w:r w:rsidRPr="0001655C" w:rsidDel="005B3D4E">
            <w:rPr>
              <w:i/>
              <w:szCs w:val="20"/>
              <w:vertAlign w:val="subscript"/>
            </w:rPr>
            <w:delText>y</w:delText>
          </w:r>
          <w:r w:rsidRPr="0001655C" w:rsidDel="005B3D4E">
            <w:rPr>
              <w:szCs w:val="20"/>
            </w:rPr>
            <w:delText xml:space="preserve"> </w:delText>
          </w:r>
          <w:r w:rsidRPr="0001655C" w:rsidDel="005B3D4E">
            <w:rPr>
              <w:color w:val="000000"/>
              <w:sz w:val="32"/>
              <w:szCs w:val="32"/>
            </w:rPr>
            <w:delText>/</w:delText>
          </w:r>
        </w:del>
      </w:ins>
      <w:ins w:id="1196" w:author="Joint Sponsors 110424" w:date="2024-10-25T19:11:00Z">
        <w:del w:id="1197" w:author="ERCOT 012825" w:date="2025-01-08T17:39:00Z">
          <w:r w:rsidRPr="0001655C" w:rsidDel="005B3D4E">
            <w:rPr>
              <w:position w:val="-22"/>
              <w:szCs w:val="20"/>
            </w:rPr>
            <w:object w:dxaOrig="225" w:dyaOrig="465" w14:anchorId="35CDBAF3">
              <v:shape id="_x0000_i1221" type="#_x0000_t75" style="width:28.8pt;height:28.8pt" o:ole="">
                <v:imagedata r:id="rId32" o:title=""/>
              </v:shape>
              <o:OLEObject Type="Embed" ProgID="Equation.3" ShapeID="_x0000_i1221" DrawAspect="Content" ObjectID="_1808977628" r:id="rId251"/>
            </w:object>
          </w:r>
        </w:del>
      </w:ins>
      <w:ins w:id="1198" w:author="Joint Sponsors 110424" w:date="2024-10-25T19:11:00Z">
        <w:del w:id="1199" w:author="ERCOT 012825" w:date="2025-01-08T17:39:00Z">
          <w:r w:rsidRPr="0001655C" w:rsidDel="005B3D4E">
            <w:rPr>
              <w:szCs w:val="20"/>
            </w:rPr>
            <w:delText xml:space="preserve">TLMP </w:delText>
          </w:r>
          <w:r w:rsidRPr="0001655C" w:rsidDel="005B3D4E">
            <w:rPr>
              <w:i/>
              <w:szCs w:val="20"/>
              <w:vertAlign w:val="subscript"/>
            </w:rPr>
            <w:delText>y</w:delText>
          </w:r>
          <w:r w:rsidRPr="0001655C" w:rsidDel="005B3D4E">
            <w:rPr>
              <w:bCs/>
              <w:szCs w:val="20"/>
            </w:rPr>
            <w:delText xml:space="preserve">) </w:delText>
          </w:r>
        </w:del>
      </w:ins>
      <w:ins w:id="1200" w:author="ERCOT 012825" w:date="2025-01-08T17:39:00Z">
        <w:r w:rsidRPr="0001655C">
          <w:rPr>
            <w:bCs/>
          </w:rPr>
          <w:t xml:space="preserve">RNWF </w:t>
        </w:r>
        <w:r w:rsidRPr="0001655C">
          <w:rPr>
            <w:bCs/>
            <w:i/>
            <w:vertAlign w:val="subscript"/>
          </w:rPr>
          <w:t>y</w:t>
        </w:r>
      </w:ins>
      <w:ins w:id="1201" w:author="Joint Sponsors 110424" w:date="2024-10-25T19:11:00Z">
        <w:del w:id="1202" w:author="ERCOT 012825" w:date="2025-01-08T17:39:00Z">
          <w:r w:rsidRPr="0001655C" w:rsidDel="005B3D4E">
            <w:rPr>
              <w:bCs/>
              <w:i/>
              <w:iCs/>
              <w:szCs w:val="20"/>
              <w:vertAlign w:val="subscript"/>
            </w:rPr>
            <w:delText xml:space="preserve"> </w:delText>
          </w:r>
        </w:del>
        <w:r w:rsidRPr="0001655C">
          <w:rPr>
            <w:bCs/>
            <w:szCs w:val="20"/>
          </w:rPr>
          <w:t xml:space="preserve">* </w:t>
        </w:r>
      </w:ins>
      <w:ins w:id="1203" w:author="Joint Sponsors 110424" w:date="2024-10-25T19:12:00Z">
        <w:r w:rsidRPr="0001655C">
          <w:rPr>
            <w:bCs/>
            <w:szCs w:val="20"/>
          </w:rPr>
          <w:t>S</w:t>
        </w:r>
      </w:ins>
      <w:ins w:id="1204" w:author="Joint Sponsors 110424" w:date="2024-10-25T19:13:00Z">
        <w:r w:rsidRPr="0001655C">
          <w:rPr>
            <w:bCs/>
            <w:szCs w:val="20"/>
          </w:rPr>
          <w:t>PRDL</w:t>
        </w:r>
      </w:ins>
      <w:ins w:id="1205" w:author="Joint Sponsors 110424" w:date="2024-10-25T22:12:00Z">
        <w:r w:rsidRPr="0001655C">
          <w:rPr>
            <w:bCs/>
            <w:szCs w:val="20"/>
          </w:rPr>
          <w:t>S</w:t>
        </w:r>
      </w:ins>
      <w:ins w:id="1206" w:author="ERCOT 012825" w:date="2025-01-07T13:59:00Z">
        <w:r w:rsidRPr="0001655C">
          <w:rPr>
            <w:bCs/>
            <w:szCs w:val="20"/>
          </w:rPr>
          <w:t xml:space="preserve"> </w:t>
        </w:r>
      </w:ins>
      <w:ins w:id="1207" w:author="Joint Sponsors 110424" w:date="2024-10-25T19:14:00Z">
        <w:r w:rsidRPr="0001655C">
          <w:rPr>
            <w:i/>
            <w:vertAlign w:val="subscript"/>
          </w:rPr>
          <w:t>q,</w:t>
        </w:r>
      </w:ins>
      <w:ins w:id="1208" w:author="ERCOT 012825" w:date="2025-01-07T13:59:00Z">
        <w:r w:rsidRPr="0001655C">
          <w:rPr>
            <w:i/>
            <w:vertAlign w:val="subscript"/>
          </w:rPr>
          <w:t xml:space="preserve"> </w:t>
        </w:r>
      </w:ins>
      <w:ins w:id="1209" w:author="Joint Sponsors 110424" w:date="2024-10-25T19:14:00Z">
        <w:r w:rsidRPr="0001655C">
          <w:rPr>
            <w:i/>
            <w:vertAlign w:val="subscript"/>
          </w:rPr>
          <w:t>p</w:t>
        </w:r>
      </w:ins>
      <w:ins w:id="1210" w:author="Joint Sponsors 110424" w:date="2024-10-25T19:11:00Z">
        <w:r w:rsidRPr="0001655C">
          <w:rPr>
            <w:i/>
            <w:vertAlign w:val="subscript"/>
          </w:rPr>
          <w:t>,</w:t>
        </w:r>
      </w:ins>
      <w:ins w:id="1211" w:author="ERCOT 012825" w:date="2025-01-07T13:59:00Z">
        <w:r w:rsidRPr="0001655C">
          <w:rPr>
            <w:i/>
            <w:vertAlign w:val="subscript"/>
          </w:rPr>
          <w:t xml:space="preserve"> </w:t>
        </w:r>
      </w:ins>
      <w:ins w:id="1212" w:author="Joint Sponsors 110424" w:date="2024-10-25T19:13:00Z">
        <w:r w:rsidRPr="0001655C">
          <w:rPr>
            <w:i/>
            <w:vertAlign w:val="subscript"/>
          </w:rPr>
          <w:t>r,</w:t>
        </w:r>
      </w:ins>
      <w:ins w:id="1213" w:author="ERCOT 012825" w:date="2025-01-07T13:59:00Z">
        <w:r w:rsidRPr="0001655C">
          <w:rPr>
            <w:i/>
            <w:vertAlign w:val="subscript"/>
          </w:rPr>
          <w:t xml:space="preserve"> </w:t>
        </w:r>
      </w:ins>
      <w:ins w:id="1214" w:author="Joint Sponsors 110424" w:date="2024-10-25T19:11:00Z">
        <w:r w:rsidRPr="0001655C">
          <w:rPr>
            <w:bCs/>
            <w:i/>
            <w:iCs/>
            <w:szCs w:val="20"/>
            <w:vertAlign w:val="subscript"/>
          </w:rPr>
          <w:t>y</w:t>
        </w:r>
        <w:r w:rsidRPr="0001655C">
          <w:rPr>
            <w:bCs/>
            <w:szCs w:val="20"/>
          </w:rPr>
          <w:t xml:space="preserve">) </w:t>
        </w:r>
      </w:ins>
      <w:ins w:id="1215" w:author="Joint Sponsors 110424" w:date="2024-10-25T19:13:00Z">
        <w:r w:rsidRPr="0001655C">
          <w:rPr>
            <w:bCs/>
            <w:szCs w:val="20"/>
          </w:rPr>
          <w:tab/>
        </w:r>
      </w:ins>
    </w:p>
    <w:p w14:paraId="53022027" w14:textId="77777777" w:rsidR="0001655C" w:rsidRPr="0001655C" w:rsidDel="004D7143" w:rsidRDefault="0001655C" w:rsidP="0001655C">
      <w:pPr>
        <w:tabs>
          <w:tab w:val="left" w:pos="2160"/>
          <w:tab w:val="left" w:pos="2880"/>
        </w:tabs>
        <w:spacing w:after="240"/>
        <w:ind w:leftChars="31" w:left="374" w:hangingChars="125" w:hanging="300"/>
        <w:rPr>
          <w:ins w:id="1216" w:author="Joint Sponsors 110424" w:date="2024-10-11T16:23:00Z"/>
          <w:del w:id="1217" w:author="ERCOT 012825" w:date="2025-01-08T17:43:00Z"/>
          <w:bCs/>
          <w:szCs w:val="20"/>
        </w:rPr>
      </w:pPr>
    </w:p>
    <w:p w14:paraId="139851A3" w14:textId="77777777" w:rsidR="0001655C" w:rsidRPr="0001655C" w:rsidRDefault="0001655C" w:rsidP="0001655C">
      <w:pPr>
        <w:tabs>
          <w:tab w:val="left" w:pos="2160"/>
          <w:tab w:val="left" w:pos="2880"/>
        </w:tabs>
        <w:spacing w:after="240"/>
        <w:ind w:leftChars="300" w:left="2880" w:hangingChars="900" w:hanging="2160"/>
        <w:rPr>
          <w:ins w:id="1218" w:author="ERCOT 012825" w:date="2025-01-08T17:39:00Z"/>
          <w:bCs/>
          <w:szCs w:val="20"/>
        </w:rPr>
      </w:pPr>
      <w:ins w:id="1219" w:author="ERCOT 012825" w:date="2024-12-04T18:25:00Z">
        <w:r w:rsidRPr="0001655C">
          <w:rPr>
            <w:bCs/>
            <w:szCs w:val="20"/>
          </w:rPr>
          <w:t>L</w:t>
        </w:r>
      </w:ins>
      <w:ins w:id="1220" w:author="Joint Sponsors 110424" w:date="2024-10-11T16:23:00Z">
        <w:r w:rsidRPr="0001655C">
          <w:rPr>
            <w:bCs/>
            <w:szCs w:val="20"/>
          </w:rPr>
          <w:t>RTRDP</w:t>
        </w:r>
      </w:ins>
      <w:ins w:id="1221" w:author="ERCOT 012825" w:date="2025-01-07T14:00:00Z">
        <w:r w:rsidRPr="0001655C">
          <w:rPr>
            <w:bCs/>
            <w:szCs w:val="20"/>
          </w:rPr>
          <w:t xml:space="preserve"> </w:t>
        </w:r>
      </w:ins>
      <w:ins w:id="1222" w:author="Joint Sponsors 110424" w:date="2024-10-11T16:23:00Z">
        <w:r w:rsidRPr="0001655C">
          <w:rPr>
            <w:i/>
            <w:vertAlign w:val="subscript"/>
          </w:rPr>
          <w:t>p</w:t>
        </w:r>
        <w:r w:rsidRPr="0001655C">
          <w:rPr>
            <w:bCs/>
            <w:szCs w:val="20"/>
          </w:rPr>
          <w:t xml:space="preserve"> </w:t>
        </w:r>
      </w:ins>
      <w:ins w:id="1223" w:author="ERCOT 012825" w:date="2025-01-08T17:43:00Z">
        <w:r w:rsidRPr="0001655C">
          <w:rPr>
            <w:bCs/>
            <w:szCs w:val="20"/>
          </w:rPr>
          <w:tab/>
        </w:r>
      </w:ins>
      <w:ins w:id="1224" w:author="Joint Sponsors 110424" w:date="2024-10-11T16:23:00Z">
        <w:r w:rsidRPr="0001655C">
          <w:rPr>
            <w:bCs/>
            <w:szCs w:val="20"/>
          </w:rPr>
          <w:t>=</w:t>
        </w:r>
        <w:r w:rsidRPr="0001655C">
          <w:rPr>
            <w:bCs/>
            <w:szCs w:val="20"/>
          </w:rPr>
          <w:tab/>
        </w:r>
      </w:ins>
      <w:ins w:id="1225" w:author="Joint Sponsors 110424" w:date="2024-10-11T16:24:00Z">
        <w:r w:rsidRPr="0001655C">
          <w:rPr>
            <w:position w:val="-22"/>
            <w:szCs w:val="20"/>
          </w:rPr>
          <w:object w:dxaOrig="225" w:dyaOrig="465" w14:anchorId="3089DFC9">
            <v:shape id="_x0000_i1222" type="#_x0000_t75" style="width:28.8pt;height:28.8pt" o:ole="">
              <v:imagedata r:id="rId32" o:title=""/>
            </v:shape>
            <o:OLEObject Type="Embed" ProgID="Equation.3" ShapeID="_x0000_i1222" DrawAspect="Content" ObjectID="_1808977629" r:id="rId252"/>
          </w:object>
        </w:r>
      </w:ins>
      <w:ins w:id="1226" w:author="Joint Sponsors 110424" w:date="2024-10-11T16:24:00Z">
        <w:r w:rsidRPr="0001655C">
          <w:rPr>
            <w:bCs/>
            <w:szCs w:val="20"/>
          </w:rPr>
          <w:t xml:space="preserve"> </w:t>
        </w:r>
      </w:ins>
      <w:ins w:id="1227" w:author="Joint Sponsors 110424" w:date="2024-10-11T16:25:00Z">
        <w:r w:rsidRPr="0001655C">
          <w:rPr>
            <w:bCs/>
            <w:szCs w:val="20"/>
          </w:rPr>
          <w:t>(</w:t>
        </w:r>
      </w:ins>
      <w:ins w:id="1228" w:author="Joint Sponsors 110424" w:date="2024-10-11T16:23:00Z">
        <w:del w:id="1229" w:author="ERCOT 012825" w:date="2025-01-08T17:39:00Z">
          <w:r w:rsidRPr="0001655C" w:rsidDel="005B3D4E">
            <w:rPr>
              <w:bCs/>
              <w:szCs w:val="20"/>
            </w:rPr>
            <w:delText>(</w:delText>
          </w:r>
        </w:del>
      </w:ins>
      <w:ins w:id="1230" w:author="Joint Sponsors 110424" w:date="2024-10-11T16:24:00Z">
        <w:del w:id="1231" w:author="ERCOT 012825" w:date="2025-01-08T17:39:00Z">
          <w:r w:rsidRPr="0001655C" w:rsidDel="005B3D4E">
            <w:rPr>
              <w:szCs w:val="20"/>
            </w:rPr>
            <w:delText xml:space="preserve"> TLMP </w:delText>
          </w:r>
          <w:r w:rsidRPr="0001655C" w:rsidDel="005B3D4E">
            <w:rPr>
              <w:i/>
              <w:szCs w:val="20"/>
              <w:vertAlign w:val="subscript"/>
            </w:rPr>
            <w:delText>y</w:delText>
          </w:r>
          <w:r w:rsidRPr="0001655C" w:rsidDel="005B3D4E">
            <w:rPr>
              <w:szCs w:val="20"/>
            </w:rPr>
            <w:delText xml:space="preserve"> </w:delText>
          </w:r>
          <w:r w:rsidRPr="0001655C" w:rsidDel="005B3D4E">
            <w:rPr>
              <w:color w:val="000000"/>
              <w:sz w:val="32"/>
              <w:szCs w:val="32"/>
            </w:rPr>
            <w:delText>/</w:delText>
          </w:r>
        </w:del>
      </w:ins>
      <w:ins w:id="1232" w:author="Joint Sponsors 110424" w:date="2024-10-11T16:24:00Z">
        <w:del w:id="1233" w:author="ERCOT 012825" w:date="2025-01-08T17:39:00Z">
          <w:r w:rsidRPr="0001655C" w:rsidDel="005B3D4E">
            <w:rPr>
              <w:position w:val="-22"/>
              <w:szCs w:val="20"/>
            </w:rPr>
            <w:object w:dxaOrig="225" w:dyaOrig="465" w14:anchorId="345ADDE3">
              <v:shape id="_x0000_i1223" type="#_x0000_t75" style="width:28.8pt;height:28.8pt" o:ole="">
                <v:imagedata r:id="rId32" o:title=""/>
              </v:shape>
              <o:OLEObject Type="Embed" ProgID="Equation.3" ShapeID="_x0000_i1223" DrawAspect="Content" ObjectID="_1808977630" r:id="rId253"/>
            </w:object>
          </w:r>
        </w:del>
      </w:ins>
      <w:ins w:id="1234" w:author="Joint Sponsors 110424" w:date="2024-10-11T16:24:00Z">
        <w:del w:id="1235" w:author="ERCOT 012825" w:date="2025-01-08T17:39:00Z">
          <w:r w:rsidRPr="0001655C" w:rsidDel="005B3D4E">
            <w:rPr>
              <w:szCs w:val="20"/>
            </w:rPr>
            <w:delText xml:space="preserve">TLMP </w:delText>
          </w:r>
          <w:r w:rsidRPr="0001655C" w:rsidDel="005B3D4E">
            <w:rPr>
              <w:i/>
              <w:szCs w:val="20"/>
              <w:vertAlign w:val="subscript"/>
            </w:rPr>
            <w:delText>y</w:delText>
          </w:r>
        </w:del>
      </w:ins>
      <w:ins w:id="1236" w:author="Joint Sponsors 110424" w:date="2024-10-11T16:25:00Z">
        <w:del w:id="1237" w:author="ERCOT 012825" w:date="2025-01-08T17:39:00Z">
          <w:r w:rsidRPr="0001655C" w:rsidDel="005B3D4E">
            <w:rPr>
              <w:bCs/>
              <w:szCs w:val="20"/>
            </w:rPr>
            <w:delText>)</w:delText>
          </w:r>
        </w:del>
      </w:ins>
      <w:ins w:id="1238" w:author="Joint Sponsors 110424" w:date="2024-10-11T16:24:00Z">
        <w:r w:rsidRPr="0001655C">
          <w:rPr>
            <w:bCs/>
            <w:szCs w:val="20"/>
          </w:rPr>
          <w:t xml:space="preserve"> </w:t>
        </w:r>
      </w:ins>
      <w:ins w:id="1239" w:author="ERCOT 012825" w:date="2025-01-08T17:39:00Z">
        <w:r w:rsidRPr="0001655C">
          <w:rPr>
            <w:bCs/>
          </w:rPr>
          <w:t xml:space="preserve">RNWF </w:t>
        </w:r>
        <w:r w:rsidRPr="0001655C">
          <w:rPr>
            <w:bCs/>
            <w:i/>
            <w:vertAlign w:val="subscript"/>
          </w:rPr>
          <w:t>y</w:t>
        </w:r>
      </w:ins>
      <w:ins w:id="1240" w:author="Joint Sponsors 110424" w:date="2024-10-11T16:23:00Z">
        <w:r w:rsidRPr="0001655C">
          <w:rPr>
            <w:bCs/>
            <w:i/>
            <w:iCs/>
            <w:szCs w:val="20"/>
            <w:vertAlign w:val="subscript"/>
          </w:rPr>
          <w:t xml:space="preserve"> </w:t>
        </w:r>
        <w:r w:rsidRPr="0001655C">
          <w:rPr>
            <w:bCs/>
            <w:szCs w:val="20"/>
          </w:rPr>
          <w:t>* RTRDPA</w:t>
        </w:r>
      </w:ins>
      <w:ins w:id="1241" w:author="ERCOT 012825" w:date="2025-01-07T14:00:00Z">
        <w:r w:rsidRPr="0001655C">
          <w:rPr>
            <w:bCs/>
            <w:szCs w:val="20"/>
          </w:rPr>
          <w:t xml:space="preserve"> </w:t>
        </w:r>
      </w:ins>
      <w:ins w:id="1242" w:author="Joint Sponsors 110424" w:date="2024-10-11T16:23:00Z">
        <w:r w:rsidRPr="0001655C">
          <w:rPr>
            <w:i/>
            <w:vertAlign w:val="subscript"/>
          </w:rPr>
          <w:t>p,</w:t>
        </w:r>
        <w:r w:rsidRPr="0001655C">
          <w:rPr>
            <w:bCs/>
            <w:i/>
            <w:iCs/>
            <w:szCs w:val="20"/>
            <w:vertAlign w:val="subscript"/>
          </w:rPr>
          <w:t xml:space="preserve"> y</w:t>
        </w:r>
        <w:r w:rsidRPr="0001655C">
          <w:rPr>
            <w:bCs/>
            <w:szCs w:val="20"/>
          </w:rPr>
          <w:t xml:space="preserve">) </w:t>
        </w:r>
      </w:ins>
    </w:p>
    <w:p w14:paraId="5580890B" w14:textId="77777777" w:rsidR="0001655C" w:rsidRPr="0001655C" w:rsidRDefault="0001655C" w:rsidP="0001655C">
      <w:pPr>
        <w:tabs>
          <w:tab w:val="left" w:pos="2340"/>
          <w:tab w:val="left" w:pos="3420"/>
        </w:tabs>
        <w:spacing w:after="240"/>
        <w:ind w:left="4147" w:hanging="3427"/>
        <w:rPr>
          <w:ins w:id="1243" w:author="ERCOT 012825" w:date="2025-01-08T17:39:00Z"/>
          <w:bCs/>
        </w:rPr>
      </w:pPr>
      <w:ins w:id="1244" w:author="ERCOT 012825" w:date="2025-01-08T17:39:00Z">
        <w:r w:rsidRPr="0001655C">
          <w:rPr>
            <w:bCs/>
          </w:rPr>
          <w:t xml:space="preserve">RNWF </w:t>
        </w:r>
        <w:r w:rsidRPr="0001655C">
          <w:rPr>
            <w:bCs/>
            <w:i/>
            <w:vertAlign w:val="subscript"/>
          </w:rPr>
          <w:t>y</w:t>
        </w:r>
      </w:ins>
      <w:ins w:id="1245" w:author="ERCOT 012825" w:date="2025-01-08T17:43:00Z">
        <w:r w:rsidRPr="0001655C">
          <w:rPr>
            <w:bCs/>
            <w:i/>
            <w:vertAlign w:val="subscript"/>
          </w:rPr>
          <w:tab/>
        </w:r>
      </w:ins>
      <w:ins w:id="1246" w:author="ERCOT 012825" w:date="2025-01-08T17:39:00Z">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ins>
      <w:ins w:id="1247" w:author="ERCOT 012825" w:date="2025-01-08T17:43:00Z">
        <w:r w:rsidRPr="0001655C">
          <w:rPr>
            <w:position w:val="-22"/>
            <w:szCs w:val="20"/>
          </w:rPr>
          <w:object w:dxaOrig="225" w:dyaOrig="465" w14:anchorId="1CFF2C54">
            <v:shape id="_x0000_i1224" type="#_x0000_t75" style="width:28.8pt;height:28.8pt" o:ole="">
              <v:imagedata r:id="rId32" o:title=""/>
            </v:shape>
            <o:OLEObject Type="Embed" ProgID="Equation.3" ShapeID="_x0000_i1224" DrawAspect="Content" ObjectID="_1808977631" r:id="rId254"/>
          </w:object>
        </w:r>
      </w:ins>
      <w:ins w:id="1248" w:author="ERCOT 012825" w:date="2025-01-08T17:39:00Z">
        <w:r w:rsidRPr="0001655C">
          <w:rPr>
            <w:bCs/>
          </w:rPr>
          <w:t xml:space="preserve">TLMP </w:t>
        </w:r>
        <w:r w:rsidRPr="0001655C">
          <w:rPr>
            <w:bCs/>
            <w:i/>
            <w:vertAlign w:val="subscript"/>
          </w:rPr>
          <w:t>y</w:t>
        </w:r>
      </w:ins>
    </w:p>
    <w:p w14:paraId="3F1658FE" w14:textId="77777777" w:rsidR="0001655C" w:rsidRPr="0001655C" w:rsidDel="004D7143" w:rsidRDefault="0001655C" w:rsidP="0001655C">
      <w:pPr>
        <w:tabs>
          <w:tab w:val="left" w:pos="2160"/>
          <w:tab w:val="left" w:pos="2880"/>
        </w:tabs>
        <w:spacing w:after="240"/>
        <w:ind w:leftChars="300" w:left="2880" w:hangingChars="900" w:hanging="2160"/>
        <w:rPr>
          <w:ins w:id="1249" w:author="Joint Sponsors 110424" w:date="2024-10-11T16:23:00Z"/>
          <w:del w:id="1250" w:author="ERCOT 012825" w:date="2025-01-08T17:43:00Z"/>
          <w:bCs/>
          <w:szCs w:val="20"/>
        </w:rPr>
      </w:pPr>
    </w:p>
    <w:p w14:paraId="5760D4A0" w14:textId="77777777" w:rsidR="0001655C" w:rsidRPr="0001655C" w:rsidDel="004F1332" w:rsidRDefault="0001655C" w:rsidP="0001655C">
      <w:pPr>
        <w:spacing w:after="240"/>
        <w:ind w:leftChars="300" w:left="720" w:firstLine="1"/>
        <w:rPr>
          <w:ins w:id="1251" w:author="Joint Sponsors" w:date="2023-10-26T15:53:00Z"/>
          <w:del w:id="1252" w:author="Joint Sponsors 110424" w:date="2024-10-11T15:57:00Z"/>
          <w:szCs w:val="20"/>
        </w:rPr>
      </w:pPr>
      <w:ins w:id="1253" w:author="Joint Sponsors" w:date="2023-10-26T15:53:00Z">
        <w:del w:id="1254" w:author="Joint Sponsors 110424" w:date="2024-10-11T15:57:00Z">
          <w:r w:rsidRPr="0001655C" w:rsidDel="004F1332">
            <w:rPr>
              <w:szCs w:val="20"/>
            </w:rPr>
            <w:delText>For a Resource that is dispatched lower in the SCED pricing run than its Base Point and the RTRDPA at the Resource Node is negative for the 15-minute Settlement Interval:</w:delText>
          </w:r>
        </w:del>
      </w:ins>
    </w:p>
    <w:p w14:paraId="38C9DB7D" w14:textId="77777777" w:rsidR="0001655C" w:rsidRPr="0001655C" w:rsidDel="004D7143" w:rsidRDefault="0001655C" w:rsidP="0001655C">
      <w:pPr>
        <w:tabs>
          <w:tab w:val="left" w:pos="2340"/>
          <w:tab w:val="left" w:pos="3420"/>
        </w:tabs>
        <w:spacing w:after="240"/>
        <w:ind w:left="3420" w:hanging="2700"/>
        <w:rPr>
          <w:ins w:id="1255" w:author="Joint Sponsors 110424" w:date="2024-10-25T22:37:00Z"/>
          <w:del w:id="1256" w:author="ERCOT 012825" w:date="2025-01-08T17:43:00Z"/>
        </w:rPr>
      </w:pPr>
      <w:ins w:id="1257" w:author="Joint Sponsors" w:date="2023-10-26T15:53:00Z">
        <w:del w:id="1258" w:author="Joint Sponsors 110424" w:date="2024-10-11T15:57:00Z">
          <w:r w:rsidRPr="0001655C" w:rsidDel="004F1332">
            <w:delText>RDI</w:delText>
          </w:r>
        </w:del>
      </w:ins>
      <w:ins w:id="1259" w:author="Joint Sponsors" w:date="2023-12-05T21:49:00Z">
        <w:del w:id="1260" w:author="Joint Sponsors 110424" w:date="2024-10-11T15:57:00Z">
          <w:r w:rsidRPr="0001655C" w:rsidDel="004F1332">
            <w:delText>L</w:delText>
          </w:r>
        </w:del>
      </w:ins>
      <w:ins w:id="1261" w:author="Joint Sponsors" w:date="2023-10-26T15:53:00Z">
        <w:del w:id="1262" w:author="Joint Sponsors 110424" w:date="2024-10-11T15:57:00Z">
          <w:r w:rsidRPr="0001655C" w:rsidDel="004F1332">
            <w:delText>AMT</w:delText>
          </w:r>
          <w:r w:rsidRPr="0001655C" w:rsidDel="004F1332">
            <w:rPr>
              <w:i/>
              <w:vertAlign w:val="subscript"/>
            </w:rPr>
            <w:delText xml:space="preserve"> q</w:delText>
          </w:r>
          <w:r w:rsidRPr="0001655C" w:rsidDel="004F1332">
            <w:delText xml:space="preserve"> = </w:delText>
          </w:r>
        </w:del>
      </w:ins>
      <w:ins w:id="1263" w:author="Joint Sponsors" w:date="2023-11-14T07:45:00Z">
        <w:del w:id="1264" w:author="Joint Sponsors 110424" w:date="2024-10-11T15:57:00Z">
          <w:r w:rsidRPr="0001655C" w:rsidDel="004F1332">
            <w:delText>Max (0, 0</w:delText>
          </w:r>
        </w:del>
      </w:ins>
      <w:ins w:id="1265" w:author="Joint Sponsors" w:date="2023-12-04T16:09:00Z">
        <w:del w:id="1266" w:author="Joint Sponsors 110424" w:date="2024-10-11T15:57:00Z">
          <w:r w:rsidRPr="0001655C" w:rsidDel="004F1332">
            <w:delText>.</w:delText>
          </w:r>
        </w:del>
      </w:ins>
      <w:ins w:id="1267" w:author="Joint Sponsors" w:date="2023-11-14T07:45:00Z">
        <w:del w:id="1268" w:author="Joint Sponsors 110424" w:date="2024-10-11T15:57:00Z">
          <w:r w:rsidRPr="0001655C" w:rsidDel="004F1332">
            <w:delText>5*(RTSPRP</w:delText>
          </w:r>
          <w:r w:rsidRPr="0001655C" w:rsidDel="004F1332">
            <w:rPr>
              <w:i/>
              <w:vertAlign w:val="subscript"/>
            </w:rPr>
            <w:delText xml:space="preserve"> p</w:delText>
          </w:r>
          <w:r w:rsidRPr="0001655C" w:rsidDel="004F1332">
            <w:delText xml:space="preserve"> – RTSDRP</w:delText>
          </w:r>
          <w:r w:rsidRPr="0001655C" w:rsidDel="004F1332">
            <w:rPr>
              <w:i/>
              <w:vertAlign w:val="subscript"/>
            </w:rPr>
            <w:delText>p</w:delText>
          </w:r>
          <w:r w:rsidRPr="0001655C" w:rsidDel="004F1332">
            <w:delText>) * (SPRDL</w:delText>
          </w:r>
          <w:r w:rsidRPr="0001655C" w:rsidDel="004F1332">
            <w:rPr>
              <w:i/>
              <w:vertAlign w:val="subscript"/>
            </w:rPr>
            <w:delText xml:space="preserve"> q, r</w:delText>
          </w:r>
          <w:r w:rsidRPr="0001655C" w:rsidDel="004F1332">
            <w:delText xml:space="preserve"> – RTMGL </w:delText>
          </w:r>
          <w:r w:rsidRPr="0001655C" w:rsidDel="004F1332">
            <w:rPr>
              <w:i/>
              <w:vertAlign w:val="subscript"/>
            </w:rPr>
            <w:delText>q, p, r</w:delText>
          </w:r>
          <w:r w:rsidRPr="0001655C" w:rsidDel="004F1332">
            <w:delText>)</w:delText>
          </w:r>
        </w:del>
      </w:ins>
    </w:p>
    <w:p w14:paraId="32F60A53" w14:textId="77777777" w:rsidR="0001655C" w:rsidRPr="0001655C" w:rsidRDefault="0001655C">
      <w:pPr>
        <w:tabs>
          <w:tab w:val="left" w:pos="2340"/>
          <w:tab w:val="left" w:pos="3420"/>
        </w:tabs>
        <w:spacing w:after="240"/>
        <w:rPr>
          <w:ins w:id="1269" w:author="Joint Sponsors" w:date="2023-10-26T14:40:00Z"/>
          <w:szCs w:val="20"/>
        </w:rPr>
        <w:pPrChange w:id="1270" w:author="ERCOT 012825" w:date="2025-01-08T17:43:00Z">
          <w:pPr/>
        </w:pPrChange>
      </w:pPr>
      <w:ins w:id="1271" w:author="Joint Sponsors" w:date="2023-10-26T14:40:00Z">
        <w:r w:rsidRPr="0001655C">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616"/>
        <w:gridCol w:w="5741"/>
      </w:tblGrid>
      <w:tr w:rsidR="0001655C" w:rsidRPr="0001655C" w14:paraId="767A9146" w14:textId="77777777" w:rsidTr="003B71DB">
        <w:trPr>
          <w:tblHeader/>
          <w:ins w:id="1272" w:author="Joint Sponsors" w:date="2023-10-26T14:40:00Z"/>
        </w:trPr>
        <w:tc>
          <w:tcPr>
            <w:tcW w:w="1066" w:type="pct"/>
          </w:tcPr>
          <w:p w14:paraId="23F6E9AC" w14:textId="77777777" w:rsidR="0001655C" w:rsidRPr="0001655C" w:rsidRDefault="0001655C" w:rsidP="0001655C">
            <w:pPr>
              <w:spacing w:after="120"/>
              <w:rPr>
                <w:ins w:id="1273" w:author="Joint Sponsors" w:date="2023-10-26T14:40:00Z"/>
                <w:b/>
                <w:iCs/>
                <w:sz w:val="20"/>
                <w:szCs w:val="20"/>
              </w:rPr>
            </w:pPr>
            <w:ins w:id="1274" w:author="Joint Sponsors" w:date="2023-10-26T14:40:00Z">
              <w:r w:rsidRPr="0001655C">
                <w:rPr>
                  <w:b/>
                  <w:iCs/>
                  <w:sz w:val="20"/>
                  <w:szCs w:val="20"/>
                </w:rPr>
                <w:t>Variable</w:t>
              </w:r>
            </w:ins>
          </w:p>
        </w:tc>
        <w:tc>
          <w:tcPr>
            <w:tcW w:w="864" w:type="pct"/>
          </w:tcPr>
          <w:p w14:paraId="526F24F4" w14:textId="77777777" w:rsidR="0001655C" w:rsidRPr="0001655C" w:rsidRDefault="0001655C" w:rsidP="0001655C">
            <w:pPr>
              <w:spacing w:after="120"/>
              <w:rPr>
                <w:ins w:id="1275" w:author="Joint Sponsors" w:date="2023-10-26T14:40:00Z"/>
                <w:b/>
                <w:iCs/>
                <w:sz w:val="20"/>
                <w:szCs w:val="20"/>
              </w:rPr>
            </w:pPr>
            <w:ins w:id="1276" w:author="Joint Sponsors" w:date="2023-10-26T14:40:00Z">
              <w:r w:rsidRPr="0001655C">
                <w:rPr>
                  <w:b/>
                  <w:iCs/>
                  <w:sz w:val="20"/>
                  <w:szCs w:val="20"/>
                </w:rPr>
                <w:t>Unit</w:t>
              </w:r>
            </w:ins>
          </w:p>
        </w:tc>
        <w:tc>
          <w:tcPr>
            <w:tcW w:w="3070" w:type="pct"/>
          </w:tcPr>
          <w:p w14:paraId="0CE98AB2" w14:textId="77777777" w:rsidR="0001655C" w:rsidRPr="0001655C" w:rsidRDefault="0001655C" w:rsidP="0001655C">
            <w:pPr>
              <w:spacing w:after="120"/>
              <w:rPr>
                <w:ins w:id="1277" w:author="Joint Sponsors" w:date="2023-10-26T14:40:00Z"/>
                <w:b/>
                <w:iCs/>
                <w:sz w:val="20"/>
                <w:szCs w:val="20"/>
              </w:rPr>
            </w:pPr>
            <w:ins w:id="1278" w:author="Joint Sponsors" w:date="2023-10-26T14:40:00Z">
              <w:r w:rsidRPr="0001655C">
                <w:rPr>
                  <w:b/>
                  <w:iCs/>
                  <w:sz w:val="20"/>
                  <w:szCs w:val="20"/>
                </w:rPr>
                <w:t>Definition</w:t>
              </w:r>
            </w:ins>
          </w:p>
        </w:tc>
      </w:tr>
      <w:tr w:rsidR="0001655C" w:rsidRPr="0001655C" w14:paraId="161EFAA1" w14:textId="77777777" w:rsidTr="003B71DB">
        <w:trPr>
          <w:ins w:id="1279" w:author="Joint Sponsors" w:date="2023-10-26T14:40:00Z"/>
        </w:trPr>
        <w:tc>
          <w:tcPr>
            <w:tcW w:w="1066" w:type="pct"/>
          </w:tcPr>
          <w:p w14:paraId="572416A0" w14:textId="77777777" w:rsidR="0001655C" w:rsidRPr="0001655C" w:rsidRDefault="0001655C" w:rsidP="0001655C">
            <w:pPr>
              <w:spacing w:after="60"/>
              <w:rPr>
                <w:ins w:id="1280" w:author="Joint Sponsors" w:date="2023-10-26T14:40:00Z"/>
                <w:iCs/>
                <w:sz w:val="20"/>
                <w:szCs w:val="20"/>
              </w:rPr>
            </w:pPr>
            <w:ins w:id="1281" w:author="Joint Sponsors" w:date="2023-10-26T15:55:00Z">
              <w:r w:rsidRPr="0001655C">
                <w:rPr>
                  <w:iCs/>
                  <w:sz w:val="20"/>
                  <w:szCs w:val="20"/>
                </w:rPr>
                <w:t>RDIAMT</w:t>
              </w:r>
              <w:r w:rsidRPr="0001655C">
                <w:rPr>
                  <w:i/>
                  <w:iCs/>
                  <w:sz w:val="20"/>
                  <w:szCs w:val="20"/>
                  <w:vertAlign w:val="subscript"/>
                </w:rPr>
                <w:t xml:space="preserve"> q</w:t>
              </w:r>
            </w:ins>
          </w:p>
        </w:tc>
        <w:tc>
          <w:tcPr>
            <w:tcW w:w="864" w:type="pct"/>
          </w:tcPr>
          <w:p w14:paraId="1E84DD0E" w14:textId="77777777" w:rsidR="0001655C" w:rsidRPr="0001655C" w:rsidRDefault="0001655C" w:rsidP="0001655C">
            <w:pPr>
              <w:spacing w:after="60"/>
              <w:rPr>
                <w:ins w:id="1282" w:author="Joint Sponsors" w:date="2023-10-26T14:40:00Z"/>
                <w:iCs/>
                <w:sz w:val="20"/>
                <w:szCs w:val="20"/>
              </w:rPr>
            </w:pPr>
            <w:ins w:id="1283" w:author="Joint Sponsors" w:date="2023-10-26T15:55:00Z">
              <w:r w:rsidRPr="0001655C">
                <w:rPr>
                  <w:iCs/>
                  <w:sz w:val="20"/>
                  <w:szCs w:val="20"/>
                </w:rPr>
                <w:t>$</w:t>
              </w:r>
            </w:ins>
          </w:p>
        </w:tc>
        <w:tc>
          <w:tcPr>
            <w:tcW w:w="3070" w:type="pct"/>
          </w:tcPr>
          <w:p w14:paraId="6A212F43" w14:textId="77777777" w:rsidR="0001655C" w:rsidRPr="0001655C" w:rsidRDefault="0001655C" w:rsidP="0001655C">
            <w:pPr>
              <w:spacing w:after="60"/>
              <w:rPr>
                <w:ins w:id="1284" w:author="Joint Sponsors" w:date="2023-10-26T14:40:00Z"/>
                <w:iCs/>
                <w:sz w:val="20"/>
                <w:szCs w:val="20"/>
              </w:rPr>
            </w:pPr>
            <w:ins w:id="1285" w:author="Joint Sponsors" w:date="2023-10-26T15:55:00Z">
              <w:r w:rsidRPr="0001655C">
                <w:rPr>
                  <w:i/>
                  <w:iCs/>
                  <w:sz w:val="20"/>
                  <w:szCs w:val="20"/>
                </w:rPr>
                <w:t>Reliability Deployment Indifference Total Amount per QSE</w:t>
              </w:r>
              <w:r w:rsidRPr="0001655C">
                <w:rPr>
                  <w:iCs/>
                  <w:sz w:val="20"/>
                  <w:szCs w:val="20"/>
                </w:rPr>
                <w:t>—</w:t>
              </w:r>
              <w:r w:rsidRPr="0001655C">
                <w:rPr>
                  <w:sz w:val="20"/>
                  <w:szCs w:val="20"/>
                </w:rPr>
                <w:t xml:space="preserve">The total </w:t>
              </w:r>
            </w:ins>
            <w:ins w:id="1286" w:author="Joint Sponsors 110424" w:date="2024-10-25T22:02:00Z">
              <w:r w:rsidRPr="0001655C">
                <w:rPr>
                  <w:sz w:val="20"/>
                  <w:szCs w:val="20"/>
                </w:rPr>
                <w:t>Reliability Deployment In</w:t>
              </w:r>
            </w:ins>
            <w:ins w:id="1287" w:author="Joint Sponsors 110424" w:date="2024-10-25T22:03:00Z">
              <w:r w:rsidRPr="0001655C">
                <w:rPr>
                  <w:sz w:val="20"/>
                  <w:szCs w:val="20"/>
                </w:rPr>
                <w:t xml:space="preserve">difference </w:t>
              </w:r>
            </w:ins>
            <w:ins w:id="1288" w:author="Joint Sponsors" w:date="2023-10-26T15:55:00Z">
              <w:del w:id="1289" w:author="Joint Sponsors 110424" w:date="2024-10-25T22:03:00Z">
                <w:r w:rsidRPr="0001655C" w:rsidDel="006651DC">
                  <w:rPr>
                    <w:sz w:val="20"/>
                    <w:szCs w:val="20"/>
                  </w:rPr>
                  <w:delText>p</w:delText>
                </w:r>
              </w:del>
            </w:ins>
            <w:ins w:id="1290" w:author="Joint Sponsors 110424" w:date="2024-10-25T22:03:00Z">
              <w:r w:rsidRPr="0001655C">
                <w:rPr>
                  <w:sz w:val="20"/>
                  <w:szCs w:val="20"/>
                </w:rPr>
                <w:t>P</w:t>
              </w:r>
            </w:ins>
            <w:ins w:id="1291" w:author="Joint Sponsors" w:date="2023-10-26T15:55:00Z">
              <w:r w:rsidRPr="0001655C">
                <w:rPr>
                  <w:sz w:val="20"/>
                  <w:szCs w:val="20"/>
                </w:rPr>
                <w:t xml:space="preserve">ayment to QSE </w:t>
              </w:r>
              <w:r w:rsidRPr="0001655C">
                <w:rPr>
                  <w:i/>
                  <w:iCs/>
                  <w:sz w:val="20"/>
                  <w:szCs w:val="20"/>
                </w:rPr>
                <w:t>q</w:t>
              </w:r>
              <w:r w:rsidRPr="0001655C">
                <w:rPr>
                  <w:sz w:val="20"/>
                  <w:szCs w:val="20"/>
                </w:rPr>
                <w:t xml:space="preserve"> </w:t>
              </w:r>
              <w:r w:rsidRPr="0001655C">
                <w:rPr>
                  <w:iCs/>
                  <w:sz w:val="20"/>
                  <w:szCs w:val="20"/>
                </w:rPr>
                <w:t xml:space="preserve">for the </w:t>
              </w:r>
              <w:del w:id="1292" w:author="Joint Sponsors 110424" w:date="2024-10-25T22:03:00Z">
                <w:r w:rsidRPr="0001655C" w:rsidDel="006651DC">
                  <w:rPr>
                    <w:iCs/>
                    <w:sz w:val="20"/>
                    <w:szCs w:val="20"/>
                  </w:rPr>
                  <w:delText xml:space="preserve">Reliability Deployment Indifference Payments </w:delText>
                </w:r>
                <w:r w:rsidRPr="0001655C" w:rsidDel="006651DC">
                  <w:rPr>
                    <w:sz w:val="20"/>
                    <w:szCs w:val="20"/>
                  </w:rPr>
                  <w:delText xml:space="preserve">for </w:delText>
                </w:r>
              </w:del>
            </w:ins>
            <w:ins w:id="1293" w:author="Joint Sponsors" w:date="2023-10-26T15:58:00Z">
              <w:del w:id="1294" w:author="Joint Sponsors 110424" w:date="2024-10-25T22:03:00Z">
                <w:r w:rsidRPr="0001655C" w:rsidDel="006651DC">
                  <w:rPr>
                    <w:sz w:val="20"/>
                    <w:szCs w:val="20"/>
                  </w:rPr>
                  <w:delText>the</w:delText>
                </w:r>
              </w:del>
            </w:ins>
            <w:ins w:id="1295" w:author="Joint Sponsors" w:date="2023-10-26T15:55:00Z">
              <w:del w:id="1296" w:author="Joint Sponsors 110424" w:date="2024-10-25T22:03:00Z">
                <w:r w:rsidRPr="0001655C" w:rsidDel="006651DC">
                  <w:rPr>
                    <w:sz w:val="20"/>
                    <w:szCs w:val="20"/>
                  </w:rPr>
                  <w:delText xml:space="preserve"> </w:delText>
                </w:r>
              </w:del>
              <w:r w:rsidRPr="0001655C">
                <w:rPr>
                  <w:sz w:val="20"/>
                  <w:szCs w:val="20"/>
                </w:rPr>
                <w:t>15-minute Settlement Interval.</w:t>
              </w:r>
            </w:ins>
          </w:p>
        </w:tc>
      </w:tr>
      <w:tr w:rsidR="0001655C" w:rsidRPr="0001655C" w14:paraId="22B6503A" w14:textId="77777777" w:rsidTr="003B71DB">
        <w:trPr>
          <w:ins w:id="1297" w:author="Joint Sponsors" w:date="2023-10-26T14:40:00Z"/>
        </w:trPr>
        <w:tc>
          <w:tcPr>
            <w:tcW w:w="1066" w:type="pct"/>
          </w:tcPr>
          <w:p w14:paraId="3D81AB6F" w14:textId="77777777" w:rsidR="0001655C" w:rsidRPr="0001655C" w:rsidRDefault="0001655C" w:rsidP="0001655C">
            <w:pPr>
              <w:spacing w:after="60"/>
              <w:rPr>
                <w:ins w:id="1298" w:author="Joint Sponsors" w:date="2023-10-26T14:40:00Z"/>
                <w:iCs/>
                <w:sz w:val="20"/>
                <w:szCs w:val="20"/>
              </w:rPr>
            </w:pPr>
            <w:ins w:id="1299" w:author="Joint Sponsors" w:date="2023-10-26T15:57:00Z">
              <w:del w:id="1300" w:author="Joint Sponsors 110424" w:date="2024-10-11T15:57:00Z">
                <w:r w:rsidRPr="0001655C" w:rsidDel="004F1332">
                  <w:rPr>
                    <w:sz w:val="20"/>
                    <w:szCs w:val="20"/>
                  </w:rPr>
                  <w:delText>RTSP</w:delText>
                </w:r>
              </w:del>
            </w:ins>
            <w:ins w:id="1301" w:author="Joint Sponsors" w:date="2023-11-14T07:45:00Z">
              <w:del w:id="1302" w:author="Joint Sponsors 110424" w:date="2024-10-11T15:57:00Z">
                <w:r w:rsidRPr="0001655C" w:rsidDel="004F1332">
                  <w:rPr>
                    <w:sz w:val="20"/>
                    <w:szCs w:val="20"/>
                  </w:rPr>
                  <w:delText>R</w:delText>
                </w:r>
              </w:del>
            </w:ins>
            <w:ins w:id="1303" w:author="Joint Sponsors" w:date="2023-10-26T15:57:00Z">
              <w:del w:id="1304" w:author="Joint Sponsors 110424" w:date="2024-10-11T15:57:00Z">
                <w:r w:rsidRPr="0001655C" w:rsidDel="004F1332">
                  <w:rPr>
                    <w:sz w:val="20"/>
                    <w:szCs w:val="20"/>
                  </w:rPr>
                  <w:delText xml:space="preserve">P </w:delText>
                </w:r>
                <w:r w:rsidRPr="0001655C" w:rsidDel="004F1332">
                  <w:rPr>
                    <w:i/>
                    <w:sz w:val="20"/>
                    <w:szCs w:val="20"/>
                    <w:vertAlign w:val="subscript"/>
                  </w:rPr>
                  <w:delText>p</w:delText>
                </w:r>
              </w:del>
            </w:ins>
            <w:ins w:id="1305" w:author="Joint Sponsors 110424" w:date="2024-10-25T21:59:00Z">
              <w:del w:id="1306" w:author="ERCOT 012825" w:date="2025-01-07T13:57:00Z">
                <w:r w:rsidRPr="0001655C" w:rsidDel="0067581F">
                  <w:rPr>
                    <w:iCs/>
                    <w:sz w:val="20"/>
                    <w:szCs w:val="20"/>
                  </w:rPr>
                  <w:delText xml:space="preserve"> </w:delText>
                </w:r>
              </w:del>
              <w:r w:rsidRPr="0001655C">
                <w:rPr>
                  <w:iCs/>
                  <w:sz w:val="20"/>
                  <w:szCs w:val="20"/>
                </w:rPr>
                <w:t>RDI</w:t>
              </w:r>
            </w:ins>
            <w:ins w:id="1307" w:author="Joint Sponsors 110424" w:date="2024-10-25T22:01:00Z">
              <w:r w:rsidRPr="0001655C">
                <w:rPr>
                  <w:iCs/>
                  <w:sz w:val="20"/>
                  <w:szCs w:val="20"/>
                </w:rPr>
                <w:t>G</w:t>
              </w:r>
            </w:ins>
            <w:ins w:id="1308" w:author="Joint Sponsors 110424" w:date="2024-10-25T21:59:00Z">
              <w:r w:rsidRPr="0001655C">
                <w:rPr>
                  <w:iCs/>
                  <w:sz w:val="20"/>
                  <w:szCs w:val="20"/>
                </w:rPr>
                <w:t>A</w:t>
              </w:r>
              <w:r w:rsidRPr="0001655C">
                <w:rPr>
                  <w:i/>
                  <w:iCs/>
                  <w:sz w:val="20"/>
                  <w:szCs w:val="20"/>
                  <w:vertAlign w:val="subscript"/>
                </w:rPr>
                <w:t xml:space="preserve"> q,</w:t>
              </w:r>
            </w:ins>
            <w:ins w:id="1309" w:author="ERCOT 012825" w:date="2025-01-07T13:57:00Z">
              <w:r w:rsidRPr="0001655C">
                <w:rPr>
                  <w:i/>
                  <w:iCs/>
                  <w:sz w:val="20"/>
                  <w:szCs w:val="20"/>
                  <w:vertAlign w:val="subscript"/>
                </w:rPr>
                <w:t xml:space="preserve"> </w:t>
              </w:r>
            </w:ins>
            <w:ins w:id="1310" w:author="Joint Sponsors 110424" w:date="2024-10-25T21:59:00Z">
              <w:r w:rsidRPr="0001655C">
                <w:rPr>
                  <w:i/>
                  <w:iCs/>
                  <w:sz w:val="20"/>
                  <w:szCs w:val="20"/>
                  <w:vertAlign w:val="subscript"/>
                </w:rPr>
                <w:t>r</w:t>
              </w:r>
            </w:ins>
            <w:ins w:id="1311" w:author="Joint Sponsors 110424" w:date="2024-10-28T09:17:00Z">
              <w:r w:rsidRPr="0001655C">
                <w:rPr>
                  <w:i/>
                  <w:iCs/>
                  <w:sz w:val="20"/>
                  <w:szCs w:val="20"/>
                  <w:vertAlign w:val="subscript"/>
                </w:rPr>
                <w:t>,</w:t>
              </w:r>
            </w:ins>
            <w:ins w:id="1312" w:author="ERCOT 012825" w:date="2025-01-07T13:57:00Z">
              <w:r w:rsidRPr="0001655C">
                <w:rPr>
                  <w:i/>
                  <w:iCs/>
                  <w:sz w:val="20"/>
                  <w:szCs w:val="20"/>
                  <w:vertAlign w:val="subscript"/>
                </w:rPr>
                <w:t xml:space="preserve"> </w:t>
              </w:r>
            </w:ins>
            <w:ins w:id="1313" w:author="Joint Sponsors 110424" w:date="2024-10-28T09:17:00Z">
              <w:r w:rsidRPr="0001655C">
                <w:rPr>
                  <w:i/>
                  <w:iCs/>
                  <w:sz w:val="20"/>
                  <w:szCs w:val="20"/>
                  <w:vertAlign w:val="subscript"/>
                </w:rPr>
                <w:t>p</w:t>
              </w:r>
            </w:ins>
          </w:p>
        </w:tc>
        <w:tc>
          <w:tcPr>
            <w:tcW w:w="864" w:type="pct"/>
          </w:tcPr>
          <w:p w14:paraId="329A9CF6" w14:textId="77777777" w:rsidR="0001655C" w:rsidRPr="0001655C" w:rsidRDefault="0001655C" w:rsidP="0001655C">
            <w:pPr>
              <w:spacing w:after="60"/>
              <w:rPr>
                <w:ins w:id="1314" w:author="Joint Sponsors" w:date="2023-10-26T14:40:00Z"/>
                <w:iCs/>
                <w:sz w:val="20"/>
                <w:szCs w:val="20"/>
              </w:rPr>
            </w:pPr>
            <w:ins w:id="1315" w:author="Joint Sponsors" w:date="2023-10-26T15:57:00Z">
              <w:del w:id="1316" w:author="Joint Sponsors 110424" w:date="2024-10-11T15:57:00Z">
                <w:r w:rsidRPr="0001655C" w:rsidDel="004F1332">
                  <w:rPr>
                    <w:sz w:val="20"/>
                    <w:szCs w:val="20"/>
                  </w:rPr>
                  <w:delText>$/MWh</w:delText>
                </w:r>
              </w:del>
            </w:ins>
            <w:ins w:id="1317" w:author="Joint Sponsors 110424" w:date="2024-10-25T21:59:00Z">
              <w:r w:rsidRPr="0001655C">
                <w:rPr>
                  <w:sz w:val="20"/>
                  <w:szCs w:val="20"/>
                </w:rPr>
                <w:t>$</w:t>
              </w:r>
            </w:ins>
          </w:p>
        </w:tc>
        <w:tc>
          <w:tcPr>
            <w:tcW w:w="3070" w:type="pct"/>
          </w:tcPr>
          <w:p w14:paraId="708468D3" w14:textId="77777777" w:rsidR="0001655C" w:rsidRPr="0001655C" w:rsidRDefault="0001655C" w:rsidP="0001655C">
            <w:pPr>
              <w:spacing w:after="60"/>
              <w:rPr>
                <w:ins w:id="1318" w:author="Joint Sponsors" w:date="2023-10-26T14:40:00Z"/>
                <w:i/>
                <w:iCs/>
                <w:sz w:val="20"/>
                <w:szCs w:val="20"/>
              </w:rPr>
            </w:pPr>
            <w:ins w:id="1319" w:author="Joint Sponsors" w:date="2023-10-26T15:57:00Z">
              <w:del w:id="1320" w:author="Joint Sponsors 110424" w:date="2024-10-11T15:57:00Z">
                <w:r w:rsidRPr="0001655C" w:rsidDel="004F1332">
                  <w:rPr>
                    <w:i/>
                    <w:sz w:val="20"/>
                    <w:szCs w:val="20"/>
                  </w:rPr>
                  <w:delText xml:space="preserve">Real-Time </w:delText>
                </w:r>
              </w:del>
            </w:ins>
            <w:ins w:id="1321" w:author="Joint Sponsors" w:date="2023-11-14T07:45:00Z">
              <w:del w:id="1322" w:author="Joint Sponsors 110424" w:date="2024-10-11T15:57:00Z">
                <w:r w:rsidRPr="0001655C" w:rsidDel="004F1332">
                  <w:rPr>
                    <w:i/>
                    <w:sz w:val="20"/>
                    <w:szCs w:val="20"/>
                  </w:rPr>
                  <w:delText>SCED Pricing Run</w:delText>
                </w:r>
              </w:del>
            </w:ins>
            <w:ins w:id="1323" w:author="Joint Sponsors" w:date="2023-10-26T15:57:00Z">
              <w:del w:id="1324" w:author="Joint Sponsors 110424" w:date="2024-10-11T15:57:00Z">
                <w:r w:rsidRPr="0001655C" w:rsidDel="004F1332">
                  <w:rPr>
                    <w:i/>
                    <w:sz w:val="20"/>
                    <w:szCs w:val="20"/>
                  </w:rPr>
                  <w:delText xml:space="preserve"> Price per Settlement Point</w:delText>
                </w:r>
                <w:r w:rsidRPr="0001655C" w:rsidDel="004F1332">
                  <w:rPr>
                    <w:sz w:val="20"/>
                    <w:szCs w:val="20"/>
                  </w:rPr>
                  <w:sym w:font="Symbol" w:char="F0BE"/>
                </w:r>
                <w:r w:rsidRPr="0001655C" w:rsidDel="004F1332">
                  <w:rPr>
                    <w:i/>
                    <w:sz w:val="20"/>
                    <w:szCs w:val="20"/>
                  </w:rPr>
                  <w:delText xml:space="preserve"> </w:delText>
                </w:r>
                <w:r w:rsidRPr="0001655C" w:rsidDel="004F1332">
                  <w:rPr>
                    <w:sz w:val="20"/>
                    <w:szCs w:val="20"/>
                  </w:rPr>
                  <w:delText xml:space="preserve">The Real-Time </w:delText>
                </w:r>
              </w:del>
            </w:ins>
            <w:ins w:id="1325" w:author="Joint Sponsors" w:date="2023-11-14T07:45:00Z">
              <w:del w:id="1326" w:author="Joint Sponsors 110424" w:date="2024-10-11T15:57:00Z">
                <w:r w:rsidRPr="0001655C" w:rsidDel="004F1332">
                  <w:rPr>
                    <w:sz w:val="20"/>
                    <w:szCs w:val="20"/>
                  </w:rPr>
                  <w:delText xml:space="preserve">SCED </w:delText>
                </w:r>
              </w:del>
            </w:ins>
            <w:ins w:id="1327" w:author="Joint Sponsors" w:date="2023-11-14T07:47:00Z">
              <w:del w:id="1328" w:author="Joint Sponsors 110424" w:date="2024-10-11T15:57:00Z">
                <w:r w:rsidRPr="0001655C" w:rsidDel="004F1332">
                  <w:rPr>
                    <w:sz w:val="20"/>
                    <w:szCs w:val="20"/>
                  </w:rPr>
                  <w:delText>p</w:delText>
                </w:r>
              </w:del>
            </w:ins>
            <w:ins w:id="1329" w:author="Joint Sponsors" w:date="2023-11-14T07:45:00Z">
              <w:del w:id="1330" w:author="Joint Sponsors 110424" w:date="2024-10-11T15:57:00Z">
                <w:r w:rsidRPr="0001655C" w:rsidDel="004F1332">
                  <w:rPr>
                    <w:sz w:val="20"/>
                    <w:szCs w:val="20"/>
                  </w:rPr>
                  <w:delText xml:space="preserve">ricing </w:delText>
                </w:r>
              </w:del>
            </w:ins>
            <w:ins w:id="1331" w:author="Joint Sponsors" w:date="2023-11-14T07:47:00Z">
              <w:del w:id="1332" w:author="Joint Sponsors 110424" w:date="2024-10-11T15:57:00Z">
                <w:r w:rsidRPr="0001655C" w:rsidDel="004F1332">
                  <w:rPr>
                    <w:sz w:val="20"/>
                    <w:szCs w:val="20"/>
                  </w:rPr>
                  <w:delText>r</w:delText>
                </w:r>
              </w:del>
            </w:ins>
            <w:ins w:id="1333" w:author="Joint Sponsors" w:date="2023-11-14T07:45:00Z">
              <w:del w:id="1334" w:author="Joint Sponsors 110424" w:date="2024-10-11T15:57:00Z">
                <w:r w:rsidRPr="0001655C" w:rsidDel="004F1332">
                  <w:rPr>
                    <w:sz w:val="20"/>
                    <w:szCs w:val="20"/>
                  </w:rPr>
                  <w:delText>un</w:delText>
                </w:r>
              </w:del>
            </w:ins>
            <w:ins w:id="1335" w:author="Joint Sponsors" w:date="2023-10-26T15:57:00Z">
              <w:del w:id="1336" w:author="Joint Sponsors 110424" w:date="2024-10-11T15:57:00Z">
                <w:r w:rsidRPr="0001655C" w:rsidDel="004F1332">
                  <w:rPr>
                    <w:sz w:val="20"/>
                    <w:szCs w:val="20"/>
                  </w:rPr>
                  <w:delText xml:space="preserve"> Price at the Settlement Point </w:delText>
                </w:r>
                <w:r w:rsidRPr="0001655C" w:rsidDel="004F1332">
                  <w:rPr>
                    <w:i/>
                    <w:sz w:val="20"/>
                    <w:szCs w:val="20"/>
                  </w:rPr>
                  <w:delText>p</w:delText>
                </w:r>
                <w:r w:rsidRPr="0001655C" w:rsidDel="004F1332">
                  <w:rPr>
                    <w:sz w:val="20"/>
                    <w:szCs w:val="20"/>
                  </w:rPr>
                  <w:delText xml:space="preserve"> for the 15-minute Settlement Interval.</w:delText>
                </w:r>
              </w:del>
            </w:ins>
            <w:ins w:id="1337" w:author="Joint Sponsors 110424" w:date="2024-10-25T22:00:00Z">
              <w:del w:id="1338" w:author="ERCOT 012825" w:date="2025-01-08T11:59:00Z">
                <w:r w:rsidRPr="0001655C" w:rsidDel="000C5E60">
                  <w:rPr>
                    <w:i/>
                    <w:iCs/>
                    <w:sz w:val="20"/>
                    <w:szCs w:val="20"/>
                  </w:rPr>
                  <w:delText xml:space="preserve"> </w:delText>
                </w:r>
              </w:del>
              <w:r w:rsidRPr="0001655C">
                <w:rPr>
                  <w:i/>
                  <w:iCs/>
                  <w:sz w:val="20"/>
                  <w:szCs w:val="20"/>
                </w:rPr>
                <w:t xml:space="preserve">Reliability Deployment Indifference </w:t>
              </w:r>
              <w:r w:rsidRPr="0001655C">
                <w:rPr>
                  <w:i/>
                  <w:iCs/>
                  <w:sz w:val="20"/>
                  <w:szCs w:val="20"/>
                </w:rPr>
                <w:lastRenderedPageBreak/>
                <w:t xml:space="preserve">Amount per QSE per </w:t>
              </w:r>
            </w:ins>
            <w:ins w:id="1339" w:author="Joint Sponsors 110424" w:date="2024-10-28T11:35:00Z">
              <w:r w:rsidRPr="0001655C">
                <w:rPr>
                  <w:i/>
                  <w:iCs/>
                  <w:sz w:val="20"/>
                  <w:szCs w:val="20"/>
                </w:rPr>
                <w:t xml:space="preserve">Generation or Energy Storage </w:t>
              </w:r>
            </w:ins>
            <w:ins w:id="1340" w:author="Joint Sponsors 110424" w:date="2024-10-25T22:00:00Z">
              <w:r w:rsidRPr="0001655C">
                <w:rPr>
                  <w:i/>
                  <w:iCs/>
                  <w:sz w:val="20"/>
                  <w:szCs w:val="20"/>
                </w:rPr>
                <w:t>Resource</w:t>
              </w:r>
              <w:r w:rsidRPr="0001655C">
                <w:rPr>
                  <w:iCs/>
                  <w:sz w:val="20"/>
                  <w:szCs w:val="20"/>
                </w:rPr>
                <w:t>—</w:t>
              </w:r>
              <w:r w:rsidRPr="0001655C">
                <w:rPr>
                  <w:sz w:val="20"/>
                  <w:szCs w:val="20"/>
                </w:rPr>
                <w:t xml:space="preserve">The </w:t>
              </w:r>
            </w:ins>
            <w:ins w:id="1341" w:author="Joint Sponsors 110424" w:date="2024-10-25T22:02:00Z">
              <w:r w:rsidRPr="0001655C">
                <w:rPr>
                  <w:iCs/>
                  <w:sz w:val="20"/>
                  <w:szCs w:val="20"/>
                </w:rPr>
                <w:t xml:space="preserve">Reliability Deployment Indifference Payment </w:t>
              </w:r>
            </w:ins>
            <w:ins w:id="1342" w:author="Joint Sponsors 110424" w:date="2024-10-25T22:00:00Z">
              <w:r w:rsidRPr="0001655C">
                <w:rPr>
                  <w:sz w:val="20"/>
                  <w:szCs w:val="20"/>
                </w:rPr>
                <w:t xml:space="preserve">to QSE </w:t>
              </w:r>
              <w:r w:rsidRPr="0001655C">
                <w:rPr>
                  <w:i/>
                  <w:iCs/>
                  <w:sz w:val="20"/>
                  <w:szCs w:val="20"/>
                </w:rPr>
                <w:t>q</w:t>
              </w:r>
              <w:r w:rsidRPr="0001655C">
                <w:rPr>
                  <w:sz w:val="20"/>
                  <w:szCs w:val="20"/>
                </w:rPr>
                <w:t xml:space="preserve"> </w:t>
              </w:r>
            </w:ins>
            <w:ins w:id="1343" w:author="Joint Sponsors 110424" w:date="2024-10-25T22:01:00Z">
              <w:r w:rsidRPr="0001655C">
                <w:rPr>
                  <w:sz w:val="20"/>
                  <w:szCs w:val="20"/>
                </w:rPr>
                <w:t xml:space="preserve">for Generation Resource or Energy Storage Resource </w:t>
              </w:r>
              <w:r w:rsidRPr="0001655C">
                <w:rPr>
                  <w:i/>
                  <w:iCs/>
                  <w:sz w:val="20"/>
                  <w:szCs w:val="20"/>
                </w:rPr>
                <w:t>r</w:t>
              </w:r>
              <w:r w:rsidRPr="0001655C">
                <w:rPr>
                  <w:sz w:val="20"/>
                  <w:szCs w:val="20"/>
                </w:rPr>
                <w:t xml:space="preserve"> </w:t>
              </w:r>
            </w:ins>
            <w:ins w:id="1344" w:author="Joint Sponsors 110424" w:date="2024-10-25T22:00:00Z">
              <w:r w:rsidRPr="0001655C">
                <w:rPr>
                  <w:sz w:val="20"/>
                  <w:szCs w:val="20"/>
                </w:rPr>
                <w:t>for the 15-minute Settlement Interval.</w:t>
              </w:r>
            </w:ins>
            <w:ins w:id="1345" w:author="ERCOT 012825" w:date="2025-01-07T13:59:00Z">
              <w:r w:rsidRPr="0001655C">
                <w:rPr>
                  <w:sz w:val="20"/>
                  <w:szCs w:val="20"/>
                </w:rPr>
                <w:t xml:space="preserve"> Where for a Combined Cycle Train, the Resource </w:t>
              </w:r>
              <w:r w:rsidRPr="0001655C">
                <w:rPr>
                  <w:i/>
                  <w:iCs/>
                  <w:sz w:val="20"/>
                  <w:szCs w:val="20"/>
                </w:rPr>
                <w:t>r</w:t>
              </w:r>
              <w:r w:rsidRPr="0001655C">
                <w:rPr>
                  <w:sz w:val="20"/>
                  <w:szCs w:val="20"/>
                </w:rPr>
                <w:t xml:space="preserve"> is the Combined Cycle Train.</w:t>
              </w:r>
            </w:ins>
          </w:p>
        </w:tc>
      </w:tr>
      <w:tr w:rsidR="0001655C" w:rsidRPr="0001655C" w14:paraId="5D0EA341" w14:textId="77777777" w:rsidTr="003B71DB">
        <w:trPr>
          <w:ins w:id="1346" w:author="Joint Sponsors 110424" w:date="2024-10-25T22:03:00Z"/>
        </w:trPr>
        <w:tc>
          <w:tcPr>
            <w:tcW w:w="1066" w:type="pct"/>
          </w:tcPr>
          <w:p w14:paraId="4730985D" w14:textId="77777777" w:rsidR="0001655C" w:rsidRPr="0001655C" w:rsidRDefault="0001655C" w:rsidP="0001655C">
            <w:pPr>
              <w:spacing w:after="60"/>
              <w:rPr>
                <w:ins w:id="1347" w:author="Joint Sponsors 110424" w:date="2024-10-25T22:03:00Z"/>
                <w:sz w:val="20"/>
                <w:szCs w:val="20"/>
              </w:rPr>
            </w:pPr>
            <w:ins w:id="1348" w:author="Joint Sponsors 110424" w:date="2024-10-25T22:03:00Z">
              <w:del w:id="1349" w:author="ERCOT 012825" w:date="2025-01-07T13:57:00Z">
                <w:r w:rsidRPr="0001655C" w:rsidDel="0067581F">
                  <w:rPr>
                    <w:iCs/>
                    <w:sz w:val="20"/>
                    <w:szCs w:val="20"/>
                  </w:rPr>
                  <w:lastRenderedPageBreak/>
                  <w:delText xml:space="preserve"> </w:delText>
                </w:r>
              </w:del>
              <w:r w:rsidRPr="0001655C">
                <w:rPr>
                  <w:iCs/>
                  <w:sz w:val="20"/>
                  <w:szCs w:val="20"/>
                </w:rPr>
                <w:t>RDILA</w:t>
              </w:r>
              <w:r w:rsidRPr="0001655C">
                <w:rPr>
                  <w:i/>
                  <w:iCs/>
                  <w:sz w:val="20"/>
                  <w:szCs w:val="20"/>
                  <w:vertAlign w:val="subscript"/>
                </w:rPr>
                <w:t xml:space="preserve"> q,</w:t>
              </w:r>
            </w:ins>
            <w:ins w:id="1350" w:author="ERCOT 012825" w:date="2025-01-07T13:56:00Z">
              <w:r w:rsidRPr="0001655C">
                <w:rPr>
                  <w:i/>
                  <w:iCs/>
                  <w:sz w:val="20"/>
                  <w:szCs w:val="20"/>
                  <w:vertAlign w:val="subscript"/>
                </w:rPr>
                <w:t xml:space="preserve"> </w:t>
              </w:r>
            </w:ins>
            <w:ins w:id="1351" w:author="Joint Sponsors 110424" w:date="2024-10-25T22:03:00Z">
              <w:r w:rsidRPr="0001655C">
                <w:rPr>
                  <w:i/>
                  <w:iCs/>
                  <w:sz w:val="20"/>
                  <w:szCs w:val="20"/>
                  <w:vertAlign w:val="subscript"/>
                </w:rPr>
                <w:t>r</w:t>
              </w:r>
            </w:ins>
            <w:ins w:id="1352" w:author="Joint Sponsors 110424" w:date="2024-10-28T09:17:00Z">
              <w:r w:rsidRPr="0001655C">
                <w:rPr>
                  <w:i/>
                  <w:iCs/>
                  <w:sz w:val="20"/>
                  <w:szCs w:val="20"/>
                  <w:vertAlign w:val="subscript"/>
                </w:rPr>
                <w:t>,</w:t>
              </w:r>
            </w:ins>
            <w:ins w:id="1353" w:author="ERCOT 012825" w:date="2025-01-07T13:56:00Z">
              <w:r w:rsidRPr="0001655C">
                <w:rPr>
                  <w:i/>
                  <w:iCs/>
                  <w:sz w:val="20"/>
                  <w:szCs w:val="20"/>
                  <w:vertAlign w:val="subscript"/>
                </w:rPr>
                <w:t xml:space="preserve"> </w:t>
              </w:r>
            </w:ins>
            <w:ins w:id="1354" w:author="Joint Sponsors 110424" w:date="2024-10-28T09:17:00Z">
              <w:r w:rsidRPr="0001655C">
                <w:rPr>
                  <w:i/>
                  <w:iCs/>
                  <w:sz w:val="20"/>
                  <w:szCs w:val="20"/>
                  <w:vertAlign w:val="subscript"/>
                </w:rPr>
                <w:t>p</w:t>
              </w:r>
            </w:ins>
          </w:p>
        </w:tc>
        <w:tc>
          <w:tcPr>
            <w:tcW w:w="864" w:type="pct"/>
          </w:tcPr>
          <w:p w14:paraId="2E51F2B7" w14:textId="77777777" w:rsidR="0001655C" w:rsidRPr="0001655C" w:rsidRDefault="0001655C" w:rsidP="0001655C">
            <w:pPr>
              <w:spacing w:after="60"/>
              <w:rPr>
                <w:ins w:id="1355" w:author="Joint Sponsors 110424" w:date="2024-10-25T22:03:00Z"/>
                <w:iCs/>
                <w:sz w:val="20"/>
                <w:szCs w:val="20"/>
              </w:rPr>
            </w:pPr>
            <w:ins w:id="1356" w:author="Joint Sponsors 110424" w:date="2024-10-25T22:03:00Z">
              <w:r w:rsidRPr="0001655C">
                <w:rPr>
                  <w:sz w:val="20"/>
                  <w:szCs w:val="20"/>
                </w:rPr>
                <w:t>$</w:t>
              </w:r>
            </w:ins>
          </w:p>
        </w:tc>
        <w:tc>
          <w:tcPr>
            <w:tcW w:w="3070" w:type="pct"/>
          </w:tcPr>
          <w:p w14:paraId="18D92289" w14:textId="77777777" w:rsidR="0001655C" w:rsidRPr="0001655C" w:rsidRDefault="0001655C" w:rsidP="0001655C">
            <w:pPr>
              <w:spacing w:after="60"/>
              <w:rPr>
                <w:ins w:id="1357" w:author="Joint Sponsors 110424" w:date="2024-10-25T22:03:00Z"/>
                <w:i/>
                <w:sz w:val="20"/>
                <w:szCs w:val="20"/>
              </w:rPr>
            </w:pPr>
            <w:ins w:id="1358" w:author="Joint Sponsors 110424" w:date="2024-10-25T22:03:00Z">
              <w:r w:rsidRPr="0001655C">
                <w:rPr>
                  <w:i/>
                  <w:iCs/>
                  <w:sz w:val="20"/>
                  <w:szCs w:val="20"/>
                </w:rPr>
                <w:t xml:space="preserve"> Reliability Deployment Indifference Amount per QSE per </w:t>
              </w:r>
            </w:ins>
            <w:ins w:id="1359" w:author="Joint Sponsors 110424" w:date="2024-10-28T11:35:00Z">
              <w:r w:rsidRPr="0001655C">
                <w:rPr>
                  <w:i/>
                  <w:iCs/>
                  <w:sz w:val="20"/>
                  <w:szCs w:val="20"/>
                </w:rPr>
                <w:t xml:space="preserve">Controllable Load </w:t>
              </w:r>
            </w:ins>
            <w:ins w:id="1360" w:author="Joint Sponsors 110424" w:date="2024-10-25T22:03:00Z">
              <w:r w:rsidRPr="0001655C">
                <w:rPr>
                  <w:i/>
                  <w:iCs/>
                  <w:sz w:val="20"/>
                  <w:szCs w:val="20"/>
                </w:rPr>
                <w:t>Resource</w:t>
              </w:r>
              <w:r w:rsidRPr="0001655C">
                <w:rPr>
                  <w:iCs/>
                  <w:sz w:val="20"/>
                  <w:szCs w:val="20"/>
                </w:rPr>
                <w:t>—</w:t>
              </w:r>
              <w:r w:rsidRPr="0001655C">
                <w:rPr>
                  <w:sz w:val="20"/>
                  <w:szCs w:val="20"/>
                </w:rPr>
                <w:t xml:space="preserve">The </w:t>
              </w:r>
              <w:r w:rsidRPr="0001655C">
                <w:rPr>
                  <w:iCs/>
                  <w:sz w:val="20"/>
                  <w:szCs w:val="20"/>
                </w:rPr>
                <w:t xml:space="preserve">Reliability Deployment Indifference Payment </w:t>
              </w:r>
              <w:r w:rsidRPr="0001655C">
                <w:rPr>
                  <w:sz w:val="20"/>
                  <w:szCs w:val="20"/>
                </w:rPr>
                <w:t xml:space="preserve">to QSE </w:t>
              </w:r>
              <w:r w:rsidRPr="0001655C">
                <w:rPr>
                  <w:i/>
                  <w:iCs/>
                  <w:sz w:val="20"/>
                  <w:szCs w:val="20"/>
                </w:rPr>
                <w:t>q</w:t>
              </w:r>
              <w:r w:rsidRPr="0001655C">
                <w:rPr>
                  <w:sz w:val="20"/>
                  <w:szCs w:val="20"/>
                </w:rPr>
                <w:t xml:space="preserve"> for </w:t>
              </w:r>
            </w:ins>
            <w:ins w:id="1361" w:author="Joint Sponsors 110424" w:date="2024-10-25T22:04:00Z">
              <w:r w:rsidRPr="0001655C">
                <w:rPr>
                  <w:sz w:val="20"/>
                  <w:szCs w:val="20"/>
                </w:rPr>
                <w:t xml:space="preserve">Controllable Load </w:t>
              </w:r>
            </w:ins>
            <w:ins w:id="1362" w:author="Joint Sponsors 110424" w:date="2024-10-25T22:03:00Z">
              <w:r w:rsidRPr="0001655C">
                <w:rPr>
                  <w:sz w:val="20"/>
                  <w:szCs w:val="20"/>
                </w:rPr>
                <w:t xml:space="preserve">Resource </w:t>
              </w:r>
              <w:r w:rsidRPr="0001655C">
                <w:rPr>
                  <w:i/>
                  <w:iCs/>
                  <w:sz w:val="20"/>
                  <w:szCs w:val="20"/>
                </w:rPr>
                <w:t>r</w:t>
              </w:r>
              <w:r w:rsidRPr="0001655C">
                <w:rPr>
                  <w:sz w:val="20"/>
                  <w:szCs w:val="20"/>
                </w:rPr>
                <w:t xml:space="preserve"> for the 15-minute Settlement Interval.</w:t>
              </w:r>
            </w:ins>
          </w:p>
        </w:tc>
      </w:tr>
      <w:tr w:rsidR="0001655C" w:rsidRPr="0001655C" w14:paraId="7E25D221" w14:textId="77777777" w:rsidTr="003B71DB">
        <w:trPr>
          <w:ins w:id="1363" w:author="Joint Sponsors" w:date="2023-10-26T14:40:00Z"/>
        </w:trPr>
        <w:tc>
          <w:tcPr>
            <w:tcW w:w="1066" w:type="pct"/>
          </w:tcPr>
          <w:p w14:paraId="1599EB61" w14:textId="77777777" w:rsidR="0001655C" w:rsidRPr="0001655C" w:rsidRDefault="0001655C" w:rsidP="0001655C">
            <w:pPr>
              <w:spacing w:after="60"/>
              <w:rPr>
                <w:ins w:id="1364" w:author="Joint Sponsors" w:date="2023-10-26T14:40:00Z"/>
                <w:iCs/>
                <w:sz w:val="20"/>
                <w:szCs w:val="20"/>
              </w:rPr>
            </w:pPr>
            <w:ins w:id="1365" w:author="ERCOT 012825" w:date="2024-12-04T18:25:00Z">
              <w:r w:rsidRPr="0001655C">
                <w:rPr>
                  <w:sz w:val="20"/>
                  <w:szCs w:val="20"/>
                </w:rPr>
                <w:t>L</w:t>
              </w:r>
            </w:ins>
            <w:ins w:id="1366" w:author="Joint Sponsors" w:date="2023-10-26T15:59:00Z">
              <w:r w:rsidRPr="0001655C">
                <w:rPr>
                  <w:sz w:val="20"/>
                  <w:szCs w:val="20"/>
                </w:rPr>
                <w:t>R</w:t>
              </w:r>
            </w:ins>
            <w:ins w:id="1367" w:author="Joint Sponsors" w:date="2023-11-14T07:46:00Z">
              <w:r w:rsidRPr="0001655C">
                <w:rPr>
                  <w:sz w:val="20"/>
                  <w:szCs w:val="20"/>
                </w:rPr>
                <w:t>T</w:t>
              </w:r>
            </w:ins>
            <w:ins w:id="1368" w:author="Joint Sponsors 110424" w:date="2024-10-11T15:57:00Z">
              <w:r w:rsidRPr="0001655C">
                <w:rPr>
                  <w:sz w:val="20"/>
                  <w:szCs w:val="20"/>
                </w:rPr>
                <w:t>R</w:t>
              </w:r>
            </w:ins>
            <w:ins w:id="1369" w:author="Joint Sponsors" w:date="2023-11-14T07:46:00Z">
              <w:del w:id="1370" w:author="Joint Sponsors 110424" w:date="2024-10-11T15:57:00Z">
                <w:r w:rsidRPr="0001655C" w:rsidDel="004F1332">
                  <w:rPr>
                    <w:sz w:val="20"/>
                    <w:szCs w:val="20"/>
                  </w:rPr>
                  <w:delText>S</w:delText>
                </w:r>
              </w:del>
              <w:r w:rsidRPr="0001655C">
                <w:rPr>
                  <w:sz w:val="20"/>
                  <w:szCs w:val="20"/>
                </w:rPr>
                <w:t>D</w:t>
              </w:r>
              <w:del w:id="1371" w:author="Joint Sponsors 110424" w:date="2024-10-11T15:57:00Z">
                <w:r w:rsidRPr="0001655C" w:rsidDel="004F1332">
                  <w:rPr>
                    <w:sz w:val="20"/>
                    <w:szCs w:val="20"/>
                  </w:rPr>
                  <w:delText>R</w:delText>
                </w:r>
              </w:del>
              <w:r w:rsidRPr="0001655C">
                <w:rPr>
                  <w:sz w:val="20"/>
                  <w:szCs w:val="20"/>
                </w:rPr>
                <w:t>P</w:t>
              </w:r>
            </w:ins>
            <w:ins w:id="1372" w:author="ERCOT 012825" w:date="2025-01-07T13:56:00Z">
              <w:r w:rsidRPr="0001655C">
                <w:rPr>
                  <w:sz w:val="20"/>
                  <w:szCs w:val="20"/>
                </w:rPr>
                <w:t xml:space="preserve"> </w:t>
              </w:r>
            </w:ins>
            <w:ins w:id="1373" w:author="Joint Sponsors" w:date="2023-10-26T15:59:00Z">
              <w:r w:rsidRPr="0001655C">
                <w:rPr>
                  <w:i/>
                  <w:sz w:val="20"/>
                  <w:szCs w:val="20"/>
                  <w:vertAlign w:val="subscript"/>
                </w:rPr>
                <w:t>p</w:t>
              </w:r>
            </w:ins>
          </w:p>
        </w:tc>
        <w:tc>
          <w:tcPr>
            <w:tcW w:w="864" w:type="pct"/>
          </w:tcPr>
          <w:p w14:paraId="4CE797E4" w14:textId="77777777" w:rsidR="0001655C" w:rsidRPr="0001655C" w:rsidRDefault="0001655C" w:rsidP="0001655C">
            <w:pPr>
              <w:spacing w:after="60"/>
              <w:rPr>
                <w:ins w:id="1374" w:author="Joint Sponsors" w:date="2023-10-26T14:40:00Z"/>
                <w:iCs/>
                <w:sz w:val="20"/>
                <w:szCs w:val="20"/>
              </w:rPr>
            </w:pPr>
            <w:ins w:id="1375" w:author="Joint Sponsors" w:date="2023-10-26T14:40:00Z">
              <w:r w:rsidRPr="0001655C">
                <w:rPr>
                  <w:iCs/>
                  <w:sz w:val="20"/>
                  <w:szCs w:val="20"/>
                </w:rPr>
                <w:t>$</w:t>
              </w:r>
            </w:ins>
            <w:ins w:id="1376" w:author="Joint Sponsors" w:date="2023-10-26T16:24:00Z">
              <w:r w:rsidRPr="0001655C">
                <w:rPr>
                  <w:iCs/>
                  <w:sz w:val="20"/>
                  <w:szCs w:val="20"/>
                </w:rPr>
                <w:t>/MWh</w:t>
              </w:r>
            </w:ins>
          </w:p>
        </w:tc>
        <w:tc>
          <w:tcPr>
            <w:tcW w:w="3070" w:type="pct"/>
          </w:tcPr>
          <w:p w14:paraId="6BBAF3BF" w14:textId="77777777" w:rsidR="0001655C" w:rsidRPr="0001655C" w:rsidRDefault="0001655C" w:rsidP="0001655C">
            <w:pPr>
              <w:spacing w:after="60"/>
              <w:rPr>
                <w:ins w:id="1377" w:author="Joint Sponsors" w:date="2023-10-26T14:40:00Z"/>
                <w:i/>
                <w:iCs/>
                <w:sz w:val="20"/>
                <w:szCs w:val="20"/>
              </w:rPr>
            </w:pPr>
            <w:ins w:id="1378" w:author="ERCOT 012825" w:date="2024-12-04T18:25:00Z">
              <w:r w:rsidRPr="0001655C">
                <w:rPr>
                  <w:i/>
                  <w:sz w:val="20"/>
                  <w:szCs w:val="20"/>
                </w:rPr>
                <w:t xml:space="preserve">Locational </w:t>
              </w:r>
            </w:ins>
            <w:ins w:id="1379" w:author="Joint Sponsors 110424" w:date="2024-10-11T16:04:00Z">
              <w:r w:rsidRPr="0001655C">
                <w:rPr>
                  <w:i/>
                  <w:sz w:val="20"/>
                  <w:szCs w:val="20"/>
                </w:rPr>
                <w:t>Real-Time Reliability Deployment Price</w:t>
              </w:r>
            </w:ins>
            <w:ins w:id="1380" w:author="Joint Sponsors 110424" w:date="2024-10-11T16:31:00Z">
              <w:r w:rsidRPr="0001655C">
                <w:rPr>
                  <w:i/>
                  <w:sz w:val="20"/>
                  <w:szCs w:val="20"/>
                </w:rPr>
                <w:t xml:space="preserve"> for Energy</w:t>
              </w:r>
            </w:ins>
            <w:ins w:id="1381" w:author="Joint Sponsors 110424" w:date="2024-10-11T16:04:00Z">
              <w:r w:rsidRPr="0001655C">
                <w:rPr>
                  <w:i/>
                  <w:sz w:val="20"/>
                  <w:szCs w:val="20"/>
                </w:rPr>
                <w:sym w:font="Symbol" w:char="F0BE"/>
              </w:r>
              <w:r w:rsidRPr="0001655C">
                <w:rPr>
                  <w:iCs/>
                  <w:sz w:val="20"/>
                  <w:szCs w:val="20"/>
                </w:rPr>
                <w:t>The Real-Time price for the 15-minute Settlement Interval</w:t>
              </w:r>
            </w:ins>
            <w:ins w:id="1382" w:author="Joint Sponsors 110424" w:date="2024-10-11T16:12:00Z">
              <w:r w:rsidRPr="0001655C">
                <w:rPr>
                  <w:iCs/>
                  <w:sz w:val="20"/>
                  <w:szCs w:val="20"/>
                </w:rPr>
                <w:t xml:space="preserve"> at Settlement Point </w:t>
              </w:r>
              <w:r w:rsidRPr="0001655C">
                <w:rPr>
                  <w:i/>
                  <w:sz w:val="20"/>
                  <w:szCs w:val="20"/>
                </w:rPr>
                <w:t>p</w:t>
              </w:r>
            </w:ins>
            <w:ins w:id="1383" w:author="Joint Sponsors 110424" w:date="2024-10-11T16:04:00Z">
              <w:r w:rsidRPr="0001655C">
                <w:rPr>
                  <w:iCs/>
                  <w:sz w:val="20"/>
                  <w:szCs w:val="20"/>
                </w:rPr>
                <w:t xml:space="preserve">, reflecting the impact of reliability deployments on energy prices that </w:t>
              </w:r>
            </w:ins>
            <w:ins w:id="1384" w:author="ERCOT 012825" w:date="2024-11-25T16:16:00Z">
              <w:r w:rsidRPr="0001655C">
                <w:rPr>
                  <w:iCs/>
                  <w:sz w:val="20"/>
                  <w:szCs w:val="20"/>
                </w:rPr>
                <w:t>are</w:t>
              </w:r>
            </w:ins>
            <w:ins w:id="1385" w:author="Joint Sponsors 110424" w:date="2024-10-11T16:04:00Z">
              <w:del w:id="1386" w:author="ERCOT 012825" w:date="2024-11-25T16:16:00Z">
                <w:r w:rsidRPr="0001655C" w:rsidDel="007D5167">
                  <w:rPr>
                    <w:iCs/>
                    <w:sz w:val="20"/>
                    <w:szCs w:val="20"/>
                  </w:rPr>
                  <w:delText>is</w:delText>
                </w:r>
              </w:del>
              <w:r w:rsidRPr="0001655C">
                <w:rPr>
                  <w:iCs/>
                  <w:sz w:val="20"/>
                  <w:szCs w:val="20"/>
                </w:rPr>
                <w:t xml:space="preserve"> calculated </w:t>
              </w:r>
              <w:r w:rsidRPr="0001655C">
                <w:rPr>
                  <w:bCs/>
                  <w:iCs/>
                  <w:sz w:val="20"/>
                  <w:szCs w:val="20"/>
                </w:rPr>
                <w:t>from the Real-Time On-Line Reliability Deployment Price Adder</w:t>
              </w:r>
              <w:r w:rsidRPr="0001655C">
                <w:rPr>
                  <w:i/>
                  <w:sz w:val="20"/>
                  <w:szCs w:val="20"/>
                </w:rPr>
                <w:t>.</w:t>
              </w:r>
            </w:ins>
            <w:ins w:id="1387" w:author="Joint Sponsors" w:date="2023-11-14T07:46:00Z">
              <w:del w:id="1388" w:author="Joint Sponsors 110424" w:date="2024-10-11T16:04:00Z">
                <w:r w:rsidRPr="0001655C" w:rsidDel="00B435C0">
                  <w:rPr>
                    <w:i/>
                    <w:sz w:val="20"/>
                    <w:szCs w:val="20"/>
                  </w:rPr>
                  <w:delText>Real-Time SCED Dispatch Run Price per Settlement Point</w:delText>
                </w:r>
                <w:r w:rsidRPr="0001655C" w:rsidDel="00B435C0">
                  <w:rPr>
                    <w:sz w:val="20"/>
                    <w:szCs w:val="20"/>
                  </w:rPr>
                  <w:sym w:font="Symbol" w:char="F0BE"/>
                </w:r>
                <w:r w:rsidRPr="0001655C" w:rsidDel="00B435C0">
                  <w:rPr>
                    <w:i/>
                    <w:sz w:val="20"/>
                    <w:szCs w:val="20"/>
                  </w:rPr>
                  <w:delText xml:space="preserve"> </w:delText>
                </w:r>
                <w:r w:rsidRPr="0001655C" w:rsidDel="00B435C0">
                  <w:rPr>
                    <w:sz w:val="20"/>
                    <w:szCs w:val="20"/>
                  </w:rPr>
                  <w:delText xml:space="preserve">The Real-Time SCED </w:delText>
                </w:r>
              </w:del>
            </w:ins>
            <w:ins w:id="1389" w:author="Joint Sponsors" w:date="2023-11-14T07:47:00Z">
              <w:del w:id="1390" w:author="Joint Sponsors 110424" w:date="2024-10-11T16:04:00Z">
                <w:r w:rsidRPr="0001655C" w:rsidDel="00B435C0">
                  <w:rPr>
                    <w:sz w:val="20"/>
                    <w:szCs w:val="20"/>
                  </w:rPr>
                  <w:delText>d</w:delText>
                </w:r>
              </w:del>
            </w:ins>
            <w:ins w:id="1391" w:author="Joint Sponsors" w:date="2023-11-14T07:46:00Z">
              <w:del w:id="1392" w:author="Joint Sponsors 110424" w:date="2024-10-11T16:04:00Z">
                <w:r w:rsidRPr="0001655C" w:rsidDel="00B435C0">
                  <w:rPr>
                    <w:sz w:val="20"/>
                    <w:szCs w:val="20"/>
                  </w:rPr>
                  <w:delText xml:space="preserve">ispatch </w:delText>
                </w:r>
              </w:del>
            </w:ins>
            <w:ins w:id="1393" w:author="Joint Sponsors" w:date="2023-11-14T07:47:00Z">
              <w:del w:id="1394" w:author="Joint Sponsors 110424" w:date="2024-10-11T16:04:00Z">
                <w:r w:rsidRPr="0001655C" w:rsidDel="00B435C0">
                  <w:rPr>
                    <w:sz w:val="20"/>
                    <w:szCs w:val="20"/>
                  </w:rPr>
                  <w:delText>r</w:delText>
                </w:r>
              </w:del>
            </w:ins>
            <w:ins w:id="1395" w:author="Joint Sponsors" w:date="2023-11-14T07:46:00Z">
              <w:del w:id="1396" w:author="Joint Sponsors 110424" w:date="2024-10-11T16:04:00Z">
                <w:r w:rsidRPr="0001655C" w:rsidDel="00B435C0">
                  <w:rPr>
                    <w:sz w:val="20"/>
                    <w:szCs w:val="20"/>
                  </w:rPr>
                  <w:delText xml:space="preserve">un Price at the Settlement Point </w:delText>
                </w:r>
                <w:r w:rsidRPr="0001655C" w:rsidDel="00B435C0">
                  <w:rPr>
                    <w:i/>
                    <w:sz w:val="20"/>
                    <w:szCs w:val="20"/>
                  </w:rPr>
                  <w:delText>p</w:delText>
                </w:r>
                <w:r w:rsidRPr="0001655C" w:rsidDel="00B435C0">
                  <w:rPr>
                    <w:sz w:val="20"/>
                    <w:szCs w:val="20"/>
                  </w:rPr>
                  <w:delText xml:space="preserve"> for the 15-minute Settlement Interval.</w:delText>
                </w:r>
              </w:del>
            </w:ins>
          </w:p>
        </w:tc>
      </w:tr>
      <w:tr w:rsidR="0001655C" w:rsidRPr="0001655C" w14:paraId="06C5AF8A" w14:textId="77777777" w:rsidTr="003B71DB">
        <w:trPr>
          <w:ins w:id="1397" w:author="Joint Sponsors" w:date="2023-10-26T14:40:00Z"/>
        </w:trPr>
        <w:tc>
          <w:tcPr>
            <w:tcW w:w="1066" w:type="pct"/>
          </w:tcPr>
          <w:p w14:paraId="0BFB43FD" w14:textId="77777777" w:rsidR="0001655C" w:rsidRPr="0001655C" w:rsidRDefault="0001655C" w:rsidP="0001655C">
            <w:pPr>
              <w:spacing w:after="60"/>
              <w:rPr>
                <w:ins w:id="1398" w:author="Joint Sponsors" w:date="2023-10-26T14:40:00Z"/>
                <w:iCs/>
                <w:sz w:val="20"/>
                <w:szCs w:val="20"/>
              </w:rPr>
            </w:pPr>
            <w:ins w:id="1399" w:author="Joint Sponsors" w:date="2023-10-26T16:18:00Z">
              <w:del w:id="1400" w:author="Joint Sponsors 110424" w:date="2024-10-26T06:46:00Z">
                <w:r w:rsidRPr="0001655C" w:rsidDel="003D392F">
                  <w:rPr>
                    <w:iCs/>
                    <w:sz w:val="20"/>
                    <w:szCs w:val="20"/>
                  </w:rPr>
                  <w:delText>R</w:delText>
                </w:r>
              </w:del>
              <w:r w:rsidRPr="0001655C">
                <w:rPr>
                  <w:iCs/>
                  <w:sz w:val="20"/>
                  <w:szCs w:val="20"/>
                </w:rPr>
                <w:t>T</w:t>
              </w:r>
            </w:ins>
            <w:ins w:id="1401" w:author="Joint Sponsors 110424" w:date="2024-10-26T06:46:00Z">
              <w:r w:rsidRPr="0001655C">
                <w:rPr>
                  <w:iCs/>
                  <w:sz w:val="20"/>
                  <w:szCs w:val="20"/>
                </w:rPr>
                <w:t>WT</w:t>
              </w:r>
            </w:ins>
            <w:ins w:id="1402" w:author="Joint Sponsors" w:date="2023-10-26T16:18:00Z">
              <w:del w:id="1403" w:author="Joint Sponsors 110424" w:date="2024-10-26T06:46:00Z">
                <w:r w:rsidRPr="0001655C" w:rsidDel="003D392F">
                  <w:rPr>
                    <w:iCs/>
                    <w:sz w:val="20"/>
                    <w:szCs w:val="20"/>
                  </w:rPr>
                  <w:delText>M</w:delText>
                </w:r>
              </w:del>
              <w:r w:rsidRPr="0001655C">
                <w:rPr>
                  <w:iCs/>
                  <w:sz w:val="20"/>
                  <w:szCs w:val="20"/>
                </w:rPr>
                <w:t>G</w:t>
              </w:r>
              <w:del w:id="1404" w:author="Joint Sponsors 110424" w:date="2024-10-26T06:46:00Z">
                <w:r w:rsidRPr="0001655C" w:rsidDel="003D392F">
                  <w:rPr>
                    <w:iCs/>
                    <w:sz w:val="20"/>
                    <w:szCs w:val="20"/>
                  </w:rPr>
                  <w:delText>L</w:delText>
                </w:r>
              </w:del>
              <w:r w:rsidRPr="0001655C">
                <w:rPr>
                  <w:iCs/>
                  <w:sz w:val="20"/>
                  <w:szCs w:val="20"/>
                </w:rPr>
                <w:t xml:space="preserve"> </w:t>
              </w:r>
              <w:r w:rsidRPr="0001655C">
                <w:rPr>
                  <w:i/>
                  <w:iCs/>
                  <w:sz w:val="20"/>
                  <w:szCs w:val="20"/>
                  <w:vertAlign w:val="subscript"/>
                </w:rPr>
                <w:t>q,</w:t>
              </w:r>
              <w:del w:id="1405" w:author="Joint Sponsors 110424" w:date="2024-10-22T11:09:00Z">
                <w:r w:rsidRPr="0001655C" w:rsidDel="00026303">
                  <w:rPr>
                    <w:i/>
                    <w:iCs/>
                    <w:sz w:val="20"/>
                    <w:szCs w:val="20"/>
                    <w:vertAlign w:val="subscript"/>
                  </w:rPr>
                  <w:delText xml:space="preserve"> p,</w:delText>
                </w:r>
              </w:del>
              <w:r w:rsidRPr="0001655C">
                <w:rPr>
                  <w:i/>
                  <w:iCs/>
                  <w:sz w:val="20"/>
                  <w:szCs w:val="20"/>
                  <w:vertAlign w:val="subscript"/>
                </w:rPr>
                <w:t xml:space="preserve"> r</w:t>
              </w:r>
            </w:ins>
            <w:ins w:id="1406" w:author="Joint Sponsors 110424" w:date="2024-10-22T11:09:00Z">
              <w:r w:rsidRPr="0001655C">
                <w:rPr>
                  <w:i/>
                  <w:iCs/>
                  <w:sz w:val="20"/>
                  <w:szCs w:val="20"/>
                  <w:vertAlign w:val="subscript"/>
                </w:rPr>
                <w:t>, p</w:t>
              </w:r>
            </w:ins>
          </w:p>
        </w:tc>
        <w:tc>
          <w:tcPr>
            <w:tcW w:w="864" w:type="pct"/>
          </w:tcPr>
          <w:p w14:paraId="416BE819" w14:textId="77777777" w:rsidR="0001655C" w:rsidRPr="0001655C" w:rsidRDefault="0001655C" w:rsidP="0001655C">
            <w:pPr>
              <w:spacing w:after="60"/>
              <w:rPr>
                <w:ins w:id="1407" w:author="Joint Sponsors" w:date="2023-10-26T14:40:00Z"/>
                <w:iCs/>
                <w:sz w:val="20"/>
                <w:szCs w:val="20"/>
              </w:rPr>
            </w:pPr>
            <w:ins w:id="1408" w:author="Joint Sponsors" w:date="2023-10-26T16:24:00Z">
              <w:r w:rsidRPr="0001655C">
                <w:rPr>
                  <w:iCs/>
                  <w:sz w:val="20"/>
                  <w:szCs w:val="20"/>
                </w:rPr>
                <w:t>MW</w:t>
              </w:r>
            </w:ins>
            <w:ins w:id="1409" w:author="Joint Sponsors 110424" w:date="2024-10-22T10:49:00Z">
              <w:r w:rsidRPr="0001655C">
                <w:rPr>
                  <w:iCs/>
                  <w:sz w:val="20"/>
                  <w:szCs w:val="20"/>
                </w:rPr>
                <w:t>h</w:t>
              </w:r>
            </w:ins>
          </w:p>
        </w:tc>
        <w:tc>
          <w:tcPr>
            <w:tcW w:w="3070" w:type="pct"/>
          </w:tcPr>
          <w:p w14:paraId="63B3E0D8" w14:textId="77777777" w:rsidR="0001655C" w:rsidRPr="0001655C" w:rsidRDefault="0001655C" w:rsidP="0001655C">
            <w:pPr>
              <w:spacing w:after="60"/>
              <w:rPr>
                <w:ins w:id="1410" w:author="Joint Sponsors" w:date="2023-10-26T14:40:00Z"/>
                <w:iCs/>
                <w:sz w:val="20"/>
                <w:szCs w:val="20"/>
              </w:rPr>
            </w:pPr>
            <w:ins w:id="1411" w:author="Joint Sponsors" w:date="2023-10-26T14:40:00Z">
              <w:del w:id="1412" w:author="Joint Sponsors 110424" w:date="2024-10-26T06:49:00Z">
                <w:r w:rsidRPr="0001655C" w:rsidDel="003D392F">
                  <w:rPr>
                    <w:i/>
                    <w:iCs/>
                    <w:sz w:val="20"/>
                    <w:szCs w:val="20"/>
                  </w:rPr>
                  <w:delText xml:space="preserve">Real-Time </w:delText>
                </w:r>
              </w:del>
            </w:ins>
            <w:ins w:id="1413" w:author="Joint Sponsors" w:date="2023-10-26T16:19:00Z">
              <w:del w:id="1414" w:author="Joint Sponsors 110424" w:date="2024-10-26T06:49:00Z">
                <w:r w:rsidRPr="0001655C" w:rsidDel="003D392F">
                  <w:rPr>
                    <w:i/>
                    <w:iCs/>
                    <w:sz w:val="20"/>
                    <w:szCs w:val="20"/>
                  </w:rPr>
                  <w:delText>Metered Generation o</w:delText>
                </w:r>
              </w:del>
              <w:del w:id="1415" w:author="Joint Sponsors 110424" w:date="2024-10-11T16:04:00Z">
                <w:r w:rsidRPr="0001655C" w:rsidDel="00B435C0">
                  <w:rPr>
                    <w:i/>
                    <w:iCs/>
                    <w:sz w:val="20"/>
                    <w:szCs w:val="20"/>
                  </w:rPr>
                  <w:delText>f</w:delText>
                </w:r>
              </w:del>
              <w:del w:id="1416" w:author="Joint Sponsors 110424" w:date="2024-10-26T06:49:00Z">
                <w:r w:rsidRPr="0001655C" w:rsidDel="003D392F">
                  <w:rPr>
                    <w:i/>
                    <w:iCs/>
                    <w:sz w:val="20"/>
                    <w:szCs w:val="20"/>
                  </w:rPr>
                  <w:delText xml:space="preserve"> Load</w:delText>
                </w:r>
              </w:del>
            </w:ins>
            <w:ins w:id="1417" w:author="Joint Sponsors" w:date="2023-10-26T14:40:00Z">
              <w:del w:id="1418" w:author="Joint Sponsors 110424" w:date="2024-10-26T06:49:00Z">
                <w:r w:rsidRPr="0001655C" w:rsidDel="003D392F">
                  <w:rPr>
                    <w:iCs/>
                    <w:sz w:val="20"/>
                    <w:szCs w:val="20"/>
                  </w:rPr>
                  <w:delText>—</w:delText>
                </w:r>
                <w:r w:rsidRPr="0001655C" w:rsidDel="003D392F">
                  <w:rPr>
                    <w:sz w:val="20"/>
                    <w:szCs w:val="20"/>
                  </w:rPr>
                  <w:delText xml:space="preserve">The </w:delText>
                </w:r>
              </w:del>
            </w:ins>
            <w:ins w:id="1419" w:author="Joint Sponsors" w:date="2023-10-26T16:20:00Z">
              <w:del w:id="1420" w:author="Joint Sponsors 110424" w:date="2024-10-26T06:49:00Z">
                <w:r w:rsidRPr="0001655C" w:rsidDel="003D392F">
                  <w:rPr>
                    <w:sz w:val="20"/>
                    <w:szCs w:val="20"/>
                  </w:rPr>
                  <w:delText xml:space="preserve">Real-Time Metered Generation or Load of Resource </w:delText>
                </w:r>
                <w:r w:rsidRPr="0001655C" w:rsidDel="003D392F">
                  <w:rPr>
                    <w:i/>
                    <w:sz w:val="20"/>
                    <w:szCs w:val="20"/>
                  </w:rPr>
                  <w:delText>r</w:delText>
                </w:r>
                <w:r w:rsidRPr="0001655C" w:rsidDel="003D392F">
                  <w:rPr>
                    <w:sz w:val="20"/>
                    <w:szCs w:val="20"/>
                  </w:rPr>
                  <w:delText xml:space="preserve"> at </w:delText>
                </w:r>
              </w:del>
              <w:del w:id="1421" w:author="Joint Sponsors 110424" w:date="2024-10-11T16:18:00Z">
                <w:r w:rsidRPr="0001655C" w:rsidDel="004948AE">
                  <w:rPr>
                    <w:sz w:val="20"/>
                    <w:szCs w:val="20"/>
                  </w:rPr>
                  <w:delText>Resource Node</w:delText>
                </w:r>
              </w:del>
              <w:del w:id="1422" w:author="Joint Sponsors 110424" w:date="2024-10-26T06:49:00Z">
                <w:r w:rsidRPr="0001655C" w:rsidDel="003D392F">
                  <w:rPr>
                    <w:sz w:val="20"/>
                    <w:szCs w:val="20"/>
                  </w:rPr>
                  <w:delText xml:space="preserve"> </w:delText>
                </w:r>
                <w:r w:rsidRPr="0001655C" w:rsidDel="003D392F">
                  <w:rPr>
                    <w:i/>
                    <w:sz w:val="20"/>
                    <w:szCs w:val="20"/>
                  </w:rPr>
                  <w:delText>p</w:delText>
                </w:r>
                <w:r w:rsidRPr="0001655C" w:rsidDel="003D392F">
                  <w:rPr>
                    <w:sz w:val="20"/>
                    <w:szCs w:val="20"/>
                  </w:rPr>
                  <w:delText xml:space="preserve"> represented by QSE </w:delText>
                </w:r>
                <w:r w:rsidRPr="0001655C" w:rsidDel="003D392F">
                  <w:rPr>
                    <w:i/>
                    <w:sz w:val="20"/>
                    <w:szCs w:val="20"/>
                  </w:rPr>
                  <w:delText>q</w:delText>
                </w:r>
                <w:r w:rsidRPr="0001655C" w:rsidDel="003D392F">
                  <w:rPr>
                    <w:sz w:val="20"/>
                    <w:szCs w:val="20"/>
                  </w:rPr>
                  <w:delText>.</w:delText>
                </w:r>
              </w:del>
            </w:ins>
            <w:ins w:id="1423" w:author="Joint Sponsors 110424" w:date="2024-10-26T06:48:00Z">
              <w:r w:rsidRPr="0001655C">
                <w:rPr>
                  <w:i/>
                  <w:iCs/>
                  <w:sz w:val="20"/>
                  <w:szCs w:val="20"/>
                </w:rPr>
                <w:t>Time-Weighted Telemetered Generation per QSE per Settlement Point</w:t>
              </w:r>
            </w:ins>
            <w:ins w:id="1424" w:author="Joint Sponsors 110424" w:date="2024-10-26T06:49:00Z">
              <w:r w:rsidRPr="0001655C">
                <w:rPr>
                  <w:i/>
                  <w:iCs/>
                  <w:sz w:val="20"/>
                  <w:szCs w:val="20"/>
                </w:rPr>
                <w:t xml:space="preserve"> </w:t>
              </w:r>
            </w:ins>
            <w:ins w:id="1425" w:author="Joint Sponsors 110424" w:date="2024-10-26T06:48:00Z">
              <w:r w:rsidRPr="0001655C">
                <w:rPr>
                  <w:i/>
                  <w:iCs/>
                  <w:sz w:val="20"/>
                  <w:szCs w:val="20"/>
                </w:rPr>
                <w:t>per Resource</w:t>
              </w:r>
              <w:r w:rsidRPr="0001655C">
                <w:rPr>
                  <w:sz w:val="20"/>
                  <w:szCs w:val="20"/>
                </w:rPr>
                <w:t xml:space="preserve">—The telemetered generation </w:t>
              </w:r>
            </w:ins>
            <w:ins w:id="1426" w:author="Joint Sponsors 110424" w:date="2024-10-26T06:54:00Z">
              <w:r w:rsidRPr="0001655C">
                <w:rPr>
                  <w:sz w:val="20"/>
                  <w:szCs w:val="20"/>
                </w:rPr>
                <w:t xml:space="preserve">(negative generation when consuming) </w:t>
              </w:r>
            </w:ins>
            <w:ins w:id="1427" w:author="Joint Sponsors 110424" w:date="2024-10-26T06:48:00Z">
              <w:r w:rsidRPr="0001655C">
                <w:rPr>
                  <w:sz w:val="20"/>
                  <w:szCs w:val="20"/>
                </w:rPr>
                <w:t>of Generation Resource</w:t>
              </w:r>
            </w:ins>
            <w:ins w:id="1428" w:author="Joint Sponsors 110424" w:date="2024-10-26T06:52:00Z">
              <w:r w:rsidRPr="0001655C">
                <w:rPr>
                  <w:sz w:val="20"/>
                  <w:szCs w:val="20"/>
                </w:rPr>
                <w:t xml:space="preserve"> or Energy Storage Resource</w:t>
              </w:r>
            </w:ins>
            <w:ins w:id="1429" w:author="Joint Sponsors 110424" w:date="2024-10-26T06:48:00Z">
              <w:r w:rsidRPr="0001655C">
                <w:rPr>
                  <w:sz w:val="20"/>
                  <w:szCs w:val="20"/>
                </w:rPr>
                <w:t xml:space="preserve"> </w:t>
              </w:r>
              <w:r w:rsidRPr="0001655C">
                <w:rPr>
                  <w:i/>
                  <w:iCs/>
                  <w:sz w:val="20"/>
                  <w:szCs w:val="20"/>
                </w:rPr>
                <w:t>r</w:t>
              </w:r>
            </w:ins>
            <w:ins w:id="1430" w:author="Joint Sponsors 110424" w:date="2024-10-26T06:49:00Z">
              <w:r w:rsidRPr="0001655C">
                <w:rPr>
                  <w:sz w:val="20"/>
                  <w:szCs w:val="20"/>
                </w:rPr>
                <w:t xml:space="preserve"> </w:t>
              </w:r>
            </w:ins>
            <w:ins w:id="1431" w:author="Joint Sponsors 110424" w:date="2024-10-26T06:48:00Z">
              <w:r w:rsidRPr="0001655C">
                <w:rPr>
                  <w:sz w:val="20"/>
                  <w:szCs w:val="20"/>
                </w:rPr>
                <w:t xml:space="preserve">represented by QSE </w:t>
              </w:r>
              <w:r w:rsidRPr="0001655C">
                <w:rPr>
                  <w:i/>
                  <w:iCs/>
                  <w:sz w:val="20"/>
                  <w:szCs w:val="20"/>
                </w:rPr>
                <w:t>q</w:t>
              </w:r>
              <w:r w:rsidRPr="0001655C">
                <w:rPr>
                  <w:sz w:val="20"/>
                  <w:szCs w:val="20"/>
                </w:rPr>
                <w:t xml:space="preserve"> at </w:t>
              </w:r>
            </w:ins>
            <w:ins w:id="1432" w:author="Joint Sponsors 110424" w:date="2024-10-26T06:50:00Z">
              <w:r w:rsidRPr="0001655C">
                <w:rPr>
                  <w:sz w:val="20"/>
                  <w:szCs w:val="20"/>
                </w:rPr>
                <w:t>Sett</w:t>
              </w:r>
            </w:ins>
            <w:ins w:id="1433" w:author="Joint Sponsors 110424" w:date="2024-10-26T06:51:00Z">
              <w:r w:rsidRPr="0001655C">
                <w:rPr>
                  <w:sz w:val="20"/>
                  <w:szCs w:val="20"/>
                </w:rPr>
                <w:t xml:space="preserve">lement Point </w:t>
              </w:r>
            </w:ins>
            <w:ins w:id="1434" w:author="Joint Sponsors 110424" w:date="2024-10-26T06:48:00Z">
              <w:r w:rsidRPr="0001655C">
                <w:rPr>
                  <w:i/>
                  <w:iCs/>
                  <w:sz w:val="20"/>
                  <w:szCs w:val="20"/>
                </w:rPr>
                <w:t>p,</w:t>
              </w:r>
              <w:r w:rsidRPr="0001655C">
                <w:rPr>
                  <w:sz w:val="20"/>
                  <w:szCs w:val="20"/>
                </w:rPr>
                <w:t xml:space="preserve"> for the 15-minute</w:t>
              </w:r>
            </w:ins>
            <w:ins w:id="1435" w:author="Joint Sponsors 110424" w:date="2024-10-26T06:50:00Z">
              <w:r w:rsidRPr="0001655C">
                <w:rPr>
                  <w:sz w:val="20"/>
                  <w:szCs w:val="20"/>
                </w:rPr>
                <w:t xml:space="preserve"> </w:t>
              </w:r>
            </w:ins>
            <w:ins w:id="1436" w:author="Joint Sponsors 110424" w:date="2024-10-26T06:48:00Z">
              <w:r w:rsidRPr="0001655C">
                <w:rPr>
                  <w:sz w:val="20"/>
                  <w:szCs w:val="20"/>
                </w:rPr>
                <w:t>Settlement Interval. Where for a Combined Cycle Train, the</w:t>
              </w:r>
            </w:ins>
            <w:ins w:id="1437" w:author="Joint Sponsors 110424" w:date="2024-10-26T06:50:00Z">
              <w:r w:rsidRPr="0001655C">
                <w:rPr>
                  <w:sz w:val="20"/>
                  <w:szCs w:val="20"/>
                </w:rPr>
                <w:t xml:space="preserve"> </w:t>
              </w:r>
            </w:ins>
            <w:ins w:id="1438" w:author="Joint Sponsors 110424" w:date="2024-10-26T06:48:00Z">
              <w:r w:rsidRPr="0001655C">
                <w:rPr>
                  <w:sz w:val="20"/>
                  <w:szCs w:val="20"/>
                </w:rPr>
                <w:t xml:space="preserve">Resource </w:t>
              </w:r>
              <w:r w:rsidRPr="0001655C">
                <w:rPr>
                  <w:i/>
                  <w:iCs/>
                  <w:sz w:val="20"/>
                  <w:szCs w:val="20"/>
                </w:rPr>
                <w:t>r</w:t>
              </w:r>
              <w:r w:rsidRPr="0001655C">
                <w:rPr>
                  <w:sz w:val="20"/>
                  <w:szCs w:val="20"/>
                </w:rPr>
                <w:t xml:space="preserve"> is the Combined Cycle Train.</w:t>
              </w:r>
            </w:ins>
          </w:p>
        </w:tc>
      </w:tr>
      <w:tr w:rsidR="0001655C" w:rsidRPr="0001655C" w14:paraId="48123C95" w14:textId="77777777" w:rsidTr="003B71DB">
        <w:trPr>
          <w:ins w:id="1439" w:author="Joint Sponsors 110424" w:date="2024-10-26T06:52:00Z"/>
        </w:trPr>
        <w:tc>
          <w:tcPr>
            <w:tcW w:w="1066" w:type="pct"/>
          </w:tcPr>
          <w:p w14:paraId="68EBF847" w14:textId="77777777" w:rsidR="0001655C" w:rsidRPr="0001655C" w:rsidRDefault="0001655C" w:rsidP="0001655C">
            <w:pPr>
              <w:spacing w:after="60"/>
              <w:rPr>
                <w:ins w:id="1440" w:author="Joint Sponsors 110424" w:date="2024-10-26T06:52:00Z"/>
                <w:sz w:val="20"/>
                <w:szCs w:val="20"/>
              </w:rPr>
            </w:pPr>
            <w:ins w:id="1441" w:author="Joint Sponsors 110424" w:date="2024-10-26T06:57:00Z">
              <w:r w:rsidRPr="0001655C">
                <w:rPr>
                  <w:iCs/>
                  <w:sz w:val="20"/>
                  <w:szCs w:val="20"/>
                </w:rPr>
                <w:t xml:space="preserve">ATPC </w:t>
              </w:r>
              <w:r w:rsidRPr="0001655C">
                <w:rPr>
                  <w:i/>
                  <w:iCs/>
                  <w:sz w:val="20"/>
                  <w:szCs w:val="20"/>
                  <w:vertAlign w:val="subscript"/>
                </w:rPr>
                <w:t>q, r, p</w:t>
              </w:r>
            </w:ins>
          </w:p>
        </w:tc>
        <w:tc>
          <w:tcPr>
            <w:tcW w:w="864" w:type="pct"/>
          </w:tcPr>
          <w:p w14:paraId="3FA0B002" w14:textId="77777777" w:rsidR="0001655C" w:rsidRPr="0001655C" w:rsidRDefault="0001655C" w:rsidP="0001655C">
            <w:pPr>
              <w:spacing w:after="60"/>
              <w:rPr>
                <w:ins w:id="1442" w:author="Joint Sponsors 110424" w:date="2024-10-26T06:52:00Z"/>
                <w:iCs/>
                <w:sz w:val="20"/>
                <w:szCs w:val="20"/>
              </w:rPr>
            </w:pPr>
            <w:ins w:id="1443" w:author="Joint Sponsors 110424" w:date="2024-10-26T06:57:00Z">
              <w:r w:rsidRPr="0001655C">
                <w:rPr>
                  <w:iCs/>
                  <w:sz w:val="20"/>
                  <w:szCs w:val="20"/>
                </w:rPr>
                <w:t>MWh</w:t>
              </w:r>
            </w:ins>
          </w:p>
        </w:tc>
        <w:tc>
          <w:tcPr>
            <w:tcW w:w="3070" w:type="pct"/>
          </w:tcPr>
          <w:p w14:paraId="128D0C01" w14:textId="77777777" w:rsidR="0001655C" w:rsidRPr="0001655C" w:rsidRDefault="0001655C" w:rsidP="0001655C">
            <w:pPr>
              <w:spacing w:after="60"/>
              <w:rPr>
                <w:ins w:id="1444" w:author="Joint Sponsors 110424" w:date="2024-10-26T06:52:00Z"/>
                <w:sz w:val="20"/>
                <w:szCs w:val="20"/>
              </w:rPr>
            </w:pPr>
            <w:ins w:id="1445" w:author="Joint Sponsors 110424" w:date="2024-10-26T06:56:00Z">
              <w:r w:rsidRPr="0001655C">
                <w:rPr>
                  <w:i/>
                  <w:iCs/>
                  <w:sz w:val="20"/>
                  <w:szCs w:val="20"/>
                </w:rPr>
                <w:t>Average Telemetered Power Consumption per QSE per Settlement Point per Controllable Load Resource</w:t>
              </w:r>
              <w:r w:rsidRPr="0001655C">
                <w:rPr>
                  <w:sz w:val="20"/>
                  <w:szCs w:val="20"/>
                </w:rPr>
                <w:t xml:space="preserve">—The average telemetered power consumption of the Controllable Load Resource </w:t>
              </w:r>
              <w:r w:rsidRPr="0001655C">
                <w:rPr>
                  <w:i/>
                  <w:iCs/>
                  <w:sz w:val="20"/>
                  <w:szCs w:val="20"/>
                </w:rPr>
                <w:t xml:space="preserve">r </w:t>
              </w:r>
              <w:r w:rsidRPr="0001655C">
                <w:rPr>
                  <w:sz w:val="20"/>
                  <w:szCs w:val="20"/>
                </w:rPr>
                <w:t xml:space="preserve">represented by QSE </w:t>
              </w:r>
              <w:r w:rsidRPr="0001655C">
                <w:rPr>
                  <w:i/>
                  <w:iCs/>
                  <w:sz w:val="20"/>
                  <w:szCs w:val="20"/>
                </w:rPr>
                <w:t xml:space="preserve">q </w:t>
              </w:r>
              <w:r w:rsidRPr="0001655C">
                <w:rPr>
                  <w:sz w:val="20"/>
                  <w:szCs w:val="20"/>
                </w:rPr>
                <w:t xml:space="preserve">at Settlement Point </w:t>
              </w:r>
              <w:r w:rsidRPr="0001655C">
                <w:rPr>
                  <w:i/>
                  <w:iCs/>
                  <w:sz w:val="20"/>
                  <w:szCs w:val="20"/>
                </w:rPr>
                <w:t>p</w:t>
              </w:r>
              <w:r w:rsidRPr="0001655C">
                <w:rPr>
                  <w:sz w:val="20"/>
                  <w:szCs w:val="20"/>
                </w:rPr>
                <w:t>, for the 15-minute Settlement Interval</w:t>
              </w:r>
              <w:r w:rsidRPr="0001655C">
                <w:rPr>
                  <w:i/>
                  <w:iCs/>
                  <w:sz w:val="20"/>
                  <w:szCs w:val="20"/>
                </w:rPr>
                <w:t>.</w:t>
              </w:r>
            </w:ins>
          </w:p>
        </w:tc>
      </w:tr>
      <w:tr w:rsidR="0001655C" w:rsidRPr="0001655C" w14:paraId="6DCA5B4E" w14:textId="77777777" w:rsidTr="003B71DB">
        <w:trPr>
          <w:ins w:id="1446" w:author="Joint Sponsors" w:date="2023-10-26T14:40:00Z"/>
        </w:trPr>
        <w:tc>
          <w:tcPr>
            <w:tcW w:w="1066" w:type="pct"/>
          </w:tcPr>
          <w:p w14:paraId="7EAAFF22" w14:textId="77777777" w:rsidR="0001655C" w:rsidRPr="0001655C" w:rsidRDefault="0001655C" w:rsidP="0001655C">
            <w:pPr>
              <w:spacing w:after="60"/>
              <w:rPr>
                <w:ins w:id="1447" w:author="Joint Sponsors" w:date="2023-10-26T14:40:00Z"/>
                <w:iCs/>
                <w:sz w:val="20"/>
                <w:szCs w:val="20"/>
              </w:rPr>
            </w:pPr>
            <w:ins w:id="1448" w:author="Joint Sponsors" w:date="2023-10-26T16:21:00Z">
              <w:r w:rsidRPr="0001655C">
                <w:rPr>
                  <w:sz w:val="20"/>
                  <w:szCs w:val="20"/>
                </w:rPr>
                <w:t>SPRDL</w:t>
              </w:r>
              <w:r w:rsidRPr="0001655C">
                <w:rPr>
                  <w:i/>
                  <w:sz w:val="20"/>
                  <w:szCs w:val="20"/>
                  <w:vertAlign w:val="subscript"/>
                </w:rPr>
                <w:t xml:space="preserve"> q</w:t>
              </w:r>
              <w:del w:id="1449" w:author="Joint Sponsors 110424" w:date="2024-10-22T11:09:00Z">
                <w:r w:rsidRPr="0001655C" w:rsidDel="00026303">
                  <w:rPr>
                    <w:i/>
                    <w:sz w:val="20"/>
                    <w:szCs w:val="20"/>
                    <w:vertAlign w:val="subscript"/>
                  </w:rPr>
                  <w:delText>,</w:delText>
                </w:r>
              </w:del>
            </w:ins>
            <w:ins w:id="1450" w:author="Joint Sponsors" w:date="2023-10-26T16:22:00Z">
              <w:del w:id="1451" w:author="Joint Sponsors 110424" w:date="2024-10-22T11:09:00Z">
                <w:r w:rsidRPr="0001655C" w:rsidDel="00026303">
                  <w:rPr>
                    <w:i/>
                    <w:sz w:val="20"/>
                    <w:szCs w:val="20"/>
                    <w:vertAlign w:val="subscript"/>
                  </w:rPr>
                  <w:delText>p,</w:delText>
                </w:r>
              </w:del>
            </w:ins>
            <w:ins w:id="1452" w:author="Joint Sponsors" w:date="2023-10-26T16:21:00Z">
              <w:r w:rsidRPr="0001655C">
                <w:rPr>
                  <w:i/>
                  <w:sz w:val="20"/>
                  <w:szCs w:val="20"/>
                  <w:vertAlign w:val="subscript"/>
                </w:rPr>
                <w:t xml:space="preserve"> r</w:t>
              </w:r>
            </w:ins>
            <w:ins w:id="1453" w:author="Joint Sponsors 110424" w:date="2024-10-22T11:09:00Z">
              <w:r w:rsidRPr="0001655C">
                <w:rPr>
                  <w:i/>
                  <w:sz w:val="20"/>
                  <w:szCs w:val="20"/>
                  <w:vertAlign w:val="subscript"/>
                </w:rPr>
                <w:t>,</w:t>
              </w:r>
            </w:ins>
            <w:ins w:id="1454" w:author="ERCOT 012825" w:date="2025-01-07T13:55:00Z">
              <w:r w:rsidRPr="0001655C">
                <w:rPr>
                  <w:i/>
                  <w:sz w:val="20"/>
                  <w:szCs w:val="20"/>
                  <w:vertAlign w:val="subscript"/>
                </w:rPr>
                <w:t xml:space="preserve"> </w:t>
              </w:r>
            </w:ins>
            <w:ins w:id="1455" w:author="Joint Sponsors 110424" w:date="2024-10-25T19:21:00Z">
              <w:r w:rsidRPr="0001655C">
                <w:rPr>
                  <w:i/>
                  <w:sz w:val="20"/>
                  <w:szCs w:val="20"/>
                  <w:vertAlign w:val="subscript"/>
                </w:rPr>
                <w:t>p</w:t>
              </w:r>
            </w:ins>
          </w:p>
        </w:tc>
        <w:tc>
          <w:tcPr>
            <w:tcW w:w="864" w:type="pct"/>
          </w:tcPr>
          <w:p w14:paraId="010AC7D9" w14:textId="77777777" w:rsidR="0001655C" w:rsidRPr="0001655C" w:rsidRDefault="0001655C" w:rsidP="0001655C">
            <w:pPr>
              <w:spacing w:after="60"/>
              <w:rPr>
                <w:ins w:id="1456" w:author="Joint Sponsors" w:date="2023-10-26T14:40:00Z"/>
                <w:iCs/>
                <w:sz w:val="20"/>
                <w:szCs w:val="20"/>
              </w:rPr>
            </w:pPr>
            <w:ins w:id="1457" w:author="Joint Sponsors" w:date="2023-10-26T16:24:00Z">
              <w:r w:rsidRPr="0001655C">
                <w:rPr>
                  <w:iCs/>
                  <w:sz w:val="20"/>
                  <w:szCs w:val="20"/>
                </w:rPr>
                <w:t>MW</w:t>
              </w:r>
            </w:ins>
          </w:p>
        </w:tc>
        <w:tc>
          <w:tcPr>
            <w:tcW w:w="3070" w:type="pct"/>
          </w:tcPr>
          <w:p w14:paraId="15A17320" w14:textId="77777777" w:rsidR="0001655C" w:rsidRPr="0001655C" w:rsidRDefault="0001655C" w:rsidP="0001655C">
            <w:pPr>
              <w:spacing w:after="60"/>
              <w:rPr>
                <w:ins w:id="1458" w:author="Joint Sponsors" w:date="2023-10-26T14:40:00Z"/>
                <w:i/>
                <w:iCs/>
                <w:sz w:val="20"/>
                <w:szCs w:val="20"/>
              </w:rPr>
            </w:pPr>
            <w:ins w:id="1459" w:author="Joint Sponsors" w:date="2023-10-26T16:22:00Z">
              <w:r w:rsidRPr="0001655C">
                <w:rPr>
                  <w:i/>
                  <w:iCs/>
                  <w:sz w:val="20"/>
                  <w:szCs w:val="20"/>
                </w:rPr>
                <w:t>SCED Pricing Run Dispatch Level</w:t>
              </w:r>
            </w:ins>
            <w:ins w:id="1460" w:author="Joint Sponsors" w:date="2023-10-26T16:21:00Z">
              <w:r w:rsidRPr="0001655C">
                <w:rPr>
                  <w:i/>
                  <w:iCs/>
                  <w:sz w:val="20"/>
                  <w:szCs w:val="20"/>
                </w:rPr>
                <w:t>—</w:t>
              </w:r>
              <w:r w:rsidRPr="0001655C">
                <w:rPr>
                  <w:sz w:val="20"/>
                  <w:szCs w:val="20"/>
                </w:rPr>
                <w:t xml:space="preserve">The </w:t>
              </w:r>
            </w:ins>
            <w:ins w:id="1461" w:author="Joint Sponsors" w:date="2023-10-26T16:22:00Z">
              <w:r w:rsidRPr="0001655C">
                <w:rPr>
                  <w:sz w:val="20"/>
                  <w:szCs w:val="20"/>
                </w:rPr>
                <w:t>SCED pricing run dispatch level</w:t>
              </w:r>
            </w:ins>
            <w:ins w:id="1462" w:author="Joint Sponsors" w:date="2023-10-26T16:21:00Z">
              <w:r w:rsidRPr="0001655C">
                <w:rPr>
                  <w:sz w:val="20"/>
                  <w:szCs w:val="20"/>
                </w:rPr>
                <w:t xml:space="preserve"> of Resource </w:t>
              </w:r>
              <w:proofErr w:type="spellStart"/>
              <w:r w:rsidRPr="0001655C">
                <w:rPr>
                  <w:i/>
                  <w:iCs/>
                  <w:sz w:val="20"/>
                  <w:szCs w:val="20"/>
                </w:rPr>
                <w:t>r</w:t>
              </w:r>
              <w:r w:rsidRPr="0001655C">
                <w:rPr>
                  <w:sz w:val="20"/>
                  <w:szCs w:val="20"/>
                </w:rPr>
                <w:t xml:space="preserve"> at</w:t>
              </w:r>
              <w:proofErr w:type="spellEnd"/>
              <w:r w:rsidRPr="0001655C">
                <w:rPr>
                  <w:sz w:val="20"/>
                  <w:szCs w:val="20"/>
                </w:rPr>
                <w:t xml:space="preserve"> </w:t>
              </w:r>
            </w:ins>
            <w:ins w:id="1463" w:author="ERCOT 012825" w:date="2024-11-22T14:19:00Z">
              <w:r w:rsidRPr="0001655C">
                <w:rPr>
                  <w:sz w:val="20"/>
                  <w:szCs w:val="20"/>
                </w:rPr>
                <w:t>Settlement Point</w:t>
              </w:r>
            </w:ins>
            <w:ins w:id="1464" w:author="Joint Sponsors" w:date="2023-10-26T16:21:00Z">
              <w:del w:id="1465" w:author="ERCOT 012825" w:date="2024-11-22T14:19:00Z">
                <w:r w:rsidRPr="0001655C" w:rsidDel="009600D4">
                  <w:rPr>
                    <w:sz w:val="20"/>
                    <w:szCs w:val="20"/>
                  </w:rPr>
                  <w:delText>Resource Node</w:delText>
                </w:r>
              </w:del>
              <w:r w:rsidRPr="0001655C">
                <w:rPr>
                  <w:i/>
                  <w:iCs/>
                  <w:sz w:val="20"/>
                  <w:szCs w:val="20"/>
                </w:rPr>
                <w:t xml:space="preserve"> p </w:t>
              </w:r>
              <w:r w:rsidRPr="0001655C">
                <w:rPr>
                  <w:sz w:val="20"/>
                  <w:szCs w:val="20"/>
                </w:rPr>
                <w:t>represented by QSE</w:t>
              </w:r>
              <w:r w:rsidRPr="0001655C">
                <w:rPr>
                  <w:i/>
                  <w:iCs/>
                  <w:sz w:val="20"/>
                  <w:szCs w:val="20"/>
                </w:rPr>
                <w:t xml:space="preserve"> q</w:t>
              </w:r>
            </w:ins>
            <w:ins w:id="1466" w:author="Joint Sponsors 110424" w:date="2024-10-25T19:23:00Z">
              <w:r w:rsidRPr="0001655C">
                <w:rPr>
                  <w:sz w:val="20"/>
                  <w:szCs w:val="20"/>
                </w:rPr>
                <w:t xml:space="preserve"> for the</w:t>
              </w:r>
            </w:ins>
            <w:ins w:id="1467" w:author="Joint Sponsors 110424" w:date="2024-11-01T18:29:00Z">
              <w:r w:rsidRPr="0001655C">
                <w:rPr>
                  <w:sz w:val="20"/>
                  <w:szCs w:val="20"/>
                </w:rPr>
                <w:t xml:space="preserve"> 15-minute Settlement Interval</w:t>
              </w:r>
            </w:ins>
            <w:ins w:id="1468" w:author="Joint Sponsors" w:date="2023-10-26T16:21:00Z">
              <w:r w:rsidRPr="0001655C">
                <w:rPr>
                  <w:i/>
                  <w:iCs/>
                  <w:sz w:val="20"/>
                  <w:szCs w:val="20"/>
                </w:rPr>
                <w:t>.</w:t>
              </w:r>
            </w:ins>
            <w:ins w:id="1469" w:author="ERCOT 012825" w:date="2025-01-07T13:58:00Z">
              <w:r w:rsidRPr="0001655C">
                <w:rPr>
                  <w:i/>
                  <w:iCs/>
                  <w:sz w:val="20"/>
                  <w:szCs w:val="20"/>
                </w:rPr>
                <w:t xml:space="preserve"> </w:t>
              </w:r>
              <w:r w:rsidRPr="0001655C">
                <w:rPr>
                  <w:sz w:val="20"/>
                  <w:szCs w:val="20"/>
                </w:rPr>
                <w:t xml:space="preserve">Where for a Combined Cycle Train, the Resource </w:t>
              </w:r>
              <w:r w:rsidRPr="0001655C">
                <w:rPr>
                  <w:i/>
                  <w:iCs/>
                  <w:sz w:val="20"/>
                  <w:szCs w:val="20"/>
                </w:rPr>
                <w:t>r</w:t>
              </w:r>
              <w:r w:rsidRPr="0001655C">
                <w:rPr>
                  <w:sz w:val="20"/>
                  <w:szCs w:val="20"/>
                </w:rPr>
                <w:t xml:space="preserve"> is the Combined Cycle Train.</w:t>
              </w:r>
            </w:ins>
          </w:p>
        </w:tc>
      </w:tr>
      <w:tr w:rsidR="0001655C" w:rsidRPr="0001655C" w14:paraId="1865CB50" w14:textId="77777777" w:rsidTr="003B71DB">
        <w:trPr>
          <w:ins w:id="1470" w:author="Joint Sponsors 110424" w:date="2024-10-25T19:16:00Z"/>
        </w:trPr>
        <w:tc>
          <w:tcPr>
            <w:tcW w:w="1066" w:type="pct"/>
          </w:tcPr>
          <w:p w14:paraId="071DAC06" w14:textId="77777777" w:rsidR="0001655C" w:rsidRPr="0001655C" w:rsidRDefault="0001655C" w:rsidP="0001655C">
            <w:pPr>
              <w:spacing w:after="60"/>
              <w:rPr>
                <w:ins w:id="1471" w:author="Joint Sponsors 110424" w:date="2024-10-25T19:16:00Z"/>
                <w:sz w:val="20"/>
                <w:szCs w:val="20"/>
              </w:rPr>
            </w:pPr>
            <w:ins w:id="1472" w:author="Joint Sponsors 110424" w:date="2024-10-25T19:16:00Z">
              <w:r w:rsidRPr="0001655C">
                <w:rPr>
                  <w:sz w:val="20"/>
                  <w:szCs w:val="20"/>
                </w:rPr>
                <w:t>SPRDL</w:t>
              </w:r>
            </w:ins>
            <w:ins w:id="1473" w:author="Joint Sponsors 110424" w:date="2024-10-25T22:12:00Z">
              <w:r w:rsidRPr="0001655C">
                <w:rPr>
                  <w:sz w:val="20"/>
                  <w:szCs w:val="20"/>
                </w:rPr>
                <w:t>S</w:t>
              </w:r>
            </w:ins>
            <w:ins w:id="1474" w:author="Joint Sponsors 110424" w:date="2024-10-25T19:16:00Z">
              <w:r w:rsidRPr="0001655C">
                <w:rPr>
                  <w:i/>
                  <w:sz w:val="20"/>
                  <w:szCs w:val="20"/>
                  <w:vertAlign w:val="subscript"/>
                </w:rPr>
                <w:t xml:space="preserve"> q</w:t>
              </w:r>
            </w:ins>
            <w:ins w:id="1475" w:author="Joint Sponsors 110424" w:date="2024-10-25T19:17:00Z">
              <w:r w:rsidRPr="0001655C">
                <w:rPr>
                  <w:i/>
                  <w:sz w:val="20"/>
                  <w:szCs w:val="20"/>
                  <w:vertAlign w:val="subscript"/>
                </w:rPr>
                <w:t>,</w:t>
              </w:r>
            </w:ins>
            <w:ins w:id="1476" w:author="ERCOT 012825" w:date="2025-01-07T13:58:00Z">
              <w:r w:rsidRPr="0001655C">
                <w:rPr>
                  <w:i/>
                  <w:sz w:val="20"/>
                  <w:szCs w:val="20"/>
                  <w:vertAlign w:val="subscript"/>
                </w:rPr>
                <w:t xml:space="preserve"> </w:t>
              </w:r>
            </w:ins>
            <w:ins w:id="1477" w:author="Joint Sponsors 110424" w:date="2024-10-25T19:17:00Z">
              <w:r w:rsidRPr="0001655C">
                <w:rPr>
                  <w:i/>
                  <w:sz w:val="20"/>
                  <w:szCs w:val="20"/>
                  <w:vertAlign w:val="subscript"/>
                </w:rPr>
                <w:t>p,</w:t>
              </w:r>
            </w:ins>
            <w:ins w:id="1478" w:author="ERCOT 012825" w:date="2025-01-07T13:58:00Z">
              <w:r w:rsidRPr="0001655C">
                <w:rPr>
                  <w:i/>
                  <w:sz w:val="20"/>
                  <w:szCs w:val="20"/>
                  <w:vertAlign w:val="subscript"/>
                </w:rPr>
                <w:t xml:space="preserve"> </w:t>
              </w:r>
            </w:ins>
            <w:ins w:id="1479" w:author="Joint Sponsors 110424" w:date="2024-10-25T19:17:00Z">
              <w:r w:rsidRPr="0001655C">
                <w:rPr>
                  <w:i/>
                  <w:sz w:val="20"/>
                  <w:szCs w:val="20"/>
                  <w:vertAlign w:val="subscript"/>
                </w:rPr>
                <w:t>r,</w:t>
              </w:r>
            </w:ins>
            <w:ins w:id="1480" w:author="ERCOT 012825" w:date="2025-01-07T13:58:00Z">
              <w:r w:rsidRPr="0001655C">
                <w:rPr>
                  <w:i/>
                  <w:sz w:val="20"/>
                  <w:szCs w:val="20"/>
                  <w:vertAlign w:val="subscript"/>
                </w:rPr>
                <w:t xml:space="preserve"> </w:t>
              </w:r>
            </w:ins>
            <w:ins w:id="1481" w:author="Joint Sponsors 110424" w:date="2024-10-25T19:17:00Z">
              <w:r w:rsidRPr="0001655C">
                <w:rPr>
                  <w:i/>
                  <w:sz w:val="20"/>
                  <w:szCs w:val="20"/>
                  <w:vertAlign w:val="subscript"/>
                </w:rPr>
                <w:t>y</w:t>
              </w:r>
            </w:ins>
          </w:p>
        </w:tc>
        <w:tc>
          <w:tcPr>
            <w:tcW w:w="864" w:type="pct"/>
          </w:tcPr>
          <w:p w14:paraId="185D149C" w14:textId="77777777" w:rsidR="0001655C" w:rsidRPr="0001655C" w:rsidRDefault="0001655C" w:rsidP="0001655C">
            <w:pPr>
              <w:spacing w:after="60"/>
              <w:rPr>
                <w:ins w:id="1482" w:author="Joint Sponsors 110424" w:date="2024-10-25T19:16:00Z"/>
                <w:sz w:val="20"/>
                <w:szCs w:val="20"/>
              </w:rPr>
            </w:pPr>
            <w:ins w:id="1483" w:author="Joint Sponsors 110424" w:date="2024-10-25T19:16:00Z">
              <w:r w:rsidRPr="0001655C">
                <w:rPr>
                  <w:iCs/>
                  <w:sz w:val="20"/>
                  <w:szCs w:val="20"/>
                </w:rPr>
                <w:t>MW</w:t>
              </w:r>
            </w:ins>
          </w:p>
        </w:tc>
        <w:tc>
          <w:tcPr>
            <w:tcW w:w="3070" w:type="pct"/>
          </w:tcPr>
          <w:p w14:paraId="45EC6183" w14:textId="77777777" w:rsidR="0001655C" w:rsidRPr="0001655C" w:rsidRDefault="0001655C" w:rsidP="0001655C">
            <w:pPr>
              <w:spacing w:after="60"/>
              <w:rPr>
                <w:ins w:id="1484" w:author="Joint Sponsors 110424" w:date="2024-10-25T19:16:00Z"/>
                <w:i/>
                <w:iCs/>
                <w:sz w:val="20"/>
              </w:rPr>
            </w:pPr>
            <w:ins w:id="1485" w:author="Joint Sponsors 110424" w:date="2024-10-25T19:24:00Z">
              <w:r w:rsidRPr="0001655C">
                <w:rPr>
                  <w:i/>
                  <w:iCs/>
                  <w:sz w:val="20"/>
                  <w:szCs w:val="20"/>
                </w:rPr>
                <w:t>SCED Pricing Run Dispatch Level</w:t>
              </w:r>
            </w:ins>
            <w:ins w:id="1486" w:author="Joint Sponsors 110424" w:date="2024-10-25T22:07:00Z">
              <w:r w:rsidRPr="0001655C">
                <w:rPr>
                  <w:i/>
                  <w:iCs/>
                  <w:sz w:val="20"/>
                  <w:szCs w:val="20"/>
                </w:rPr>
                <w:t xml:space="preserve"> per SCED Interval</w:t>
              </w:r>
            </w:ins>
            <w:ins w:id="1487" w:author="Joint Sponsors 110424" w:date="2024-10-25T19:24:00Z">
              <w:r w:rsidRPr="0001655C">
                <w:rPr>
                  <w:i/>
                  <w:iCs/>
                  <w:sz w:val="20"/>
                  <w:szCs w:val="20"/>
                </w:rPr>
                <w:t>—</w:t>
              </w:r>
              <w:r w:rsidRPr="0001655C">
                <w:rPr>
                  <w:sz w:val="20"/>
                  <w:szCs w:val="20"/>
                </w:rPr>
                <w:t xml:space="preserve">The SCED pricing run dispatch level of Resource </w:t>
              </w:r>
              <w:proofErr w:type="spellStart"/>
              <w:r w:rsidRPr="0001655C">
                <w:rPr>
                  <w:i/>
                  <w:iCs/>
                  <w:sz w:val="20"/>
                  <w:szCs w:val="20"/>
                </w:rPr>
                <w:t>r</w:t>
              </w:r>
              <w:r w:rsidRPr="0001655C">
                <w:rPr>
                  <w:sz w:val="20"/>
                  <w:szCs w:val="20"/>
                </w:rPr>
                <w:t xml:space="preserve"> at</w:t>
              </w:r>
              <w:proofErr w:type="spellEnd"/>
              <w:r w:rsidRPr="0001655C">
                <w:rPr>
                  <w:sz w:val="20"/>
                  <w:szCs w:val="20"/>
                </w:rPr>
                <w:t xml:space="preserve"> </w:t>
              </w:r>
            </w:ins>
            <w:ins w:id="1488" w:author="ERCOT 012825" w:date="2024-11-22T14:21:00Z">
              <w:r w:rsidRPr="0001655C">
                <w:rPr>
                  <w:sz w:val="20"/>
                  <w:szCs w:val="20"/>
                </w:rPr>
                <w:t>Settlement Point</w:t>
              </w:r>
            </w:ins>
            <w:ins w:id="1489" w:author="Joint Sponsors 110424" w:date="2024-10-25T19:24:00Z">
              <w:del w:id="1490" w:author="ERCOT 012825" w:date="2024-11-22T14:21:00Z">
                <w:r w:rsidRPr="0001655C" w:rsidDel="009600D4">
                  <w:rPr>
                    <w:sz w:val="20"/>
                    <w:szCs w:val="20"/>
                  </w:rPr>
                  <w:delText>Resource Node</w:delText>
                </w:r>
              </w:del>
              <w:r w:rsidRPr="0001655C">
                <w:rPr>
                  <w:sz w:val="20"/>
                  <w:szCs w:val="20"/>
                </w:rPr>
                <w:t xml:space="preserve"> </w:t>
              </w:r>
              <w:r w:rsidRPr="0001655C">
                <w:rPr>
                  <w:i/>
                  <w:iCs/>
                  <w:sz w:val="20"/>
                  <w:szCs w:val="20"/>
                </w:rPr>
                <w:t>p</w:t>
              </w:r>
              <w:r w:rsidRPr="0001655C">
                <w:rPr>
                  <w:sz w:val="20"/>
                  <w:szCs w:val="20"/>
                </w:rPr>
                <w:t xml:space="preserve"> represented by QSE </w:t>
              </w:r>
              <w:r w:rsidRPr="0001655C">
                <w:rPr>
                  <w:i/>
                  <w:iCs/>
                  <w:sz w:val="20"/>
                  <w:szCs w:val="20"/>
                </w:rPr>
                <w:t>q</w:t>
              </w:r>
              <w:r w:rsidRPr="0001655C">
                <w:rPr>
                  <w:sz w:val="20"/>
                  <w:szCs w:val="20"/>
                </w:rPr>
                <w:t xml:space="preserve"> for </w:t>
              </w:r>
            </w:ins>
            <w:ins w:id="1491" w:author="Joint Sponsors 110424" w:date="2024-10-25T22:07:00Z">
              <w:r w:rsidRPr="0001655C">
                <w:rPr>
                  <w:sz w:val="20"/>
                  <w:szCs w:val="20"/>
                </w:rPr>
                <w:t>S</w:t>
              </w:r>
            </w:ins>
            <w:ins w:id="1492" w:author="Joint Sponsors 110424" w:date="2024-10-25T22:08:00Z">
              <w:r w:rsidRPr="0001655C">
                <w:rPr>
                  <w:sz w:val="20"/>
                  <w:szCs w:val="20"/>
                </w:rPr>
                <w:t>CED i</w:t>
              </w:r>
            </w:ins>
            <w:ins w:id="1493" w:author="Joint Sponsors 110424" w:date="2024-10-25T19:24:00Z">
              <w:r w:rsidRPr="0001655C">
                <w:rPr>
                  <w:sz w:val="20"/>
                  <w:szCs w:val="20"/>
                </w:rPr>
                <w:t>nterval</w:t>
              </w:r>
            </w:ins>
            <w:ins w:id="1494" w:author="Joint Sponsors 110424" w:date="2024-10-25T22:10:00Z">
              <w:r w:rsidRPr="0001655C">
                <w:rPr>
                  <w:sz w:val="20"/>
                  <w:szCs w:val="20"/>
                </w:rPr>
                <w:t xml:space="preserve"> </w:t>
              </w:r>
              <w:r w:rsidRPr="0001655C">
                <w:rPr>
                  <w:i/>
                  <w:iCs/>
                  <w:sz w:val="20"/>
                  <w:szCs w:val="20"/>
                </w:rPr>
                <w:t>y</w:t>
              </w:r>
            </w:ins>
            <w:ins w:id="1495" w:author="Joint Sponsors 110424" w:date="2024-10-25T19:24:00Z">
              <w:r w:rsidRPr="0001655C">
                <w:rPr>
                  <w:sz w:val="20"/>
                  <w:szCs w:val="20"/>
                </w:rPr>
                <w:t>.</w:t>
              </w:r>
            </w:ins>
            <w:ins w:id="1496" w:author="ERCOT 012825" w:date="2025-01-07T13:58:00Z">
              <w:r w:rsidRPr="0001655C">
                <w:rPr>
                  <w:sz w:val="20"/>
                  <w:szCs w:val="20"/>
                </w:rPr>
                <w:t xml:space="preserve"> Where for a Combined Cycle Train, the Resource </w:t>
              </w:r>
              <w:r w:rsidRPr="0001655C">
                <w:rPr>
                  <w:i/>
                  <w:iCs/>
                  <w:sz w:val="20"/>
                  <w:szCs w:val="20"/>
                </w:rPr>
                <w:t>r</w:t>
              </w:r>
              <w:r w:rsidRPr="0001655C">
                <w:rPr>
                  <w:sz w:val="20"/>
                  <w:szCs w:val="20"/>
                </w:rPr>
                <w:t xml:space="preserve"> is the Combined Cycle Train.</w:t>
              </w:r>
            </w:ins>
          </w:p>
        </w:tc>
      </w:tr>
      <w:tr w:rsidR="0001655C" w:rsidRPr="0001655C" w14:paraId="13A8237E" w14:textId="77777777" w:rsidTr="003B71DB">
        <w:trPr>
          <w:ins w:id="1497" w:author="Joint Sponsors 110424" w:date="2024-10-11T16:25:00Z"/>
        </w:trPr>
        <w:tc>
          <w:tcPr>
            <w:tcW w:w="1066" w:type="pct"/>
          </w:tcPr>
          <w:p w14:paraId="1435850C" w14:textId="77777777" w:rsidR="0001655C" w:rsidRPr="0001655C" w:rsidRDefault="0001655C" w:rsidP="0001655C">
            <w:pPr>
              <w:spacing w:after="60"/>
              <w:rPr>
                <w:ins w:id="1498" w:author="Joint Sponsors 110424" w:date="2024-10-11T16:25:00Z"/>
                <w:i/>
                <w:sz w:val="20"/>
                <w:szCs w:val="20"/>
              </w:rPr>
            </w:pPr>
            <w:ins w:id="1499" w:author="Joint Sponsors 110424" w:date="2024-10-11T16:27:00Z">
              <w:r w:rsidRPr="0001655C">
                <w:rPr>
                  <w:sz w:val="20"/>
                  <w:szCs w:val="20"/>
                </w:rPr>
                <w:t>RTRDPA</w:t>
              </w:r>
            </w:ins>
            <w:ins w:id="1500" w:author="ERCOT 012825" w:date="2025-01-07T13:54:00Z">
              <w:r w:rsidRPr="0001655C">
                <w:rPr>
                  <w:sz w:val="20"/>
                  <w:szCs w:val="20"/>
                </w:rPr>
                <w:t xml:space="preserve"> </w:t>
              </w:r>
            </w:ins>
            <w:ins w:id="1501" w:author="Joint Sponsors 110424" w:date="2024-10-11T16:27:00Z">
              <w:r w:rsidRPr="0001655C">
                <w:rPr>
                  <w:i/>
                  <w:sz w:val="20"/>
                  <w:szCs w:val="20"/>
                  <w:vertAlign w:val="subscript"/>
                </w:rPr>
                <w:t>p,</w:t>
              </w:r>
            </w:ins>
            <w:ins w:id="1502" w:author="ERCOT 012825" w:date="2024-11-25T16:23:00Z">
              <w:r w:rsidRPr="0001655C">
                <w:rPr>
                  <w:i/>
                  <w:sz w:val="20"/>
                  <w:szCs w:val="20"/>
                  <w:vertAlign w:val="subscript"/>
                </w:rPr>
                <w:t xml:space="preserve"> </w:t>
              </w:r>
            </w:ins>
            <w:ins w:id="1503" w:author="Joint Sponsors 110424" w:date="2024-10-11T16:27:00Z">
              <w:r w:rsidRPr="0001655C">
                <w:rPr>
                  <w:i/>
                  <w:sz w:val="20"/>
                  <w:szCs w:val="20"/>
                  <w:vertAlign w:val="subscript"/>
                </w:rPr>
                <w:t>y</w:t>
              </w:r>
            </w:ins>
          </w:p>
        </w:tc>
        <w:tc>
          <w:tcPr>
            <w:tcW w:w="864" w:type="pct"/>
          </w:tcPr>
          <w:p w14:paraId="643DCDB0" w14:textId="77777777" w:rsidR="0001655C" w:rsidRPr="0001655C" w:rsidRDefault="0001655C" w:rsidP="0001655C">
            <w:pPr>
              <w:spacing w:after="60"/>
              <w:rPr>
                <w:ins w:id="1504" w:author="Joint Sponsors 110424" w:date="2024-10-11T16:25:00Z"/>
                <w:sz w:val="20"/>
                <w:szCs w:val="20"/>
              </w:rPr>
            </w:pPr>
            <w:ins w:id="1505" w:author="Joint Sponsors 110424" w:date="2024-10-11T16:28:00Z">
              <w:r w:rsidRPr="0001655C">
                <w:rPr>
                  <w:sz w:val="20"/>
                  <w:szCs w:val="20"/>
                </w:rPr>
                <w:t>$/MWh</w:t>
              </w:r>
            </w:ins>
          </w:p>
        </w:tc>
        <w:tc>
          <w:tcPr>
            <w:tcW w:w="3070" w:type="pct"/>
          </w:tcPr>
          <w:p w14:paraId="3208B8D9" w14:textId="77777777" w:rsidR="0001655C" w:rsidRPr="0001655C" w:rsidRDefault="0001655C" w:rsidP="0001655C">
            <w:pPr>
              <w:spacing w:after="60"/>
              <w:rPr>
                <w:ins w:id="1506" w:author="Joint Sponsors 110424" w:date="2024-10-11T16:25:00Z"/>
                <w:sz w:val="20"/>
                <w:szCs w:val="20"/>
              </w:rPr>
            </w:pPr>
            <w:ins w:id="1507" w:author="Joint Sponsors 110424" w:date="2024-10-11T16:26:00Z">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ns w:id="1508" w:author="ERCOT 012825" w:date="2024-11-25T16:22:00Z">
              <w:r w:rsidRPr="0001655C">
                <w:rPr>
                  <w:iCs/>
                  <w:sz w:val="20"/>
                </w:rPr>
                <w:t>at</w:t>
              </w:r>
            </w:ins>
            <w:ins w:id="1509" w:author="Joint Sponsors 110424" w:date="2024-10-11T16:26:00Z">
              <w:del w:id="1510" w:author="ERCOT 012825" w:date="2024-11-25T16:22:00Z">
                <w:r w:rsidRPr="0001655C" w:rsidDel="007D5167">
                  <w:rPr>
                    <w:iCs/>
                    <w:sz w:val="20"/>
                  </w:rPr>
                  <w:delText>for</w:delText>
                </w:r>
              </w:del>
              <w:r w:rsidRPr="0001655C">
                <w:rPr>
                  <w:iCs/>
                  <w:sz w:val="20"/>
                </w:rPr>
                <w:t xml:space="preserve"> Settlement </w:t>
              </w:r>
            </w:ins>
            <w:ins w:id="1511" w:author="Joint Sponsors 110424" w:date="2024-10-11T16:27:00Z">
              <w:r w:rsidRPr="0001655C">
                <w:rPr>
                  <w:iCs/>
                  <w:sz w:val="20"/>
                </w:rPr>
                <w:t xml:space="preserve">Point </w:t>
              </w:r>
              <w:r w:rsidRPr="0001655C">
                <w:rPr>
                  <w:i/>
                  <w:sz w:val="20"/>
                </w:rPr>
                <w:t>p</w:t>
              </w:r>
            </w:ins>
            <w:ins w:id="1512" w:author="ERCOT 012825" w:date="2024-11-25T16:22:00Z">
              <w:r w:rsidRPr="0001655C">
                <w:rPr>
                  <w:i/>
                  <w:sz w:val="20"/>
                </w:rPr>
                <w:t>,</w:t>
              </w:r>
            </w:ins>
            <w:ins w:id="1513" w:author="Joint Sponsors 110424" w:date="2024-10-11T16:27:00Z">
              <w:r w:rsidRPr="0001655C">
                <w:rPr>
                  <w:iCs/>
                  <w:sz w:val="20"/>
                </w:rPr>
                <w:t xml:space="preserve"> </w:t>
              </w:r>
            </w:ins>
            <w:ins w:id="1514" w:author="Joint Sponsors 110424" w:date="2024-10-25T22:12:00Z">
              <w:r w:rsidRPr="0001655C">
                <w:rPr>
                  <w:iCs/>
                  <w:sz w:val="20"/>
                </w:rPr>
                <w:t>for</w:t>
              </w:r>
            </w:ins>
            <w:ins w:id="1515" w:author="Joint Sponsors 110424" w:date="2024-10-11T16:26:00Z">
              <w:r w:rsidRPr="0001655C">
                <w:rPr>
                  <w:iCs/>
                  <w:sz w:val="20"/>
                </w:rPr>
                <w:t xml:space="preserve"> SCED interval </w:t>
              </w:r>
              <w:r w:rsidRPr="0001655C">
                <w:rPr>
                  <w:i/>
                  <w:iCs/>
                  <w:sz w:val="20"/>
                </w:rPr>
                <w:t>y</w:t>
              </w:r>
              <w:r w:rsidRPr="0001655C">
                <w:rPr>
                  <w:iCs/>
                  <w:sz w:val="20"/>
                </w:rPr>
                <w:t>.</w:t>
              </w:r>
            </w:ins>
          </w:p>
        </w:tc>
      </w:tr>
      <w:tr w:rsidR="0001655C" w:rsidRPr="0001655C" w14:paraId="0550C6A9" w14:textId="77777777" w:rsidTr="003B71DB">
        <w:trPr>
          <w:ins w:id="1516" w:author="Joint Sponsors 110424" w:date="2024-10-11T16:25:00Z"/>
        </w:trPr>
        <w:tc>
          <w:tcPr>
            <w:tcW w:w="1066" w:type="pct"/>
          </w:tcPr>
          <w:p w14:paraId="34665744" w14:textId="77777777" w:rsidR="0001655C" w:rsidRPr="0001655C" w:rsidRDefault="0001655C" w:rsidP="0001655C">
            <w:pPr>
              <w:spacing w:after="60"/>
              <w:rPr>
                <w:ins w:id="1517" w:author="Joint Sponsors 110424" w:date="2024-10-11T16:25:00Z"/>
                <w:i/>
                <w:sz w:val="20"/>
                <w:szCs w:val="20"/>
              </w:rPr>
            </w:pPr>
            <w:ins w:id="1518" w:author="Joint Sponsors 110424" w:date="2024-10-11T16:28:00Z">
              <w:r w:rsidRPr="0001655C">
                <w:rPr>
                  <w:iCs/>
                  <w:sz w:val="20"/>
                </w:rPr>
                <w:t xml:space="preserve">TLMP </w:t>
              </w:r>
              <w:r w:rsidRPr="0001655C">
                <w:rPr>
                  <w:i/>
                  <w:iCs/>
                  <w:sz w:val="20"/>
                  <w:vertAlign w:val="subscript"/>
                </w:rPr>
                <w:t>y</w:t>
              </w:r>
            </w:ins>
          </w:p>
        </w:tc>
        <w:tc>
          <w:tcPr>
            <w:tcW w:w="864" w:type="pct"/>
          </w:tcPr>
          <w:p w14:paraId="552E91E9" w14:textId="77777777" w:rsidR="0001655C" w:rsidRPr="0001655C" w:rsidRDefault="0001655C" w:rsidP="0001655C">
            <w:pPr>
              <w:spacing w:after="60"/>
              <w:rPr>
                <w:ins w:id="1519" w:author="Joint Sponsors 110424" w:date="2024-10-11T16:25:00Z"/>
                <w:sz w:val="20"/>
                <w:szCs w:val="20"/>
              </w:rPr>
            </w:pPr>
            <w:ins w:id="1520" w:author="Joint Sponsors 110424" w:date="2024-10-11T16:28:00Z">
              <w:r w:rsidRPr="0001655C">
                <w:rPr>
                  <w:sz w:val="20"/>
                  <w:szCs w:val="20"/>
                </w:rPr>
                <w:t>second</w:t>
              </w:r>
            </w:ins>
          </w:p>
        </w:tc>
        <w:tc>
          <w:tcPr>
            <w:tcW w:w="3070" w:type="pct"/>
          </w:tcPr>
          <w:p w14:paraId="76A0790C" w14:textId="77777777" w:rsidR="0001655C" w:rsidRPr="0001655C" w:rsidRDefault="0001655C" w:rsidP="0001655C">
            <w:pPr>
              <w:spacing w:after="60"/>
              <w:rPr>
                <w:ins w:id="1521" w:author="Joint Sponsors 110424" w:date="2024-10-11T16:25:00Z"/>
                <w:sz w:val="20"/>
                <w:szCs w:val="20"/>
              </w:rPr>
            </w:pPr>
            <w:ins w:id="1522" w:author="Joint Sponsors 110424" w:date="2024-10-11T16:28:00Z">
              <w:r w:rsidRPr="0001655C">
                <w:rPr>
                  <w:i/>
                  <w:sz w:val="20"/>
                </w:rPr>
                <w:t xml:space="preserve">Duration of </w:t>
              </w:r>
              <w:r w:rsidRPr="0001655C">
                <w:rPr>
                  <w:i/>
                  <w:iCs/>
                  <w:sz w:val="20"/>
                </w:rPr>
                <w:t>SCED</w:t>
              </w:r>
              <w:r w:rsidRPr="0001655C">
                <w:rPr>
                  <w:i/>
                  <w:sz w:val="20"/>
                </w:rPr>
                <w:t xml:space="preserve">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iCs/>
                  <w:sz w:val="20"/>
                </w:rPr>
                <w:t xml:space="preserve"> within the Settlement Interval.</w:t>
              </w:r>
            </w:ins>
          </w:p>
        </w:tc>
      </w:tr>
      <w:tr w:rsidR="0001655C" w:rsidRPr="0001655C" w14:paraId="3528CA8E" w14:textId="77777777" w:rsidTr="003B71DB">
        <w:trPr>
          <w:ins w:id="1523" w:author="ERCOT 012825" w:date="2025-01-08T17:40:00Z"/>
        </w:trPr>
        <w:tc>
          <w:tcPr>
            <w:tcW w:w="1066" w:type="pct"/>
          </w:tcPr>
          <w:p w14:paraId="06E1FA45" w14:textId="77777777" w:rsidR="0001655C" w:rsidRPr="0001655C" w:rsidRDefault="0001655C" w:rsidP="0001655C">
            <w:pPr>
              <w:spacing w:after="60"/>
              <w:rPr>
                <w:ins w:id="1524" w:author="ERCOT 012825" w:date="2025-01-08T17:40:00Z"/>
                <w:iCs/>
                <w:sz w:val="20"/>
              </w:rPr>
            </w:pPr>
            <w:ins w:id="1525" w:author="ERCOT 012825" w:date="2025-01-08T17:41:00Z">
              <w:r w:rsidRPr="0001655C">
                <w:rPr>
                  <w:iCs/>
                  <w:sz w:val="20"/>
                </w:rPr>
                <w:t xml:space="preserve">RNWF </w:t>
              </w:r>
              <w:r w:rsidRPr="0001655C">
                <w:rPr>
                  <w:i/>
                  <w:iCs/>
                  <w:sz w:val="20"/>
                  <w:vertAlign w:val="subscript"/>
                </w:rPr>
                <w:t>y</w:t>
              </w:r>
            </w:ins>
          </w:p>
        </w:tc>
        <w:tc>
          <w:tcPr>
            <w:tcW w:w="864" w:type="pct"/>
          </w:tcPr>
          <w:p w14:paraId="264AD760" w14:textId="77777777" w:rsidR="0001655C" w:rsidRPr="0001655C" w:rsidRDefault="0001655C" w:rsidP="0001655C">
            <w:pPr>
              <w:spacing w:after="60"/>
              <w:rPr>
                <w:ins w:id="1526" w:author="ERCOT 012825" w:date="2025-01-08T17:40:00Z"/>
                <w:sz w:val="20"/>
                <w:szCs w:val="20"/>
              </w:rPr>
            </w:pPr>
            <w:ins w:id="1527" w:author="ERCOT 012825" w:date="2025-01-08T17:41:00Z">
              <w:r w:rsidRPr="0001655C">
                <w:rPr>
                  <w:iCs/>
                  <w:sz w:val="20"/>
                </w:rPr>
                <w:t>none</w:t>
              </w:r>
            </w:ins>
          </w:p>
        </w:tc>
        <w:tc>
          <w:tcPr>
            <w:tcW w:w="3070" w:type="pct"/>
          </w:tcPr>
          <w:p w14:paraId="20353B18" w14:textId="77777777" w:rsidR="0001655C" w:rsidRPr="0001655C" w:rsidRDefault="0001655C" w:rsidP="0001655C">
            <w:pPr>
              <w:spacing w:after="60"/>
              <w:rPr>
                <w:ins w:id="1528" w:author="ERCOT 012825" w:date="2025-01-08T17:40:00Z"/>
                <w:i/>
                <w:sz w:val="20"/>
              </w:rPr>
            </w:pPr>
            <w:ins w:id="1529" w:author="ERCOT 012825" w:date="2025-01-08T17:41:00Z">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ins>
          </w:p>
        </w:tc>
      </w:tr>
      <w:tr w:rsidR="0001655C" w:rsidRPr="0001655C" w14:paraId="67F876E7" w14:textId="77777777" w:rsidTr="003B71DB">
        <w:trPr>
          <w:ins w:id="1530" w:author="Joint Sponsors 110424" w:date="2024-10-11T16:25:00Z"/>
        </w:trPr>
        <w:tc>
          <w:tcPr>
            <w:tcW w:w="1066" w:type="pct"/>
          </w:tcPr>
          <w:p w14:paraId="78EF8452" w14:textId="77777777" w:rsidR="0001655C" w:rsidRPr="0001655C" w:rsidRDefault="0001655C" w:rsidP="0001655C">
            <w:pPr>
              <w:spacing w:after="60"/>
              <w:rPr>
                <w:ins w:id="1531" w:author="Joint Sponsors 110424" w:date="2024-10-11T16:25:00Z"/>
                <w:i/>
                <w:sz w:val="20"/>
                <w:szCs w:val="20"/>
              </w:rPr>
            </w:pPr>
            <w:ins w:id="1532" w:author="Joint Sponsors 110424" w:date="2024-10-11T16:29:00Z">
              <w:r w:rsidRPr="0001655C">
                <w:rPr>
                  <w:i/>
                  <w:iCs/>
                  <w:sz w:val="20"/>
                </w:rPr>
                <w:t>y</w:t>
              </w:r>
            </w:ins>
          </w:p>
        </w:tc>
        <w:tc>
          <w:tcPr>
            <w:tcW w:w="864" w:type="pct"/>
          </w:tcPr>
          <w:p w14:paraId="17B43CB8" w14:textId="77777777" w:rsidR="0001655C" w:rsidRPr="0001655C" w:rsidRDefault="0001655C" w:rsidP="0001655C">
            <w:pPr>
              <w:spacing w:after="60"/>
              <w:rPr>
                <w:ins w:id="1533" w:author="Joint Sponsors 110424" w:date="2024-10-11T16:25:00Z"/>
                <w:sz w:val="20"/>
                <w:szCs w:val="20"/>
              </w:rPr>
            </w:pPr>
            <w:ins w:id="1534" w:author="Joint Sponsors 110424" w:date="2024-10-11T16:29:00Z">
              <w:r w:rsidRPr="0001655C">
                <w:rPr>
                  <w:sz w:val="20"/>
                  <w:szCs w:val="20"/>
                </w:rPr>
                <w:t>none</w:t>
              </w:r>
            </w:ins>
          </w:p>
        </w:tc>
        <w:tc>
          <w:tcPr>
            <w:tcW w:w="3070" w:type="pct"/>
          </w:tcPr>
          <w:p w14:paraId="788A2D4A" w14:textId="77777777" w:rsidR="0001655C" w:rsidRPr="0001655C" w:rsidRDefault="0001655C" w:rsidP="0001655C">
            <w:pPr>
              <w:spacing w:after="60"/>
              <w:rPr>
                <w:ins w:id="1535" w:author="Joint Sponsors 110424" w:date="2024-10-11T16:25:00Z"/>
                <w:sz w:val="20"/>
                <w:szCs w:val="20"/>
              </w:rPr>
            </w:pPr>
            <w:ins w:id="1536" w:author="Joint Sponsors 110424" w:date="2024-10-11T16:29:00Z">
              <w:r w:rsidRPr="0001655C">
                <w:rPr>
                  <w:iCs/>
                  <w:sz w:val="20"/>
                </w:rPr>
                <w:t>A SCED interval in the 15-minute Settlement Interval.  The summation is over the total number of SCED runs that cover the 15-minute Settlement Interval.</w:t>
              </w:r>
            </w:ins>
          </w:p>
        </w:tc>
      </w:tr>
      <w:tr w:rsidR="0001655C" w:rsidRPr="0001655C" w14:paraId="76C5D9A4" w14:textId="77777777" w:rsidTr="003B71DB">
        <w:trPr>
          <w:ins w:id="1537" w:author="Joint Sponsors" w:date="2023-10-26T14:40:00Z"/>
        </w:trPr>
        <w:tc>
          <w:tcPr>
            <w:tcW w:w="1066" w:type="pct"/>
          </w:tcPr>
          <w:p w14:paraId="41F6620C" w14:textId="77777777" w:rsidR="0001655C" w:rsidRPr="0001655C" w:rsidRDefault="0001655C" w:rsidP="0001655C">
            <w:pPr>
              <w:spacing w:after="60"/>
              <w:rPr>
                <w:ins w:id="1538" w:author="Joint Sponsors" w:date="2023-10-26T14:40:00Z"/>
                <w:i/>
                <w:sz w:val="20"/>
                <w:szCs w:val="20"/>
              </w:rPr>
            </w:pPr>
            <w:ins w:id="1539" w:author="Joint Sponsors" w:date="2023-12-07T14:13:00Z">
              <w:r w:rsidRPr="0001655C">
                <w:rPr>
                  <w:i/>
                  <w:sz w:val="20"/>
                  <w:szCs w:val="20"/>
                </w:rPr>
                <w:lastRenderedPageBreak/>
                <w:t>q</w:t>
              </w:r>
            </w:ins>
          </w:p>
        </w:tc>
        <w:tc>
          <w:tcPr>
            <w:tcW w:w="864" w:type="pct"/>
          </w:tcPr>
          <w:p w14:paraId="241C2FF1" w14:textId="77777777" w:rsidR="0001655C" w:rsidRPr="0001655C" w:rsidRDefault="0001655C" w:rsidP="0001655C">
            <w:pPr>
              <w:spacing w:after="60"/>
              <w:rPr>
                <w:ins w:id="1540" w:author="Joint Sponsors" w:date="2023-10-26T14:40:00Z"/>
                <w:iCs/>
                <w:sz w:val="20"/>
                <w:szCs w:val="20"/>
              </w:rPr>
            </w:pPr>
            <w:ins w:id="1541" w:author="Joint Sponsors" w:date="2023-10-26T16:23:00Z">
              <w:r w:rsidRPr="0001655C">
                <w:rPr>
                  <w:sz w:val="20"/>
                  <w:szCs w:val="20"/>
                </w:rPr>
                <w:t>none</w:t>
              </w:r>
            </w:ins>
          </w:p>
        </w:tc>
        <w:tc>
          <w:tcPr>
            <w:tcW w:w="3070" w:type="pct"/>
          </w:tcPr>
          <w:p w14:paraId="6867F243" w14:textId="77777777" w:rsidR="0001655C" w:rsidRPr="0001655C" w:rsidRDefault="0001655C" w:rsidP="0001655C">
            <w:pPr>
              <w:spacing w:after="60"/>
              <w:rPr>
                <w:ins w:id="1542" w:author="Joint Sponsors" w:date="2023-10-26T14:40:00Z"/>
                <w:i/>
                <w:iCs/>
                <w:sz w:val="20"/>
                <w:szCs w:val="20"/>
              </w:rPr>
            </w:pPr>
            <w:ins w:id="1543" w:author="Joint Sponsors" w:date="2023-10-26T16:23:00Z">
              <w:r w:rsidRPr="0001655C">
                <w:rPr>
                  <w:sz w:val="20"/>
                  <w:szCs w:val="20"/>
                </w:rPr>
                <w:t>A QSE</w:t>
              </w:r>
              <w:del w:id="1544" w:author="ERCOT 012825" w:date="2025-01-06T14:36:00Z">
                <w:r w:rsidRPr="0001655C" w:rsidDel="00E83690">
                  <w:rPr>
                    <w:sz w:val="20"/>
                    <w:szCs w:val="20"/>
                  </w:rPr>
                  <w:delText>.</w:delText>
                </w:r>
              </w:del>
            </w:ins>
          </w:p>
        </w:tc>
      </w:tr>
      <w:tr w:rsidR="0001655C" w:rsidRPr="0001655C" w14:paraId="3EED459A" w14:textId="77777777" w:rsidTr="003B71DB">
        <w:trPr>
          <w:ins w:id="1545" w:author="Joint Sponsors" w:date="2023-10-26T14:40:00Z"/>
        </w:trPr>
        <w:tc>
          <w:tcPr>
            <w:tcW w:w="1066" w:type="pct"/>
          </w:tcPr>
          <w:p w14:paraId="1F3B5899" w14:textId="77777777" w:rsidR="0001655C" w:rsidRPr="0001655C" w:rsidRDefault="0001655C" w:rsidP="0001655C">
            <w:pPr>
              <w:spacing w:after="60"/>
              <w:rPr>
                <w:ins w:id="1546" w:author="Joint Sponsors" w:date="2023-10-26T14:40:00Z"/>
                <w:i/>
                <w:sz w:val="20"/>
                <w:szCs w:val="20"/>
              </w:rPr>
            </w:pPr>
            <w:ins w:id="1547" w:author="Joint Sponsors" w:date="2023-12-07T14:13:00Z">
              <w:r w:rsidRPr="0001655C">
                <w:rPr>
                  <w:i/>
                  <w:sz w:val="20"/>
                  <w:szCs w:val="20"/>
                </w:rPr>
                <w:t>p</w:t>
              </w:r>
            </w:ins>
          </w:p>
        </w:tc>
        <w:tc>
          <w:tcPr>
            <w:tcW w:w="864" w:type="pct"/>
          </w:tcPr>
          <w:p w14:paraId="42C2AE56" w14:textId="77777777" w:rsidR="0001655C" w:rsidRPr="0001655C" w:rsidRDefault="0001655C" w:rsidP="0001655C">
            <w:pPr>
              <w:spacing w:after="60"/>
              <w:rPr>
                <w:ins w:id="1548" w:author="Joint Sponsors" w:date="2023-10-26T14:40:00Z"/>
                <w:iCs/>
                <w:sz w:val="20"/>
                <w:szCs w:val="20"/>
              </w:rPr>
            </w:pPr>
            <w:ins w:id="1549" w:author="Joint Sponsors" w:date="2023-10-26T16:23:00Z">
              <w:r w:rsidRPr="0001655C">
                <w:rPr>
                  <w:sz w:val="20"/>
                  <w:szCs w:val="20"/>
                </w:rPr>
                <w:t>none</w:t>
              </w:r>
            </w:ins>
          </w:p>
        </w:tc>
        <w:tc>
          <w:tcPr>
            <w:tcW w:w="3070" w:type="pct"/>
          </w:tcPr>
          <w:p w14:paraId="41A70165" w14:textId="77777777" w:rsidR="0001655C" w:rsidRPr="0001655C" w:rsidRDefault="0001655C" w:rsidP="0001655C">
            <w:pPr>
              <w:spacing w:after="60"/>
              <w:rPr>
                <w:ins w:id="1550" w:author="Joint Sponsors" w:date="2023-10-26T14:40:00Z"/>
                <w:i/>
                <w:iCs/>
                <w:sz w:val="20"/>
                <w:szCs w:val="20"/>
              </w:rPr>
            </w:pPr>
            <w:ins w:id="1551" w:author="Joint Sponsors" w:date="2023-10-26T16:23:00Z">
              <w:r w:rsidRPr="0001655C">
                <w:rPr>
                  <w:sz w:val="20"/>
                  <w:szCs w:val="20"/>
                </w:rPr>
                <w:t xml:space="preserve">A </w:t>
              </w:r>
              <w:del w:id="1552" w:author="Joint Sponsors 110424" w:date="2024-10-11T16:07:00Z">
                <w:r w:rsidRPr="0001655C" w:rsidDel="00B435C0">
                  <w:rPr>
                    <w:sz w:val="20"/>
                    <w:szCs w:val="20"/>
                  </w:rPr>
                  <w:delText xml:space="preserve">Resource Node </w:delText>
                </w:r>
              </w:del>
              <w:r w:rsidRPr="0001655C">
                <w:rPr>
                  <w:sz w:val="20"/>
                  <w:szCs w:val="20"/>
                </w:rPr>
                <w:t>Settlement Point</w:t>
              </w:r>
              <w:del w:id="1553" w:author="ERCOT 012825" w:date="2025-01-06T14:36:00Z">
                <w:r w:rsidRPr="0001655C" w:rsidDel="00E83690">
                  <w:rPr>
                    <w:sz w:val="20"/>
                    <w:szCs w:val="20"/>
                  </w:rPr>
                  <w:delText>.</w:delText>
                </w:r>
              </w:del>
            </w:ins>
          </w:p>
        </w:tc>
      </w:tr>
      <w:tr w:rsidR="0001655C" w:rsidRPr="0001655C" w14:paraId="51005693" w14:textId="77777777" w:rsidTr="003B71DB">
        <w:trPr>
          <w:ins w:id="1554" w:author="Joint Sponsors" w:date="2023-10-26T14:40:00Z"/>
        </w:trPr>
        <w:tc>
          <w:tcPr>
            <w:tcW w:w="1066" w:type="pct"/>
          </w:tcPr>
          <w:p w14:paraId="2F93EA7B" w14:textId="77777777" w:rsidR="0001655C" w:rsidRPr="0001655C" w:rsidRDefault="0001655C" w:rsidP="0001655C">
            <w:pPr>
              <w:spacing w:after="60"/>
              <w:rPr>
                <w:ins w:id="1555" w:author="Joint Sponsors" w:date="2023-10-26T14:40:00Z"/>
                <w:i/>
                <w:sz w:val="20"/>
                <w:szCs w:val="20"/>
              </w:rPr>
            </w:pPr>
            <w:ins w:id="1556" w:author="Joint Sponsors" w:date="2023-12-07T14:13:00Z">
              <w:r w:rsidRPr="0001655C">
                <w:rPr>
                  <w:i/>
                  <w:sz w:val="20"/>
                  <w:szCs w:val="20"/>
                </w:rPr>
                <w:t>r</w:t>
              </w:r>
            </w:ins>
          </w:p>
        </w:tc>
        <w:tc>
          <w:tcPr>
            <w:tcW w:w="864" w:type="pct"/>
          </w:tcPr>
          <w:p w14:paraId="589739BD" w14:textId="77777777" w:rsidR="0001655C" w:rsidRPr="0001655C" w:rsidRDefault="0001655C" w:rsidP="0001655C">
            <w:pPr>
              <w:spacing w:after="60"/>
              <w:rPr>
                <w:ins w:id="1557" w:author="Joint Sponsors" w:date="2023-10-26T14:40:00Z"/>
                <w:iCs/>
                <w:sz w:val="20"/>
                <w:szCs w:val="20"/>
              </w:rPr>
            </w:pPr>
            <w:ins w:id="1558" w:author="Joint Sponsors" w:date="2023-10-26T16:23:00Z">
              <w:r w:rsidRPr="0001655C">
                <w:rPr>
                  <w:sz w:val="20"/>
                  <w:szCs w:val="20"/>
                </w:rPr>
                <w:t>none</w:t>
              </w:r>
            </w:ins>
          </w:p>
        </w:tc>
        <w:tc>
          <w:tcPr>
            <w:tcW w:w="3070" w:type="pct"/>
          </w:tcPr>
          <w:p w14:paraId="3C8EE552" w14:textId="77777777" w:rsidR="0001655C" w:rsidRPr="0001655C" w:rsidRDefault="0001655C" w:rsidP="0001655C">
            <w:pPr>
              <w:spacing w:after="60"/>
              <w:rPr>
                <w:ins w:id="1559" w:author="Joint Sponsors" w:date="2023-10-26T14:40:00Z"/>
                <w:i/>
                <w:iCs/>
                <w:sz w:val="20"/>
                <w:szCs w:val="20"/>
              </w:rPr>
            </w:pPr>
            <w:ins w:id="1560" w:author="Joint Sponsors" w:date="2023-10-26T16:23:00Z">
              <w:r w:rsidRPr="0001655C">
                <w:rPr>
                  <w:sz w:val="20"/>
                  <w:szCs w:val="20"/>
                </w:rPr>
                <w:t xml:space="preserve">A </w:t>
              </w:r>
              <w:del w:id="1561" w:author="Joint Sponsors 110424" w:date="2024-10-11T16:06:00Z">
                <w:r w:rsidRPr="0001655C" w:rsidDel="00B435C0">
                  <w:rPr>
                    <w:sz w:val="20"/>
                    <w:szCs w:val="20"/>
                  </w:rPr>
                  <w:delText xml:space="preserve">DAM-committed </w:delText>
                </w:r>
              </w:del>
              <w:r w:rsidRPr="0001655C">
                <w:rPr>
                  <w:sz w:val="20"/>
                  <w:szCs w:val="20"/>
                </w:rPr>
                <w:t>Generation Resource</w:t>
              </w:r>
            </w:ins>
            <w:ins w:id="1562" w:author="Joint Sponsors 110424" w:date="2024-10-11T16:06:00Z">
              <w:r w:rsidRPr="0001655C">
                <w:rPr>
                  <w:sz w:val="20"/>
                  <w:szCs w:val="20"/>
                </w:rPr>
                <w:t>, Energy Storage Resource, or Controllable Load Resource</w:t>
              </w:r>
            </w:ins>
            <w:ins w:id="1563" w:author="Joint Sponsors" w:date="2023-10-26T16:23:00Z">
              <w:del w:id="1564" w:author="ERCOT 012825" w:date="2025-01-06T14:36:00Z">
                <w:r w:rsidRPr="0001655C" w:rsidDel="00E83690">
                  <w:rPr>
                    <w:sz w:val="20"/>
                    <w:szCs w:val="20"/>
                  </w:rPr>
                  <w:delText>.</w:delText>
                </w:r>
              </w:del>
            </w:ins>
          </w:p>
        </w:tc>
      </w:tr>
    </w:tbl>
    <w:p w14:paraId="150632CD" w14:textId="77777777" w:rsidR="0001655C" w:rsidRPr="0001655C" w:rsidRDefault="0001655C" w:rsidP="0001655C">
      <w:pPr>
        <w:keepNext/>
        <w:tabs>
          <w:tab w:val="left" w:pos="1080"/>
        </w:tabs>
        <w:spacing w:before="240" w:after="240"/>
        <w:ind w:left="1080" w:hanging="1080"/>
        <w:outlineLvl w:val="2"/>
        <w:rPr>
          <w:ins w:id="1565" w:author="Joint Sponsors" w:date="2023-10-26T14:22:00Z"/>
          <w:b/>
          <w:bCs/>
          <w:i/>
          <w:iCs/>
          <w:snapToGrid w:val="0"/>
          <w:szCs w:val="20"/>
        </w:rPr>
      </w:pPr>
      <w:ins w:id="1566" w:author="Joint Sponsors" w:date="2023-10-26T14:22:00Z">
        <w:r w:rsidRPr="0001655C">
          <w:rPr>
            <w:b/>
            <w:bCs/>
            <w:i/>
            <w:iCs/>
            <w:snapToGrid w:val="0"/>
            <w:szCs w:val="20"/>
          </w:rPr>
          <w:t>6.9.2</w:t>
        </w:r>
        <w:r w:rsidRPr="0001655C">
          <w:rPr>
            <w:b/>
            <w:bCs/>
            <w:i/>
            <w:iCs/>
            <w:snapToGrid w:val="0"/>
            <w:szCs w:val="20"/>
          </w:rPr>
          <w:tab/>
          <w:t xml:space="preserve">Reliability Deployment Indifference </w:t>
        </w:r>
      </w:ins>
      <w:ins w:id="1567" w:author="Joint Sponsors" w:date="2023-10-26T14:28:00Z">
        <w:r w:rsidRPr="0001655C">
          <w:rPr>
            <w:b/>
            <w:bCs/>
            <w:i/>
            <w:iCs/>
            <w:snapToGrid w:val="0"/>
            <w:szCs w:val="20"/>
          </w:rPr>
          <w:t>Allocation</w:t>
        </w:r>
      </w:ins>
    </w:p>
    <w:p w14:paraId="29D79D71" w14:textId="77777777" w:rsidR="0001655C" w:rsidRPr="0001655C" w:rsidRDefault="0001655C" w:rsidP="0001655C">
      <w:pPr>
        <w:spacing w:after="240"/>
        <w:ind w:left="720" w:hanging="720"/>
        <w:rPr>
          <w:ins w:id="1568" w:author="Joint Sponsors" w:date="2023-10-26T14:24:00Z"/>
          <w:szCs w:val="20"/>
        </w:rPr>
      </w:pPr>
      <w:ins w:id="1569" w:author="Joint Sponsors" w:date="2023-10-26T14:24:00Z">
        <w:r w:rsidRPr="0001655C">
          <w:rPr>
            <w:iCs/>
            <w:szCs w:val="20"/>
          </w:rPr>
          <w:t>(1)</w:t>
        </w:r>
        <w:r w:rsidRPr="0001655C">
          <w:rPr>
            <w:iCs/>
            <w:szCs w:val="20"/>
          </w:rPr>
          <w:tab/>
          <w:t>The total cost for Reliability Deployment Indiff</w:t>
        </w:r>
      </w:ins>
      <w:ins w:id="1570" w:author="Joint Sponsors" w:date="2023-10-26T14:27:00Z">
        <w:r w:rsidRPr="0001655C">
          <w:rPr>
            <w:iCs/>
            <w:szCs w:val="20"/>
          </w:rPr>
          <w:t>erence Payments</w:t>
        </w:r>
      </w:ins>
      <w:ins w:id="1571" w:author="Joint Sponsors" w:date="2023-10-26T14:24:00Z">
        <w:r w:rsidRPr="0001655C">
          <w:rPr>
            <w:iCs/>
            <w:szCs w:val="20"/>
          </w:rPr>
          <w:t xml:space="preserve"> is allocated to the QSEs representing Load based on Load Ratio Share (LRS).  The </w:t>
        </w:r>
      </w:ins>
      <w:ins w:id="1572" w:author="Joint Sponsors" w:date="2023-10-26T14:27:00Z">
        <w:r w:rsidRPr="0001655C">
          <w:rPr>
            <w:iCs/>
            <w:szCs w:val="20"/>
          </w:rPr>
          <w:t>Reliability Dep</w:t>
        </w:r>
      </w:ins>
      <w:ins w:id="1573" w:author="Joint Sponsors" w:date="2023-10-26T14:28:00Z">
        <w:r w:rsidRPr="0001655C">
          <w:rPr>
            <w:iCs/>
            <w:szCs w:val="20"/>
          </w:rPr>
          <w:t xml:space="preserve">loyment Indifference </w:t>
        </w:r>
      </w:ins>
      <w:ins w:id="1574" w:author="Joint Sponsors" w:date="2023-10-26T14:29:00Z">
        <w:r w:rsidRPr="0001655C">
          <w:rPr>
            <w:iCs/>
            <w:szCs w:val="20"/>
          </w:rPr>
          <w:t>A</w:t>
        </w:r>
      </w:ins>
      <w:ins w:id="1575" w:author="Joint Sponsors" w:date="2023-10-26T14:24:00Z">
        <w:r w:rsidRPr="0001655C">
          <w:rPr>
            <w:iCs/>
            <w:szCs w:val="20"/>
          </w:rPr>
          <w:t>llocation</w:t>
        </w:r>
      </w:ins>
      <w:ins w:id="1576" w:author="Joint Sponsors" w:date="2023-10-26T14:29:00Z">
        <w:r w:rsidRPr="0001655C">
          <w:rPr>
            <w:iCs/>
            <w:szCs w:val="20"/>
          </w:rPr>
          <w:t>s</w:t>
        </w:r>
      </w:ins>
      <w:ins w:id="1577" w:author="Joint Sponsors" w:date="2023-10-26T14:24:00Z">
        <w:r w:rsidRPr="0001655C">
          <w:rPr>
            <w:iCs/>
            <w:szCs w:val="20"/>
          </w:rPr>
          <w:t xml:space="preserve"> to each QSE for a given 15-minute Settlement Interval are calculated as follows:</w:t>
        </w:r>
      </w:ins>
    </w:p>
    <w:p w14:paraId="4FBFD004" w14:textId="77777777" w:rsidR="0001655C" w:rsidRPr="0001655C" w:rsidRDefault="0001655C" w:rsidP="0001655C">
      <w:pPr>
        <w:spacing w:after="240"/>
        <w:ind w:firstLine="720"/>
        <w:rPr>
          <w:ins w:id="1578" w:author="Joint Sponsors" w:date="2023-10-26T14:24:00Z"/>
          <w:b/>
          <w:bCs/>
        </w:rPr>
      </w:pPr>
      <w:ins w:id="1579" w:author="Joint Sponsors" w:date="2023-10-26T14:24:00Z">
        <w:r w:rsidRPr="0001655C">
          <w:rPr>
            <w:b/>
            <w:bCs/>
          </w:rPr>
          <w:t>LA</w:t>
        </w:r>
      </w:ins>
      <w:ins w:id="1580" w:author="Joint Sponsors" w:date="2023-10-26T14:35:00Z">
        <w:r w:rsidRPr="0001655C">
          <w:rPr>
            <w:b/>
            <w:bCs/>
          </w:rPr>
          <w:t>RDI</w:t>
        </w:r>
      </w:ins>
      <w:ins w:id="1581" w:author="Joint Sponsors" w:date="2023-10-26T14:24:00Z">
        <w:r w:rsidRPr="0001655C">
          <w:rPr>
            <w:b/>
            <w:bCs/>
          </w:rPr>
          <w:t xml:space="preserve">AMT </w:t>
        </w:r>
        <w:r w:rsidRPr="0001655C">
          <w:rPr>
            <w:b/>
            <w:bCs/>
            <w:i/>
            <w:vertAlign w:val="subscript"/>
          </w:rPr>
          <w:t>q</w:t>
        </w:r>
      </w:ins>
      <w:r w:rsidRPr="0001655C">
        <w:rPr>
          <w:b/>
          <w:bCs/>
          <w:i/>
          <w:vertAlign w:val="subscript"/>
        </w:rPr>
        <w:tab/>
      </w:r>
      <w:ins w:id="1582" w:author="Joint Sponsors" w:date="2023-10-26T14:24:00Z">
        <w:r w:rsidRPr="0001655C">
          <w:rPr>
            <w:b/>
            <w:bCs/>
          </w:rPr>
          <w:t>=</w:t>
        </w:r>
        <w:r w:rsidRPr="0001655C">
          <w:rPr>
            <w:b/>
            <w:bCs/>
          </w:rPr>
          <w:tab/>
        </w:r>
      </w:ins>
      <w:ins w:id="1583" w:author="Joint Sponsors 110424" w:date="2024-11-01T18:30:00Z">
        <w:r w:rsidRPr="0001655C">
          <w:rPr>
            <w:b/>
            <w:bCs/>
          </w:rPr>
          <w:t xml:space="preserve">(-1) * </w:t>
        </w:r>
      </w:ins>
      <w:ins w:id="1584" w:author="Joint Sponsors" w:date="2023-10-26T14:24:00Z">
        <w:r w:rsidRPr="0001655C">
          <w:rPr>
            <w:b/>
            <w:bCs/>
          </w:rPr>
          <w:t>[</w:t>
        </w:r>
        <w:del w:id="1585" w:author="ERCOT 012825" w:date="2025-01-07T13:47:00Z">
          <w:r w:rsidRPr="0001655C" w:rsidDel="0067581F">
            <w:rPr>
              <w:b/>
              <w:bCs/>
            </w:rPr>
            <w:delText>(</w:delText>
          </w:r>
        </w:del>
      </w:ins>
      <w:ins w:id="1586" w:author="Joint Sponsors" w:date="2023-10-26T14:35:00Z">
        <w:r w:rsidRPr="0001655C">
          <w:rPr>
            <w:b/>
            <w:bCs/>
          </w:rPr>
          <w:t>RDI</w:t>
        </w:r>
      </w:ins>
      <w:ins w:id="1587" w:author="Joint Sponsors" w:date="2023-10-26T14:24:00Z">
        <w:r w:rsidRPr="0001655C">
          <w:rPr>
            <w:b/>
            <w:bCs/>
          </w:rPr>
          <w:t>AMTTOT</w:t>
        </w:r>
        <w:del w:id="1588" w:author="ERCOT 012825" w:date="2025-01-07T13:47:00Z">
          <w:r w:rsidRPr="0001655C" w:rsidDel="0067581F">
            <w:rPr>
              <w:b/>
              <w:bCs/>
            </w:rPr>
            <w:delText>)</w:delText>
          </w:r>
        </w:del>
        <w:r w:rsidRPr="0001655C">
          <w:rPr>
            <w:b/>
            <w:bCs/>
          </w:rPr>
          <w:t xml:space="preserve"> * LRS </w:t>
        </w:r>
        <w:r w:rsidRPr="0001655C">
          <w:rPr>
            <w:b/>
            <w:bCs/>
            <w:i/>
            <w:vertAlign w:val="subscript"/>
          </w:rPr>
          <w:t>q</w:t>
        </w:r>
        <w:r w:rsidRPr="0001655C">
          <w:rPr>
            <w:b/>
            <w:bCs/>
          </w:rPr>
          <w:t>]</w:t>
        </w:r>
      </w:ins>
    </w:p>
    <w:p w14:paraId="0C9C0CBD" w14:textId="77777777" w:rsidR="0001655C" w:rsidRPr="0001655C" w:rsidRDefault="0001655C" w:rsidP="0001655C">
      <w:pPr>
        <w:spacing w:after="240"/>
        <w:rPr>
          <w:ins w:id="1589" w:author="Joint Sponsors" w:date="2023-10-26T14:24:00Z"/>
          <w:iCs/>
          <w:szCs w:val="20"/>
        </w:rPr>
      </w:pPr>
      <w:ins w:id="1590" w:author="Joint Sponsors" w:date="2023-10-26T14:24:00Z">
        <w:r w:rsidRPr="0001655C">
          <w:rPr>
            <w:iCs/>
            <w:szCs w:val="20"/>
          </w:rPr>
          <w:t>Where:</w:t>
        </w:r>
      </w:ins>
    </w:p>
    <w:p w14:paraId="59A1559F" w14:textId="77777777" w:rsidR="0001655C" w:rsidRPr="0001655C" w:rsidRDefault="0001655C" w:rsidP="0001655C">
      <w:pPr>
        <w:spacing w:after="240"/>
        <w:ind w:firstLine="720"/>
        <w:rPr>
          <w:ins w:id="1591" w:author="Joint Sponsors" w:date="2023-10-26T15:07:00Z"/>
          <w:bCs/>
          <w:i/>
          <w:vertAlign w:val="subscript"/>
        </w:rPr>
      </w:pPr>
      <w:ins w:id="1592" w:author="Joint Sponsors" w:date="2023-10-26T14:36:00Z">
        <w:r w:rsidRPr="0001655C">
          <w:rPr>
            <w:bCs/>
          </w:rPr>
          <w:t>RD</w:t>
        </w:r>
      </w:ins>
      <w:ins w:id="1593" w:author="Joint Sponsors" w:date="2023-10-26T14:24:00Z">
        <w:r w:rsidRPr="0001655C">
          <w:rPr>
            <w:bCs/>
          </w:rPr>
          <w:t>IAMTTOT</w:t>
        </w:r>
        <w:r w:rsidRPr="0001655C">
          <w:rPr>
            <w:bCs/>
          </w:rPr>
          <w:tab/>
        </w:r>
      </w:ins>
      <w:r w:rsidRPr="0001655C">
        <w:rPr>
          <w:bCs/>
        </w:rPr>
        <w:tab/>
      </w:r>
      <w:ins w:id="1594" w:author="Joint Sponsors" w:date="2023-10-26T14:24:00Z">
        <w:r w:rsidRPr="0001655C">
          <w:rPr>
            <w:bCs/>
          </w:rPr>
          <w:t>=</w:t>
        </w:r>
        <w:r w:rsidRPr="0001655C">
          <w:rPr>
            <w:bCs/>
          </w:rPr>
          <w:tab/>
        </w:r>
      </w:ins>
      <w:ins w:id="1595" w:author="Joint Sponsors" w:date="2023-10-26T14:24:00Z">
        <w:r w:rsidRPr="0001655C">
          <w:rPr>
            <w:bCs/>
            <w:position w:val="-22"/>
          </w:rPr>
          <w:object w:dxaOrig="210" w:dyaOrig="465" w14:anchorId="04544459">
            <v:shape id="_x0000_i1225" type="#_x0000_t75" style="width:7.2pt;height:35.4pt" o:ole="">
              <v:imagedata r:id="rId240" o:title=""/>
            </v:shape>
            <o:OLEObject Type="Embed" ProgID="Equation.3" ShapeID="_x0000_i1225" DrawAspect="Content" ObjectID="_1808977632" r:id="rId255"/>
          </w:object>
        </w:r>
      </w:ins>
      <w:ins w:id="1596" w:author="ERCOT 012825" w:date="2024-11-22T15:09:00Z">
        <w:r w:rsidRPr="0001655C">
          <w:rPr>
            <w:bCs/>
          </w:rPr>
          <w:t xml:space="preserve">  </w:t>
        </w:r>
      </w:ins>
      <w:ins w:id="1597" w:author="Joint Sponsors" w:date="2023-10-26T14:38:00Z">
        <w:r w:rsidRPr="0001655C">
          <w:rPr>
            <w:bCs/>
          </w:rPr>
          <w:t>RD</w:t>
        </w:r>
      </w:ins>
      <w:ins w:id="1598" w:author="Joint Sponsors" w:date="2023-10-26T14:24:00Z">
        <w:r w:rsidRPr="0001655C">
          <w:rPr>
            <w:bCs/>
          </w:rPr>
          <w:t xml:space="preserve">IAMT </w:t>
        </w:r>
        <w:r w:rsidRPr="0001655C">
          <w:rPr>
            <w:bCs/>
            <w:i/>
            <w:vertAlign w:val="subscript"/>
          </w:rPr>
          <w:t>q</w:t>
        </w:r>
      </w:ins>
      <w:ins w:id="1599" w:author="Joint Sponsors" w:date="2023-10-26T15:07:00Z">
        <w:r w:rsidRPr="0001655C">
          <w:rPr>
            <w:bCs/>
          </w:rPr>
          <w:t xml:space="preserve"> </w:t>
        </w:r>
      </w:ins>
    </w:p>
    <w:p w14:paraId="1D5E9FFD" w14:textId="77777777" w:rsidR="0001655C" w:rsidRPr="0001655C" w:rsidRDefault="0001655C" w:rsidP="0001655C">
      <w:pPr>
        <w:rPr>
          <w:ins w:id="1600" w:author="Joint Sponsors" w:date="2023-10-26T14:24:00Z"/>
          <w:szCs w:val="20"/>
        </w:rPr>
      </w:pPr>
      <w:ins w:id="1601" w:author="Joint Sponsors" w:date="2023-10-26T14:24:00Z">
        <w:r w:rsidRPr="0001655C">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606"/>
        <w:gridCol w:w="6362"/>
      </w:tblGrid>
      <w:tr w:rsidR="0001655C" w:rsidRPr="0001655C" w14:paraId="37E9DE08" w14:textId="77777777" w:rsidTr="003B71DB">
        <w:trPr>
          <w:tblHeader/>
          <w:ins w:id="1602" w:author="Joint Sponsors" w:date="2023-10-26T14:24:00Z"/>
        </w:trPr>
        <w:tc>
          <w:tcPr>
            <w:tcW w:w="1274" w:type="pct"/>
          </w:tcPr>
          <w:p w14:paraId="522C5D9D" w14:textId="77777777" w:rsidR="0001655C" w:rsidRPr="0001655C" w:rsidRDefault="0001655C" w:rsidP="0001655C">
            <w:pPr>
              <w:spacing w:after="120"/>
              <w:rPr>
                <w:ins w:id="1603" w:author="Joint Sponsors" w:date="2023-10-26T14:24:00Z"/>
                <w:b/>
                <w:iCs/>
                <w:sz w:val="20"/>
                <w:szCs w:val="20"/>
              </w:rPr>
            </w:pPr>
            <w:ins w:id="1604" w:author="Joint Sponsors" w:date="2023-10-26T14:24:00Z">
              <w:r w:rsidRPr="0001655C">
                <w:rPr>
                  <w:b/>
                  <w:iCs/>
                  <w:sz w:val="20"/>
                  <w:szCs w:val="20"/>
                </w:rPr>
                <w:t>Variable</w:t>
              </w:r>
            </w:ins>
          </w:p>
        </w:tc>
        <w:tc>
          <w:tcPr>
            <w:tcW w:w="324" w:type="pct"/>
          </w:tcPr>
          <w:p w14:paraId="0B102C6D" w14:textId="77777777" w:rsidR="0001655C" w:rsidRPr="0001655C" w:rsidRDefault="0001655C" w:rsidP="0001655C">
            <w:pPr>
              <w:spacing w:after="120"/>
              <w:rPr>
                <w:ins w:id="1605" w:author="Joint Sponsors" w:date="2023-10-26T14:24:00Z"/>
                <w:b/>
                <w:iCs/>
                <w:sz w:val="20"/>
                <w:szCs w:val="20"/>
              </w:rPr>
            </w:pPr>
            <w:ins w:id="1606" w:author="Joint Sponsors" w:date="2023-10-26T14:24:00Z">
              <w:r w:rsidRPr="0001655C">
                <w:rPr>
                  <w:b/>
                  <w:iCs/>
                  <w:sz w:val="20"/>
                  <w:szCs w:val="20"/>
                </w:rPr>
                <w:t>Unit</w:t>
              </w:r>
            </w:ins>
          </w:p>
        </w:tc>
        <w:tc>
          <w:tcPr>
            <w:tcW w:w="3402" w:type="pct"/>
          </w:tcPr>
          <w:p w14:paraId="068503A7" w14:textId="77777777" w:rsidR="0001655C" w:rsidRPr="0001655C" w:rsidRDefault="0001655C" w:rsidP="0001655C">
            <w:pPr>
              <w:spacing w:after="120"/>
              <w:rPr>
                <w:ins w:id="1607" w:author="Joint Sponsors" w:date="2023-10-26T14:24:00Z"/>
                <w:b/>
                <w:iCs/>
                <w:sz w:val="20"/>
                <w:szCs w:val="20"/>
              </w:rPr>
            </w:pPr>
            <w:ins w:id="1608" w:author="Joint Sponsors" w:date="2023-10-26T14:24:00Z">
              <w:r w:rsidRPr="0001655C">
                <w:rPr>
                  <w:b/>
                  <w:iCs/>
                  <w:sz w:val="20"/>
                  <w:szCs w:val="20"/>
                </w:rPr>
                <w:t>Definition</w:t>
              </w:r>
            </w:ins>
          </w:p>
        </w:tc>
      </w:tr>
      <w:tr w:rsidR="0001655C" w:rsidRPr="0001655C" w14:paraId="7C8EA45E" w14:textId="77777777" w:rsidTr="003B71DB">
        <w:trPr>
          <w:ins w:id="1609" w:author="Joint Sponsors" w:date="2023-10-26T14:24:00Z"/>
        </w:trPr>
        <w:tc>
          <w:tcPr>
            <w:tcW w:w="1274" w:type="pct"/>
          </w:tcPr>
          <w:p w14:paraId="21F7B3DF" w14:textId="77777777" w:rsidR="0001655C" w:rsidRPr="0001655C" w:rsidRDefault="0001655C" w:rsidP="0001655C">
            <w:pPr>
              <w:spacing w:after="60"/>
              <w:rPr>
                <w:ins w:id="1610" w:author="Joint Sponsors" w:date="2023-10-26T14:24:00Z"/>
                <w:iCs/>
                <w:sz w:val="20"/>
                <w:szCs w:val="20"/>
              </w:rPr>
            </w:pPr>
            <w:ins w:id="1611" w:author="Joint Sponsors" w:date="2023-10-26T14:24:00Z">
              <w:r w:rsidRPr="0001655C">
                <w:rPr>
                  <w:iCs/>
                  <w:sz w:val="20"/>
                  <w:szCs w:val="20"/>
                </w:rPr>
                <w:t>LA</w:t>
              </w:r>
            </w:ins>
            <w:ins w:id="1612" w:author="Joint Sponsors" w:date="2023-10-26T15:08:00Z">
              <w:r w:rsidRPr="0001655C">
                <w:rPr>
                  <w:iCs/>
                  <w:sz w:val="20"/>
                  <w:szCs w:val="20"/>
                </w:rPr>
                <w:t>RDI</w:t>
              </w:r>
            </w:ins>
            <w:ins w:id="1613" w:author="Joint Sponsors" w:date="2023-10-26T14:24:00Z">
              <w:r w:rsidRPr="0001655C">
                <w:rPr>
                  <w:iCs/>
                  <w:sz w:val="20"/>
                  <w:szCs w:val="20"/>
                </w:rPr>
                <w:t xml:space="preserve">AMT </w:t>
              </w:r>
              <w:r w:rsidRPr="0001655C">
                <w:rPr>
                  <w:i/>
                  <w:iCs/>
                  <w:sz w:val="20"/>
                  <w:szCs w:val="20"/>
                  <w:vertAlign w:val="subscript"/>
                </w:rPr>
                <w:t>q</w:t>
              </w:r>
            </w:ins>
          </w:p>
        </w:tc>
        <w:tc>
          <w:tcPr>
            <w:tcW w:w="324" w:type="pct"/>
          </w:tcPr>
          <w:p w14:paraId="36BC391F" w14:textId="77777777" w:rsidR="0001655C" w:rsidRPr="0001655C" w:rsidRDefault="0001655C" w:rsidP="0001655C">
            <w:pPr>
              <w:spacing w:after="60"/>
              <w:rPr>
                <w:ins w:id="1614" w:author="Joint Sponsors" w:date="2023-10-26T14:24:00Z"/>
                <w:iCs/>
                <w:sz w:val="20"/>
                <w:szCs w:val="20"/>
              </w:rPr>
            </w:pPr>
            <w:ins w:id="1615" w:author="Joint Sponsors" w:date="2023-10-26T14:24:00Z">
              <w:r w:rsidRPr="0001655C">
                <w:rPr>
                  <w:iCs/>
                  <w:sz w:val="20"/>
                  <w:szCs w:val="20"/>
                </w:rPr>
                <w:t>$</w:t>
              </w:r>
            </w:ins>
          </w:p>
        </w:tc>
        <w:tc>
          <w:tcPr>
            <w:tcW w:w="3402" w:type="pct"/>
          </w:tcPr>
          <w:p w14:paraId="6DE81C32" w14:textId="77777777" w:rsidR="0001655C" w:rsidRPr="0001655C" w:rsidRDefault="0001655C" w:rsidP="0001655C">
            <w:pPr>
              <w:spacing w:after="60"/>
              <w:rPr>
                <w:ins w:id="1616" w:author="Joint Sponsors" w:date="2023-10-26T14:24:00Z"/>
                <w:iCs/>
                <w:sz w:val="20"/>
                <w:szCs w:val="20"/>
              </w:rPr>
            </w:pPr>
            <w:ins w:id="1617" w:author="Joint Sponsors" w:date="2023-10-26T14:24:00Z">
              <w:r w:rsidRPr="0001655C">
                <w:rPr>
                  <w:i/>
                  <w:iCs/>
                  <w:sz w:val="20"/>
                  <w:szCs w:val="20"/>
                </w:rPr>
                <w:t xml:space="preserve">Load-Allocated </w:t>
              </w:r>
            </w:ins>
            <w:ins w:id="1618" w:author="Joint Sponsors" w:date="2023-10-26T15:09:00Z">
              <w:r w:rsidRPr="0001655C">
                <w:rPr>
                  <w:i/>
                  <w:iCs/>
                  <w:sz w:val="20"/>
                  <w:szCs w:val="20"/>
                </w:rPr>
                <w:t>Reliability Deployment Indifference</w:t>
              </w:r>
            </w:ins>
            <w:ins w:id="1619" w:author="Joint Sponsors" w:date="2023-10-26T14:24:00Z">
              <w:r w:rsidRPr="0001655C">
                <w:rPr>
                  <w:i/>
                  <w:iCs/>
                  <w:sz w:val="20"/>
                  <w:szCs w:val="20"/>
                </w:rPr>
                <w:t xml:space="preserve"> Amount per QSE</w:t>
              </w:r>
              <w:r w:rsidRPr="0001655C">
                <w:rPr>
                  <w:iCs/>
                  <w:sz w:val="20"/>
                  <w:szCs w:val="20"/>
                </w:rPr>
                <w:t xml:space="preserve">—The QSE </w:t>
              </w:r>
              <w:r w:rsidRPr="0001655C">
                <w:rPr>
                  <w:i/>
                  <w:iCs/>
                  <w:sz w:val="20"/>
                  <w:szCs w:val="20"/>
                </w:rPr>
                <w:t>q</w:t>
              </w:r>
              <w:r w:rsidRPr="0001655C">
                <w:rPr>
                  <w:iCs/>
                  <w:sz w:val="20"/>
                  <w:szCs w:val="20"/>
                </w:rPr>
                <w:t xml:space="preserve">’s share of the total Real-Time </w:t>
              </w:r>
            </w:ins>
            <w:ins w:id="1620" w:author="Joint Sponsors" w:date="2023-10-26T15:09:00Z">
              <w:r w:rsidRPr="0001655C">
                <w:rPr>
                  <w:iCs/>
                  <w:sz w:val="20"/>
                  <w:szCs w:val="20"/>
                </w:rPr>
                <w:t>Re</w:t>
              </w:r>
            </w:ins>
            <w:ins w:id="1621" w:author="Joint Sponsors" w:date="2023-10-26T15:10:00Z">
              <w:r w:rsidRPr="0001655C">
                <w:rPr>
                  <w:iCs/>
                  <w:sz w:val="20"/>
                  <w:szCs w:val="20"/>
                </w:rPr>
                <w:t>liability Deployment Indifference</w:t>
              </w:r>
            </w:ins>
            <w:ins w:id="1622" w:author="Joint Sponsors" w:date="2023-10-26T14:24:00Z">
              <w:r w:rsidRPr="0001655C">
                <w:rPr>
                  <w:iCs/>
                  <w:sz w:val="20"/>
                  <w:szCs w:val="20"/>
                </w:rPr>
                <w:t xml:space="preserve"> amount for the 15-minute Settlement Interval.</w:t>
              </w:r>
            </w:ins>
          </w:p>
        </w:tc>
      </w:tr>
      <w:tr w:rsidR="0001655C" w:rsidRPr="0001655C" w14:paraId="6168A429" w14:textId="77777777" w:rsidTr="003B71DB">
        <w:trPr>
          <w:ins w:id="1623" w:author="Joint Sponsors" w:date="2023-10-26T14:24:00Z"/>
        </w:trPr>
        <w:tc>
          <w:tcPr>
            <w:tcW w:w="1274" w:type="pct"/>
          </w:tcPr>
          <w:p w14:paraId="0744B43F" w14:textId="77777777" w:rsidR="0001655C" w:rsidRPr="0001655C" w:rsidRDefault="0001655C" w:rsidP="0001655C">
            <w:pPr>
              <w:spacing w:after="60"/>
              <w:rPr>
                <w:ins w:id="1624" w:author="Joint Sponsors" w:date="2023-10-26T14:24:00Z"/>
                <w:iCs/>
                <w:sz w:val="20"/>
                <w:szCs w:val="20"/>
              </w:rPr>
            </w:pPr>
            <w:ins w:id="1625" w:author="Joint Sponsors" w:date="2023-10-26T15:15:00Z">
              <w:r w:rsidRPr="0001655C">
                <w:rPr>
                  <w:iCs/>
                  <w:sz w:val="20"/>
                  <w:szCs w:val="20"/>
                </w:rPr>
                <w:t>RDI</w:t>
              </w:r>
            </w:ins>
            <w:ins w:id="1626" w:author="Joint Sponsors" w:date="2023-10-26T14:24:00Z">
              <w:r w:rsidRPr="0001655C">
                <w:rPr>
                  <w:iCs/>
                  <w:sz w:val="20"/>
                  <w:szCs w:val="20"/>
                </w:rPr>
                <w:t>AMTTOT</w:t>
              </w:r>
            </w:ins>
          </w:p>
        </w:tc>
        <w:tc>
          <w:tcPr>
            <w:tcW w:w="324" w:type="pct"/>
          </w:tcPr>
          <w:p w14:paraId="71C37F5E" w14:textId="77777777" w:rsidR="0001655C" w:rsidRPr="0001655C" w:rsidRDefault="0001655C" w:rsidP="0001655C">
            <w:pPr>
              <w:spacing w:after="60"/>
              <w:rPr>
                <w:ins w:id="1627" w:author="Joint Sponsors" w:date="2023-10-26T14:24:00Z"/>
                <w:iCs/>
                <w:sz w:val="20"/>
                <w:szCs w:val="20"/>
              </w:rPr>
            </w:pPr>
            <w:ins w:id="1628" w:author="Joint Sponsors" w:date="2023-10-26T14:24:00Z">
              <w:r w:rsidRPr="0001655C">
                <w:rPr>
                  <w:iCs/>
                  <w:sz w:val="20"/>
                  <w:szCs w:val="20"/>
                </w:rPr>
                <w:t>$</w:t>
              </w:r>
            </w:ins>
          </w:p>
        </w:tc>
        <w:tc>
          <w:tcPr>
            <w:tcW w:w="3402" w:type="pct"/>
          </w:tcPr>
          <w:p w14:paraId="73FA38F9" w14:textId="77777777" w:rsidR="0001655C" w:rsidRPr="0001655C" w:rsidRDefault="0001655C" w:rsidP="0001655C">
            <w:pPr>
              <w:spacing w:after="60"/>
              <w:rPr>
                <w:ins w:id="1629" w:author="Joint Sponsors" w:date="2023-10-26T14:24:00Z"/>
                <w:i/>
                <w:iCs/>
                <w:sz w:val="20"/>
                <w:szCs w:val="20"/>
              </w:rPr>
            </w:pPr>
            <w:ins w:id="1630" w:author="Joint Sponsors" w:date="2023-10-26T15:16:00Z">
              <w:r w:rsidRPr="0001655C">
                <w:rPr>
                  <w:i/>
                  <w:iCs/>
                  <w:sz w:val="20"/>
                  <w:szCs w:val="20"/>
                </w:rPr>
                <w:t>Reliability Deployment Indifference</w:t>
              </w:r>
            </w:ins>
            <w:ins w:id="1631" w:author="Joint Sponsors" w:date="2023-10-26T14:24:00Z">
              <w:r w:rsidRPr="0001655C">
                <w:rPr>
                  <w:i/>
                  <w:iCs/>
                  <w:sz w:val="20"/>
                  <w:szCs w:val="20"/>
                </w:rPr>
                <w:t xml:space="preserve"> Total Amount</w:t>
              </w:r>
              <w:r w:rsidRPr="0001655C">
                <w:rPr>
                  <w:iCs/>
                  <w:sz w:val="20"/>
                  <w:szCs w:val="20"/>
                </w:rPr>
                <w:t>—</w:t>
              </w:r>
              <w:r w:rsidRPr="0001655C">
                <w:rPr>
                  <w:sz w:val="20"/>
                  <w:szCs w:val="20"/>
                </w:rPr>
                <w:t xml:space="preserve">The total payment to all QSEs </w:t>
              </w:r>
              <w:r w:rsidRPr="0001655C">
                <w:rPr>
                  <w:iCs/>
                  <w:sz w:val="20"/>
                  <w:szCs w:val="20"/>
                </w:rPr>
                <w:t xml:space="preserve">for the </w:t>
              </w:r>
            </w:ins>
            <w:ins w:id="1632" w:author="Joint Sponsors" w:date="2023-10-26T15:16:00Z">
              <w:r w:rsidRPr="0001655C">
                <w:rPr>
                  <w:iCs/>
                  <w:sz w:val="20"/>
                  <w:szCs w:val="20"/>
                </w:rPr>
                <w:t xml:space="preserve">Reliability Deployment Indifference </w:t>
              </w:r>
            </w:ins>
            <w:ins w:id="1633" w:author="Joint Sponsors" w:date="2023-10-26T15:17:00Z">
              <w:r w:rsidRPr="0001655C">
                <w:rPr>
                  <w:iCs/>
                  <w:sz w:val="20"/>
                  <w:szCs w:val="20"/>
                </w:rPr>
                <w:t>Payments</w:t>
              </w:r>
            </w:ins>
            <w:ins w:id="1634" w:author="Joint Sponsors" w:date="2023-10-26T14:24:00Z">
              <w:r w:rsidRPr="0001655C">
                <w:rPr>
                  <w:iCs/>
                  <w:sz w:val="20"/>
                  <w:szCs w:val="20"/>
                </w:rPr>
                <w:t xml:space="preserve"> </w:t>
              </w:r>
              <w:r w:rsidRPr="0001655C">
                <w:rPr>
                  <w:sz w:val="20"/>
                  <w:szCs w:val="20"/>
                </w:rPr>
                <w:t xml:space="preserve">for </w:t>
              </w:r>
            </w:ins>
            <w:ins w:id="1635" w:author="Joint Sponsors" w:date="2023-10-26T15:58:00Z">
              <w:r w:rsidRPr="0001655C">
                <w:rPr>
                  <w:sz w:val="20"/>
                  <w:szCs w:val="20"/>
                </w:rPr>
                <w:t>the</w:t>
              </w:r>
            </w:ins>
            <w:ins w:id="1636" w:author="Joint Sponsors" w:date="2023-10-26T14:24:00Z">
              <w:r w:rsidRPr="0001655C">
                <w:rPr>
                  <w:sz w:val="20"/>
                  <w:szCs w:val="20"/>
                </w:rPr>
                <w:t xml:space="preserve"> 15-minute Settlement Interval.</w:t>
              </w:r>
            </w:ins>
          </w:p>
        </w:tc>
      </w:tr>
      <w:tr w:rsidR="0001655C" w:rsidRPr="0001655C" w14:paraId="79DBD5BB" w14:textId="77777777" w:rsidTr="003B71DB">
        <w:trPr>
          <w:ins w:id="1637" w:author="Joint Sponsors" w:date="2023-10-26T14:24:00Z"/>
        </w:trPr>
        <w:tc>
          <w:tcPr>
            <w:tcW w:w="1274" w:type="pct"/>
          </w:tcPr>
          <w:p w14:paraId="066EB4E8" w14:textId="77777777" w:rsidR="0001655C" w:rsidRPr="0001655C" w:rsidRDefault="0001655C" w:rsidP="0001655C">
            <w:pPr>
              <w:spacing w:after="60"/>
              <w:rPr>
                <w:ins w:id="1638" w:author="Joint Sponsors" w:date="2023-10-26T14:24:00Z"/>
                <w:iCs/>
                <w:sz w:val="20"/>
                <w:szCs w:val="20"/>
              </w:rPr>
            </w:pPr>
            <w:ins w:id="1639" w:author="Joint Sponsors" w:date="2023-10-26T14:24:00Z">
              <w:r w:rsidRPr="0001655C">
                <w:rPr>
                  <w:iCs/>
                  <w:sz w:val="20"/>
                  <w:szCs w:val="20"/>
                </w:rPr>
                <w:t>R</w:t>
              </w:r>
            </w:ins>
            <w:ins w:id="1640" w:author="Joint Sponsors" w:date="2023-10-26T15:19:00Z">
              <w:r w:rsidRPr="0001655C">
                <w:rPr>
                  <w:iCs/>
                  <w:sz w:val="20"/>
                  <w:szCs w:val="20"/>
                </w:rPr>
                <w:t>D</w:t>
              </w:r>
            </w:ins>
            <w:ins w:id="1641" w:author="Joint Sponsors" w:date="2023-10-26T14:24:00Z">
              <w:r w:rsidRPr="0001655C">
                <w:rPr>
                  <w:iCs/>
                  <w:sz w:val="20"/>
                  <w:szCs w:val="20"/>
                </w:rPr>
                <w:t>IAMT</w:t>
              </w:r>
              <w:r w:rsidRPr="0001655C">
                <w:rPr>
                  <w:i/>
                  <w:iCs/>
                  <w:sz w:val="20"/>
                  <w:szCs w:val="20"/>
                  <w:vertAlign w:val="subscript"/>
                </w:rPr>
                <w:t xml:space="preserve"> q</w:t>
              </w:r>
            </w:ins>
          </w:p>
        </w:tc>
        <w:tc>
          <w:tcPr>
            <w:tcW w:w="324" w:type="pct"/>
          </w:tcPr>
          <w:p w14:paraId="601ECCFF" w14:textId="77777777" w:rsidR="0001655C" w:rsidRPr="0001655C" w:rsidRDefault="0001655C" w:rsidP="0001655C">
            <w:pPr>
              <w:spacing w:after="60"/>
              <w:rPr>
                <w:ins w:id="1642" w:author="Joint Sponsors" w:date="2023-10-26T14:24:00Z"/>
                <w:iCs/>
                <w:sz w:val="20"/>
                <w:szCs w:val="20"/>
              </w:rPr>
            </w:pPr>
            <w:ins w:id="1643" w:author="Joint Sponsors" w:date="2023-10-26T14:24:00Z">
              <w:r w:rsidRPr="0001655C">
                <w:rPr>
                  <w:iCs/>
                  <w:sz w:val="20"/>
                  <w:szCs w:val="20"/>
                </w:rPr>
                <w:t>$</w:t>
              </w:r>
            </w:ins>
          </w:p>
        </w:tc>
        <w:tc>
          <w:tcPr>
            <w:tcW w:w="3402" w:type="pct"/>
          </w:tcPr>
          <w:p w14:paraId="18AB2CA1" w14:textId="77777777" w:rsidR="0001655C" w:rsidRPr="0001655C" w:rsidRDefault="0001655C" w:rsidP="0001655C">
            <w:pPr>
              <w:spacing w:after="60"/>
              <w:rPr>
                <w:ins w:id="1644" w:author="Joint Sponsors" w:date="2023-10-26T14:24:00Z"/>
                <w:iCs/>
                <w:sz w:val="20"/>
                <w:szCs w:val="20"/>
              </w:rPr>
            </w:pPr>
            <w:ins w:id="1645" w:author="Joint Sponsors" w:date="2023-10-26T15:19:00Z">
              <w:r w:rsidRPr="0001655C">
                <w:rPr>
                  <w:i/>
                  <w:iCs/>
                  <w:sz w:val="20"/>
                  <w:szCs w:val="20"/>
                </w:rPr>
                <w:t>Reliability Deployment Indifference Total Amount per Q</w:t>
              </w:r>
            </w:ins>
            <w:ins w:id="1646" w:author="Joint Sponsors" w:date="2023-10-26T15:20:00Z">
              <w:r w:rsidRPr="0001655C">
                <w:rPr>
                  <w:i/>
                  <w:iCs/>
                  <w:sz w:val="20"/>
                  <w:szCs w:val="20"/>
                </w:rPr>
                <w:t>SE</w:t>
              </w:r>
            </w:ins>
            <w:ins w:id="1647" w:author="Joint Sponsors" w:date="2023-10-26T15:19:00Z">
              <w:r w:rsidRPr="0001655C">
                <w:rPr>
                  <w:iCs/>
                  <w:sz w:val="20"/>
                  <w:szCs w:val="20"/>
                </w:rPr>
                <w:t>—</w:t>
              </w:r>
              <w:r w:rsidRPr="0001655C">
                <w:rPr>
                  <w:sz w:val="20"/>
                  <w:szCs w:val="20"/>
                </w:rPr>
                <w:t>The total payment to QSE</w:t>
              </w:r>
            </w:ins>
            <w:ins w:id="1648" w:author="Joint Sponsors" w:date="2023-10-26T15:20:00Z">
              <w:r w:rsidRPr="0001655C">
                <w:rPr>
                  <w:sz w:val="20"/>
                  <w:szCs w:val="20"/>
                </w:rPr>
                <w:t xml:space="preserve"> </w:t>
              </w:r>
              <w:r w:rsidRPr="0001655C">
                <w:rPr>
                  <w:i/>
                  <w:iCs/>
                  <w:sz w:val="20"/>
                  <w:szCs w:val="20"/>
                </w:rPr>
                <w:t>q</w:t>
              </w:r>
            </w:ins>
            <w:ins w:id="1649" w:author="Joint Sponsors" w:date="2023-10-26T15:19:00Z">
              <w:r w:rsidRPr="0001655C">
                <w:rPr>
                  <w:sz w:val="20"/>
                  <w:szCs w:val="20"/>
                </w:rPr>
                <w:t xml:space="preserve"> </w:t>
              </w:r>
              <w:r w:rsidRPr="0001655C">
                <w:rPr>
                  <w:iCs/>
                  <w:sz w:val="20"/>
                  <w:szCs w:val="20"/>
                </w:rPr>
                <w:t xml:space="preserve">for the Reliability Deployment Indifference Payments </w:t>
              </w:r>
              <w:r w:rsidRPr="0001655C">
                <w:rPr>
                  <w:sz w:val="20"/>
                  <w:szCs w:val="20"/>
                </w:rPr>
                <w:t xml:space="preserve">for </w:t>
              </w:r>
            </w:ins>
            <w:ins w:id="1650" w:author="Joint Sponsors" w:date="2023-10-26T15:58:00Z">
              <w:r w:rsidRPr="0001655C">
                <w:rPr>
                  <w:sz w:val="20"/>
                  <w:szCs w:val="20"/>
                </w:rPr>
                <w:t>the</w:t>
              </w:r>
            </w:ins>
            <w:ins w:id="1651" w:author="Joint Sponsors" w:date="2023-10-26T15:19:00Z">
              <w:r w:rsidRPr="0001655C">
                <w:rPr>
                  <w:sz w:val="20"/>
                  <w:szCs w:val="20"/>
                </w:rPr>
                <w:t xml:space="preserve"> 15-minute Settlement Interval.</w:t>
              </w:r>
            </w:ins>
          </w:p>
        </w:tc>
      </w:tr>
      <w:tr w:rsidR="0001655C" w:rsidRPr="0001655C" w14:paraId="1C7CB532" w14:textId="77777777" w:rsidTr="003B71DB">
        <w:trPr>
          <w:ins w:id="1652" w:author="Joint Sponsors" w:date="2023-10-26T14:24:00Z"/>
        </w:trPr>
        <w:tc>
          <w:tcPr>
            <w:tcW w:w="1274" w:type="pct"/>
          </w:tcPr>
          <w:p w14:paraId="01A35E73" w14:textId="77777777" w:rsidR="0001655C" w:rsidRPr="0001655C" w:rsidRDefault="0001655C" w:rsidP="0001655C">
            <w:pPr>
              <w:spacing w:after="60"/>
              <w:rPr>
                <w:ins w:id="1653" w:author="Joint Sponsors" w:date="2023-10-26T14:24:00Z"/>
                <w:iCs/>
                <w:sz w:val="20"/>
                <w:szCs w:val="20"/>
              </w:rPr>
            </w:pPr>
            <w:ins w:id="1654" w:author="Joint Sponsors" w:date="2023-10-26T14:24:00Z">
              <w:r w:rsidRPr="0001655C">
                <w:rPr>
                  <w:iCs/>
                  <w:sz w:val="20"/>
                  <w:szCs w:val="20"/>
                </w:rPr>
                <w:t xml:space="preserve">LRS </w:t>
              </w:r>
              <w:r w:rsidRPr="0001655C">
                <w:rPr>
                  <w:i/>
                  <w:iCs/>
                  <w:sz w:val="20"/>
                  <w:szCs w:val="20"/>
                  <w:vertAlign w:val="subscript"/>
                </w:rPr>
                <w:t>q</w:t>
              </w:r>
            </w:ins>
          </w:p>
        </w:tc>
        <w:tc>
          <w:tcPr>
            <w:tcW w:w="324" w:type="pct"/>
          </w:tcPr>
          <w:p w14:paraId="736B0A76" w14:textId="77777777" w:rsidR="0001655C" w:rsidRPr="0001655C" w:rsidRDefault="0001655C" w:rsidP="0001655C">
            <w:pPr>
              <w:spacing w:after="60"/>
              <w:rPr>
                <w:ins w:id="1655" w:author="Joint Sponsors" w:date="2023-10-26T14:24:00Z"/>
                <w:iCs/>
                <w:sz w:val="20"/>
                <w:szCs w:val="20"/>
              </w:rPr>
            </w:pPr>
            <w:ins w:id="1656" w:author="Joint Sponsors" w:date="2023-10-26T14:24:00Z">
              <w:r w:rsidRPr="0001655C">
                <w:rPr>
                  <w:iCs/>
                  <w:sz w:val="20"/>
                  <w:szCs w:val="20"/>
                </w:rPr>
                <w:t>none</w:t>
              </w:r>
            </w:ins>
          </w:p>
        </w:tc>
        <w:tc>
          <w:tcPr>
            <w:tcW w:w="3402" w:type="pct"/>
          </w:tcPr>
          <w:p w14:paraId="6C7D42E8" w14:textId="77777777" w:rsidR="0001655C" w:rsidRPr="0001655C" w:rsidRDefault="0001655C" w:rsidP="0001655C">
            <w:pPr>
              <w:spacing w:after="60"/>
              <w:rPr>
                <w:ins w:id="1657" w:author="Joint Sponsors" w:date="2023-10-26T14:24:00Z"/>
                <w:iCs/>
                <w:sz w:val="20"/>
                <w:szCs w:val="20"/>
              </w:rPr>
            </w:pPr>
            <w:ins w:id="1658" w:author="Joint Sponsors" w:date="2023-10-26T14:24:00Z">
              <w:r w:rsidRPr="0001655C">
                <w:rPr>
                  <w:iCs/>
                  <w:sz w:val="20"/>
                  <w:szCs w:val="20"/>
                </w:rPr>
                <w:t xml:space="preserve">The LRS calculated for QSE </w:t>
              </w:r>
              <w:r w:rsidRPr="0001655C">
                <w:rPr>
                  <w:i/>
                  <w:iCs/>
                  <w:sz w:val="20"/>
                  <w:szCs w:val="20"/>
                </w:rPr>
                <w:t>q</w:t>
              </w:r>
              <w:r w:rsidRPr="0001655C">
                <w:rPr>
                  <w:iCs/>
                  <w:sz w:val="20"/>
                  <w:szCs w:val="20"/>
                </w:rPr>
                <w:t xml:space="preserve"> for the 15-minute Settlement Interval.  See Section 6.6.2.2, QSE Load Ratio Share for a 15-Minute Settlement Interval.</w:t>
              </w:r>
            </w:ins>
          </w:p>
        </w:tc>
      </w:tr>
      <w:tr w:rsidR="0001655C" w:rsidRPr="0001655C" w14:paraId="0DB97433" w14:textId="77777777" w:rsidTr="003B71DB">
        <w:trPr>
          <w:ins w:id="1659" w:author="Joint Sponsors" w:date="2023-10-26T14:24:00Z"/>
        </w:trPr>
        <w:tc>
          <w:tcPr>
            <w:tcW w:w="1274" w:type="pct"/>
          </w:tcPr>
          <w:p w14:paraId="773FFCD4" w14:textId="77777777" w:rsidR="0001655C" w:rsidRPr="0001655C" w:rsidRDefault="0001655C" w:rsidP="0001655C">
            <w:pPr>
              <w:spacing w:after="60"/>
              <w:rPr>
                <w:ins w:id="1660" w:author="Joint Sponsors" w:date="2023-10-26T14:24:00Z"/>
                <w:i/>
                <w:iCs/>
                <w:sz w:val="20"/>
                <w:szCs w:val="20"/>
              </w:rPr>
            </w:pPr>
            <w:ins w:id="1661" w:author="Joint Sponsors" w:date="2023-10-26T14:24:00Z">
              <w:r w:rsidRPr="0001655C">
                <w:rPr>
                  <w:i/>
                  <w:iCs/>
                  <w:sz w:val="20"/>
                  <w:szCs w:val="20"/>
                </w:rPr>
                <w:t>q</w:t>
              </w:r>
            </w:ins>
          </w:p>
        </w:tc>
        <w:tc>
          <w:tcPr>
            <w:tcW w:w="324" w:type="pct"/>
          </w:tcPr>
          <w:p w14:paraId="6CD33DA9" w14:textId="77777777" w:rsidR="0001655C" w:rsidRPr="0001655C" w:rsidRDefault="0001655C" w:rsidP="0001655C">
            <w:pPr>
              <w:spacing w:after="60"/>
              <w:rPr>
                <w:ins w:id="1662" w:author="Joint Sponsors" w:date="2023-10-26T14:24:00Z"/>
                <w:iCs/>
                <w:sz w:val="20"/>
                <w:szCs w:val="20"/>
              </w:rPr>
            </w:pPr>
            <w:ins w:id="1663" w:author="Joint Sponsors" w:date="2023-10-26T14:24:00Z">
              <w:r w:rsidRPr="0001655C">
                <w:rPr>
                  <w:iCs/>
                  <w:sz w:val="20"/>
                  <w:szCs w:val="20"/>
                </w:rPr>
                <w:t>none</w:t>
              </w:r>
            </w:ins>
          </w:p>
        </w:tc>
        <w:tc>
          <w:tcPr>
            <w:tcW w:w="3402" w:type="pct"/>
          </w:tcPr>
          <w:p w14:paraId="7EF164EA" w14:textId="77777777" w:rsidR="0001655C" w:rsidRPr="0001655C" w:rsidRDefault="0001655C" w:rsidP="0001655C">
            <w:pPr>
              <w:spacing w:after="60"/>
              <w:rPr>
                <w:ins w:id="1664" w:author="Joint Sponsors" w:date="2023-10-26T14:24:00Z"/>
                <w:i/>
                <w:iCs/>
                <w:sz w:val="20"/>
                <w:szCs w:val="20"/>
              </w:rPr>
            </w:pPr>
            <w:ins w:id="1665" w:author="Joint Sponsors" w:date="2023-10-26T14:24:00Z">
              <w:r w:rsidRPr="0001655C">
                <w:rPr>
                  <w:iCs/>
                  <w:sz w:val="20"/>
                  <w:szCs w:val="20"/>
                </w:rPr>
                <w:t>A QSE</w:t>
              </w:r>
              <w:del w:id="1666" w:author="ERCOT 012825" w:date="2025-01-06T14:40:00Z">
                <w:r w:rsidRPr="0001655C" w:rsidDel="00BD51F6">
                  <w:rPr>
                    <w:iCs/>
                    <w:sz w:val="20"/>
                    <w:szCs w:val="20"/>
                  </w:rPr>
                  <w:delText>.</w:delText>
                </w:r>
              </w:del>
            </w:ins>
          </w:p>
        </w:tc>
      </w:tr>
    </w:tbl>
    <w:p w14:paraId="1EAB8080" w14:textId="77777777" w:rsidR="0001655C" w:rsidRPr="0001655C" w:rsidRDefault="0001655C" w:rsidP="0001655C">
      <w:pPr>
        <w:spacing w:after="240"/>
        <w:rPr>
          <w:ins w:id="1667" w:author="ERCOT 012825" w:date="2025-01-07T13:49:00Z"/>
          <w:szCs w:val="20"/>
        </w:rPr>
      </w:pPr>
    </w:p>
    <w:p w14:paraId="346D7C47" w14:textId="77777777" w:rsidR="0001655C" w:rsidRPr="0001655C" w:rsidRDefault="0001655C" w:rsidP="0001655C">
      <w:pPr>
        <w:keepNext/>
        <w:tabs>
          <w:tab w:val="left" w:pos="1080"/>
        </w:tabs>
        <w:spacing w:before="240" w:after="240"/>
        <w:ind w:left="1080" w:hanging="1080"/>
        <w:outlineLvl w:val="2"/>
        <w:rPr>
          <w:bCs/>
          <w:szCs w:val="20"/>
        </w:rPr>
      </w:pPr>
      <w:bookmarkStart w:id="1668" w:name="_Toc309731044"/>
      <w:bookmarkStart w:id="1669" w:name="_Toc405814019"/>
      <w:bookmarkStart w:id="1670" w:name="_Toc422207909"/>
      <w:bookmarkStart w:id="1671" w:name="_Toc438044823"/>
      <w:bookmarkStart w:id="1672" w:name="_Toc447622606"/>
      <w:bookmarkStart w:id="1673" w:name="_Toc80175256"/>
      <w:commentRangeStart w:id="1674"/>
      <w:r w:rsidRPr="0001655C">
        <w:rPr>
          <w:b/>
          <w:bCs/>
          <w:i/>
          <w:szCs w:val="20"/>
        </w:rPr>
        <w:t>9.5.3</w:t>
      </w:r>
      <w:commentRangeEnd w:id="1674"/>
      <w:r w:rsidR="00197DEE">
        <w:rPr>
          <w:rStyle w:val="CommentReference"/>
        </w:rPr>
        <w:commentReference w:id="1674"/>
      </w:r>
      <w:r w:rsidRPr="0001655C">
        <w:rPr>
          <w:b/>
          <w:bCs/>
          <w:i/>
          <w:szCs w:val="20"/>
        </w:rPr>
        <w:tab/>
        <w:t>Real-Time Market Settlement Charge Types</w:t>
      </w:r>
      <w:bookmarkEnd w:id="1668"/>
      <w:bookmarkEnd w:id="1669"/>
      <w:bookmarkEnd w:id="1670"/>
      <w:bookmarkEnd w:id="1671"/>
      <w:bookmarkEnd w:id="1672"/>
      <w:bookmarkEnd w:id="1673"/>
    </w:p>
    <w:p w14:paraId="67457819" w14:textId="77777777" w:rsidR="0001655C" w:rsidRPr="0001655C" w:rsidRDefault="0001655C" w:rsidP="0001655C">
      <w:pPr>
        <w:spacing w:after="240"/>
        <w:ind w:left="720" w:hanging="720"/>
        <w:rPr>
          <w:szCs w:val="20"/>
        </w:rPr>
      </w:pPr>
      <w:r w:rsidRPr="0001655C">
        <w:rPr>
          <w:szCs w:val="20"/>
        </w:rPr>
        <w:t>(1)</w:t>
      </w:r>
      <w:r w:rsidRPr="0001655C">
        <w:rPr>
          <w:szCs w:val="20"/>
        </w:rPr>
        <w:tab/>
        <w:t>ERCOT shall provide, on each RTM Settlement Statement, the dollar amount for each RTM Settlement charge and payment.  The RTM Settlement “Charge Types” are:</w:t>
      </w:r>
    </w:p>
    <w:p w14:paraId="6F1D3BC8" w14:textId="77777777" w:rsidR="0001655C" w:rsidRPr="0001655C" w:rsidRDefault="0001655C" w:rsidP="0001655C">
      <w:pPr>
        <w:spacing w:after="240"/>
        <w:ind w:left="1440" w:hanging="720"/>
      </w:pPr>
      <w:r w:rsidRPr="0001655C">
        <w:t>(a)</w:t>
      </w:r>
      <w:r w:rsidRPr="0001655C">
        <w:tab/>
        <w:t>Section 5.7.1, RUC Make-Whole Payment;</w:t>
      </w:r>
    </w:p>
    <w:p w14:paraId="4F8B6CA7" w14:textId="77777777" w:rsidR="0001655C" w:rsidRPr="0001655C" w:rsidRDefault="0001655C" w:rsidP="0001655C">
      <w:pPr>
        <w:spacing w:after="240"/>
        <w:ind w:left="1440" w:hanging="720"/>
      </w:pPr>
      <w:r w:rsidRPr="0001655C">
        <w:t>(b)</w:t>
      </w:r>
      <w:r w:rsidRPr="0001655C">
        <w:tab/>
        <w:t xml:space="preserve">Section 5.7.2, RUC </w:t>
      </w:r>
      <w:proofErr w:type="spellStart"/>
      <w:r w:rsidRPr="0001655C">
        <w:t>Clawback</w:t>
      </w:r>
      <w:proofErr w:type="spellEnd"/>
      <w:r w:rsidRPr="0001655C">
        <w:t xml:space="preserve"> Charge;</w:t>
      </w:r>
    </w:p>
    <w:p w14:paraId="32D42C65" w14:textId="77777777" w:rsidR="0001655C" w:rsidRPr="0001655C" w:rsidRDefault="0001655C" w:rsidP="0001655C">
      <w:pPr>
        <w:spacing w:after="240"/>
        <w:ind w:left="1440" w:hanging="720"/>
      </w:pPr>
      <w:r w:rsidRPr="0001655C">
        <w:t>(c)</w:t>
      </w:r>
      <w:r w:rsidRPr="0001655C">
        <w:tab/>
        <w:t>Section 5.7.3, Payment When ERCOT Decommits a QSE-Committed Resource;</w:t>
      </w:r>
    </w:p>
    <w:p w14:paraId="10B7DD7C" w14:textId="77777777" w:rsidR="0001655C" w:rsidRPr="0001655C" w:rsidRDefault="0001655C" w:rsidP="0001655C">
      <w:pPr>
        <w:spacing w:after="240"/>
        <w:ind w:left="1440" w:hanging="720"/>
      </w:pPr>
      <w:r w:rsidRPr="0001655C">
        <w:lastRenderedPageBreak/>
        <w:t>(d)</w:t>
      </w:r>
      <w:r w:rsidRPr="0001655C">
        <w:tab/>
        <w:t>Section 5.7.4.1, RUC Capacity-Short Charge;</w:t>
      </w:r>
    </w:p>
    <w:p w14:paraId="78B899C3" w14:textId="77777777" w:rsidR="0001655C" w:rsidRPr="0001655C" w:rsidRDefault="0001655C" w:rsidP="0001655C">
      <w:pPr>
        <w:spacing w:after="240"/>
        <w:ind w:left="1440" w:hanging="720"/>
      </w:pPr>
      <w:r w:rsidRPr="0001655C">
        <w:t>(e)</w:t>
      </w:r>
      <w:r w:rsidRPr="0001655C">
        <w:tab/>
        <w:t>Section 5.7.4.2, RUC Make-Whole Uplift Charge;</w:t>
      </w:r>
    </w:p>
    <w:p w14:paraId="5CEFC520" w14:textId="77777777" w:rsidR="0001655C" w:rsidRPr="0001655C" w:rsidRDefault="0001655C" w:rsidP="0001655C">
      <w:pPr>
        <w:spacing w:after="240"/>
        <w:ind w:left="1440" w:hanging="720"/>
      </w:pPr>
      <w:r w:rsidRPr="0001655C">
        <w:t>(f)</w:t>
      </w:r>
      <w:r w:rsidRPr="0001655C">
        <w:tab/>
        <w:t xml:space="preserve">Section </w:t>
      </w:r>
      <w:hyperlink w:anchor="_Toc109528011" w:history="1">
        <w:r w:rsidRPr="0001655C">
          <w:t xml:space="preserve">5.7.5, RUC </w:t>
        </w:r>
        <w:proofErr w:type="spellStart"/>
        <w:r w:rsidRPr="0001655C">
          <w:t>Clawback</w:t>
        </w:r>
        <w:proofErr w:type="spellEnd"/>
        <w:r w:rsidRPr="0001655C">
          <w:t xml:space="preserve"> Payment</w:t>
        </w:r>
      </w:hyperlink>
      <w:r w:rsidRPr="0001655C">
        <w:t>;</w:t>
      </w:r>
    </w:p>
    <w:p w14:paraId="756A3D0E" w14:textId="77777777" w:rsidR="0001655C" w:rsidRPr="0001655C" w:rsidRDefault="0001655C" w:rsidP="0001655C">
      <w:pPr>
        <w:spacing w:after="240"/>
        <w:ind w:left="1440" w:hanging="720"/>
      </w:pPr>
      <w:r w:rsidRPr="0001655C">
        <w:t>(g)</w:t>
      </w:r>
      <w:r w:rsidRPr="0001655C">
        <w:tab/>
        <w:t xml:space="preserve">Section </w:t>
      </w:r>
      <w:hyperlink w:anchor="_Toc109528014" w:history="1">
        <w:r w:rsidRPr="0001655C">
          <w:t>5.7.6, RUC Decommitment Charge</w:t>
        </w:r>
      </w:hyperlink>
      <w:r w:rsidRPr="0001655C">
        <w:t>;</w:t>
      </w:r>
    </w:p>
    <w:p w14:paraId="07B53987" w14:textId="77777777" w:rsidR="0001655C" w:rsidRPr="0001655C" w:rsidRDefault="0001655C" w:rsidP="0001655C">
      <w:pPr>
        <w:spacing w:after="240"/>
        <w:ind w:left="1440" w:hanging="720"/>
      </w:pPr>
      <w:r w:rsidRPr="0001655C">
        <w:t>(h)</w:t>
      </w:r>
      <w:r w:rsidRPr="0001655C">
        <w:tab/>
        <w:t xml:space="preserve">Section 6.6.3.1, Real-Time Energy Imbalance Payment or Charge at a Resource Node; </w:t>
      </w:r>
    </w:p>
    <w:p w14:paraId="4E6C91D6" w14:textId="77777777" w:rsidR="0001655C" w:rsidRPr="0001655C" w:rsidRDefault="0001655C" w:rsidP="0001655C">
      <w:pPr>
        <w:spacing w:after="240"/>
        <w:ind w:left="1440" w:hanging="720"/>
      </w:pPr>
      <w:r w:rsidRPr="0001655C">
        <w:t>(i)</w:t>
      </w:r>
      <w:r w:rsidRPr="0001655C">
        <w:tab/>
        <w:t>Section 6.6.3.2, Real-Time Energy Imbalance Payment or Charge at a Load Zone;</w:t>
      </w:r>
    </w:p>
    <w:p w14:paraId="36239583" w14:textId="77777777" w:rsidR="0001655C" w:rsidRPr="0001655C" w:rsidRDefault="0001655C" w:rsidP="0001655C">
      <w:pPr>
        <w:spacing w:after="240"/>
        <w:ind w:left="1440" w:hanging="720"/>
      </w:pPr>
      <w:r w:rsidRPr="0001655C">
        <w:t>(j)</w:t>
      </w:r>
      <w:r w:rsidRPr="0001655C">
        <w:tab/>
        <w:t>Section 6.6.3.3, Real-Time Energy Imbalance Payment or Charge at a Hub;</w:t>
      </w:r>
    </w:p>
    <w:p w14:paraId="0E2B831B" w14:textId="77777777" w:rsidR="0001655C" w:rsidRPr="0001655C" w:rsidRDefault="0001655C" w:rsidP="0001655C">
      <w:pPr>
        <w:spacing w:after="240"/>
        <w:ind w:left="1440" w:hanging="720"/>
      </w:pPr>
      <w:r w:rsidRPr="0001655C">
        <w:t>(k)</w:t>
      </w:r>
      <w:r w:rsidRPr="0001655C">
        <w:tab/>
        <w:t>Section 6.6.3.4, Real-Time Energy Payment for DC Tie Import;</w:t>
      </w:r>
    </w:p>
    <w:p w14:paraId="36516559" w14:textId="77777777" w:rsidR="0001655C" w:rsidRPr="0001655C" w:rsidRDefault="0001655C" w:rsidP="0001655C">
      <w:pPr>
        <w:spacing w:after="240"/>
        <w:ind w:left="1440" w:hanging="720"/>
      </w:pPr>
      <w:r w:rsidRPr="0001655C">
        <w:t>(l)</w:t>
      </w:r>
      <w:r w:rsidRPr="0001655C">
        <w:tab/>
        <w:t>Section 6.6.3.5, Real-Time Payment for a Block Load Transfer Point;</w:t>
      </w:r>
    </w:p>
    <w:p w14:paraId="6BA9C632" w14:textId="77777777" w:rsidR="0001655C" w:rsidRPr="0001655C" w:rsidRDefault="0001655C" w:rsidP="0001655C">
      <w:pPr>
        <w:spacing w:after="240"/>
        <w:ind w:left="1440" w:hanging="720"/>
      </w:pPr>
      <w:r w:rsidRPr="0001655C">
        <w:t>(m)</w:t>
      </w:r>
      <w:r w:rsidRPr="0001655C">
        <w:tab/>
        <w:t>Section 6.6.3.6, Real-Time High Dispatch Limit Override Energy Payment;</w:t>
      </w:r>
    </w:p>
    <w:p w14:paraId="6B255536" w14:textId="77777777" w:rsidR="0001655C" w:rsidRPr="0001655C" w:rsidRDefault="0001655C" w:rsidP="0001655C">
      <w:pPr>
        <w:spacing w:after="240"/>
        <w:ind w:left="1440" w:hanging="720"/>
      </w:pPr>
      <w:r w:rsidRPr="0001655C">
        <w:t>(n)</w:t>
      </w:r>
      <w:r w:rsidRPr="0001655C">
        <w:tab/>
        <w:t>Section 6.6.3.7, Real-Time High Dispatch Limit Override Energy Charge;</w:t>
      </w:r>
    </w:p>
    <w:p w14:paraId="1242EBEF" w14:textId="77777777" w:rsidR="0001655C" w:rsidRPr="0001655C" w:rsidRDefault="0001655C" w:rsidP="0001655C">
      <w:pPr>
        <w:spacing w:after="240"/>
        <w:ind w:left="1440" w:hanging="720"/>
      </w:pPr>
      <w:r w:rsidRPr="0001655C">
        <w:t>(o)</w:t>
      </w:r>
      <w:r w:rsidRPr="0001655C">
        <w:tab/>
        <w:t>Section 6.6.3.8, Real-Time Payment or Charge for Energy from a Settlement Only Distribution Generator (SODG) or a Settlement Only Transmission Generator (SOTG);</w:t>
      </w:r>
    </w:p>
    <w:p w14:paraId="2C61F848" w14:textId="77777777" w:rsidR="0001655C" w:rsidRPr="0001655C" w:rsidRDefault="0001655C" w:rsidP="0001655C">
      <w:pPr>
        <w:spacing w:after="240"/>
        <w:ind w:left="1440" w:hanging="720"/>
      </w:pPr>
      <w:r w:rsidRPr="0001655C">
        <w:t>(p)</w:t>
      </w:r>
      <w:r w:rsidRPr="0001655C">
        <w:tab/>
        <w:t>Section 6.6.4, Real-Time Congestion Payment or Charge for Self-Schedules;</w:t>
      </w:r>
    </w:p>
    <w:p w14:paraId="457EAE6F" w14:textId="77777777" w:rsidR="0001655C" w:rsidRPr="0001655C" w:rsidRDefault="0001655C" w:rsidP="0001655C">
      <w:pPr>
        <w:spacing w:after="240"/>
        <w:ind w:left="1440" w:hanging="720"/>
      </w:pPr>
      <w:r w:rsidRPr="0001655C">
        <w:t>(q)</w:t>
      </w:r>
      <w:r w:rsidRPr="0001655C">
        <w:tab/>
        <w:t xml:space="preserve">Section 6.6.5.1.1.1, Base Point Deviation Charge for Over Generation; </w:t>
      </w:r>
    </w:p>
    <w:p w14:paraId="27F6AEB8" w14:textId="77777777" w:rsidR="0001655C" w:rsidRPr="0001655C" w:rsidRDefault="0001655C" w:rsidP="0001655C">
      <w:pPr>
        <w:spacing w:after="240"/>
        <w:ind w:left="1440" w:hanging="720"/>
      </w:pPr>
      <w:r w:rsidRPr="0001655C">
        <w:t>(r)</w:t>
      </w:r>
      <w:r w:rsidRPr="0001655C">
        <w:tab/>
        <w:t xml:space="preserve">Section 6.6.5.1.1.2, Base Point Deviation Charge for Under Generation; </w:t>
      </w:r>
    </w:p>
    <w:p w14:paraId="3D998CE1" w14:textId="77777777" w:rsidR="0001655C" w:rsidRPr="0001655C" w:rsidRDefault="0001655C" w:rsidP="0001655C">
      <w:pPr>
        <w:spacing w:after="240"/>
        <w:ind w:left="1440" w:hanging="720"/>
      </w:pPr>
      <w:r w:rsidRPr="0001655C">
        <w:t>(s)</w:t>
      </w:r>
      <w:r w:rsidRPr="0001655C">
        <w:tab/>
        <w:t xml:space="preserve">Section 6.6.5.2, IRR Generation Resource Base Point Deviation Charge; </w:t>
      </w:r>
    </w:p>
    <w:p w14:paraId="46BE6AE1" w14:textId="77777777" w:rsidR="0001655C" w:rsidRPr="0001655C" w:rsidRDefault="0001655C" w:rsidP="0001655C">
      <w:pPr>
        <w:spacing w:after="240"/>
        <w:ind w:left="1440" w:hanging="720"/>
      </w:pPr>
      <w:r w:rsidRPr="0001655C">
        <w:t>(t)</w:t>
      </w:r>
      <w:r w:rsidRPr="0001655C">
        <w:tab/>
        <w:t>Section 6.6.5.4, Base Point Deviation Payment;</w:t>
      </w:r>
    </w:p>
    <w:p w14:paraId="12171D19" w14:textId="77777777" w:rsidR="0001655C" w:rsidRPr="0001655C" w:rsidRDefault="0001655C" w:rsidP="0001655C">
      <w:pPr>
        <w:spacing w:after="240"/>
        <w:ind w:left="1440" w:hanging="720"/>
      </w:pPr>
      <w:r w:rsidRPr="0001655C">
        <w:t>(u)</w:t>
      </w:r>
      <w:r w:rsidRPr="0001655C">
        <w:tab/>
        <w:t>Section 6.6.6.1, RMR Standby Payment;</w:t>
      </w:r>
    </w:p>
    <w:p w14:paraId="1BC3F604" w14:textId="77777777" w:rsidR="0001655C" w:rsidRPr="0001655C" w:rsidRDefault="0001655C" w:rsidP="0001655C">
      <w:pPr>
        <w:spacing w:after="240"/>
        <w:ind w:left="1440" w:hanging="720"/>
      </w:pPr>
      <w:r w:rsidRPr="0001655C">
        <w:t>(v)</w:t>
      </w:r>
      <w:r w:rsidRPr="0001655C">
        <w:tab/>
        <w:t>Section 6.6.6.2, RMR Payment for Energy;</w:t>
      </w:r>
    </w:p>
    <w:p w14:paraId="47C1B831" w14:textId="77777777" w:rsidR="0001655C" w:rsidRPr="0001655C" w:rsidRDefault="0001655C" w:rsidP="0001655C">
      <w:pPr>
        <w:spacing w:after="240"/>
        <w:ind w:left="1440" w:hanging="720"/>
      </w:pPr>
      <w:r w:rsidRPr="0001655C">
        <w:t>(w)</w:t>
      </w:r>
      <w:r w:rsidRPr="0001655C">
        <w:tab/>
        <w:t>Section 6.6.6.3, RMR Adjustment Charge;</w:t>
      </w:r>
    </w:p>
    <w:p w14:paraId="6DC4073D" w14:textId="77777777" w:rsidR="0001655C" w:rsidRPr="0001655C" w:rsidRDefault="0001655C" w:rsidP="0001655C">
      <w:pPr>
        <w:spacing w:after="240"/>
        <w:ind w:left="1440" w:hanging="720"/>
      </w:pPr>
      <w:r w:rsidRPr="0001655C">
        <w:t>(x)</w:t>
      </w:r>
      <w:r w:rsidRPr="0001655C">
        <w:tab/>
        <w:t>Section 6.6.6.4, RMR Charge for Unexcused Misconduct;</w:t>
      </w:r>
    </w:p>
    <w:p w14:paraId="1456AE64" w14:textId="77777777" w:rsidR="0001655C" w:rsidRPr="0001655C" w:rsidRDefault="0001655C" w:rsidP="0001655C">
      <w:pPr>
        <w:spacing w:after="240"/>
        <w:ind w:left="1440" w:hanging="720"/>
      </w:pPr>
      <w:r w:rsidRPr="0001655C">
        <w:t>(y)</w:t>
      </w:r>
      <w:r w:rsidRPr="0001655C">
        <w:tab/>
        <w:t>Section 6.6.6.5, RMR Service Charge;</w:t>
      </w:r>
    </w:p>
    <w:p w14:paraId="5C6CF649" w14:textId="77777777" w:rsidR="0001655C" w:rsidRPr="0001655C" w:rsidRDefault="0001655C" w:rsidP="0001655C">
      <w:pPr>
        <w:spacing w:after="240"/>
        <w:ind w:left="1440" w:hanging="720"/>
      </w:pPr>
      <w:r w:rsidRPr="0001655C">
        <w:lastRenderedPageBreak/>
        <w:t>(z)</w:t>
      </w:r>
      <w:r w:rsidRPr="0001655C">
        <w:tab/>
        <w:t>Section 6.6.6.6, Method for Reconciling RMR Actual Eligible Costs, RMR and MRA Contributed Capital Expenditures, and Miscellaneous RMR Incurred Expenses;</w:t>
      </w:r>
    </w:p>
    <w:p w14:paraId="5B31450E" w14:textId="77777777" w:rsidR="0001655C" w:rsidRPr="0001655C" w:rsidRDefault="0001655C" w:rsidP="0001655C">
      <w:pPr>
        <w:spacing w:after="240"/>
        <w:ind w:left="1440" w:hanging="720"/>
      </w:pPr>
      <w:r w:rsidRPr="0001655C">
        <w:t>(aa)</w:t>
      </w:r>
      <w:r w:rsidRPr="0001655C">
        <w:tab/>
        <w:t>Paragraph (2) of Section 6.6.7.1, Voltage Support Service Payments;</w:t>
      </w:r>
    </w:p>
    <w:p w14:paraId="0C331191" w14:textId="77777777" w:rsidR="0001655C" w:rsidRPr="0001655C" w:rsidRDefault="0001655C" w:rsidP="0001655C">
      <w:pPr>
        <w:spacing w:after="240"/>
        <w:ind w:left="1440" w:hanging="720"/>
      </w:pPr>
      <w:r w:rsidRPr="0001655C">
        <w:t>(bb)</w:t>
      </w:r>
      <w:r w:rsidRPr="0001655C">
        <w:tab/>
        <w:t>Paragraph (4) of Section 6.6.7.1;</w:t>
      </w:r>
    </w:p>
    <w:p w14:paraId="1E35953C" w14:textId="77777777" w:rsidR="0001655C" w:rsidRPr="0001655C" w:rsidRDefault="0001655C" w:rsidP="0001655C">
      <w:pPr>
        <w:spacing w:after="240"/>
        <w:ind w:left="1440" w:hanging="720"/>
      </w:pPr>
      <w:r w:rsidRPr="0001655C">
        <w:t>(cc)</w:t>
      </w:r>
      <w:r w:rsidRPr="0001655C">
        <w:tab/>
        <w:t>Section 6.6.7.2, Voltage Support Charge;</w:t>
      </w:r>
    </w:p>
    <w:p w14:paraId="08AAE30F" w14:textId="77777777" w:rsidR="0001655C" w:rsidRPr="0001655C" w:rsidRDefault="0001655C" w:rsidP="0001655C">
      <w:pPr>
        <w:spacing w:after="240"/>
        <w:ind w:left="1440" w:hanging="720"/>
      </w:pPr>
      <w:r w:rsidRPr="0001655C">
        <w:t>(dd)</w:t>
      </w:r>
      <w:r w:rsidRPr="0001655C">
        <w:tab/>
        <w:t>Section 6.6.8.1, Black Start Hourly Standby Fee Payment;</w:t>
      </w:r>
    </w:p>
    <w:p w14:paraId="1ED57C23" w14:textId="77777777" w:rsidR="0001655C" w:rsidRPr="0001655C" w:rsidRDefault="0001655C" w:rsidP="0001655C">
      <w:pPr>
        <w:spacing w:after="240"/>
        <w:ind w:left="1440" w:hanging="720"/>
      </w:pPr>
      <w:r w:rsidRPr="0001655C">
        <w:t>(ee)</w:t>
      </w:r>
      <w:r w:rsidRPr="0001655C">
        <w:tab/>
        <w:t>Section 6.6.8.2, Black Start Capacity Charge;</w:t>
      </w:r>
    </w:p>
    <w:p w14:paraId="7F07FB57" w14:textId="77777777" w:rsidR="0001655C" w:rsidRPr="0001655C" w:rsidRDefault="0001655C" w:rsidP="0001655C">
      <w:pPr>
        <w:spacing w:after="240"/>
        <w:ind w:left="1440" w:hanging="720"/>
      </w:pPr>
      <w:r w:rsidRPr="0001655C">
        <w:t>(ff)</w:t>
      </w:r>
      <w:r w:rsidRPr="0001655C">
        <w:tab/>
        <w:t>Section 6.6.9.1, Payment for Emergency Power Increase Directed by ERCOT;</w:t>
      </w:r>
    </w:p>
    <w:p w14:paraId="70423462" w14:textId="77777777" w:rsidR="0001655C" w:rsidRPr="0001655C" w:rsidRDefault="0001655C" w:rsidP="0001655C">
      <w:pPr>
        <w:spacing w:after="240"/>
        <w:ind w:left="1440" w:hanging="720"/>
      </w:pPr>
      <w:r w:rsidRPr="0001655C">
        <w:t>(gg)</w:t>
      </w:r>
      <w:r w:rsidRPr="0001655C">
        <w:tab/>
        <w:t>Section 6.6.9.2, Charge for Emergency Power Increases;</w:t>
      </w:r>
    </w:p>
    <w:p w14:paraId="36E09681" w14:textId="77777777" w:rsidR="0001655C" w:rsidRPr="0001655C" w:rsidRDefault="0001655C" w:rsidP="0001655C">
      <w:pPr>
        <w:spacing w:after="240"/>
        <w:ind w:left="1440" w:hanging="720"/>
      </w:pPr>
      <w:r w:rsidRPr="0001655C">
        <w:t>(</w:t>
      </w:r>
      <w:proofErr w:type="spellStart"/>
      <w:r w:rsidRPr="0001655C">
        <w:t>hh</w:t>
      </w:r>
      <w:proofErr w:type="spellEnd"/>
      <w:r w:rsidRPr="0001655C">
        <w:t>)</w:t>
      </w:r>
      <w:r w:rsidRPr="0001655C">
        <w:tab/>
        <w:t>Section 6.6.10, Real-Time Revenue Neutrality Allocation;</w:t>
      </w:r>
    </w:p>
    <w:p w14:paraId="60FA92ED" w14:textId="77777777" w:rsidR="0001655C" w:rsidRPr="0001655C" w:rsidRDefault="0001655C" w:rsidP="0001655C">
      <w:pPr>
        <w:spacing w:after="240"/>
        <w:ind w:left="1440" w:hanging="720"/>
      </w:pPr>
      <w:r w:rsidRPr="0001655C">
        <w:t>(ii)</w:t>
      </w:r>
      <w:r w:rsidRPr="0001655C">
        <w:tab/>
        <w:t>Section 6.6.14.2, Firm Fuel Supply Service Hourly Standby Fee Payment and Fuel Replacement Cost Recovery;</w:t>
      </w:r>
    </w:p>
    <w:p w14:paraId="07E3738E" w14:textId="77777777" w:rsidR="0001655C" w:rsidRPr="0001655C" w:rsidRDefault="0001655C" w:rsidP="0001655C">
      <w:pPr>
        <w:spacing w:after="240"/>
        <w:ind w:left="1440" w:hanging="720"/>
      </w:pPr>
      <w:r w:rsidRPr="0001655C">
        <w:t>(</w:t>
      </w:r>
      <w:proofErr w:type="spellStart"/>
      <w:r w:rsidRPr="0001655C">
        <w:t>jj</w:t>
      </w:r>
      <w:proofErr w:type="spellEnd"/>
      <w:r w:rsidRPr="0001655C">
        <w:t>)</w:t>
      </w:r>
      <w:r w:rsidRPr="0001655C">
        <w:tab/>
        <w:t>Section 6.6.14.3, Firm Fuel Supply Service Capacity Charge;</w:t>
      </w:r>
    </w:p>
    <w:p w14:paraId="3BD4BFD0" w14:textId="77777777" w:rsidR="0001655C" w:rsidRPr="0001655C" w:rsidRDefault="0001655C" w:rsidP="0001655C">
      <w:pPr>
        <w:spacing w:after="240"/>
        <w:ind w:left="1440" w:hanging="720"/>
      </w:pPr>
      <w:r w:rsidRPr="0001655C">
        <w:t>(kk)</w:t>
      </w:r>
      <w:r w:rsidRPr="0001655C">
        <w:tab/>
        <w:t>Paragraph (1)(a) of Section 6.7.1, Payments for Ancillary Service Capacity Sold in a Supplemental Ancillary Services Market (SASM) or Reconfiguration Supplemental Ancillary Services Market (RSASM);</w:t>
      </w:r>
    </w:p>
    <w:p w14:paraId="6BCF755D" w14:textId="77777777" w:rsidR="0001655C" w:rsidRPr="0001655C" w:rsidRDefault="0001655C" w:rsidP="0001655C">
      <w:pPr>
        <w:spacing w:after="240"/>
        <w:ind w:left="1440" w:hanging="720"/>
      </w:pPr>
      <w:r w:rsidRPr="0001655C">
        <w:t>(</w:t>
      </w:r>
      <w:proofErr w:type="spellStart"/>
      <w:r w:rsidRPr="0001655C">
        <w:t>ll</w:t>
      </w:r>
      <w:proofErr w:type="spellEnd"/>
      <w:r w:rsidRPr="0001655C">
        <w:t>)</w:t>
      </w:r>
      <w:r w:rsidRPr="0001655C">
        <w:tab/>
        <w:t>Paragraph (1)(b) of Section 6.7.1;</w:t>
      </w:r>
    </w:p>
    <w:p w14:paraId="10D652B8" w14:textId="77777777" w:rsidR="0001655C" w:rsidRPr="0001655C" w:rsidRDefault="0001655C" w:rsidP="0001655C">
      <w:pPr>
        <w:spacing w:after="240"/>
        <w:ind w:left="1440" w:hanging="720"/>
      </w:pPr>
      <w:r w:rsidRPr="0001655C">
        <w:t>(mm)</w:t>
      </w:r>
      <w:r w:rsidRPr="0001655C">
        <w:tab/>
        <w:t>Paragraph (1)(c) of Section 6.7.1;</w:t>
      </w:r>
    </w:p>
    <w:p w14:paraId="09301FE9" w14:textId="77777777" w:rsidR="0001655C" w:rsidRPr="0001655C" w:rsidRDefault="0001655C" w:rsidP="0001655C">
      <w:pPr>
        <w:spacing w:after="240"/>
        <w:ind w:left="1440" w:hanging="720"/>
      </w:pPr>
      <w:r w:rsidRPr="0001655C">
        <w:t>(</w:t>
      </w:r>
      <w:proofErr w:type="spellStart"/>
      <w:r w:rsidRPr="0001655C">
        <w:t>nn</w:t>
      </w:r>
      <w:proofErr w:type="spellEnd"/>
      <w:r w:rsidRPr="0001655C">
        <w:t>)</w:t>
      </w:r>
      <w:r w:rsidRPr="0001655C">
        <w:tab/>
        <w:t xml:space="preserve">Paragraph (1)(d) of Section 6.7.1; </w:t>
      </w:r>
    </w:p>
    <w:p w14:paraId="1644D090" w14:textId="77777777" w:rsidR="0001655C" w:rsidRPr="0001655C" w:rsidRDefault="0001655C" w:rsidP="0001655C">
      <w:pPr>
        <w:spacing w:after="240"/>
        <w:ind w:left="1440" w:hanging="720"/>
      </w:pPr>
      <w:r w:rsidRPr="0001655C">
        <w:t>(</w:t>
      </w:r>
      <w:proofErr w:type="spellStart"/>
      <w:r w:rsidRPr="0001655C">
        <w:t>oo</w:t>
      </w:r>
      <w:proofErr w:type="spellEnd"/>
      <w:r w:rsidRPr="0001655C">
        <w:t>)</w:t>
      </w:r>
      <w:r w:rsidRPr="0001655C">
        <w:tab/>
        <w:t xml:space="preserve">Paragraph (1)(e) of Section 6.7.1; </w:t>
      </w:r>
    </w:p>
    <w:p w14:paraId="6901F083" w14:textId="77777777" w:rsidR="0001655C" w:rsidRPr="0001655C" w:rsidRDefault="0001655C" w:rsidP="0001655C">
      <w:pPr>
        <w:spacing w:after="240"/>
        <w:ind w:left="1440" w:hanging="720"/>
      </w:pPr>
      <w:r w:rsidRPr="0001655C">
        <w:t>(pp)</w:t>
      </w:r>
      <w:r w:rsidRPr="0001655C">
        <w:tab/>
        <w:t>Paragraph (1)(a) of Section 6.7.2, Payments for Ancillary Service Capacity Assigned in Real-Time Operations;</w:t>
      </w:r>
    </w:p>
    <w:p w14:paraId="0A74C761" w14:textId="77777777" w:rsidR="0001655C" w:rsidRPr="0001655C" w:rsidRDefault="0001655C" w:rsidP="0001655C">
      <w:pPr>
        <w:spacing w:after="240"/>
        <w:ind w:left="1440" w:hanging="720"/>
      </w:pPr>
      <w:r w:rsidRPr="0001655C">
        <w:t>(</w:t>
      </w:r>
      <w:proofErr w:type="spellStart"/>
      <w:r w:rsidRPr="0001655C">
        <w:t>qq</w:t>
      </w:r>
      <w:proofErr w:type="spellEnd"/>
      <w:r w:rsidRPr="0001655C">
        <w:t>)</w:t>
      </w:r>
      <w:r w:rsidRPr="0001655C">
        <w:tab/>
        <w:t>Paragraph (1)(b) of Section 6.7.2;</w:t>
      </w:r>
    </w:p>
    <w:p w14:paraId="3D119C65" w14:textId="77777777" w:rsidR="0001655C" w:rsidRPr="0001655C" w:rsidRDefault="0001655C" w:rsidP="0001655C">
      <w:pPr>
        <w:spacing w:after="240"/>
        <w:ind w:left="1440" w:hanging="720"/>
      </w:pPr>
      <w:r w:rsidRPr="0001655C">
        <w:t>(</w:t>
      </w:r>
      <w:proofErr w:type="spellStart"/>
      <w:r w:rsidRPr="0001655C">
        <w:t>rr</w:t>
      </w:r>
      <w:proofErr w:type="spellEnd"/>
      <w:r w:rsidRPr="0001655C">
        <w:t>)</w:t>
      </w:r>
      <w:r w:rsidRPr="0001655C">
        <w:tab/>
        <w:t xml:space="preserve">Paragraph (1)(c) of Section 6.7.2; </w:t>
      </w:r>
    </w:p>
    <w:p w14:paraId="67A9A575" w14:textId="77777777" w:rsidR="0001655C" w:rsidRPr="0001655C" w:rsidRDefault="0001655C" w:rsidP="0001655C">
      <w:pPr>
        <w:spacing w:after="240"/>
        <w:ind w:left="1440" w:hanging="720"/>
      </w:pPr>
      <w:r w:rsidRPr="0001655C">
        <w:t>(ss)</w:t>
      </w:r>
      <w:r w:rsidRPr="0001655C">
        <w:tab/>
        <w:t>Paragraph (1)(a) of Section 6.7.2.1, Charges for Infeasible Ancillary Service Capacity Due to Transmission Constraints;</w:t>
      </w:r>
    </w:p>
    <w:p w14:paraId="723D6061" w14:textId="77777777" w:rsidR="0001655C" w:rsidRPr="0001655C" w:rsidRDefault="0001655C" w:rsidP="0001655C">
      <w:pPr>
        <w:spacing w:after="240"/>
        <w:ind w:left="1440" w:hanging="720"/>
      </w:pPr>
      <w:r w:rsidRPr="0001655C">
        <w:t>(</w:t>
      </w:r>
      <w:proofErr w:type="spellStart"/>
      <w:r w:rsidRPr="0001655C">
        <w:t>tt</w:t>
      </w:r>
      <w:proofErr w:type="spellEnd"/>
      <w:r w:rsidRPr="0001655C">
        <w:t>)</w:t>
      </w:r>
      <w:r w:rsidRPr="0001655C">
        <w:tab/>
        <w:t>Paragraph (1)(b) of Section 6.7.2.1;</w:t>
      </w:r>
    </w:p>
    <w:p w14:paraId="37A75224" w14:textId="77777777" w:rsidR="0001655C" w:rsidRPr="0001655C" w:rsidRDefault="0001655C" w:rsidP="0001655C">
      <w:pPr>
        <w:spacing w:after="240"/>
        <w:ind w:left="1440" w:hanging="720"/>
      </w:pPr>
      <w:r w:rsidRPr="0001655C">
        <w:lastRenderedPageBreak/>
        <w:t>(</w:t>
      </w:r>
      <w:proofErr w:type="spellStart"/>
      <w:r w:rsidRPr="0001655C">
        <w:t>uu</w:t>
      </w:r>
      <w:proofErr w:type="spellEnd"/>
      <w:r w:rsidRPr="0001655C">
        <w:t>)</w:t>
      </w:r>
      <w:r w:rsidRPr="0001655C">
        <w:tab/>
        <w:t>Paragraph (1)(c) of Section 6.7.2.1;</w:t>
      </w:r>
    </w:p>
    <w:p w14:paraId="2906EDF2" w14:textId="77777777" w:rsidR="0001655C" w:rsidRPr="0001655C" w:rsidRDefault="0001655C" w:rsidP="0001655C">
      <w:pPr>
        <w:spacing w:after="240"/>
        <w:ind w:left="1440" w:hanging="720"/>
      </w:pPr>
      <w:r w:rsidRPr="0001655C">
        <w:t>(</w:t>
      </w:r>
      <w:proofErr w:type="spellStart"/>
      <w:r w:rsidRPr="0001655C">
        <w:t>vv</w:t>
      </w:r>
      <w:proofErr w:type="spellEnd"/>
      <w:r w:rsidRPr="0001655C">
        <w:t>)</w:t>
      </w:r>
      <w:r w:rsidRPr="0001655C">
        <w:tab/>
        <w:t>Paragraph (1)(d) of Section 6.7.2.1;</w:t>
      </w:r>
    </w:p>
    <w:p w14:paraId="09E31F9B" w14:textId="77777777" w:rsidR="0001655C" w:rsidRPr="0001655C" w:rsidRDefault="0001655C" w:rsidP="0001655C">
      <w:pPr>
        <w:spacing w:after="240"/>
        <w:ind w:left="1440" w:hanging="720"/>
      </w:pPr>
      <w:r w:rsidRPr="0001655C">
        <w:t>(ww)</w:t>
      </w:r>
      <w:r w:rsidRPr="0001655C">
        <w:tab/>
        <w:t>Paragraph (1)(e) of Section 6.7.2.1;</w:t>
      </w:r>
    </w:p>
    <w:p w14:paraId="694023BF" w14:textId="77777777" w:rsidR="0001655C" w:rsidRPr="0001655C" w:rsidRDefault="0001655C" w:rsidP="0001655C">
      <w:pPr>
        <w:spacing w:after="240"/>
        <w:ind w:left="1440" w:hanging="720"/>
      </w:pPr>
      <w:r w:rsidRPr="0001655C">
        <w:t>(xx)</w:t>
      </w:r>
      <w:r w:rsidRPr="0001655C">
        <w:tab/>
        <w:t>Paragraph (1)(a) of Section 6.7.3, Charges for Ancillary Service Capacity Replaced Due to Failure to Provide;</w:t>
      </w:r>
    </w:p>
    <w:p w14:paraId="5CA83731" w14:textId="77777777" w:rsidR="0001655C" w:rsidRPr="0001655C" w:rsidRDefault="0001655C" w:rsidP="0001655C">
      <w:pPr>
        <w:spacing w:after="240"/>
        <w:ind w:left="1440" w:hanging="720"/>
      </w:pPr>
      <w:r w:rsidRPr="0001655C">
        <w:t>(</w:t>
      </w:r>
      <w:proofErr w:type="spellStart"/>
      <w:r w:rsidRPr="0001655C">
        <w:t>yy</w:t>
      </w:r>
      <w:proofErr w:type="spellEnd"/>
      <w:r w:rsidRPr="0001655C">
        <w:t>)</w:t>
      </w:r>
      <w:r w:rsidRPr="0001655C">
        <w:tab/>
        <w:t>Paragraph (1)(b) of Section 6.7.3;</w:t>
      </w:r>
    </w:p>
    <w:p w14:paraId="3C5A46B7" w14:textId="77777777" w:rsidR="0001655C" w:rsidRPr="0001655C" w:rsidRDefault="0001655C" w:rsidP="0001655C">
      <w:pPr>
        <w:spacing w:after="240"/>
        <w:ind w:left="1440" w:hanging="720"/>
      </w:pPr>
      <w:r w:rsidRPr="0001655C">
        <w:t>(</w:t>
      </w:r>
      <w:proofErr w:type="spellStart"/>
      <w:r w:rsidRPr="0001655C">
        <w:t>zz</w:t>
      </w:r>
      <w:proofErr w:type="spellEnd"/>
      <w:r w:rsidRPr="0001655C">
        <w:t>)</w:t>
      </w:r>
      <w:r w:rsidRPr="0001655C">
        <w:tab/>
        <w:t>Paragraph (1)(c) of Section 6.7.3;</w:t>
      </w:r>
    </w:p>
    <w:p w14:paraId="6E57B43E" w14:textId="77777777" w:rsidR="0001655C" w:rsidRPr="0001655C" w:rsidRDefault="0001655C" w:rsidP="0001655C">
      <w:pPr>
        <w:spacing w:after="240"/>
        <w:ind w:left="1440" w:hanging="720"/>
      </w:pPr>
      <w:r w:rsidRPr="0001655C">
        <w:t>(</w:t>
      </w:r>
      <w:proofErr w:type="spellStart"/>
      <w:r w:rsidRPr="0001655C">
        <w:t>aaa</w:t>
      </w:r>
      <w:proofErr w:type="spellEnd"/>
      <w:r w:rsidRPr="0001655C">
        <w:t>)</w:t>
      </w:r>
      <w:r w:rsidRPr="0001655C">
        <w:tab/>
        <w:t>Paragraph (1)(d) of Section 6.7.3;</w:t>
      </w:r>
    </w:p>
    <w:p w14:paraId="35AA9F97" w14:textId="77777777" w:rsidR="0001655C" w:rsidRPr="0001655C" w:rsidRDefault="0001655C" w:rsidP="0001655C">
      <w:pPr>
        <w:spacing w:after="240"/>
        <w:ind w:left="1440" w:hanging="720"/>
      </w:pPr>
      <w:r w:rsidRPr="0001655C">
        <w:t>(</w:t>
      </w:r>
      <w:proofErr w:type="spellStart"/>
      <w:r w:rsidRPr="0001655C">
        <w:t>bbb</w:t>
      </w:r>
      <w:proofErr w:type="spellEnd"/>
      <w:r w:rsidRPr="0001655C">
        <w:t>)</w:t>
      </w:r>
      <w:r w:rsidRPr="0001655C">
        <w:tab/>
        <w:t>Paragraph (1)(e) of Section 6.7.3;</w:t>
      </w:r>
    </w:p>
    <w:p w14:paraId="6DB94170" w14:textId="77777777" w:rsidR="0001655C" w:rsidRPr="0001655C" w:rsidRDefault="0001655C" w:rsidP="0001655C">
      <w:pPr>
        <w:spacing w:after="240"/>
        <w:ind w:left="1440" w:hanging="720"/>
      </w:pPr>
      <w:r w:rsidRPr="0001655C">
        <w:t>(ccc)</w:t>
      </w:r>
      <w:r w:rsidRPr="0001655C">
        <w:tab/>
        <w:t>Paragraph (2) of Section 6.7.4, Adjustments to Cost Allocations for Ancillary Services Procurement;</w:t>
      </w:r>
    </w:p>
    <w:p w14:paraId="771060DE" w14:textId="77777777" w:rsidR="0001655C" w:rsidRPr="0001655C" w:rsidRDefault="0001655C" w:rsidP="0001655C">
      <w:pPr>
        <w:spacing w:after="240"/>
        <w:ind w:left="1440" w:hanging="720"/>
      </w:pPr>
      <w:r w:rsidRPr="0001655C">
        <w:t>(</w:t>
      </w:r>
      <w:proofErr w:type="spellStart"/>
      <w:r w:rsidRPr="0001655C">
        <w:t>ddd</w:t>
      </w:r>
      <w:proofErr w:type="spellEnd"/>
      <w:r w:rsidRPr="0001655C">
        <w:t>)</w:t>
      </w:r>
      <w:r w:rsidRPr="0001655C">
        <w:tab/>
        <w:t>Paragraph (3) of Section 6.7.4;</w:t>
      </w:r>
    </w:p>
    <w:p w14:paraId="4A61162A" w14:textId="77777777" w:rsidR="0001655C" w:rsidRPr="0001655C" w:rsidRDefault="0001655C" w:rsidP="0001655C">
      <w:pPr>
        <w:spacing w:after="240"/>
        <w:ind w:left="1440" w:hanging="720"/>
      </w:pPr>
      <w:r w:rsidRPr="0001655C">
        <w:t>(</w:t>
      </w:r>
      <w:proofErr w:type="spellStart"/>
      <w:r w:rsidRPr="0001655C">
        <w:t>eee</w:t>
      </w:r>
      <w:proofErr w:type="spellEnd"/>
      <w:r w:rsidRPr="0001655C">
        <w:t>)</w:t>
      </w:r>
      <w:r w:rsidRPr="0001655C">
        <w:tab/>
        <w:t>Paragraph (4) of Section 6.7.4;</w:t>
      </w:r>
    </w:p>
    <w:p w14:paraId="099C2A4B" w14:textId="77777777" w:rsidR="0001655C" w:rsidRPr="0001655C" w:rsidRDefault="0001655C" w:rsidP="0001655C">
      <w:pPr>
        <w:spacing w:after="240"/>
        <w:ind w:left="1440" w:hanging="720"/>
      </w:pPr>
      <w:r w:rsidRPr="0001655C">
        <w:t>(</w:t>
      </w:r>
      <w:proofErr w:type="spellStart"/>
      <w:r w:rsidRPr="0001655C">
        <w:t>fff</w:t>
      </w:r>
      <w:proofErr w:type="spellEnd"/>
      <w:r w:rsidRPr="0001655C">
        <w:t>)</w:t>
      </w:r>
      <w:r w:rsidRPr="0001655C">
        <w:tab/>
        <w:t xml:space="preserve">Paragraph (5) of Section 6.7.4; </w:t>
      </w:r>
    </w:p>
    <w:p w14:paraId="470F3B57" w14:textId="77777777" w:rsidR="0001655C" w:rsidRPr="0001655C" w:rsidRDefault="0001655C" w:rsidP="0001655C">
      <w:pPr>
        <w:spacing w:after="240"/>
        <w:ind w:left="1440" w:hanging="720"/>
      </w:pPr>
      <w:r w:rsidRPr="0001655C">
        <w:t>(</w:t>
      </w:r>
      <w:proofErr w:type="spellStart"/>
      <w:r w:rsidRPr="0001655C">
        <w:t>ggg</w:t>
      </w:r>
      <w:proofErr w:type="spellEnd"/>
      <w:r w:rsidRPr="0001655C">
        <w:t>)</w:t>
      </w:r>
      <w:r w:rsidRPr="0001655C">
        <w:tab/>
        <w:t>Paragraph (6) of Section 6.7.4;</w:t>
      </w:r>
    </w:p>
    <w:p w14:paraId="2E644602" w14:textId="77777777" w:rsidR="0001655C" w:rsidRPr="0001655C" w:rsidRDefault="0001655C" w:rsidP="0001655C">
      <w:pPr>
        <w:spacing w:after="240"/>
        <w:ind w:left="1440" w:hanging="720"/>
      </w:pPr>
      <w:r w:rsidRPr="0001655C">
        <w:t>(</w:t>
      </w:r>
      <w:proofErr w:type="spellStart"/>
      <w:r w:rsidRPr="0001655C">
        <w:t>hhh</w:t>
      </w:r>
      <w:proofErr w:type="spellEnd"/>
      <w:r w:rsidRPr="0001655C">
        <w:t>)</w:t>
      </w:r>
      <w:r w:rsidRPr="0001655C">
        <w:tab/>
        <w:t>Paragraph (7) of Section 6.7.5, Real-Time Ancillary Service Imbalance Payment or Charge (Real-Time Ancillary Service Imbalance Amount);</w:t>
      </w:r>
    </w:p>
    <w:p w14:paraId="57DE868E" w14:textId="77777777" w:rsidR="0001655C" w:rsidRPr="0001655C" w:rsidRDefault="0001655C" w:rsidP="0001655C">
      <w:pPr>
        <w:spacing w:after="240"/>
        <w:ind w:left="1440" w:hanging="720"/>
      </w:pPr>
      <w:r w:rsidRPr="0001655C">
        <w:t>(iii)</w:t>
      </w:r>
      <w:r w:rsidRPr="0001655C">
        <w:tab/>
        <w:t>Paragraph (7) of Section 6.7.5, (Real-Time Reliability Deployment Ancillary Service Imbalance Amount);</w:t>
      </w:r>
    </w:p>
    <w:p w14:paraId="0EDCC889" w14:textId="77777777" w:rsidR="0001655C" w:rsidRPr="0001655C" w:rsidRDefault="0001655C" w:rsidP="0001655C">
      <w:pPr>
        <w:spacing w:after="240"/>
        <w:ind w:left="1440" w:hanging="720"/>
      </w:pPr>
      <w:r w:rsidRPr="0001655C">
        <w:t>(</w:t>
      </w:r>
      <w:proofErr w:type="spellStart"/>
      <w:r w:rsidRPr="0001655C">
        <w:t>jjj</w:t>
      </w:r>
      <w:proofErr w:type="spellEnd"/>
      <w:r w:rsidRPr="0001655C">
        <w:t>)</w:t>
      </w:r>
      <w:r w:rsidRPr="0001655C">
        <w:tab/>
        <w:t xml:space="preserve">Paragraph (8) of Section 6.7.5, (Real-Time RUC Ancillary Service Reserve Amount); </w:t>
      </w:r>
    </w:p>
    <w:p w14:paraId="4705E62B" w14:textId="77777777" w:rsidR="0001655C" w:rsidRPr="0001655C" w:rsidRDefault="0001655C" w:rsidP="0001655C">
      <w:pPr>
        <w:spacing w:after="240"/>
        <w:ind w:left="1440" w:hanging="720"/>
      </w:pPr>
      <w:r w:rsidRPr="0001655C">
        <w:t>(</w:t>
      </w:r>
      <w:proofErr w:type="spellStart"/>
      <w:r w:rsidRPr="0001655C">
        <w:t>kkk</w:t>
      </w:r>
      <w:proofErr w:type="spellEnd"/>
      <w:r w:rsidRPr="0001655C">
        <w:t>)</w:t>
      </w:r>
      <w:r w:rsidRPr="0001655C">
        <w:tab/>
        <w:t xml:space="preserve">Paragraph (8) of Section 6.7.5, (Real-Time Reliability Deployment RUC Ancillary Service Reserve Amount); </w:t>
      </w:r>
    </w:p>
    <w:p w14:paraId="485BD484" w14:textId="77777777" w:rsidR="0001655C" w:rsidRPr="0001655C" w:rsidRDefault="0001655C" w:rsidP="0001655C">
      <w:pPr>
        <w:spacing w:after="240"/>
        <w:ind w:left="1440" w:hanging="720"/>
      </w:pPr>
      <w:r w:rsidRPr="0001655C">
        <w:t>(</w:t>
      </w:r>
      <w:proofErr w:type="spellStart"/>
      <w:r w:rsidRPr="0001655C">
        <w:t>lll</w:t>
      </w:r>
      <w:proofErr w:type="spellEnd"/>
      <w:r w:rsidRPr="0001655C">
        <w:t>)</w:t>
      </w:r>
      <w:r w:rsidRPr="0001655C">
        <w:tab/>
        <w:t>Section 6.7.6, Real-Time Ancillary Service Imbalance Revenue Neutrality Allocation (Load-Allocated Ancillary Service Imbalance Revenue Neutrality Amount);</w:t>
      </w:r>
    </w:p>
    <w:p w14:paraId="05F49E14" w14:textId="77777777" w:rsidR="0001655C" w:rsidRPr="0001655C" w:rsidRDefault="0001655C" w:rsidP="0001655C">
      <w:pPr>
        <w:spacing w:after="240"/>
        <w:ind w:left="1440" w:hanging="720"/>
      </w:pPr>
      <w:r w:rsidRPr="0001655C">
        <w:t>(mmm)</w:t>
      </w:r>
      <w:r w:rsidRPr="0001655C">
        <w:tab/>
        <w:t>Section 6.7.6, (Load-Allocated Reliability Deployment Ancillary Service Imbalance Revenue Neutrality Amount);</w:t>
      </w:r>
    </w:p>
    <w:p w14:paraId="14611BBE" w14:textId="77777777" w:rsidR="0001655C" w:rsidRPr="0001655C" w:rsidRDefault="0001655C" w:rsidP="0001655C">
      <w:pPr>
        <w:spacing w:after="240"/>
        <w:ind w:left="1440" w:hanging="720"/>
      </w:pPr>
      <w:r w:rsidRPr="0001655C">
        <w:t>(</w:t>
      </w:r>
      <w:proofErr w:type="spellStart"/>
      <w:r w:rsidRPr="0001655C">
        <w:t>nnn</w:t>
      </w:r>
      <w:proofErr w:type="spellEnd"/>
      <w:r w:rsidRPr="0001655C">
        <w:t>)</w:t>
      </w:r>
      <w:r w:rsidRPr="0001655C">
        <w:tab/>
        <w:t>Section 7.9.2.1, Payments and Charges for PTP Obligations Settled in Real-Time; and</w:t>
      </w:r>
    </w:p>
    <w:p w14:paraId="6C71FD85" w14:textId="77777777" w:rsidR="0001655C" w:rsidRPr="0001655C" w:rsidRDefault="0001655C" w:rsidP="0001655C">
      <w:pPr>
        <w:spacing w:after="240"/>
        <w:ind w:left="1440" w:hanging="720"/>
      </w:pPr>
      <w:r w:rsidRPr="0001655C">
        <w:lastRenderedPageBreak/>
        <w:t>(</w:t>
      </w:r>
      <w:proofErr w:type="spellStart"/>
      <w:r w:rsidRPr="0001655C">
        <w:t>ooo</w:t>
      </w:r>
      <w:proofErr w:type="spellEnd"/>
      <w:r w:rsidRPr="0001655C">
        <w:t>)</w:t>
      </w:r>
      <w:r w:rsidRPr="0001655C">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1655C" w:rsidRPr="0001655C" w14:paraId="022E14A6" w14:textId="77777777" w:rsidTr="003B71DB">
        <w:tc>
          <w:tcPr>
            <w:tcW w:w="9766" w:type="dxa"/>
            <w:tcBorders>
              <w:top w:val="single" w:sz="4" w:space="0" w:color="auto"/>
              <w:left w:val="single" w:sz="4" w:space="0" w:color="auto"/>
              <w:bottom w:val="single" w:sz="4" w:space="0" w:color="auto"/>
              <w:right w:val="single" w:sz="4" w:space="0" w:color="auto"/>
            </w:tcBorders>
            <w:shd w:val="pct12" w:color="auto" w:fill="auto"/>
          </w:tcPr>
          <w:p w14:paraId="6C17CBAD" w14:textId="77777777" w:rsidR="0001655C" w:rsidRPr="0001655C" w:rsidRDefault="0001655C" w:rsidP="0001655C">
            <w:pPr>
              <w:spacing w:before="120" w:after="240"/>
              <w:rPr>
                <w:b/>
                <w:i/>
                <w:iCs/>
              </w:rPr>
            </w:pPr>
            <w:r w:rsidRPr="0001655C">
              <w:rPr>
                <w:b/>
                <w:i/>
                <w:iCs/>
              </w:rPr>
              <w:t>[NPRR841, NPRR885, NPRR963, NPRR995, NPRR1012, NPRR1014, and NPRR1216:  Replace applicable portions of paragraph (1) above with the following upon system implementation for NPRR841, NPRR885, NPRR963, NPRR995, NPRR1014, or NPRR1216 (Phase 2); or upon system implementation of the Real-Time Co-Optimization (RTC) project for NPRR1012:]</w:t>
            </w:r>
          </w:p>
          <w:p w14:paraId="67EDAF7F" w14:textId="77777777" w:rsidR="0001655C" w:rsidRPr="0001655C" w:rsidRDefault="0001655C" w:rsidP="0001655C">
            <w:pPr>
              <w:spacing w:after="240"/>
              <w:ind w:left="720" w:hanging="720"/>
            </w:pPr>
            <w:r w:rsidRPr="0001655C">
              <w:t>(1)</w:t>
            </w:r>
            <w:r w:rsidRPr="0001655C">
              <w:tab/>
              <w:t>ERCOT shall provide, on each RTM Settlement Statement, the dollar amount for each RTM Settlement charge and payment.  The RTM Settlement “Charge Types” are:</w:t>
            </w:r>
          </w:p>
          <w:p w14:paraId="24727A86" w14:textId="77777777" w:rsidR="0001655C" w:rsidRPr="0001655C" w:rsidRDefault="0001655C" w:rsidP="0001655C">
            <w:pPr>
              <w:spacing w:after="240"/>
              <w:ind w:left="1440" w:hanging="720"/>
            </w:pPr>
            <w:r w:rsidRPr="0001655C">
              <w:t>(a)</w:t>
            </w:r>
            <w:r w:rsidRPr="0001655C">
              <w:tab/>
              <w:t>Section 5.7.1, RUC Make-Whole Payment;</w:t>
            </w:r>
          </w:p>
          <w:p w14:paraId="56D322EC" w14:textId="77777777" w:rsidR="0001655C" w:rsidRPr="0001655C" w:rsidRDefault="0001655C" w:rsidP="0001655C">
            <w:pPr>
              <w:spacing w:after="240"/>
              <w:ind w:left="1440" w:hanging="720"/>
            </w:pPr>
            <w:r w:rsidRPr="0001655C">
              <w:t>(b)</w:t>
            </w:r>
            <w:r w:rsidRPr="0001655C">
              <w:tab/>
              <w:t xml:space="preserve">Section 5.7.2, RUC </w:t>
            </w:r>
            <w:proofErr w:type="spellStart"/>
            <w:r w:rsidRPr="0001655C">
              <w:t>Clawback</w:t>
            </w:r>
            <w:proofErr w:type="spellEnd"/>
            <w:r w:rsidRPr="0001655C">
              <w:t xml:space="preserve"> Charge;</w:t>
            </w:r>
          </w:p>
          <w:p w14:paraId="7CEF9312" w14:textId="77777777" w:rsidR="0001655C" w:rsidRPr="0001655C" w:rsidRDefault="0001655C" w:rsidP="0001655C">
            <w:pPr>
              <w:spacing w:after="240"/>
              <w:ind w:left="1440" w:hanging="720"/>
            </w:pPr>
            <w:r w:rsidRPr="0001655C">
              <w:t>(c)</w:t>
            </w:r>
            <w:r w:rsidRPr="0001655C">
              <w:tab/>
              <w:t>Section 5.7.3, Payment When ERCOT Decommits a QSE-Committed Resource;</w:t>
            </w:r>
          </w:p>
          <w:p w14:paraId="0DEA037E" w14:textId="77777777" w:rsidR="0001655C" w:rsidRPr="0001655C" w:rsidRDefault="0001655C" w:rsidP="0001655C">
            <w:pPr>
              <w:spacing w:after="240"/>
              <w:ind w:left="1440" w:hanging="720"/>
            </w:pPr>
            <w:r w:rsidRPr="0001655C">
              <w:t>(d)</w:t>
            </w:r>
            <w:r w:rsidRPr="0001655C">
              <w:tab/>
              <w:t>Section 5.7.4.1, RUC Capacity-Short Charge;</w:t>
            </w:r>
          </w:p>
          <w:p w14:paraId="6594A641" w14:textId="77777777" w:rsidR="0001655C" w:rsidRPr="0001655C" w:rsidRDefault="0001655C" w:rsidP="0001655C">
            <w:pPr>
              <w:spacing w:after="240"/>
              <w:ind w:left="1440" w:hanging="720"/>
            </w:pPr>
            <w:r w:rsidRPr="0001655C">
              <w:t>(e)</w:t>
            </w:r>
            <w:r w:rsidRPr="0001655C">
              <w:tab/>
              <w:t>Section 5.7.4.2, RUC Make-Whole Uplift Charge;</w:t>
            </w:r>
          </w:p>
          <w:p w14:paraId="12BAEF45" w14:textId="77777777" w:rsidR="0001655C" w:rsidRPr="0001655C" w:rsidRDefault="0001655C" w:rsidP="0001655C">
            <w:pPr>
              <w:spacing w:after="240"/>
              <w:ind w:left="1440" w:hanging="720"/>
            </w:pPr>
            <w:r w:rsidRPr="0001655C">
              <w:t>(f)</w:t>
            </w:r>
            <w:r w:rsidRPr="0001655C">
              <w:tab/>
              <w:t xml:space="preserve">Section </w:t>
            </w:r>
            <w:hyperlink w:anchor="_Toc109528011" w:history="1">
              <w:r w:rsidRPr="0001655C">
                <w:t xml:space="preserve">5.7.5, RUC </w:t>
              </w:r>
              <w:proofErr w:type="spellStart"/>
              <w:r w:rsidRPr="0001655C">
                <w:t>Clawback</w:t>
              </w:r>
              <w:proofErr w:type="spellEnd"/>
              <w:r w:rsidRPr="0001655C">
                <w:t xml:space="preserve"> Payment</w:t>
              </w:r>
            </w:hyperlink>
            <w:r w:rsidRPr="0001655C">
              <w:t>;</w:t>
            </w:r>
          </w:p>
          <w:p w14:paraId="2879F3DF" w14:textId="77777777" w:rsidR="0001655C" w:rsidRPr="0001655C" w:rsidRDefault="0001655C" w:rsidP="0001655C">
            <w:pPr>
              <w:spacing w:after="240"/>
              <w:ind w:left="1440" w:hanging="720"/>
            </w:pPr>
            <w:r w:rsidRPr="0001655C">
              <w:t>(g)</w:t>
            </w:r>
            <w:r w:rsidRPr="0001655C">
              <w:tab/>
              <w:t xml:space="preserve">Section </w:t>
            </w:r>
            <w:hyperlink w:anchor="_Toc109528014" w:history="1">
              <w:r w:rsidRPr="0001655C">
                <w:t>5.7.6, RUC Decommitment Charge</w:t>
              </w:r>
            </w:hyperlink>
            <w:r w:rsidRPr="0001655C">
              <w:t>;</w:t>
            </w:r>
          </w:p>
          <w:p w14:paraId="698D88A0" w14:textId="77777777" w:rsidR="0001655C" w:rsidRPr="0001655C" w:rsidRDefault="0001655C" w:rsidP="0001655C">
            <w:pPr>
              <w:spacing w:after="240"/>
              <w:ind w:left="1440" w:hanging="720"/>
            </w:pPr>
            <w:r w:rsidRPr="0001655C">
              <w:t>(h)</w:t>
            </w:r>
            <w:r w:rsidRPr="0001655C">
              <w:tab/>
              <w:t xml:space="preserve">Section 6.6.3.1, Real-Time Energy Imbalance Payment or Charge at a Resource Node; </w:t>
            </w:r>
          </w:p>
          <w:p w14:paraId="75BF616D" w14:textId="77777777" w:rsidR="0001655C" w:rsidRPr="0001655C" w:rsidRDefault="0001655C" w:rsidP="0001655C">
            <w:pPr>
              <w:spacing w:after="240"/>
              <w:ind w:left="1440" w:hanging="720"/>
            </w:pPr>
            <w:r w:rsidRPr="0001655C">
              <w:t>(i)</w:t>
            </w:r>
            <w:r w:rsidRPr="0001655C">
              <w:tab/>
              <w:t>Section 6.6.3.2, Real-Time Energy Imbalance Payment or Charge at a Load Zone;</w:t>
            </w:r>
          </w:p>
          <w:p w14:paraId="4A0983BD" w14:textId="77777777" w:rsidR="0001655C" w:rsidRPr="0001655C" w:rsidRDefault="0001655C" w:rsidP="0001655C">
            <w:pPr>
              <w:spacing w:after="240"/>
              <w:ind w:left="1440" w:hanging="720"/>
            </w:pPr>
            <w:r w:rsidRPr="0001655C">
              <w:t>(j)</w:t>
            </w:r>
            <w:r w:rsidRPr="0001655C">
              <w:tab/>
              <w:t>Section 6.6.3.3, Real-Time Energy Imbalance Payment or Charge at a Hub;</w:t>
            </w:r>
          </w:p>
          <w:p w14:paraId="6A0FCE49" w14:textId="77777777" w:rsidR="0001655C" w:rsidRPr="0001655C" w:rsidRDefault="0001655C" w:rsidP="0001655C">
            <w:pPr>
              <w:spacing w:after="240"/>
              <w:ind w:left="1440" w:hanging="720"/>
            </w:pPr>
            <w:r w:rsidRPr="0001655C">
              <w:t>(k)</w:t>
            </w:r>
            <w:r w:rsidRPr="0001655C">
              <w:tab/>
              <w:t>Section 6.6.3.4, Real-Time Energy Payment for DC Tie Import;</w:t>
            </w:r>
          </w:p>
          <w:p w14:paraId="7B69C48C" w14:textId="77777777" w:rsidR="0001655C" w:rsidRPr="0001655C" w:rsidRDefault="0001655C" w:rsidP="0001655C">
            <w:pPr>
              <w:spacing w:after="240"/>
              <w:ind w:left="1440" w:hanging="720"/>
            </w:pPr>
            <w:r w:rsidRPr="0001655C">
              <w:t>(l)</w:t>
            </w:r>
            <w:r w:rsidRPr="0001655C">
              <w:tab/>
              <w:t>Section 6.6.3.5, Real-Time Payment for a Block Load Transfer Point;</w:t>
            </w:r>
          </w:p>
          <w:p w14:paraId="23A61CA2" w14:textId="77777777" w:rsidR="0001655C" w:rsidRPr="0001655C" w:rsidRDefault="0001655C" w:rsidP="0001655C">
            <w:pPr>
              <w:spacing w:after="240"/>
              <w:ind w:left="1440" w:hanging="720"/>
            </w:pPr>
            <w:r w:rsidRPr="0001655C">
              <w:t>(m)</w:t>
            </w:r>
            <w:r w:rsidRPr="0001655C">
              <w:tab/>
              <w:t>Section 6.6.3.6, Real-Time High Dispatch Limit Override Energy Payment;</w:t>
            </w:r>
          </w:p>
          <w:p w14:paraId="36A52A60" w14:textId="77777777" w:rsidR="0001655C" w:rsidRPr="0001655C" w:rsidRDefault="0001655C" w:rsidP="0001655C">
            <w:pPr>
              <w:spacing w:after="240"/>
              <w:ind w:left="1440" w:hanging="720"/>
            </w:pPr>
            <w:r w:rsidRPr="0001655C">
              <w:t>(n)</w:t>
            </w:r>
            <w:r w:rsidRPr="0001655C">
              <w:tab/>
              <w:t>Section 6.6.3.7, Real-Time High Dispatch Limit Override Energy Charge;</w:t>
            </w:r>
          </w:p>
          <w:p w14:paraId="79576F33" w14:textId="77777777" w:rsidR="0001655C" w:rsidRPr="0001655C" w:rsidRDefault="0001655C" w:rsidP="0001655C">
            <w:pPr>
              <w:spacing w:after="240"/>
              <w:ind w:left="1440" w:hanging="720"/>
            </w:pPr>
            <w:r w:rsidRPr="0001655C">
              <w:t>(o)</w:t>
            </w:r>
            <w:r w:rsidRPr="0001655C">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2A51FEED" w14:textId="77777777" w:rsidR="0001655C" w:rsidRPr="0001655C" w:rsidRDefault="0001655C" w:rsidP="0001655C">
            <w:pPr>
              <w:spacing w:after="240"/>
              <w:ind w:left="1440" w:hanging="720"/>
            </w:pPr>
            <w:r w:rsidRPr="0001655C">
              <w:t>(p)</w:t>
            </w:r>
            <w:r w:rsidRPr="0001655C">
              <w:tab/>
              <w:t>Section 6.6.4, Real-Time Congestion Payment or Charge for Self-Schedules;</w:t>
            </w:r>
          </w:p>
          <w:p w14:paraId="26AD8644" w14:textId="77777777" w:rsidR="0001655C" w:rsidRPr="0001655C" w:rsidRDefault="0001655C" w:rsidP="0001655C">
            <w:pPr>
              <w:spacing w:after="240"/>
              <w:ind w:left="1440" w:hanging="720"/>
            </w:pPr>
            <w:r w:rsidRPr="0001655C">
              <w:t>(q)</w:t>
            </w:r>
            <w:r w:rsidRPr="0001655C">
              <w:tab/>
              <w:t xml:space="preserve">Section 6.6.5.2, Set Point Deviation Charge for Over Generation; </w:t>
            </w:r>
          </w:p>
          <w:p w14:paraId="6A04B312" w14:textId="77777777" w:rsidR="0001655C" w:rsidRPr="0001655C" w:rsidRDefault="0001655C" w:rsidP="0001655C">
            <w:pPr>
              <w:spacing w:after="240"/>
              <w:ind w:left="1440" w:hanging="720"/>
            </w:pPr>
            <w:r w:rsidRPr="0001655C">
              <w:lastRenderedPageBreak/>
              <w:t>(r)</w:t>
            </w:r>
            <w:r w:rsidRPr="0001655C">
              <w:tab/>
              <w:t xml:space="preserve">Section 6.6.5.2.1, Set Point Deviation Charge for Under Generation; </w:t>
            </w:r>
          </w:p>
          <w:p w14:paraId="5156A79C" w14:textId="77777777" w:rsidR="0001655C" w:rsidRPr="0001655C" w:rsidRDefault="0001655C" w:rsidP="0001655C">
            <w:pPr>
              <w:spacing w:after="240"/>
              <w:ind w:left="1440" w:hanging="720"/>
            </w:pPr>
            <w:r w:rsidRPr="0001655C">
              <w:t>(s)</w:t>
            </w:r>
            <w:r w:rsidRPr="0001655C">
              <w:tab/>
              <w:t xml:space="preserve">Section 6.6.5.3, Controllable Load Resource Set Point Deviation Charge for Over Consumption; </w:t>
            </w:r>
          </w:p>
          <w:p w14:paraId="0468DEFF" w14:textId="77777777" w:rsidR="0001655C" w:rsidRPr="0001655C" w:rsidRDefault="0001655C" w:rsidP="0001655C">
            <w:pPr>
              <w:spacing w:after="240"/>
              <w:ind w:left="1440" w:hanging="720"/>
            </w:pPr>
            <w:r w:rsidRPr="0001655C">
              <w:t>(t)</w:t>
            </w:r>
            <w:r w:rsidRPr="0001655C">
              <w:tab/>
              <w:t>Section 6.6.5.3.1, Controllable Load Resource Set Point Deviation Charge for Under Consumption;</w:t>
            </w:r>
          </w:p>
          <w:p w14:paraId="463F8F83" w14:textId="77777777" w:rsidR="0001655C" w:rsidRPr="0001655C" w:rsidRDefault="0001655C" w:rsidP="0001655C">
            <w:pPr>
              <w:spacing w:after="240"/>
              <w:ind w:left="1440" w:hanging="720"/>
            </w:pPr>
            <w:r w:rsidRPr="0001655C">
              <w:t>(u)</w:t>
            </w:r>
            <w:r w:rsidRPr="0001655C">
              <w:tab/>
              <w:t xml:space="preserve">Section 6.6.5.4, IRR Generation Resource Set Point Deviation Charge; </w:t>
            </w:r>
          </w:p>
          <w:p w14:paraId="0F717B3F" w14:textId="77777777" w:rsidR="0001655C" w:rsidRPr="0001655C" w:rsidRDefault="0001655C" w:rsidP="0001655C">
            <w:pPr>
              <w:spacing w:after="240"/>
              <w:ind w:left="1440" w:hanging="720"/>
            </w:pPr>
            <w:r w:rsidRPr="0001655C">
              <w:t>(v)</w:t>
            </w:r>
            <w:r w:rsidRPr="0001655C">
              <w:tab/>
              <w:t>Section 6.6.5.4, Set Point Deviation Payment;</w:t>
            </w:r>
          </w:p>
          <w:p w14:paraId="0F91CD85" w14:textId="77777777" w:rsidR="0001655C" w:rsidRPr="0001655C" w:rsidRDefault="0001655C" w:rsidP="0001655C">
            <w:pPr>
              <w:spacing w:after="240"/>
              <w:ind w:left="1440" w:hanging="720"/>
            </w:pPr>
            <w:r w:rsidRPr="0001655C">
              <w:t>(w)</w:t>
            </w:r>
            <w:r w:rsidRPr="0001655C">
              <w:tab/>
              <w:t xml:space="preserve">Section 6.6.5.5, Energy Storage Resource Set Point Deviation Charge for Over Performance; </w:t>
            </w:r>
          </w:p>
          <w:p w14:paraId="6786328B" w14:textId="77777777" w:rsidR="0001655C" w:rsidRPr="0001655C" w:rsidRDefault="0001655C" w:rsidP="0001655C">
            <w:pPr>
              <w:spacing w:after="240"/>
              <w:ind w:left="1440" w:hanging="720"/>
            </w:pPr>
            <w:r w:rsidRPr="0001655C">
              <w:t>(x)</w:t>
            </w:r>
            <w:r w:rsidRPr="0001655C">
              <w:tab/>
              <w:t xml:space="preserve">Section 6.6.5.5.1, Energy Storage Resource Set Point Deviation Charge for Under Performance; </w:t>
            </w:r>
          </w:p>
          <w:p w14:paraId="224DE66C" w14:textId="77777777" w:rsidR="0001655C" w:rsidRPr="0001655C" w:rsidRDefault="0001655C" w:rsidP="0001655C">
            <w:pPr>
              <w:spacing w:after="240"/>
              <w:ind w:left="1440" w:hanging="720"/>
            </w:pPr>
            <w:r w:rsidRPr="0001655C">
              <w:t>(y)</w:t>
            </w:r>
            <w:r w:rsidRPr="0001655C">
              <w:tab/>
              <w:t>Section 6.6.6.1, RMR Standby Payment;</w:t>
            </w:r>
          </w:p>
          <w:p w14:paraId="218D949A" w14:textId="77777777" w:rsidR="0001655C" w:rsidRPr="0001655C" w:rsidRDefault="0001655C" w:rsidP="0001655C">
            <w:pPr>
              <w:spacing w:after="240"/>
              <w:ind w:left="1440" w:hanging="720"/>
            </w:pPr>
            <w:r w:rsidRPr="0001655C">
              <w:t>(z)</w:t>
            </w:r>
            <w:r w:rsidRPr="0001655C">
              <w:tab/>
              <w:t>Section 6.6.6.2, RMR Payment for Energy;</w:t>
            </w:r>
          </w:p>
          <w:p w14:paraId="4F8AA9D7" w14:textId="77777777" w:rsidR="0001655C" w:rsidRPr="0001655C" w:rsidRDefault="0001655C" w:rsidP="0001655C">
            <w:pPr>
              <w:spacing w:after="240"/>
              <w:ind w:left="1440" w:hanging="720"/>
            </w:pPr>
            <w:r w:rsidRPr="0001655C">
              <w:t>(aa)</w:t>
            </w:r>
            <w:r w:rsidRPr="0001655C">
              <w:tab/>
              <w:t>Section 6.6.6.3, RMR Adjustment Charge;</w:t>
            </w:r>
          </w:p>
          <w:p w14:paraId="15A28B67" w14:textId="77777777" w:rsidR="0001655C" w:rsidRPr="0001655C" w:rsidRDefault="0001655C" w:rsidP="0001655C">
            <w:pPr>
              <w:spacing w:after="240"/>
              <w:ind w:left="1440" w:hanging="720"/>
            </w:pPr>
            <w:r w:rsidRPr="0001655C">
              <w:t>(bb)</w:t>
            </w:r>
            <w:r w:rsidRPr="0001655C">
              <w:tab/>
              <w:t>Section 6.6.6.4, RMR Charge for Unexcused Misconduct;</w:t>
            </w:r>
          </w:p>
          <w:p w14:paraId="17CAB048" w14:textId="77777777" w:rsidR="0001655C" w:rsidRPr="0001655C" w:rsidRDefault="0001655C" w:rsidP="0001655C">
            <w:pPr>
              <w:spacing w:after="240"/>
              <w:ind w:left="1440" w:hanging="720"/>
            </w:pPr>
            <w:r w:rsidRPr="0001655C">
              <w:t>(cc)</w:t>
            </w:r>
            <w:r w:rsidRPr="0001655C">
              <w:tab/>
              <w:t>Section 6.6.6.5, RMR Service Charge;</w:t>
            </w:r>
          </w:p>
          <w:p w14:paraId="55D98708" w14:textId="77777777" w:rsidR="0001655C" w:rsidRPr="0001655C" w:rsidRDefault="0001655C" w:rsidP="0001655C">
            <w:pPr>
              <w:spacing w:after="240"/>
              <w:ind w:left="1440" w:hanging="720"/>
            </w:pPr>
            <w:r w:rsidRPr="0001655C">
              <w:t>(dd)</w:t>
            </w:r>
            <w:r w:rsidRPr="0001655C">
              <w:tab/>
              <w:t>Section 6.6.6.6, Method for Reconciling RMR Actual Eligible Costs, RMR and MRA Contributed Capital Expenditures, and Miscellaneous RMR Incurred Expenses;</w:t>
            </w:r>
          </w:p>
          <w:p w14:paraId="151E25AF" w14:textId="77777777" w:rsidR="0001655C" w:rsidRPr="0001655C" w:rsidRDefault="0001655C" w:rsidP="0001655C">
            <w:pPr>
              <w:spacing w:after="240"/>
              <w:ind w:left="1440" w:hanging="720"/>
            </w:pPr>
            <w:r w:rsidRPr="0001655C">
              <w:t>(ee)</w:t>
            </w:r>
            <w:r w:rsidRPr="0001655C">
              <w:tab/>
              <w:t>Section 6.6.6.7, MRA Standby Payment;</w:t>
            </w:r>
          </w:p>
          <w:p w14:paraId="40987401" w14:textId="77777777" w:rsidR="0001655C" w:rsidRPr="0001655C" w:rsidRDefault="0001655C" w:rsidP="0001655C">
            <w:pPr>
              <w:spacing w:after="240"/>
              <w:ind w:left="1440" w:hanging="720"/>
            </w:pPr>
            <w:r w:rsidRPr="0001655C">
              <w:t>(ff)</w:t>
            </w:r>
            <w:r w:rsidRPr="0001655C">
              <w:tab/>
              <w:t>Section 6.6.6.8, MRA Contributed Capital Expenditures Payment;</w:t>
            </w:r>
          </w:p>
          <w:p w14:paraId="33A72481" w14:textId="77777777" w:rsidR="0001655C" w:rsidRPr="0001655C" w:rsidRDefault="0001655C" w:rsidP="0001655C">
            <w:pPr>
              <w:spacing w:after="240"/>
              <w:ind w:left="1440" w:hanging="720"/>
            </w:pPr>
            <w:r w:rsidRPr="0001655C">
              <w:t>(gg)</w:t>
            </w:r>
            <w:r w:rsidRPr="0001655C">
              <w:tab/>
              <w:t>Section 6.6.6.9, MRA Payment for Deployment Event;</w:t>
            </w:r>
          </w:p>
          <w:p w14:paraId="2E30300C" w14:textId="77777777" w:rsidR="0001655C" w:rsidRPr="0001655C" w:rsidRDefault="0001655C" w:rsidP="0001655C">
            <w:pPr>
              <w:spacing w:after="240"/>
              <w:ind w:left="1440" w:hanging="720"/>
            </w:pPr>
            <w:r w:rsidRPr="0001655C">
              <w:t>(</w:t>
            </w:r>
            <w:proofErr w:type="spellStart"/>
            <w:r w:rsidRPr="0001655C">
              <w:t>hh</w:t>
            </w:r>
            <w:proofErr w:type="spellEnd"/>
            <w:r w:rsidRPr="0001655C">
              <w:t>)</w:t>
            </w:r>
            <w:r w:rsidRPr="0001655C">
              <w:tab/>
              <w:t xml:space="preserve">Section 6.6.6.10, MRA Variable Payment for Deployment; </w:t>
            </w:r>
          </w:p>
          <w:p w14:paraId="09B00545" w14:textId="77777777" w:rsidR="0001655C" w:rsidRPr="0001655C" w:rsidRDefault="0001655C" w:rsidP="0001655C">
            <w:pPr>
              <w:spacing w:after="240"/>
              <w:ind w:left="1440" w:hanging="720"/>
            </w:pPr>
            <w:r w:rsidRPr="0001655C">
              <w:t>(ii)</w:t>
            </w:r>
            <w:r w:rsidRPr="0001655C">
              <w:tab/>
              <w:t>Section 6.6.6.11, MRA Charge for Unexcused Misconduct;</w:t>
            </w:r>
          </w:p>
          <w:p w14:paraId="40C6D16D" w14:textId="77777777" w:rsidR="0001655C" w:rsidRPr="0001655C" w:rsidRDefault="0001655C" w:rsidP="0001655C">
            <w:pPr>
              <w:spacing w:after="240"/>
              <w:ind w:left="1440" w:hanging="720"/>
            </w:pPr>
            <w:r w:rsidRPr="0001655C">
              <w:t>(</w:t>
            </w:r>
            <w:proofErr w:type="spellStart"/>
            <w:r w:rsidRPr="0001655C">
              <w:t>jj</w:t>
            </w:r>
            <w:proofErr w:type="spellEnd"/>
            <w:r w:rsidRPr="0001655C">
              <w:t>)</w:t>
            </w:r>
            <w:r w:rsidRPr="0001655C">
              <w:tab/>
              <w:t>Section 6.6.6.12, MRA Service Charge;</w:t>
            </w:r>
          </w:p>
          <w:p w14:paraId="265D26A1" w14:textId="77777777" w:rsidR="0001655C" w:rsidRPr="0001655C" w:rsidRDefault="0001655C" w:rsidP="0001655C">
            <w:pPr>
              <w:spacing w:after="240"/>
              <w:ind w:left="1440" w:hanging="720"/>
            </w:pPr>
            <w:r w:rsidRPr="0001655C">
              <w:t>(kk)</w:t>
            </w:r>
            <w:r w:rsidRPr="0001655C">
              <w:tab/>
              <w:t>Paragraph (3) of Section 6.6.7.1, Voltage Support Service Payments;</w:t>
            </w:r>
          </w:p>
          <w:p w14:paraId="5E9FB4C5" w14:textId="77777777" w:rsidR="0001655C" w:rsidRPr="0001655C" w:rsidRDefault="0001655C" w:rsidP="0001655C">
            <w:pPr>
              <w:spacing w:after="240"/>
              <w:ind w:left="1440" w:hanging="720"/>
            </w:pPr>
            <w:r w:rsidRPr="0001655C">
              <w:t>(</w:t>
            </w:r>
            <w:proofErr w:type="spellStart"/>
            <w:r w:rsidRPr="0001655C">
              <w:t>ll</w:t>
            </w:r>
            <w:proofErr w:type="spellEnd"/>
            <w:r w:rsidRPr="0001655C">
              <w:t>)</w:t>
            </w:r>
            <w:r w:rsidRPr="0001655C">
              <w:tab/>
              <w:t>Paragraph (5) of Section 6.6.7.1;</w:t>
            </w:r>
          </w:p>
          <w:p w14:paraId="2FE6D1F1" w14:textId="77777777" w:rsidR="0001655C" w:rsidRPr="0001655C" w:rsidRDefault="0001655C" w:rsidP="0001655C">
            <w:pPr>
              <w:spacing w:after="240"/>
              <w:ind w:left="1440" w:hanging="720"/>
            </w:pPr>
            <w:r w:rsidRPr="0001655C">
              <w:lastRenderedPageBreak/>
              <w:t>(mm)</w:t>
            </w:r>
            <w:r w:rsidRPr="0001655C">
              <w:tab/>
              <w:t>Section 6.6.7.2, Voltage Support Charge;</w:t>
            </w:r>
          </w:p>
          <w:p w14:paraId="4510E55D" w14:textId="77777777" w:rsidR="0001655C" w:rsidRPr="0001655C" w:rsidRDefault="0001655C" w:rsidP="0001655C">
            <w:pPr>
              <w:spacing w:after="240"/>
              <w:ind w:left="1440" w:hanging="720"/>
            </w:pPr>
            <w:r w:rsidRPr="0001655C">
              <w:t>(</w:t>
            </w:r>
            <w:proofErr w:type="spellStart"/>
            <w:r w:rsidRPr="0001655C">
              <w:t>nn</w:t>
            </w:r>
            <w:proofErr w:type="spellEnd"/>
            <w:r w:rsidRPr="0001655C">
              <w:t>)</w:t>
            </w:r>
            <w:r w:rsidRPr="0001655C">
              <w:tab/>
              <w:t>Section 6.6.8.1, Black Start Hourly Standby Fee Payment;</w:t>
            </w:r>
          </w:p>
          <w:p w14:paraId="343C0052" w14:textId="77777777" w:rsidR="0001655C" w:rsidRPr="0001655C" w:rsidRDefault="0001655C" w:rsidP="0001655C">
            <w:pPr>
              <w:spacing w:after="240"/>
              <w:ind w:left="1440" w:hanging="720"/>
            </w:pPr>
            <w:r w:rsidRPr="0001655C">
              <w:t>(</w:t>
            </w:r>
            <w:proofErr w:type="spellStart"/>
            <w:r w:rsidRPr="0001655C">
              <w:t>oo</w:t>
            </w:r>
            <w:proofErr w:type="spellEnd"/>
            <w:r w:rsidRPr="0001655C">
              <w:t>)</w:t>
            </w:r>
            <w:r w:rsidRPr="0001655C">
              <w:tab/>
              <w:t>Section 6.6.8.2, Black Start Capacity Charge;</w:t>
            </w:r>
          </w:p>
          <w:p w14:paraId="7CE513F7" w14:textId="77777777" w:rsidR="0001655C" w:rsidRPr="0001655C" w:rsidRDefault="0001655C" w:rsidP="0001655C">
            <w:pPr>
              <w:spacing w:after="240"/>
              <w:ind w:left="1440" w:hanging="720"/>
            </w:pPr>
            <w:r w:rsidRPr="0001655C">
              <w:t>(pp)</w:t>
            </w:r>
            <w:r w:rsidRPr="0001655C">
              <w:tab/>
              <w:t>Section 6.6.9.1, Payment for Emergency Operations Settlement;</w:t>
            </w:r>
          </w:p>
          <w:p w14:paraId="7B3BE430" w14:textId="77777777" w:rsidR="0001655C" w:rsidRPr="0001655C" w:rsidRDefault="0001655C" w:rsidP="0001655C">
            <w:pPr>
              <w:spacing w:after="240"/>
              <w:ind w:left="1440" w:hanging="720"/>
            </w:pPr>
            <w:r w:rsidRPr="0001655C">
              <w:t>(</w:t>
            </w:r>
            <w:proofErr w:type="spellStart"/>
            <w:r w:rsidRPr="0001655C">
              <w:t>qq</w:t>
            </w:r>
            <w:proofErr w:type="spellEnd"/>
            <w:r w:rsidRPr="0001655C">
              <w:t>)</w:t>
            </w:r>
            <w:r w:rsidRPr="0001655C">
              <w:tab/>
              <w:t>Section 6.6.9.2, Charge for Emergency Operations Settlement;</w:t>
            </w:r>
          </w:p>
          <w:p w14:paraId="43ADF036" w14:textId="77777777" w:rsidR="0001655C" w:rsidRPr="0001655C" w:rsidRDefault="0001655C" w:rsidP="0001655C">
            <w:pPr>
              <w:spacing w:after="240"/>
              <w:ind w:left="1440" w:hanging="720"/>
            </w:pPr>
            <w:r w:rsidRPr="0001655C">
              <w:t>(</w:t>
            </w:r>
            <w:proofErr w:type="spellStart"/>
            <w:r w:rsidRPr="0001655C">
              <w:t>rr</w:t>
            </w:r>
            <w:proofErr w:type="spellEnd"/>
            <w:r w:rsidRPr="0001655C">
              <w:t>)</w:t>
            </w:r>
            <w:r w:rsidRPr="0001655C">
              <w:tab/>
              <w:t>Section 6.6.10, Real-Time Revenue Neutrality Allocation;</w:t>
            </w:r>
          </w:p>
          <w:p w14:paraId="02E51B51" w14:textId="77777777" w:rsidR="0001655C" w:rsidRPr="0001655C" w:rsidRDefault="0001655C" w:rsidP="0001655C">
            <w:pPr>
              <w:spacing w:after="240"/>
              <w:ind w:left="1440" w:hanging="720"/>
            </w:pPr>
            <w:r w:rsidRPr="0001655C">
              <w:t>(ss)</w:t>
            </w:r>
            <w:r w:rsidRPr="0001655C">
              <w:tab/>
              <w:t xml:space="preserve">Section 6.6.11.1, Emergency Response Service Capacity Payments; </w:t>
            </w:r>
          </w:p>
          <w:p w14:paraId="2A55A1C8" w14:textId="77777777" w:rsidR="0001655C" w:rsidRPr="0001655C" w:rsidRDefault="0001655C" w:rsidP="0001655C">
            <w:pPr>
              <w:spacing w:after="240"/>
              <w:ind w:left="1440" w:hanging="720"/>
            </w:pPr>
            <w:r w:rsidRPr="0001655C">
              <w:t>(</w:t>
            </w:r>
            <w:proofErr w:type="spellStart"/>
            <w:r w:rsidRPr="0001655C">
              <w:t>tt</w:t>
            </w:r>
            <w:proofErr w:type="spellEnd"/>
            <w:r w:rsidRPr="0001655C">
              <w:t>)</w:t>
            </w:r>
            <w:r w:rsidRPr="0001655C">
              <w:tab/>
              <w:t xml:space="preserve">Section 6.6.11.2, Emergency Response Service Capacity Charge; </w:t>
            </w:r>
          </w:p>
          <w:p w14:paraId="322C47B5" w14:textId="77777777" w:rsidR="0001655C" w:rsidRPr="0001655C" w:rsidRDefault="0001655C" w:rsidP="0001655C">
            <w:pPr>
              <w:spacing w:after="240"/>
              <w:ind w:left="1440" w:hanging="720"/>
            </w:pPr>
            <w:r w:rsidRPr="0001655C">
              <w:t>(</w:t>
            </w:r>
            <w:proofErr w:type="spellStart"/>
            <w:r w:rsidRPr="0001655C">
              <w:t>uu</w:t>
            </w:r>
            <w:proofErr w:type="spellEnd"/>
            <w:r w:rsidRPr="0001655C">
              <w:t>)</w:t>
            </w:r>
            <w:r w:rsidRPr="0001655C">
              <w:tab/>
              <w:t>Section 6.6.14.2, Firm Fuel Supply Service Hourly Standby Fee Payment and Fuel Replacement Cost Recovery;</w:t>
            </w:r>
          </w:p>
          <w:p w14:paraId="67C7B142" w14:textId="77777777" w:rsidR="0001655C" w:rsidRPr="0001655C" w:rsidRDefault="0001655C" w:rsidP="0001655C">
            <w:pPr>
              <w:spacing w:after="240"/>
              <w:ind w:left="1440" w:hanging="720"/>
            </w:pPr>
            <w:r w:rsidRPr="0001655C">
              <w:t>(</w:t>
            </w:r>
            <w:proofErr w:type="spellStart"/>
            <w:r w:rsidRPr="0001655C">
              <w:t>vv</w:t>
            </w:r>
            <w:proofErr w:type="spellEnd"/>
            <w:r w:rsidRPr="0001655C">
              <w:t>)</w:t>
            </w:r>
            <w:r w:rsidRPr="0001655C">
              <w:tab/>
              <w:t>Section 6.6.14.3, Firm Fuel Supply Service Capacity Charge;</w:t>
            </w:r>
          </w:p>
          <w:p w14:paraId="72E82E41" w14:textId="77777777" w:rsidR="0001655C" w:rsidRPr="0001655C" w:rsidRDefault="0001655C" w:rsidP="0001655C">
            <w:pPr>
              <w:spacing w:after="240"/>
              <w:ind w:left="1440" w:hanging="720"/>
            </w:pPr>
            <w:r w:rsidRPr="0001655C">
              <w:t>(ww)</w:t>
            </w:r>
            <w:r w:rsidRPr="0001655C">
              <w:tab/>
              <w:t>Section 6.7.4, Real-Time Settlement for Updated Day-Ahead Market Ancillary Service Obligations;</w:t>
            </w:r>
          </w:p>
          <w:p w14:paraId="5043686D" w14:textId="77777777" w:rsidR="0001655C" w:rsidRPr="0001655C" w:rsidRDefault="0001655C" w:rsidP="0001655C">
            <w:pPr>
              <w:spacing w:after="240"/>
              <w:ind w:left="1440" w:hanging="720"/>
            </w:pPr>
            <w:r w:rsidRPr="0001655C">
              <w:t>(xx)</w:t>
            </w:r>
            <w:r w:rsidRPr="0001655C">
              <w:tab/>
              <w:t>Section 6.7.5.2, Regulation Up Service Payments and Charges;</w:t>
            </w:r>
          </w:p>
          <w:p w14:paraId="4509FE55" w14:textId="77777777" w:rsidR="0001655C" w:rsidRPr="0001655C" w:rsidRDefault="0001655C" w:rsidP="0001655C">
            <w:pPr>
              <w:spacing w:after="240"/>
              <w:ind w:left="1440" w:hanging="720"/>
            </w:pPr>
            <w:r w:rsidRPr="0001655C">
              <w:t>(</w:t>
            </w:r>
            <w:proofErr w:type="spellStart"/>
            <w:r w:rsidRPr="0001655C">
              <w:t>yy</w:t>
            </w:r>
            <w:proofErr w:type="spellEnd"/>
            <w:r w:rsidRPr="0001655C">
              <w:t>)</w:t>
            </w:r>
            <w:r w:rsidRPr="0001655C">
              <w:tab/>
              <w:t>Section 6.7.5.3, Regulation Down Service Payments and Charges;</w:t>
            </w:r>
          </w:p>
          <w:p w14:paraId="2B6EC977" w14:textId="77777777" w:rsidR="0001655C" w:rsidRPr="0001655C" w:rsidRDefault="0001655C" w:rsidP="0001655C">
            <w:pPr>
              <w:spacing w:after="240"/>
              <w:ind w:left="1440" w:hanging="720"/>
            </w:pPr>
            <w:r w:rsidRPr="0001655C">
              <w:t>(</w:t>
            </w:r>
            <w:proofErr w:type="spellStart"/>
            <w:r w:rsidRPr="0001655C">
              <w:t>zz</w:t>
            </w:r>
            <w:proofErr w:type="spellEnd"/>
            <w:r w:rsidRPr="0001655C">
              <w:t>)</w:t>
            </w:r>
            <w:r w:rsidRPr="0001655C">
              <w:tab/>
              <w:t>Section 6.7.5.4, Responsive Reserve Payments and Charges;</w:t>
            </w:r>
          </w:p>
          <w:p w14:paraId="543391C0" w14:textId="77777777" w:rsidR="0001655C" w:rsidRPr="0001655C" w:rsidRDefault="0001655C" w:rsidP="0001655C">
            <w:pPr>
              <w:spacing w:after="240"/>
              <w:ind w:left="1440" w:hanging="720"/>
            </w:pPr>
            <w:r w:rsidRPr="0001655C">
              <w:t>(</w:t>
            </w:r>
            <w:proofErr w:type="spellStart"/>
            <w:r w:rsidRPr="0001655C">
              <w:t>aaa</w:t>
            </w:r>
            <w:proofErr w:type="spellEnd"/>
            <w:r w:rsidRPr="0001655C">
              <w:t>)</w:t>
            </w:r>
            <w:r w:rsidRPr="0001655C">
              <w:tab/>
              <w:t>Section 6.7.5.5</w:t>
            </w:r>
            <w:r w:rsidRPr="0001655C">
              <w:tab/>
              <w:t>, Non-Spinning Reserve Service Payments and Charges;</w:t>
            </w:r>
          </w:p>
          <w:p w14:paraId="596B6371" w14:textId="77777777" w:rsidR="0001655C" w:rsidRPr="0001655C" w:rsidRDefault="0001655C" w:rsidP="0001655C">
            <w:pPr>
              <w:spacing w:after="240"/>
              <w:ind w:left="1440" w:hanging="720"/>
            </w:pPr>
            <w:r w:rsidRPr="0001655C">
              <w:t>(</w:t>
            </w:r>
            <w:proofErr w:type="spellStart"/>
            <w:r w:rsidRPr="0001655C">
              <w:t>bbb</w:t>
            </w:r>
            <w:proofErr w:type="spellEnd"/>
            <w:r w:rsidRPr="0001655C">
              <w:t>)</w:t>
            </w:r>
            <w:r w:rsidRPr="0001655C">
              <w:tab/>
              <w:t>Section 6.7.5.6</w:t>
            </w:r>
            <w:r w:rsidRPr="0001655C">
              <w:tab/>
              <w:t>, ERCOT Contingency Reserve Service Payments and Charges;</w:t>
            </w:r>
          </w:p>
          <w:p w14:paraId="07D2C716" w14:textId="77777777" w:rsidR="0001655C" w:rsidRPr="0001655C" w:rsidRDefault="0001655C" w:rsidP="0001655C">
            <w:pPr>
              <w:spacing w:after="240"/>
              <w:ind w:left="1440" w:hanging="720"/>
            </w:pPr>
            <w:r w:rsidRPr="0001655C">
              <w:t>(ccc)</w:t>
            </w:r>
            <w:r w:rsidRPr="0001655C">
              <w:tab/>
              <w:t>Section 6.7.5.7</w:t>
            </w:r>
            <w:r w:rsidRPr="0001655C">
              <w:tab/>
              <w:t>, Real-Time Derated Ancillary Service Capability Payment;</w:t>
            </w:r>
          </w:p>
          <w:p w14:paraId="3C2C5316" w14:textId="77777777" w:rsidR="0001655C" w:rsidRPr="0001655C" w:rsidRDefault="0001655C" w:rsidP="0001655C">
            <w:pPr>
              <w:spacing w:after="240"/>
              <w:ind w:left="1440" w:hanging="720"/>
            </w:pPr>
            <w:r w:rsidRPr="0001655C">
              <w:t>(</w:t>
            </w:r>
            <w:proofErr w:type="spellStart"/>
            <w:r w:rsidRPr="0001655C">
              <w:t>ddd</w:t>
            </w:r>
            <w:proofErr w:type="spellEnd"/>
            <w:r w:rsidRPr="0001655C">
              <w:t>)</w:t>
            </w:r>
            <w:r w:rsidRPr="0001655C">
              <w:tab/>
              <w:t>Section 6.7.5.8</w:t>
            </w:r>
            <w:r w:rsidRPr="0001655C">
              <w:tab/>
              <w:t>, Real-Time Derated Ancillary Service Capability Charge;</w:t>
            </w:r>
          </w:p>
          <w:p w14:paraId="0B7C4066" w14:textId="77777777" w:rsidR="0001655C" w:rsidRPr="0001655C" w:rsidRDefault="0001655C" w:rsidP="0001655C">
            <w:pPr>
              <w:spacing w:after="240"/>
              <w:ind w:left="1440" w:hanging="720"/>
            </w:pPr>
            <w:r w:rsidRPr="0001655C">
              <w:t>(</w:t>
            </w:r>
            <w:proofErr w:type="spellStart"/>
            <w:r w:rsidRPr="0001655C">
              <w:t>eee</w:t>
            </w:r>
            <w:proofErr w:type="spellEnd"/>
            <w:r w:rsidRPr="0001655C">
              <w:t>)</w:t>
            </w:r>
            <w:r w:rsidRPr="0001655C">
              <w:tab/>
              <w:t>Section 6.7.6, Real-Time Ancillary Service Revenue Neutrality Allocation;</w:t>
            </w:r>
          </w:p>
          <w:p w14:paraId="38BF2E85" w14:textId="77777777" w:rsidR="0001655C" w:rsidRPr="0001655C" w:rsidRDefault="0001655C" w:rsidP="0001655C">
            <w:pPr>
              <w:spacing w:after="240"/>
              <w:ind w:left="1440" w:hanging="720"/>
            </w:pPr>
            <w:r w:rsidRPr="0001655C">
              <w:t>(</w:t>
            </w:r>
            <w:proofErr w:type="spellStart"/>
            <w:r w:rsidRPr="0001655C">
              <w:t>fff</w:t>
            </w:r>
            <w:proofErr w:type="spellEnd"/>
            <w:r w:rsidRPr="0001655C">
              <w:t>)</w:t>
            </w:r>
            <w:r w:rsidRPr="0001655C">
              <w:tab/>
              <w:t>Section 6.8.2, Recovery of Operating Losses During an LCAP or ECAP Effective Period;</w:t>
            </w:r>
          </w:p>
          <w:p w14:paraId="19687744" w14:textId="77777777" w:rsidR="0001655C" w:rsidRPr="0001655C" w:rsidRDefault="0001655C" w:rsidP="0001655C">
            <w:pPr>
              <w:spacing w:after="240"/>
              <w:ind w:left="1440" w:hanging="720"/>
              <w:rPr>
                <w:ins w:id="1675" w:author="ERCOT 012825" w:date="2025-01-07T13:51:00Z"/>
              </w:rPr>
            </w:pPr>
            <w:r w:rsidRPr="0001655C">
              <w:t>(</w:t>
            </w:r>
            <w:proofErr w:type="spellStart"/>
            <w:r w:rsidRPr="0001655C">
              <w:t>ggg</w:t>
            </w:r>
            <w:proofErr w:type="spellEnd"/>
            <w:r w:rsidRPr="0001655C">
              <w:t>)   Section 6.8.3, Charges for Operating Losses During an LCAP or ECAP Effective Period;</w:t>
            </w:r>
          </w:p>
          <w:p w14:paraId="57B4221A" w14:textId="77777777" w:rsidR="0001655C" w:rsidRPr="0001655C" w:rsidRDefault="0001655C" w:rsidP="0001655C">
            <w:pPr>
              <w:spacing w:after="240"/>
              <w:ind w:left="1440" w:hanging="720"/>
              <w:rPr>
                <w:ins w:id="1676" w:author="ERCOT 012825" w:date="2025-01-07T13:51:00Z"/>
              </w:rPr>
            </w:pPr>
            <w:ins w:id="1677" w:author="ERCOT 012825" w:date="2025-01-07T13:51:00Z">
              <w:r w:rsidRPr="0001655C">
                <w:t>(</w:t>
              </w:r>
              <w:proofErr w:type="spellStart"/>
              <w:r w:rsidRPr="0001655C">
                <w:t>hhh</w:t>
              </w:r>
              <w:proofErr w:type="spellEnd"/>
              <w:r w:rsidRPr="0001655C">
                <w:t xml:space="preserve">)   Section 6.9.1, Reliability Deployment Indifference Payment; </w:t>
              </w:r>
            </w:ins>
          </w:p>
          <w:p w14:paraId="348D1457" w14:textId="77777777" w:rsidR="0001655C" w:rsidRPr="0001655C" w:rsidRDefault="0001655C" w:rsidP="0001655C">
            <w:pPr>
              <w:spacing w:after="240"/>
              <w:ind w:left="1440" w:hanging="720"/>
            </w:pPr>
            <w:ins w:id="1678" w:author="ERCOT 012825" w:date="2025-01-07T13:51:00Z">
              <w:r w:rsidRPr="0001655C">
                <w:lastRenderedPageBreak/>
                <w:t xml:space="preserve">(iii)      Section 6.9.2, Reliability Deployment Indifference Allocation; </w:t>
              </w:r>
            </w:ins>
          </w:p>
          <w:p w14:paraId="23521FBB" w14:textId="77777777" w:rsidR="0001655C" w:rsidRPr="0001655C" w:rsidRDefault="0001655C" w:rsidP="0001655C">
            <w:pPr>
              <w:spacing w:after="240"/>
              <w:ind w:left="1440" w:hanging="720"/>
            </w:pPr>
            <w:r w:rsidRPr="0001655C">
              <w:t>(</w:t>
            </w:r>
            <w:proofErr w:type="spellStart"/>
            <w:del w:id="1679" w:author="ERCOT 012825" w:date="2025-01-07T13:51:00Z">
              <w:r w:rsidRPr="0001655C" w:rsidDel="0067581F">
                <w:delText>hhh</w:delText>
              </w:r>
            </w:del>
            <w:ins w:id="1680" w:author="ERCOT 012825" w:date="2025-01-07T13:51:00Z">
              <w:r w:rsidRPr="0001655C">
                <w:t>jjj</w:t>
              </w:r>
            </w:ins>
            <w:proofErr w:type="spellEnd"/>
            <w:r w:rsidRPr="0001655C">
              <w:t>)</w:t>
            </w:r>
            <w:r w:rsidRPr="0001655C">
              <w:tab/>
              <w:t>Section 7.9.2.1, Payments and Charges for PTP Obligations Settled in Real-Time; and</w:t>
            </w:r>
          </w:p>
          <w:p w14:paraId="2097FF69" w14:textId="77777777" w:rsidR="0001655C" w:rsidRPr="0001655C" w:rsidRDefault="0001655C" w:rsidP="0001655C">
            <w:pPr>
              <w:spacing w:after="240"/>
              <w:ind w:left="1440" w:hanging="720"/>
            </w:pPr>
            <w:r w:rsidRPr="0001655C">
              <w:t>(</w:t>
            </w:r>
            <w:proofErr w:type="spellStart"/>
            <w:del w:id="1681" w:author="ERCOT 012825" w:date="2025-01-07T13:51:00Z">
              <w:r w:rsidRPr="0001655C" w:rsidDel="0067581F">
                <w:delText>iii</w:delText>
              </w:r>
            </w:del>
            <w:ins w:id="1682" w:author="ERCOT 012825" w:date="2025-01-07T13:51:00Z">
              <w:r w:rsidRPr="0001655C">
                <w:t>kkk</w:t>
              </w:r>
            </w:ins>
            <w:proofErr w:type="spellEnd"/>
            <w:r w:rsidRPr="0001655C">
              <w:t>)</w:t>
            </w:r>
            <w:r w:rsidRPr="0001655C">
              <w:tab/>
              <w:t>Section 9.16.1, ERCOT System Administration Fee.</w:t>
            </w:r>
          </w:p>
        </w:tc>
      </w:tr>
    </w:tbl>
    <w:p w14:paraId="3CDACBF1" w14:textId="77777777" w:rsidR="0001655C" w:rsidRPr="0001655C" w:rsidRDefault="0001655C" w:rsidP="0001655C">
      <w:pPr>
        <w:spacing w:before="240" w:after="240"/>
        <w:ind w:left="720" w:hanging="720"/>
        <w:rPr>
          <w:szCs w:val="20"/>
        </w:rPr>
      </w:pPr>
      <w:r w:rsidRPr="0001655C">
        <w:rPr>
          <w:szCs w:val="20"/>
        </w:rPr>
        <w:lastRenderedPageBreak/>
        <w:t>(2)</w:t>
      </w:r>
      <w:r w:rsidRPr="0001655C">
        <w:rPr>
          <w:szCs w:val="20"/>
        </w:rPr>
        <w:tab/>
        <w:t>In the event that ERCOT is unable to execute the Day-Ahead Market (DAM), ERCOT shall provide, on each RTM Settlement Statement, the dollar amount for the following RTM Congestion Revenue Right (CRR) Settlement charges and payments:</w:t>
      </w:r>
    </w:p>
    <w:p w14:paraId="30CEB9C4" w14:textId="77777777" w:rsidR="0001655C" w:rsidRPr="0001655C" w:rsidRDefault="0001655C" w:rsidP="0001655C">
      <w:pPr>
        <w:spacing w:after="240"/>
        <w:ind w:left="1440" w:hanging="720"/>
        <w:rPr>
          <w:szCs w:val="20"/>
        </w:rPr>
      </w:pPr>
      <w:r w:rsidRPr="0001655C">
        <w:rPr>
          <w:szCs w:val="20"/>
        </w:rPr>
        <w:t>(a)</w:t>
      </w:r>
      <w:r w:rsidRPr="0001655C">
        <w:rPr>
          <w:szCs w:val="20"/>
        </w:rPr>
        <w:tab/>
        <w:t>Section 7.9.2.4, Payments for FGRs in Real-Time; and</w:t>
      </w:r>
    </w:p>
    <w:p w14:paraId="645A7377" w14:textId="6236780D" w:rsidR="00E21590" w:rsidRPr="007838E5" w:rsidRDefault="0001655C" w:rsidP="0001655C">
      <w:pPr>
        <w:spacing w:after="240"/>
        <w:ind w:left="1440" w:hanging="720"/>
        <w:rPr>
          <w:szCs w:val="20"/>
        </w:rPr>
      </w:pPr>
      <w:r w:rsidRPr="0001655C">
        <w:rPr>
          <w:szCs w:val="20"/>
        </w:rPr>
        <w:t>(b)</w:t>
      </w:r>
      <w:r w:rsidRPr="0001655C">
        <w:rPr>
          <w:szCs w:val="20"/>
        </w:rPr>
        <w:tab/>
        <w:t>Section 7.9.2.5, Payments and Charges for PTP Obligations with Refund in Real-Time.</w:t>
      </w:r>
    </w:p>
    <w:sectPr w:rsidR="00E21590" w:rsidRPr="007838E5">
      <w:headerReference w:type="default" r:id="rId256"/>
      <w:footerReference w:type="even" r:id="rId257"/>
      <w:footerReference w:type="default" r:id="rId258"/>
      <w:footerReference w:type="first" r:id="rId25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06" w:author="ERCOT Market Rules" w:date="2025-03-12T21:30:00Z" w:initials="CP">
    <w:p w14:paraId="1F643762" w14:textId="4AA2855E" w:rsidR="00687494" w:rsidRDefault="00687494">
      <w:pPr>
        <w:pStyle w:val="CommentText"/>
      </w:pPr>
      <w:r>
        <w:rPr>
          <w:rStyle w:val="CommentReference"/>
        </w:rPr>
        <w:annotationRef/>
      </w:r>
      <w:r>
        <w:t>Please note NPRRs 1235 and 1238 also propose revisions to this section.</w:t>
      </w:r>
    </w:p>
  </w:comment>
  <w:comment w:id="552" w:author="ERCOT Market Rules" w:date="2025-03-12T21:45:00Z" w:initials="CP">
    <w:p w14:paraId="350CD161" w14:textId="118E6594" w:rsidR="00FE7FAE" w:rsidRDefault="00FE7FAE">
      <w:pPr>
        <w:pStyle w:val="CommentText"/>
      </w:pPr>
      <w:r>
        <w:rPr>
          <w:rStyle w:val="CommentReference"/>
        </w:rPr>
        <w:annotationRef/>
      </w:r>
      <w:r>
        <w:t>Please note NPRRs 1190 and 1246 also proposes revisions to this section.</w:t>
      </w:r>
    </w:p>
  </w:comment>
  <w:comment w:id="1674" w:author="ERCOT Market Rules" w:date="2025-03-12T21:46:00Z" w:initials="CP">
    <w:p w14:paraId="6640AC83" w14:textId="4EAFEBBE" w:rsidR="00197DEE" w:rsidRDefault="00197DEE">
      <w:pPr>
        <w:pStyle w:val="CommentText"/>
      </w:pPr>
      <w:r>
        <w:rPr>
          <w:rStyle w:val="CommentReference"/>
        </w:rPr>
        <w:annotationRef/>
      </w:r>
      <w:r>
        <w:t>Please note NPRR</w:t>
      </w:r>
      <w:r w:rsidR="002463C0">
        <w:t xml:space="preserve">s 1229 and </w:t>
      </w:r>
      <w:r>
        <w:t>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643762" w15:done="0"/>
  <w15:commentEx w15:paraId="350CD161" w15:done="0"/>
  <w15:commentEx w15:paraId="6640AC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EF6A454" w16cex:dateUtc="2025-03-13T02:30:00Z"/>
  <w16cex:commentExtensible w16cex:durableId="1A8D64DD" w16cex:dateUtc="2025-03-13T02:45:00Z"/>
  <w16cex:commentExtensible w16cex:durableId="24B825C3" w16cex:dateUtc="2025-03-13T0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643762" w16cid:durableId="5EF6A454"/>
  <w16cid:commentId w16cid:paraId="350CD161" w16cid:durableId="1A8D64DD"/>
  <w16cid:commentId w16cid:paraId="6640AC83" w16cid:durableId="24B825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2CE61" w14:textId="77777777" w:rsidR="002C3F66" w:rsidRDefault="002C3F66">
      <w:r>
        <w:separator/>
      </w:r>
    </w:p>
  </w:endnote>
  <w:endnote w:type="continuationSeparator" w:id="0">
    <w:p w14:paraId="0E3E9058" w14:textId="77777777" w:rsidR="002C3F66" w:rsidRDefault="002C3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1BD55"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31F0D" w14:textId="09913989" w:rsidR="002B6A0A" w:rsidRDefault="00592DB0">
    <w:pPr>
      <w:pStyle w:val="Footer"/>
      <w:tabs>
        <w:tab w:val="clear" w:pos="4320"/>
        <w:tab w:val="clear" w:pos="8640"/>
        <w:tab w:val="right" w:pos="9360"/>
      </w:tabs>
      <w:rPr>
        <w:rFonts w:ascii="Arial" w:hAnsi="Arial" w:cs="Arial"/>
        <w:sz w:val="18"/>
      </w:rPr>
    </w:pPr>
    <w:r>
      <w:rPr>
        <w:rFonts w:ascii="Arial" w:hAnsi="Arial" w:cs="Arial"/>
        <w:sz w:val="18"/>
      </w:rPr>
      <w:t>1214</w:t>
    </w:r>
    <w:r w:rsidR="002B6A0A">
      <w:rPr>
        <w:rFonts w:ascii="Arial" w:hAnsi="Arial" w:cs="Arial"/>
        <w:sz w:val="18"/>
      </w:rPr>
      <w:t>NPRR-</w:t>
    </w:r>
    <w:r w:rsidR="005C6F4C">
      <w:rPr>
        <w:rFonts w:ascii="Arial" w:hAnsi="Arial" w:cs="Arial"/>
        <w:sz w:val="18"/>
      </w:rPr>
      <w:t>1</w:t>
    </w:r>
    <w:r w:rsidR="00CD1E1D">
      <w:rPr>
        <w:rFonts w:ascii="Arial" w:hAnsi="Arial" w:cs="Arial"/>
        <w:sz w:val="18"/>
      </w:rPr>
      <w:t>8</w:t>
    </w:r>
    <w:r w:rsidR="001F1D5F">
      <w:rPr>
        <w:rFonts w:ascii="Arial" w:hAnsi="Arial" w:cs="Arial"/>
        <w:sz w:val="18"/>
      </w:rPr>
      <w:t xml:space="preserve"> PRS Report </w:t>
    </w:r>
    <w:r w:rsidR="005C6F4C">
      <w:rPr>
        <w:rFonts w:ascii="Arial" w:hAnsi="Arial" w:cs="Arial"/>
        <w:sz w:val="18"/>
      </w:rPr>
      <w:t>0</w:t>
    </w:r>
    <w:r w:rsidR="00CD1E1D">
      <w:rPr>
        <w:rFonts w:ascii="Arial" w:hAnsi="Arial" w:cs="Arial"/>
        <w:sz w:val="18"/>
      </w:rPr>
      <w:t>514</w:t>
    </w:r>
    <w:r w:rsidR="005C6F4C">
      <w:rPr>
        <w:rFonts w:ascii="Arial" w:hAnsi="Arial" w:cs="Arial"/>
        <w:sz w:val="18"/>
      </w:rPr>
      <w:t>25</w:t>
    </w:r>
    <w:r w:rsidR="002B6A0A">
      <w:rPr>
        <w:rFonts w:ascii="Arial" w:hAnsi="Arial" w:cs="Arial"/>
        <w:sz w:val="18"/>
      </w:rPr>
      <w:tab/>
      <w:t>Pa</w:t>
    </w:r>
    <w:r w:rsidR="002B6A0A" w:rsidRPr="00412DCA">
      <w:rPr>
        <w:rFonts w:ascii="Arial" w:hAnsi="Arial" w:cs="Arial"/>
        <w:sz w:val="18"/>
      </w:rPr>
      <w:t xml:space="preserve">ge </w:t>
    </w:r>
    <w:r w:rsidR="002B6A0A" w:rsidRPr="00412DCA">
      <w:rPr>
        <w:rFonts w:ascii="Arial" w:hAnsi="Arial" w:cs="Arial"/>
        <w:sz w:val="18"/>
      </w:rPr>
      <w:fldChar w:fldCharType="begin"/>
    </w:r>
    <w:r w:rsidR="002B6A0A" w:rsidRPr="00412DCA">
      <w:rPr>
        <w:rFonts w:ascii="Arial" w:hAnsi="Arial" w:cs="Arial"/>
        <w:sz w:val="18"/>
      </w:rPr>
      <w:instrText xml:space="preserve"> PAGE </w:instrText>
    </w:r>
    <w:r w:rsidR="002B6A0A" w:rsidRPr="00412DCA">
      <w:rPr>
        <w:rFonts w:ascii="Arial" w:hAnsi="Arial" w:cs="Arial"/>
        <w:sz w:val="18"/>
      </w:rPr>
      <w:fldChar w:fldCharType="separate"/>
    </w:r>
    <w:r w:rsidR="00813DCF">
      <w:rPr>
        <w:rFonts w:ascii="Arial" w:hAnsi="Arial" w:cs="Arial"/>
        <w:noProof/>
        <w:sz w:val="18"/>
      </w:rPr>
      <w:t>1</w:t>
    </w:r>
    <w:r w:rsidR="002B6A0A" w:rsidRPr="00412DCA">
      <w:rPr>
        <w:rFonts w:ascii="Arial" w:hAnsi="Arial" w:cs="Arial"/>
        <w:sz w:val="18"/>
      </w:rPr>
      <w:fldChar w:fldCharType="end"/>
    </w:r>
    <w:r w:rsidR="002B6A0A" w:rsidRPr="00412DCA">
      <w:rPr>
        <w:rFonts w:ascii="Arial" w:hAnsi="Arial" w:cs="Arial"/>
        <w:sz w:val="18"/>
      </w:rPr>
      <w:t xml:space="preserve"> of </w:t>
    </w:r>
    <w:r w:rsidR="002B6A0A" w:rsidRPr="00412DCA">
      <w:rPr>
        <w:rFonts w:ascii="Arial" w:hAnsi="Arial" w:cs="Arial"/>
        <w:sz w:val="18"/>
      </w:rPr>
      <w:fldChar w:fldCharType="begin"/>
    </w:r>
    <w:r w:rsidR="002B6A0A" w:rsidRPr="00412DCA">
      <w:rPr>
        <w:rFonts w:ascii="Arial" w:hAnsi="Arial" w:cs="Arial"/>
        <w:sz w:val="18"/>
      </w:rPr>
      <w:instrText xml:space="preserve"> NUMPAGES </w:instrText>
    </w:r>
    <w:r w:rsidR="002B6A0A" w:rsidRPr="00412DCA">
      <w:rPr>
        <w:rFonts w:ascii="Arial" w:hAnsi="Arial" w:cs="Arial"/>
        <w:sz w:val="18"/>
      </w:rPr>
      <w:fldChar w:fldCharType="separate"/>
    </w:r>
    <w:r w:rsidR="00813DCF">
      <w:rPr>
        <w:rFonts w:ascii="Arial" w:hAnsi="Arial" w:cs="Arial"/>
        <w:noProof/>
        <w:sz w:val="18"/>
      </w:rPr>
      <w:t>12</w:t>
    </w:r>
    <w:r w:rsidR="002B6A0A" w:rsidRPr="00412DCA">
      <w:rPr>
        <w:rFonts w:ascii="Arial" w:hAnsi="Arial" w:cs="Arial"/>
        <w:sz w:val="18"/>
      </w:rPr>
      <w:fldChar w:fldCharType="end"/>
    </w:r>
  </w:p>
  <w:p w14:paraId="632B243D" w14:textId="77777777" w:rsidR="002B6A0A" w:rsidRPr="00412DCA" w:rsidRDefault="002B6A0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3EC2"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8C61F" w14:textId="77777777" w:rsidR="002C3F66" w:rsidRDefault="002C3F66">
      <w:r>
        <w:separator/>
      </w:r>
    </w:p>
  </w:footnote>
  <w:footnote w:type="continuationSeparator" w:id="0">
    <w:p w14:paraId="12F1D0B2" w14:textId="77777777" w:rsidR="002C3F66" w:rsidRDefault="002C3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9D7D5" w14:textId="1D2F25E3" w:rsidR="002B6A0A" w:rsidRDefault="001F1D5F" w:rsidP="00A74EDF">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A50C62"/>
    <w:multiLevelType w:val="hybridMultilevel"/>
    <w:tmpl w:val="94028E3E"/>
    <w:lvl w:ilvl="0" w:tplc="C0868B68">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2C161E5"/>
    <w:multiLevelType w:val="hybridMultilevel"/>
    <w:tmpl w:val="8ECA59A8"/>
    <w:lvl w:ilvl="0" w:tplc="C9066E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42E62489"/>
    <w:multiLevelType w:val="hybridMultilevel"/>
    <w:tmpl w:val="055625F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31141941">
    <w:abstractNumId w:val="10"/>
  </w:num>
  <w:num w:numId="2" w16cid:durableId="250628032">
    <w:abstractNumId w:val="39"/>
  </w:num>
  <w:num w:numId="3" w16cid:durableId="535192466">
    <w:abstractNumId w:val="42"/>
  </w:num>
  <w:num w:numId="4" w16cid:durableId="463500703">
    <w:abstractNumId w:val="11"/>
  </w:num>
  <w:num w:numId="5" w16cid:durableId="1986472637">
    <w:abstractNumId w:val="34"/>
  </w:num>
  <w:num w:numId="6" w16cid:durableId="1210797159">
    <w:abstractNumId w:val="34"/>
  </w:num>
  <w:num w:numId="7" w16cid:durableId="1855880969">
    <w:abstractNumId w:val="34"/>
  </w:num>
  <w:num w:numId="8" w16cid:durableId="1240671244">
    <w:abstractNumId w:val="34"/>
  </w:num>
  <w:num w:numId="9" w16cid:durableId="1584339961">
    <w:abstractNumId w:val="34"/>
  </w:num>
  <w:num w:numId="10" w16cid:durableId="1216700180">
    <w:abstractNumId w:val="34"/>
  </w:num>
  <w:num w:numId="11" w16cid:durableId="1849057342">
    <w:abstractNumId w:val="34"/>
  </w:num>
  <w:num w:numId="12" w16cid:durableId="2047027365">
    <w:abstractNumId w:val="34"/>
  </w:num>
  <w:num w:numId="13" w16cid:durableId="2066298618">
    <w:abstractNumId w:val="34"/>
  </w:num>
  <w:num w:numId="14" w16cid:durableId="711421859">
    <w:abstractNumId w:val="19"/>
  </w:num>
  <w:num w:numId="15" w16cid:durableId="461268469">
    <w:abstractNumId w:val="33"/>
  </w:num>
  <w:num w:numId="16" w16cid:durableId="1877888846">
    <w:abstractNumId w:val="37"/>
  </w:num>
  <w:num w:numId="17" w16cid:durableId="1302883373">
    <w:abstractNumId w:val="38"/>
  </w:num>
  <w:num w:numId="18" w16cid:durableId="946545299">
    <w:abstractNumId w:val="23"/>
  </w:num>
  <w:num w:numId="19" w16cid:durableId="1140876725">
    <w:abstractNumId w:val="35"/>
  </w:num>
  <w:num w:numId="20" w16cid:durableId="372926916">
    <w:abstractNumId w:val="16"/>
  </w:num>
  <w:num w:numId="21" w16cid:durableId="71895216">
    <w:abstractNumId w:val="40"/>
  </w:num>
  <w:num w:numId="22" w16cid:durableId="1488090145">
    <w:abstractNumId w:val="26"/>
  </w:num>
  <w:num w:numId="23" w16cid:durableId="698816214">
    <w:abstractNumId w:val="24"/>
  </w:num>
  <w:num w:numId="24" w16cid:durableId="642658412">
    <w:abstractNumId w:val="17"/>
  </w:num>
  <w:num w:numId="25" w16cid:durableId="1318267891">
    <w:abstractNumId w:val="30"/>
  </w:num>
  <w:num w:numId="26" w16cid:durableId="303512108">
    <w:abstractNumId w:val="12"/>
  </w:num>
  <w:num w:numId="27" w16cid:durableId="486629358">
    <w:abstractNumId w:val="15"/>
  </w:num>
  <w:num w:numId="28" w16cid:durableId="1663117771">
    <w:abstractNumId w:val="9"/>
  </w:num>
  <w:num w:numId="29" w16cid:durableId="92286252">
    <w:abstractNumId w:val="7"/>
  </w:num>
  <w:num w:numId="30" w16cid:durableId="1175457146">
    <w:abstractNumId w:val="6"/>
  </w:num>
  <w:num w:numId="31" w16cid:durableId="1618370192">
    <w:abstractNumId w:val="5"/>
  </w:num>
  <w:num w:numId="32" w16cid:durableId="972828304">
    <w:abstractNumId w:val="4"/>
  </w:num>
  <w:num w:numId="33" w16cid:durableId="1467358918">
    <w:abstractNumId w:val="8"/>
  </w:num>
  <w:num w:numId="34" w16cid:durableId="1920091159">
    <w:abstractNumId w:val="3"/>
  </w:num>
  <w:num w:numId="35" w16cid:durableId="1678536635">
    <w:abstractNumId w:val="2"/>
  </w:num>
  <w:num w:numId="36" w16cid:durableId="2018146079">
    <w:abstractNumId w:val="1"/>
  </w:num>
  <w:num w:numId="37" w16cid:durableId="1682321493">
    <w:abstractNumId w:val="0"/>
  </w:num>
  <w:num w:numId="38" w16cid:durableId="1082946959">
    <w:abstractNumId w:val="22"/>
  </w:num>
  <w:num w:numId="39" w16cid:durableId="656691241">
    <w:abstractNumId w:val="41"/>
  </w:num>
  <w:num w:numId="40" w16cid:durableId="208759907">
    <w:abstractNumId w:val="25"/>
  </w:num>
  <w:num w:numId="41" w16cid:durableId="10160742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0271880">
    <w:abstractNumId w:val="20"/>
  </w:num>
  <w:num w:numId="43" w16cid:durableId="399790951">
    <w:abstractNumId w:val="29"/>
  </w:num>
  <w:num w:numId="44" w16cid:durableId="2070379207">
    <w:abstractNumId w:val="36"/>
  </w:num>
  <w:num w:numId="45" w16cid:durableId="403720512">
    <w:abstractNumId w:val="27"/>
  </w:num>
  <w:num w:numId="46" w16cid:durableId="813646416">
    <w:abstractNumId w:val="31"/>
  </w:num>
  <w:num w:numId="47" w16cid:durableId="211887938">
    <w:abstractNumId w:val="13"/>
  </w:num>
  <w:num w:numId="48" w16cid:durableId="525410908">
    <w:abstractNumId w:val="32"/>
  </w:num>
  <w:num w:numId="49" w16cid:durableId="2135127544">
    <w:abstractNumId w:val="14"/>
  </w:num>
  <w:num w:numId="50" w16cid:durableId="339628314">
    <w:abstractNumId w:val="21"/>
  </w:num>
  <w:num w:numId="51" w16cid:durableId="182017372">
    <w:abstractNumId w:val="18"/>
  </w:num>
  <w:num w:numId="52" w16cid:durableId="1405299300">
    <w:abstractNumId w:val="2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12825">
    <w15:presenceInfo w15:providerId="None" w15:userId="ERCOT 012825"/>
  </w15:person>
  <w15:person w15:author="ERCOT Market Rules">
    <w15:presenceInfo w15:providerId="None" w15:userId="ERCOT Market Rules"/>
  </w15:person>
  <w15:person w15:author="Joint Sponsors">
    <w15:presenceInfo w15:providerId="None" w15:userId="Joint Sponsors"/>
  </w15:person>
  <w15:person w15:author="Joint Sponsors 110424">
    <w15:presenceInfo w15:providerId="None" w15:userId="Joint Sponsors 11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9E1"/>
    <w:rsid w:val="00006711"/>
    <w:rsid w:val="00012DD9"/>
    <w:rsid w:val="0001655C"/>
    <w:rsid w:val="000278A9"/>
    <w:rsid w:val="00031240"/>
    <w:rsid w:val="0003298A"/>
    <w:rsid w:val="00051A07"/>
    <w:rsid w:val="00055023"/>
    <w:rsid w:val="00060A5A"/>
    <w:rsid w:val="00060F70"/>
    <w:rsid w:val="00063C75"/>
    <w:rsid w:val="00064B44"/>
    <w:rsid w:val="00065B5A"/>
    <w:rsid w:val="00067FE2"/>
    <w:rsid w:val="00074BBD"/>
    <w:rsid w:val="0007682E"/>
    <w:rsid w:val="00090E98"/>
    <w:rsid w:val="000927F3"/>
    <w:rsid w:val="0009517F"/>
    <w:rsid w:val="00097F59"/>
    <w:rsid w:val="000A19A7"/>
    <w:rsid w:val="000A2DF1"/>
    <w:rsid w:val="000A5774"/>
    <w:rsid w:val="000A7A2C"/>
    <w:rsid w:val="000C6C78"/>
    <w:rsid w:val="000D1AEB"/>
    <w:rsid w:val="000D3ADD"/>
    <w:rsid w:val="000D3E64"/>
    <w:rsid w:val="000F13C5"/>
    <w:rsid w:val="000F2849"/>
    <w:rsid w:val="000F68DE"/>
    <w:rsid w:val="001030B4"/>
    <w:rsid w:val="00103401"/>
    <w:rsid w:val="00105A36"/>
    <w:rsid w:val="00105BEB"/>
    <w:rsid w:val="00106AF8"/>
    <w:rsid w:val="00111C65"/>
    <w:rsid w:val="00113B85"/>
    <w:rsid w:val="001313B4"/>
    <w:rsid w:val="00135269"/>
    <w:rsid w:val="00143078"/>
    <w:rsid w:val="0014546D"/>
    <w:rsid w:val="00145A20"/>
    <w:rsid w:val="001500D9"/>
    <w:rsid w:val="00156DB7"/>
    <w:rsid w:val="00157228"/>
    <w:rsid w:val="00160C3C"/>
    <w:rsid w:val="00161255"/>
    <w:rsid w:val="0016231C"/>
    <w:rsid w:val="00164751"/>
    <w:rsid w:val="001665D7"/>
    <w:rsid w:val="0017783C"/>
    <w:rsid w:val="00191941"/>
    <w:rsid w:val="0019314C"/>
    <w:rsid w:val="00193B7B"/>
    <w:rsid w:val="00197ACD"/>
    <w:rsid w:val="00197DEE"/>
    <w:rsid w:val="001A3278"/>
    <w:rsid w:val="001A4615"/>
    <w:rsid w:val="001B0397"/>
    <w:rsid w:val="001C099D"/>
    <w:rsid w:val="001C0A52"/>
    <w:rsid w:val="001E44C4"/>
    <w:rsid w:val="001E577D"/>
    <w:rsid w:val="001F1D5F"/>
    <w:rsid w:val="001F26C5"/>
    <w:rsid w:val="001F38F0"/>
    <w:rsid w:val="001F3B64"/>
    <w:rsid w:val="001F59C8"/>
    <w:rsid w:val="001F657B"/>
    <w:rsid w:val="001F692B"/>
    <w:rsid w:val="002013A3"/>
    <w:rsid w:val="002038D3"/>
    <w:rsid w:val="0021181C"/>
    <w:rsid w:val="0021344B"/>
    <w:rsid w:val="00213DEA"/>
    <w:rsid w:val="00221B11"/>
    <w:rsid w:val="00224107"/>
    <w:rsid w:val="00224117"/>
    <w:rsid w:val="002275CA"/>
    <w:rsid w:val="00227F22"/>
    <w:rsid w:val="00234AF3"/>
    <w:rsid w:val="00237430"/>
    <w:rsid w:val="00237617"/>
    <w:rsid w:val="00243635"/>
    <w:rsid w:val="00244EF0"/>
    <w:rsid w:val="002463C0"/>
    <w:rsid w:val="00246C5C"/>
    <w:rsid w:val="0025272A"/>
    <w:rsid w:val="002534F5"/>
    <w:rsid w:val="002556E1"/>
    <w:rsid w:val="00255ABE"/>
    <w:rsid w:val="00261E56"/>
    <w:rsid w:val="00276A99"/>
    <w:rsid w:val="00276B34"/>
    <w:rsid w:val="002810E0"/>
    <w:rsid w:val="00286AD9"/>
    <w:rsid w:val="002932F7"/>
    <w:rsid w:val="002966F3"/>
    <w:rsid w:val="002A77A5"/>
    <w:rsid w:val="002B17EB"/>
    <w:rsid w:val="002B2169"/>
    <w:rsid w:val="002B69F3"/>
    <w:rsid w:val="002B6A0A"/>
    <w:rsid w:val="002B763A"/>
    <w:rsid w:val="002C3F66"/>
    <w:rsid w:val="002C6F6E"/>
    <w:rsid w:val="002D2249"/>
    <w:rsid w:val="002D382A"/>
    <w:rsid w:val="002E0A4B"/>
    <w:rsid w:val="002E26F5"/>
    <w:rsid w:val="002E56CB"/>
    <w:rsid w:val="002F1EDD"/>
    <w:rsid w:val="002F75ED"/>
    <w:rsid w:val="0030011B"/>
    <w:rsid w:val="003013F2"/>
    <w:rsid w:val="0030232A"/>
    <w:rsid w:val="0030694A"/>
    <w:rsid w:val="003069F4"/>
    <w:rsid w:val="00320846"/>
    <w:rsid w:val="00321E47"/>
    <w:rsid w:val="0033182F"/>
    <w:rsid w:val="00336B27"/>
    <w:rsid w:val="0034108E"/>
    <w:rsid w:val="003428D3"/>
    <w:rsid w:val="0034398D"/>
    <w:rsid w:val="00360920"/>
    <w:rsid w:val="003620CD"/>
    <w:rsid w:val="00364B6F"/>
    <w:rsid w:val="00370470"/>
    <w:rsid w:val="00376A53"/>
    <w:rsid w:val="003840D4"/>
    <w:rsid w:val="00384709"/>
    <w:rsid w:val="00386C35"/>
    <w:rsid w:val="003A3D77"/>
    <w:rsid w:val="003B3C7A"/>
    <w:rsid w:val="003B3E98"/>
    <w:rsid w:val="003B5AED"/>
    <w:rsid w:val="003C3814"/>
    <w:rsid w:val="003C47E0"/>
    <w:rsid w:val="003C6B7B"/>
    <w:rsid w:val="003D24B0"/>
    <w:rsid w:val="003D5134"/>
    <w:rsid w:val="003F00CD"/>
    <w:rsid w:val="003F3C51"/>
    <w:rsid w:val="003F737E"/>
    <w:rsid w:val="00410B09"/>
    <w:rsid w:val="004135BD"/>
    <w:rsid w:val="004302A4"/>
    <w:rsid w:val="004312B7"/>
    <w:rsid w:val="00432F55"/>
    <w:rsid w:val="004413E8"/>
    <w:rsid w:val="004463BA"/>
    <w:rsid w:val="00455D0E"/>
    <w:rsid w:val="004739A1"/>
    <w:rsid w:val="004822D4"/>
    <w:rsid w:val="004825EC"/>
    <w:rsid w:val="00490CF5"/>
    <w:rsid w:val="0049290B"/>
    <w:rsid w:val="004A4451"/>
    <w:rsid w:val="004B516B"/>
    <w:rsid w:val="004C77C9"/>
    <w:rsid w:val="004D1015"/>
    <w:rsid w:val="004D1938"/>
    <w:rsid w:val="004D3958"/>
    <w:rsid w:val="004D5D92"/>
    <w:rsid w:val="004D7D27"/>
    <w:rsid w:val="004E4278"/>
    <w:rsid w:val="0050078A"/>
    <w:rsid w:val="005008DF"/>
    <w:rsid w:val="005045D0"/>
    <w:rsid w:val="0050752F"/>
    <w:rsid w:val="00514F0C"/>
    <w:rsid w:val="00517D89"/>
    <w:rsid w:val="00522785"/>
    <w:rsid w:val="00533A4D"/>
    <w:rsid w:val="00534C6C"/>
    <w:rsid w:val="00535A71"/>
    <w:rsid w:val="005841C0"/>
    <w:rsid w:val="00590FC2"/>
    <w:rsid w:val="0059260F"/>
    <w:rsid w:val="00592DB0"/>
    <w:rsid w:val="0059409F"/>
    <w:rsid w:val="005A2BAA"/>
    <w:rsid w:val="005C2FB7"/>
    <w:rsid w:val="005C5BE3"/>
    <w:rsid w:val="005C6F4C"/>
    <w:rsid w:val="005D01FF"/>
    <w:rsid w:val="005D27D4"/>
    <w:rsid w:val="005D5796"/>
    <w:rsid w:val="005E155D"/>
    <w:rsid w:val="005E1E9C"/>
    <w:rsid w:val="005E5074"/>
    <w:rsid w:val="00600FF0"/>
    <w:rsid w:val="00606546"/>
    <w:rsid w:val="00610ECA"/>
    <w:rsid w:val="00612E4F"/>
    <w:rsid w:val="00613FD0"/>
    <w:rsid w:val="00615D5E"/>
    <w:rsid w:val="00617DC1"/>
    <w:rsid w:val="00620D76"/>
    <w:rsid w:val="00622E99"/>
    <w:rsid w:val="006251F9"/>
    <w:rsid w:val="00625E5D"/>
    <w:rsid w:val="00630C3D"/>
    <w:rsid w:val="0064047F"/>
    <w:rsid w:val="00640C8A"/>
    <w:rsid w:val="006451C6"/>
    <w:rsid w:val="00654E3E"/>
    <w:rsid w:val="006613E1"/>
    <w:rsid w:val="0066370F"/>
    <w:rsid w:val="006839F5"/>
    <w:rsid w:val="006868A4"/>
    <w:rsid w:val="00687494"/>
    <w:rsid w:val="0069186F"/>
    <w:rsid w:val="006A0784"/>
    <w:rsid w:val="006A5400"/>
    <w:rsid w:val="006A58C4"/>
    <w:rsid w:val="006A697B"/>
    <w:rsid w:val="006A7E91"/>
    <w:rsid w:val="006A7FBA"/>
    <w:rsid w:val="006B4DDE"/>
    <w:rsid w:val="006C1208"/>
    <w:rsid w:val="006C1D4F"/>
    <w:rsid w:val="006C54A4"/>
    <w:rsid w:val="006D5163"/>
    <w:rsid w:val="006E75FC"/>
    <w:rsid w:val="006F2391"/>
    <w:rsid w:val="006F710D"/>
    <w:rsid w:val="006F77F2"/>
    <w:rsid w:val="0070283D"/>
    <w:rsid w:val="00704D3E"/>
    <w:rsid w:val="0072359F"/>
    <w:rsid w:val="00725345"/>
    <w:rsid w:val="00725469"/>
    <w:rsid w:val="00730DDA"/>
    <w:rsid w:val="00737871"/>
    <w:rsid w:val="00743968"/>
    <w:rsid w:val="007440D3"/>
    <w:rsid w:val="0075324D"/>
    <w:rsid w:val="0075516A"/>
    <w:rsid w:val="00764801"/>
    <w:rsid w:val="00764E53"/>
    <w:rsid w:val="007655B5"/>
    <w:rsid w:val="00774FE1"/>
    <w:rsid w:val="007838E5"/>
    <w:rsid w:val="00784A43"/>
    <w:rsid w:val="00785415"/>
    <w:rsid w:val="00791CB9"/>
    <w:rsid w:val="00793130"/>
    <w:rsid w:val="007A4439"/>
    <w:rsid w:val="007A5FCB"/>
    <w:rsid w:val="007B030A"/>
    <w:rsid w:val="007B3233"/>
    <w:rsid w:val="007B5A42"/>
    <w:rsid w:val="007C199B"/>
    <w:rsid w:val="007C3585"/>
    <w:rsid w:val="007D3073"/>
    <w:rsid w:val="007D5FF5"/>
    <w:rsid w:val="007D64B9"/>
    <w:rsid w:val="007D6E7E"/>
    <w:rsid w:val="007D72D4"/>
    <w:rsid w:val="007E0452"/>
    <w:rsid w:val="007E36F7"/>
    <w:rsid w:val="007E3DC6"/>
    <w:rsid w:val="00800BCB"/>
    <w:rsid w:val="008070C0"/>
    <w:rsid w:val="0081062F"/>
    <w:rsid w:val="00811C12"/>
    <w:rsid w:val="00813DCF"/>
    <w:rsid w:val="00827D13"/>
    <w:rsid w:val="008444FE"/>
    <w:rsid w:val="00844C1D"/>
    <w:rsid w:val="00845778"/>
    <w:rsid w:val="0085542C"/>
    <w:rsid w:val="00860CB8"/>
    <w:rsid w:val="008745B7"/>
    <w:rsid w:val="00887E28"/>
    <w:rsid w:val="008919F3"/>
    <w:rsid w:val="00892CF6"/>
    <w:rsid w:val="00894B5A"/>
    <w:rsid w:val="008A3DD0"/>
    <w:rsid w:val="008A4676"/>
    <w:rsid w:val="008A639B"/>
    <w:rsid w:val="008A7C87"/>
    <w:rsid w:val="008B54D6"/>
    <w:rsid w:val="008C383F"/>
    <w:rsid w:val="008C6A67"/>
    <w:rsid w:val="008D39F0"/>
    <w:rsid w:val="008D41E0"/>
    <w:rsid w:val="008D4663"/>
    <w:rsid w:val="008D5C3A"/>
    <w:rsid w:val="008E6DA2"/>
    <w:rsid w:val="008F4D95"/>
    <w:rsid w:val="008F58CE"/>
    <w:rsid w:val="00907B1E"/>
    <w:rsid w:val="00910323"/>
    <w:rsid w:val="009105A2"/>
    <w:rsid w:val="00934196"/>
    <w:rsid w:val="00940063"/>
    <w:rsid w:val="00942EB3"/>
    <w:rsid w:val="00943679"/>
    <w:rsid w:val="009437A8"/>
    <w:rsid w:val="00943AFD"/>
    <w:rsid w:val="009465B1"/>
    <w:rsid w:val="00946E9C"/>
    <w:rsid w:val="00950B28"/>
    <w:rsid w:val="00963A51"/>
    <w:rsid w:val="00964022"/>
    <w:rsid w:val="00972213"/>
    <w:rsid w:val="00972A2E"/>
    <w:rsid w:val="00974555"/>
    <w:rsid w:val="00974D73"/>
    <w:rsid w:val="00976318"/>
    <w:rsid w:val="00981369"/>
    <w:rsid w:val="009822F6"/>
    <w:rsid w:val="00983B6E"/>
    <w:rsid w:val="00991072"/>
    <w:rsid w:val="009936F8"/>
    <w:rsid w:val="009A3772"/>
    <w:rsid w:val="009C6399"/>
    <w:rsid w:val="009C7060"/>
    <w:rsid w:val="009D15EF"/>
    <w:rsid w:val="009D17F0"/>
    <w:rsid w:val="009D1E9D"/>
    <w:rsid w:val="009E07B9"/>
    <w:rsid w:val="009E0E13"/>
    <w:rsid w:val="009F1E9A"/>
    <w:rsid w:val="009F244E"/>
    <w:rsid w:val="009F2A48"/>
    <w:rsid w:val="009F5FFC"/>
    <w:rsid w:val="009F695A"/>
    <w:rsid w:val="00A06C53"/>
    <w:rsid w:val="00A14DAC"/>
    <w:rsid w:val="00A2123A"/>
    <w:rsid w:val="00A3000E"/>
    <w:rsid w:val="00A3005B"/>
    <w:rsid w:val="00A35CC3"/>
    <w:rsid w:val="00A360AA"/>
    <w:rsid w:val="00A42796"/>
    <w:rsid w:val="00A52776"/>
    <w:rsid w:val="00A5311D"/>
    <w:rsid w:val="00A62363"/>
    <w:rsid w:val="00A7028C"/>
    <w:rsid w:val="00A74EDF"/>
    <w:rsid w:val="00A80A88"/>
    <w:rsid w:val="00A94507"/>
    <w:rsid w:val="00AA30F3"/>
    <w:rsid w:val="00AB70A2"/>
    <w:rsid w:val="00AC2C6F"/>
    <w:rsid w:val="00AD0997"/>
    <w:rsid w:val="00AD1478"/>
    <w:rsid w:val="00AD3B58"/>
    <w:rsid w:val="00AD3DA5"/>
    <w:rsid w:val="00AD55E4"/>
    <w:rsid w:val="00AD5CAE"/>
    <w:rsid w:val="00AE34B0"/>
    <w:rsid w:val="00AF56C6"/>
    <w:rsid w:val="00B032E8"/>
    <w:rsid w:val="00B03B47"/>
    <w:rsid w:val="00B06422"/>
    <w:rsid w:val="00B07470"/>
    <w:rsid w:val="00B134C6"/>
    <w:rsid w:val="00B156E7"/>
    <w:rsid w:val="00B179ED"/>
    <w:rsid w:val="00B269C8"/>
    <w:rsid w:val="00B27CF0"/>
    <w:rsid w:val="00B31F25"/>
    <w:rsid w:val="00B53E1C"/>
    <w:rsid w:val="00B57F96"/>
    <w:rsid w:val="00B62923"/>
    <w:rsid w:val="00B64D9C"/>
    <w:rsid w:val="00B67892"/>
    <w:rsid w:val="00B756E3"/>
    <w:rsid w:val="00B917E5"/>
    <w:rsid w:val="00B91F50"/>
    <w:rsid w:val="00BA3E55"/>
    <w:rsid w:val="00BA4D33"/>
    <w:rsid w:val="00BB6F62"/>
    <w:rsid w:val="00BC0FF1"/>
    <w:rsid w:val="00BC2D06"/>
    <w:rsid w:val="00BC4AF2"/>
    <w:rsid w:val="00BE1D14"/>
    <w:rsid w:val="00BF0826"/>
    <w:rsid w:val="00BF3117"/>
    <w:rsid w:val="00C16CA1"/>
    <w:rsid w:val="00C23BF1"/>
    <w:rsid w:val="00C24FA8"/>
    <w:rsid w:val="00C3012B"/>
    <w:rsid w:val="00C36FF4"/>
    <w:rsid w:val="00C40301"/>
    <w:rsid w:val="00C46BB3"/>
    <w:rsid w:val="00C508AE"/>
    <w:rsid w:val="00C525EB"/>
    <w:rsid w:val="00C7135E"/>
    <w:rsid w:val="00C734E2"/>
    <w:rsid w:val="00C744EB"/>
    <w:rsid w:val="00C7599D"/>
    <w:rsid w:val="00C82B18"/>
    <w:rsid w:val="00C90702"/>
    <w:rsid w:val="00C917FF"/>
    <w:rsid w:val="00C92735"/>
    <w:rsid w:val="00C93B73"/>
    <w:rsid w:val="00C9766A"/>
    <w:rsid w:val="00CA084F"/>
    <w:rsid w:val="00CA1012"/>
    <w:rsid w:val="00CB1178"/>
    <w:rsid w:val="00CB3234"/>
    <w:rsid w:val="00CB7F64"/>
    <w:rsid w:val="00CC4F39"/>
    <w:rsid w:val="00CD1E1D"/>
    <w:rsid w:val="00CD28CB"/>
    <w:rsid w:val="00CD544C"/>
    <w:rsid w:val="00CD665E"/>
    <w:rsid w:val="00CE0068"/>
    <w:rsid w:val="00CE4914"/>
    <w:rsid w:val="00CF4256"/>
    <w:rsid w:val="00CF7082"/>
    <w:rsid w:val="00D02243"/>
    <w:rsid w:val="00D04FE8"/>
    <w:rsid w:val="00D176CF"/>
    <w:rsid w:val="00D178F8"/>
    <w:rsid w:val="00D20A0C"/>
    <w:rsid w:val="00D24D4E"/>
    <w:rsid w:val="00D271E3"/>
    <w:rsid w:val="00D40220"/>
    <w:rsid w:val="00D47A80"/>
    <w:rsid w:val="00D47E60"/>
    <w:rsid w:val="00D52B65"/>
    <w:rsid w:val="00D5358A"/>
    <w:rsid w:val="00D53A61"/>
    <w:rsid w:val="00D5518E"/>
    <w:rsid w:val="00D65845"/>
    <w:rsid w:val="00D6702D"/>
    <w:rsid w:val="00D713DB"/>
    <w:rsid w:val="00D75FFE"/>
    <w:rsid w:val="00D847A8"/>
    <w:rsid w:val="00D85807"/>
    <w:rsid w:val="00D87349"/>
    <w:rsid w:val="00D87FC1"/>
    <w:rsid w:val="00D91EE9"/>
    <w:rsid w:val="00D932E1"/>
    <w:rsid w:val="00D93870"/>
    <w:rsid w:val="00D97220"/>
    <w:rsid w:val="00D97A08"/>
    <w:rsid w:val="00DA0C3A"/>
    <w:rsid w:val="00DB1CB3"/>
    <w:rsid w:val="00DC1073"/>
    <w:rsid w:val="00DC2B0B"/>
    <w:rsid w:val="00DC3C25"/>
    <w:rsid w:val="00DD569B"/>
    <w:rsid w:val="00DF3A6A"/>
    <w:rsid w:val="00DF5252"/>
    <w:rsid w:val="00DF557E"/>
    <w:rsid w:val="00DF75FC"/>
    <w:rsid w:val="00E14D47"/>
    <w:rsid w:val="00E1641C"/>
    <w:rsid w:val="00E21590"/>
    <w:rsid w:val="00E22C09"/>
    <w:rsid w:val="00E23C64"/>
    <w:rsid w:val="00E26708"/>
    <w:rsid w:val="00E3092A"/>
    <w:rsid w:val="00E34958"/>
    <w:rsid w:val="00E37AB0"/>
    <w:rsid w:val="00E43B96"/>
    <w:rsid w:val="00E71C39"/>
    <w:rsid w:val="00E74387"/>
    <w:rsid w:val="00E77CE7"/>
    <w:rsid w:val="00E87914"/>
    <w:rsid w:val="00E94021"/>
    <w:rsid w:val="00EA33F9"/>
    <w:rsid w:val="00EA56E6"/>
    <w:rsid w:val="00EC101F"/>
    <w:rsid w:val="00EC335F"/>
    <w:rsid w:val="00EC48FB"/>
    <w:rsid w:val="00EF232A"/>
    <w:rsid w:val="00F01085"/>
    <w:rsid w:val="00F03206"/>
    <w:rsid w:val="00F05A69"/>
    <w:rsid w:val="00F05A7E"/>
    <w:rsid w:val="00F21DC1"/>
    <w:rsid w:val="00F21FBC"/>
    <w:rsid w:val="00F23EEE"/>
    <w:rsid w:val="00F33DE0"/>
    <w:rsid w:val="00F41595"/>
    <w:rsid w:val="00F43FFD"/>
    <w:rsid w:val="00F44236"/>
    <w:rsid w:val="00F444BD"/>
    <w:rsid w:val="00F45212"/>
    <w:rsid w:val="00F52517"/>
    <w:rsid w:val="00F53C2E"/>
    <w:rsid w:val="00F542B7"/>
    <w:rsid w:val="00F5464C"/>
    <w:rsid w:val="00F654C9"/>
    <w:rsid w:val="00F677D7"/>
    <w:rsid w:val="00F71532"/>
    <w:rsid w:val="00F73099"/>
    <w:rsid w:val="00F7393F"/>
    <w:rsid w:val="00F863E3"/>
    <w:rsid w:val="00FA57B2"/>
    <w:rsid w:val="00FB1241"/>
    <w:rsid w:val="00FB509B"/>
    <w:rsid w:val="00FC108E"/>
    <w:rsid w:val="00FC3D4B"/>
    <w:rsid w:val="00FC6312"/>
    <w:rsid w:val="00FD5404"/>
    <w:rsid w:val="00FE36E3"/>
    <w:rsid w:val="00FE3818"/>
    <w:rsid w:val="00FE4967"/>
    <w:rsid w:val="00FE6042"/>
    <w:rsid w:val="00FE6B01"/>
    <w:rsid w:val="00FE7B3E"/>
    <w:rsid w:val="00FE7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45"/>
    <o:shapelayout v:ext="edit">
      <o:idmap v:ext="edit" data="2"/>
    </o:shapelayout>
  </w:shapeDefaults>
  <w:decimalSymbol w:val="."/>
  <w:listSeparator w:val=","/>
  <w14:docId w14:val="5FDBB7F0"/>
  <w15:docId w15:val="{FB182A2B-674B-4219-ACD3-0ED6D29B1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6702D"/>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uiPriority w:val="99"/>
    <w:rsid w:val="00F05A69"/>
    <w:rPr>
      <w:sz w:val="24"/>
    </w:rPr>
  </w:style>
  <w:style w:type="paragraph" w:styleId="Revision">
    <w:name w:val="Revision"/>
    <w:hidden/>
    <w:uiPriority w:val="99"/>
    <w:rsid w:val="000D3E64"/>
    <w:rPr>
      <w:sz w:val="24"/>
      <w:szCs w:val="24"/>
    </w:rPr>
  </w:style>
  <w:style w:type="paragraph" w:customStyle="1" w:styleId="BodyTextNumbered">
    <w:name w:val="Body Text Numbered"/>
    <w:basedOn w:val="BodyText"/>
    <w:link w:val="BodyTextNumberedChar"/>
    <w:rsid w:val="000F2849"/>
    <w:pPr>
      <w:ind w:left="720" w:hanging="720"/>
    </w:pPr>
    <w:rPr>
      <w:szCs w:val="20"/>
    </w:rPr>
  </w:style>
  <w:style w:type="character" w:customStyle="1" w:styleId="BodyTextNumberedChar">
    <w:name w:val="Body Text Numbered Char"/>
    <w:link w:val="BodyTextNumbered"/>
    <w:rsid w:val="000F2849"/>
    <w:rPr>
      <w:sz w:val="24"/>
    </w:rPr>
  </w:style>
  <w:style w:type="character" w:customStyle="1" w:styleId="H5Char">
    <w:name w:val="H5 Char"/>
    <w:link w:val="H5"/>
    <w:rsid w:val="000F2849"/>
    <w:rPr>
      <w:b/>
      <w:bCs/>
      <w:i/>
      <w:iCs/>
      <w:sz w:val="24"/>
      <w:szCs w:val="26"/>
    </w:rPr>
  </w:style>
  <w:style w:type="character" w:customStyle="1" w:styleId="InstructionsChar">
    <w:name w:val="Instructions Char"/>
    <w:link w:val="Instructions"/>
    <w:rsid w:val="00774FE1"/>
    <w:rPr>
      <w:b/>
      <w:i/>
      <w:iCs/>
      <w:sz w:val="24"/>
      <w:szCs w:val="24"/>
    </w:rPr>
  </w:style>
  <w:style w:type="character" w:customStyle="1" w:styleId="H3Char">
    <w:name w:val="H3 Char"/>
    <w:link w:val="H3"/>
    <w:rsid w:val="00774FE1"/>
    <w:rPr>
      <w:b/>
      <w:bCs/>
      <w:i/>
      <w:sz w:val="24"/>
    </w:rPr>
  </w:style>
  <w:style w:type="character" w:customStyle="1" w:styleId="HeaderChar">
    <w:name w:val="Header Char"/>
    <w:link w:val="Header"/>
    <w:rsid w:val="00B64D9C"/>
    <w:rPr>
      <w:rFonts w:ascii="Arial" w:hAnsi="Arial"/>
      <w:b/>
      <w:bCs/>
      <w:sz w:val="24"/>
      <w:szCs w:val="24"/>
    </w:rPr>
  </w:style>
  <w:style w:type="character" w:styleId="FootnoteReference">
    <w:name w:val="footnote reference"/>
    <w:basedOn w:val="DefaultParagraphFont"/>
    <w:rsid w:val="007E3DC6"/>
    <w:rPr>
      <w:vertAlign w:val="superscript"/>
    </w:rPr>
  </w:style>
  <w:style w:type="numbering" w:customStyle="1" w:styleId="NoList1">
    <w:name w:val="No List1"/>
    <w:next w:val="NoList"/>
    <w:uiPriority w:val="99"/>
    <w:semiHidden/>
    <w:unhideWhenUsed/>
    <w:rsid w:val="00CD28CB"/>
  </w:style>
  <w:style w:type="character" w:customStyle="1" w:styleId="Heading1Char">
    <w:name w:val="Heading 1 Char"/>
    <w:aliases w:val="h1 Char"/>
    <w:link w:val="Heading1"/>
    <w:rsid w:val="00CD28CB"/>
    <w:rPr>
      <w:b/>
      <w:caps/>
      <w:sz w:val="24"/>
    </w:rPr>
  </w:style>
  <w:style w:type="character" w:customStyle="1" w:styleId="Heading2Char">
    <w:name w:val="Heading 2 Char"/>
    <w:aliases w:val="h2 Char"/>
    <w:link w:val="Heading2"/>
    <w:rsid w:val="00CD28CB"/>
    <w:rPr>
      <w:b/>
      <w:sz w:val="24"/>
    </w:rPr>
  </w:style>
  <w:style w:type="character" w:customStyle="1" w:styleId="Heading3Char">
    <w:name w:val="Heading 3 Char"/>
    <w:aliases w:val="h3 Char"/>
    <w:link w:val="Heading3"/>
    <w:uiPriority w:val="9"/>
    <w:rsid w:val="00CD28CB"/>
    <w:rPr>
      <w:b/>
      <w:bCs/>
      <w:i/>
      <w:sz w:val="24"/>
    </w:rPr>
  </w:style>
  <w:style w:type="character" w:customStyle="1" w:styleId="Heading4Char">
    <w:name w:val="Heading 4 Char"/>
    <w:aliases w:val="h4 Char,delete Char"/>
    <w:link w:val="Heading4"/>
    <w:uiPriority w:val="9"/>
    <w:rsid w:val="00CD28CB"/>
    <w:rPr>
      <w:b/>
      <w:bCs/>
      <w:snapToGrid w:val="0"/>
      <w:sz w:val="24"/>
    </w:rPr>
  </w:style>
  <w:style w:type="character" w:customStyle="1" w:styleId="Heading5Char">
    <w:name w:val="Heading 5 Char"/>
    <w:aliases w:val="h5 Char"/>
    <w:link w:val="Heading5"/>
    <w:rsid w:val="00CD28CB"/>
    <w:rPr>
      <w:b/>
      <w:bCs/>
      <w:i/>
      <w:iCs/>
      <w:sz w:val="24"/>
      <w:szCs w:val="26"/>
    </w:rPr>
  </w:style>
  <w:style w:type="character" w:customStyle="1" w:styleId="Heading6Char">
    <w:name w:val="Heading 6 Char"/>
    <w:aliases w:val="h6 Char"/>
    <w:link w:val="Heading6"/>
    <w:rsid w:val="00CD28CB"/>
    <w:rPr>
      <w:b/>
      <w:bCs/>
      <w:sz w:val="24"/>
      <w:szCs w:val="22"/>
    </w:rPr>
  </w:style>
  <w:style w:type="character" w:customStyle="1" w:styleId="Heading7Char">
    <w:name w:val="Heading 7 Char"/>
    <w:link w:val="Heading7"/>
    <w:rsid w:val="00CD28CB"/>
    <w:rPr>
      <w:sz w:val="24"/>
      <w:szCs w:val="24"/>
    </w:rPr>
  </w:style>
  <w:style w:type="character" w:customStyle="1" w:styleId="Heading8Char">
    <w:name w:val="Heading 8 Char"/>
    <w:link w:val="Heading8"/>
    <w:rsid w:val="00CD28CB"/>
    <w:rPr>
      <w:i/>
      <w:iCs/>
      <w:sz w:val="24"/>
      <w:szCs w:val="24"/>
    </w:rPr>
  </w:style>
  <w:style w:type="character" w:customStyle="1" w:styleId="Heading9Char">
    <w:name w:val="Heading 9 Char"/>
    <w:link w:val="Heading9"/>
    <w:rsid w:val="00CD28CB"/>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CD28CB"/>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D28CB"/>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D28CB"/>
    <w:rPr>
      <w:iCs/>
      <w:sz w:val="24"/>
      <w:lang w:val="en-US" w:eastAsia="en-US" w:bidi="ar-SA"/>
    </w:rPr>
  </w:style>
  <w:style w:type="character" w:customStyle="1" w:styleId="FooterChar">
    <w:name w:val="Footer Char"/>
    <w:link w:val="Footer"/>
    <w:rsid w:val="00CD28CB"/>
    <w:rPr>
      <w:sz w:val="24"/>
      <w:szCs w:val="24"/>
    </w:rPr>
  </w:style>
  <w:style w:type="character" w:customStyle="1" w:styleId="FootnoteTextChar">
    <w:name w:val="Footnote Text Char"/>
    <w:link w:val="FootnoteText"/>
    <w:rsid w:val="00CD28CB"/>
    <w:rPr>
      <w:sz w:val="18"/>
    </w:rPr>
  </w:style>
  <w:style w:type="character" w:customStyle="1" w:styleId="FormulaBoldChar">
    <w:name w:val="Formula Bold Char"/>
    <w:link w:val="FormulaBold"/>
    <w:rsid w:val="00D6702D"/>
    <w:rPr>
      <w:b/>
      <w:bCs/>
      <w:sz w:val="24"/>
      <w:szCs w:val="24"/>
    </w:rPr>
  </w:style>
  <w:style w:type="paragraph" w:customStyle="1" w:styleId="tablecontents">
    <w:name w:val="table contents"/>
    <w:basedOn w:val="Normal"/>
    <w:rsid w:val="00CD28CB"/>
    <w:rPr>
      <w:sz w:val="20"/>
      <w:szCs w:val="20"/>
    </w:rPr>
  </w:style>
  <w:style w:type="character" w:customStyle="1" w:styleId="BalloonTextChar">
    <w:name w:val="Balloon Text Char"/>
    <w:link w:val="BalloonText"/>
    <w:uiPriority w:val="99"/>
    <w:rsid w:val="00CD28CB"/>
    <w:rPr>
      <w:rFonts w:ascii="Tahoma" w:hAnsi="Tahoma" w:cs="Tahoma"/>
      <w:sz w:val="16"/>
      <w:szCs w:val="16"/>
    </w:rPr>
  </w:style>
  <w:style w:type="character" w:customStyle="1" w:styleId="CommentTextChar">
    <w:name w:val="Comment Text Char"/>
    <w:link w:val="CommentText"/>
    <w:rsid w:val="00CD28CB"/>
  </w:style>
  <w:style w:type="character" w:customStyle="1" w:styleId="CommentSubjectChar">
    <w:name w:val="Comment Subject Char"/>
    <w:link w:val="CommentSubject"/>
    <w:uiPriority w:val="99"/>
    <w:rsid w:val="00CD28CB"/>
    <w:rPr>
      <w:b/>
      <w:bCs/>
    </w:rPr>
  </w:style>
  <w:style w:type="paragraph" w:styleId="DocumentMap">
    <w:name w:val="Document Map"/>
    <w:basedOn w:val="Normal"/>
    <w:link w:val="DocumentMapChar"/>
    <w:rsid w:val="00CD28C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CD28CB"/>
    <w:rPr>
      <w:rFonts w:ascii="Tahoma" w:hAnsi="Tahoma" w:cs="Tahoma"/>
      <w:shd w:val="clear" w:color="auto" w:fill="000080"/>
    </w:rPr>
  </w:style>
  <w:style w:type="paragraph" w:customStyle="1" w:styleId="Default">
    <w:name w:val="Default"/>
    <w:rsid w:val="00CD28CB"/>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CD28CB"/>
    <w:pPr>
      <w:tabs>
        <w:tab w:val="left" w:pos="2160"/>
      </w:tabs>
      <w:spacing w:after="240"/>
      <w:ind w:left="4320" w:hanging="3600"/>
      <w:contextualSpacing/>
    </w:pPr>
    <w:rPr>
      <w:iCs/>
      <w:szCs w:val="20"/>
    </w:rPr>
  </w:style>
  <w:style w:type="paragraph" w:styleId="BlockText">
    <w:name w:val="Block Text"/>
    <w:basedOn w:val="Normal"/>
    <w:rsid w:val="00CD28CB"/>
    <w:pPr>
      <w:spacing w:after="120"/>
      <w:ind w:left="1440" w:right="1440"/>
    </w:pPr>
    <w:rPr>
      <w:szCs w:val="20"/>
    </w:rPr>
  </w:style>
  <w:style w:type="character" w:customStyle="1" w:styleId="H2Char">
    <w:name w:val="H2 Char"/>
    <w:link w:val="H2"/>
    <w:rsid w:val="00CD28CB"/>
    <w:rPr>
      <w:b/>
      <w:sz w:val="24"/>
    </w:rPr>
  </w:style>
  <w:style w:type="character" w:customStyle="1" w:styleId="CharChar">
    <w:name w:val="Char Char"/>
    <w:aliases w:val="Body Text Indent Char, Char Char"/>
    <w:rsid w:val="00CD28CB"/>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D28CB"/>
    <w:rPr>
      <w:iCs/>
      <w:sz w:val="24"/>
      <w:lang w:val="en-US" w:eastAsia="en-US" w:bidi="ar-SA"/>
    </w:rPr>
  </w:style>
  <w:style w:type="character" w:customStyle="1" w:styleId="BodyTextNumberedChar1">
    <w:name w:val="Body Text Numbered Char1"/>
    <w:rsid w:val="00CD28CB"/>
    <w:rPr>
      <w:iCs/>
      <w:sz w:val="24"/>
      <w:lang w:val="en-US" w:eastAsia="en-US" w:bidi="ar-SA"/>
    </w:rPr>
  </w:style>
  <w:style w:type="character" w:customStyle="1" w:styleId="FormulaChar">
    <w:name w:val="Formula Char"/>
    <w:link w:val="Formula"/>
    <w:rsid w:val="00CD28CB"/>
    <w:rPr>
      <w:bCs/>
      <w:sz w:val="24"/>
      <w:szCs w:val="24"/>
    </w:rPr>
  </w:style>
  <w:style w:type="paragraph" w:customStyle="1" w:styleId="Char3">
    <w:name w:val="Char3"/>
    <w:basedOn w:val="Normal"/>
    <w:rsid w:val="00CD28CB"/>
    <w:pPr>
      <w:spacing w:after="160" w:line="240" w:lineRule="exact"/>
    </w:pPr>
    <w:rPr>
      <w:rFonts w:ascii="Verdana" w:hAnsi="Verdana"/>
      <w:sz w:val="16"/>
      <w:szCs w:val="20"/>
    </w:rPr>
  </w:style>
  <w:style w:type="paragraph" w:customStyle="1" w:styleId="Char">
    <w:name w:val="Char"/>
    <w:basedOn w:val="Normal"/>
    <w:rsid w:val="00CD28CB"/>
    <w:pPr>
      <w:spacing w:after="160" w:line="240" w:lineRule="exact"/>
    </w:pPr>
    <w:rPr>
      <w:rFonts w:ascii="Verdana" w:hAnsi="Verdana"/>
      <w:sz w:val="16"/>
      <w:szCs w:val="20"/>
    </w:rPr>
  </w:style>
  <w:style w:type="paragraph" w:customStyle="1" w:styleId="formula0">
    <w:name w:val="formula"/>
    <w:basedOn w:val="Normal"/>
    <w:rsid w:val="00CD28CB"/>
    <w:pPr>
      <w:spacing w:after="120"/>
      <w:ind w:left="720" w:hanging="720"/>
    </w:pPr>
  </w:style>
  <w:style w:type="character" w:customStyle="1" w:styleId="H4Char">
    <w:name w:val="H4 Char"/>
    <w:link w:val="H4"/>
    <w:rsid w:val="00CD28CB"/>
    <w:rPr>
      <w:b/>
      <w:bCs/>
      <w:snapToGrid w:val="0"/>
      <w:sz w:val="24"/>
    </w:rPr>
  </w:style>
  <w:style w:type="paragraph" w:customStyle="1" w:styleId="tablebody0">
    <w:name w:val="tablebody"/>
    <w:basedOn w:val="Normal"/>
    <w:rsid w:val="00CD28CB"/>
    <w:pPr>
      <w:spacing w:after="60"/>
    </w:pPr>
    <w:rPr>
      <w:sz w:val="20"/>
      <w:szCs w:val="20"/>
    </w:rPr>
  </w:style>
  <w:style w:type="paragraph" w:customStyle="1" w:styleId="Char4">
    <w:name w:val="Char4"/>
    <w:basedOn w:val="Normal"/>
    <w:rsid w:val="00CD28CB"/>
    <w:pPr>
      <w:spacing w:after="160" w:line="240" w:lineRule="exact"/>
    </w:pPr>
    <w:rPr>
      <w:rFonts w:ascii="Verdana" w:hAnsi="Verdana"/>
      <w:sz w:val="16"/>
      <w:szCs w:val="20"/>
    </w:rPr>
  </w:style>
  <w:style w:type="paragraph" w:customStyle="1" w:styleId="Char32">
    <w:name w:val="Char32"/>
    <w:basedOn w:val="Normal"/>
    <w:rsid w:val="00CD28CB"/>
    <w:pPr>
      <w:spacing w:after="160" w:line="240" w:lineRule="exact"/>
    </w:pPr>
    <w:rPr>
      <w:rFonts w:ascii="Verdana" w:hAnsi="Verdana"/>
      <w:sz w:val="16"/>
      <w:szCs w:val="20"/>
    </w:rPr>
  </w:style>
  <w:style w:type="paragraph" w:customStyle="1" w:styleId="Char31">
    <w:name w:val="Char31"/>
    <w:basedOn w:val="Normal"/>
    <w:rsid w:val="00CD28CB"/>
    <w:pPr>
      <w:spacing w:after="160" w:line="240" w:lineRule="exact"/>
    </w:pPr>
    <w:rPr>
      <w:rFonts w:ascii="Verdana" w:hAnsi="Verdana"/>
      <w:sz w:val="16"/>
      <w:szCs w:val="20"/>
    </w:rPr>
  </w:style>
  <w:style w:type="paragraph" w:customStyle="1" w:styleId="TableBulletBullet">
    <w:name w:val="Table Bullet/Bullet"/>
    <w:basedOn w:val="Normal"/>
    <w:rsid w:val="00CD28CB"/>
    <w:pPr>
      <w:numPr>
        <w:numId w:val="24"/>
      </w:numPr>
      <w:tabs>
        <w:tab w:val="clear" w:pos="720"/>
        <w:tab w:val="num" w:pos="360"/>
      </w:tabs>
      <w:ind w:left="0" w:firstLine="0"/>
    </w:pPr>
    <w:rPr>
      <w:szCs w:val="20"/>
    </w:rPr>
  </w:style>
  <w:style w:type="paragraph" w:customStyle="1" w:styleId="Char1">
    <w:name w:val="Char1"/>
    <w:basedOn w:val="Normal"/>
    <w:rsid w:val="00CD28CB"/>
    <w:pPr>
      <w:spacing w:after="160" w:line="240" w:lineRule="exact"/>
    </w:pPr>
    <w:rPr>
      <w:rFonts w:ascii="Verdana" w:hAnsi="Verdana"/>
      <w:sz w:val="16"/>
      <w:szCs w:val="20"/>
    </w:rPr>
  </w:style>
  <w:style w:type="paragraph" w:customStyle="1" w:styleId="Char11">
    <w:name w:val="Char11"/>
    <w:basedOn w:val="Normal"/>
    <w:rsid w:val="00CD28CB"/>
    <w:pPr>
      <w:spacing w:after="160" w:line="240" w:lineRule="exact"/>
    </w:pPr>
    <w:rPr>
      <w:rFonts w:ascii="Verdana" w:hAnsi="Verdana"/>
      <w:sz w:val="16"/>
      <w:szCs w:val="20"/>
    </w:rPr>
  </w:style>
  <w:style w:type="character" w:customStyle="1" w:styleId="H6Char">
    <w:name w:val="H6 Char"/>
    <w:link w:val="H6"/>
    <w:rsid w:val="00CD28CB"/>
    <w:rPr>
      <w:b/>
      <w:bCs/>
      <w:sz w:val="24"/>
      <w:szCs w:val="22"/>
    </w:rPr>
  </w:style>
  <w:style w:type="paragraph" w:customStyle="1" w:styleId="ColorfulList-Accent11">
    <w:name w:val="Colorful List - Accent 11"/>
    <w:basedOn w:val="Normal"/>
    <w:qFormat/>
    <w:rsid w:val="00CD28CB"/>
    <w:pPr>
      <w:ind w:left="720"/>
      <w:contextualSpacing/>
    </w:pPr>
  </w:style>
  <w:style w:type="paragraph" w:styleId="ListParagraph">
    <w:name w:val="List Paragraph"/>
    <w:basedOn w:val="Normal"/>
    <w:uiPriority w:val="34"/>
    <w:qFormat/>
    <w:rsid w:val="00CD28CB"/>
    <w:pPr>
      <w:ind w:left="720"/>
      <w:contextualSpacing/>
    </w:pPr>
  </w:style>
  <w:style w:type="character" w:customStyle="1" w:styleId="msoins0">
    <w:name w:val="msoins"/>
    <w:rsid w:val="00CD28CB"/>
  </w:style>
  <w:style w:type="paragraph" w:styleId="HTMLAddress">
    <w:name w:val="HTML Address"/>
    <w:basedOn w:val="Normal"/>
    <w:link w:val="HTMLAddressChar"/>
    <w:unhideWhenUsed/>
    <w:rsid w:val="00CD28CB"/>
    <w:rPr>
      <w:i/>
      <w:iCs/>
      <w:szCs w:val="20"/>
    </w:rPr>
  </w:style>
  <w:style w:type="character" w:customStyle="1" w:styleId="HTMLAddressChar">
    <w:name w:val="HTML Address Char"/>
    <w:basedOn w:val="DefaultParagraphFont"/>
    <w:link w:val="HTMLAddress"/>
    <w:rsid w:val="00CD28CB"/>
    <w:rPr>
      <w:i/>
      <w:iCs/>
      <w:sz w:val="24"/>
    </w:rPr>
  </w:style>
  <w:style w:type="character" w:customStyle="1" w:styleId="Heading1Char1">
    <w:name w:val="Heading 1 Char1"/>
    <w:aliases w:val="h1 Char1"/>
    <w:basedOn w:val="DefaultParagraphFont"/>
    <w:rsid w:val="00CD28CB"/>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2 Char1"/>
    <w:basedOn w:val="DefaultParagraphFont"/>
    <w:semiHidden/>
    <w:rsid w:val="00CD28CB"/>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h3 Char1"/>
    <w:basedOn w:val="DefaultParagraphFont"/>
    <w:semiHidden/>
    <w:rsid w:val="00CD28CB"/>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h4 Char1,delete Char1"/>
    <w:basedOn w:val="DefaultParagraphFont"/>
    <w:semiHidden/>
    <w:rsid w:val="00CD28CB"/>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h5 Char1"/>
    <w:basedOn w:val="DefaultParagraphFont"/>
    <w:semiHidden/>
    <w:rsid w:val="00CD28CB"/>
    <w:rPr>
      <w:rFonts w:asciiTheme="majorHAnsi" w:eastAsiaTheme="majorEastAsia" w:hAnsiTheme="majorHAnsi" w:cstheme="majorBidi"/>
      <w:color w:val="2E74B5" w:themeColor="accent1" w:themeShade="BF"/>
      <w:sz w:val="24"/>
      <w:szCs w:val="24"/>
    </w:rPr>
  </w:style>
  <w:style w:type="character" w:customStyle="1" w:styleId="Heading6Char1">
    <w:name w:val="Heading 6 Char1"/>
    <w:aliases w:val="h6 Char1"/>
    <w:basedOn w:val="DefaultParagraphFont"/>
    <w:semiHidden/>
    <w:rsid w:val="00CD28CB"/>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nhideWhenUsed/>
    <w:rsid w:val="00CD2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CD28CB"/>
    <w:rPr>
      <w:rFonts w:ascii="Courier New" w:hAnsi="Courier New" w:cs="Courier New"/>
    </w:rPr>
  </w:style>
  <w:style w:type="paragraph" w:styleId="Index1">
    <w:name w:val="index 1"/>
    <w:basedOn w:val="Normal"/>
    <w:next w:val="Normal"/>
    <w:autoRedefine/>
    <w:unhideWhenUsed/>
    <w:rsid w:val="00CD28CB"/>
    <w:pPr>
      <w:ind w:left="240" w:hanging="240"/>
    </w:pPr>
    <w:rPr>
      <w:szCs w:val="20"/>
    </w:rPr>
  </w:style>
  <w:style w:type="paragraph" w:styleId="Index2">
    <w:name w:val="index 2"/>
    <w:basedOn w:val="Normal"/>
    <w:next w:val="Normal"/>
    <w:autoRedefine/>
    <w:unhideWhenUsed/>
    <w:rsid w:val="00CD28CB"/>
    <w:pPr>
      <w:ind w:left="480" w:hanging="240"/>
    </w:pPr>
    <w:rPr>
      <w:szCs w:val="20"/>
    </w:rPr>
  </w:style>
  <w:style w:type="paragraph" w:styleId="Index3">
    <w:name w:val="index 3"/>
    <w:basedOn w:val="Normal"/>
    <w:next w:val="Normal"/>
    <w:autoRedefine/>
    <w:unhideWhenUsed/>
    <w:rsid w:val="00CD28CB"/>
    <w:pPr>
      <w:ind w:left="720" w:hanging="240"/>
    </w:pPr>
    <w:rPr>
      <w:szCs w:val="20"/>
    </w:rPr>
  </w:style>
  <w:style w:type="paragraph" w:styleId="Index4">
    <w:name w:val="index 4"/>
    <w:basedOn w:val="Normal"/>
    <w:next w:val="Normal"/>
    <w:autoRedefine/>
    <w:unhideWhenUsed/>
    <w:rsid w:val="00CD28CB"/>
    <w:pPr>
      <w:ind w:left="960" w:hanging="240"/>
    </w:pPr>
    <w:rPr>
      <w:szCs w:val="20"/>
    </w:rPr>
  </w:style>
  <w:style w:type="paragraph" w:styleId="Index5">
    <w:name w:val="index 5"/>
    <w:basedOn w:val="Normal"/>
    <w:next w:val="Normal"/>
    <w:autoRedefine/>
    <w:unhideWhenUsed/>
    <w:rsid w:val="00CD28CB"/>
    <w:pPr>
      <w:ind w:left="1200" w:hanging="240"/>
    </w:pPr>
    <w:rPr>
      <w:szCs w:val="20"/>
    </w:rPr>
  </w:style>
  <w:style w:type="paragraph" w:styleId="Index6">
    <w:name w:val="index 6"/>
    <w:basedOn w:val="Normal"/>
    <w:next w:val="Normal"/>
    <w:autoRedefine/>
    <w:unhideWhenUsed/>
    <w:rsid w:val="00CD28CB"/>
    <w:pPr>
      <w:ind w:left="1440" w:hanging="240"/>
    </w:pPr>
    <w:rPr>
      <w:szCs w:val="20"/>
    </w:rPr>
  </w:style>
  <w:style w:type="paragraph" w:styleId="Index7">
    <w:name w:val="index 7"/>
    <w:basedOn w:val="Normal"/>
    <w:next w:val="Normal"/>
    <w:autoRedefine/>
    <w:unhideWhenUsed/>
    <w:rsid w:val="00CD28CB"/>
    <w:pPr>
      <w:ind w:left="1680" w:hanging="240"/>
    </w:pPr>
    <w:rPr>
      <w:szCs w:val="20"/>
    </w:rPr>
  </w:style>
  <w:style w:type="paragraph" w:styleId="Index8">
    <w:name w:val="index 8"/>
    <w:basedOn w:val="Normal"/>
    <w:next w:val="Normal"/>
    <w:autoRedefine/>
    <w:unhideWhenUsed/>
    <w:rsid w:val="00CD28CB"/>
    <w:pPr>
      <w:ind w:left="1920" w:hanging="240"/>
    </w:pPr>
    <w:rPr>
      <w:szCs w:val="20"/>
    </w:rPr>
  </w:style>
  <w:style w:type="paragraph" w:styleId="Index9">
    <w:name w:val="index 9"/>
    <w:basedOn w:val="Normal"/>
    <w:next w:val="Normal"/>
    <w:autoRedefine/>
    <w:unhideWhenUsed/>
    <w:rsid w:val="00CD28CB"/>
    <w:pPr>
      <w:ind w:left="2160" w:hanging="240"/>
    </w:pPr>
    <w:rPr>
      <w:szCs w:val="20"/>
    </w:rPr>
  </w:style>
  <w:style w:type="paragraph" w:styleId="NormalIndent">
    <w:name w:val="Normal Indent"/>
    <w:basedOn w:val="Normal"/>
    <w:unhideWhenUsed/>
    <w:rsid w:val="00CD28CB"/>
    <w:pPr>
      <w:ind w:left="720"/>
    </w:pPr>
    <w:rPr>
      <w:szCs w:val="20"/>
    </w:rPr>
  </w:style>
  <w:style w:type="paragraph" w:styleId="IndexHeading">
    <w:name w:val="index heading"/>
    <w:basedOn w:val="Normal"/>
    <w:next w:val="Index1"/>
    <w:unhideWhenUsed/>
    <w:rsid w:val="00CD28CB"/>
    <w:rPr>
      <w:rFonts w:ascii="Arial" w:hAnsi="Arial" w:cs="Arial"/>
      <w:b/>
      <w:bCs/>
      <w:szCs w:val="20"/>
    </w:rPr>
  </w:style>
  <w:style w:type="paragraph" w:styleId="Caption">
    <w:name w:val="caption"/>
    <w:basedOn w:val="Normal"/>
    <w:next w:val="Normal"/>
    <w:unhideWhenUsed/>
    <w:qFormat/>
    <w:rsid w:val="00CD28CB"/>
    <w:rPr>
      <w:b/>
      <w:bCs/>
      <w:sz w:val="20"/>
      <w:szCs w:val="20"/>
    </w:rPr>
  </w:style>
  <w:style w:type="paragraph" w:styleId="TableofFigures">
    <w:name w:val="table of figures"/>
    <w:basedOn w:val="Normal"/>
    <w:next w:val="Normal"/>
    <w:unhideWhenUsed/>
    <w:rsid w:val="00CD28CB"/>
    <w:rPr>
      <w:szCs w:val="20"/>
    </w:rPr>
  </w:style>
  <w:style w:type="paragraph" w:styleId="EnvelopeAddress">
    <w:name w:val="envelope address"/>
    <w:basedOn w:val="Normal"/>
    <w:unhideWhenUsed/>
    <w:rsid w:val="00CD28CB"/>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CD28CB"/>
    <w:rPr>
      <w:rFonts w:ascii="Arial" w:hAnsi="Arial" w:cs="Arial"/>
      <w:sz w:val="20"/>
      <w:szCs w:val="20"/>
    </w:rPr>
  </w:style>
  <w:style w:type="paragraph" w:styleId="EndnoteText">
    <w:name w:val="endnote text"/>
    <w:basedOn w:val="Normal"/>
    <w:link w:val="EndnoteTextChar"/>
    <w:unhideWhenUsed/>
    <w:rsid w:val="00CD28CB"/>
    <w:rPr>
      <w:sz w:val="20"/>
      <w:szCs w:val="20"/>
    </w:rPr>
  </w:style>
  <w:style w:type="character" w:customStyle="1" w:styleId="EndnoteTextChar">
    <w:name w:val="Endnote Text Char"/>
    <w:basedOn w:val="DefaultParagraphFont"/>
    <w:link w:val="EndnoteText"/>
    <w:rsid w:val="00CD28CB"/>
  </w:style>
  <w:style w:type="paragraph" w:styleId="TableofAuthorities">
    <w:name w:val="table of authorities"/>
    <w:basedOn w:val="Normal"/>
    <w:next w:val="Normal"/>
    <w:unhideWhenUsed/>
    <w:rsid w:val="00CD28CB"/>
    <w:pPr>
      <w:ind w:left="240" w:hanging="240"/>
    </w:pPr>
    <w:rPr>
      <w:szCs w:val="20"/>
    </w:rPr>
  </w:style>
  <w:style w:type="paragraph" w:styleId="MacroText">
    <w:name w:val="macro"/>
    <w:link w:val="MacroTextChar"/>
    <w:unhideWhenUsed/>
    <w:rsid w:val="00CD28C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D28CB"/>
    <w:rPr>
      <w:rFonts w:ascii="Courier New" w:hAnsi="Courier New" w:cs="Courier New"/>
    </w:rPr>
  </w:style>
  <w:style w:type="paragraph" w:styleId="TOAHeading">
    <w:name w:val="toa heading"/>
    <w:basedOn w:val="Normal"/>
    <w:next w:val="Normal"/>
    <w:unhideWhenUsed/>
    <w:rsid w:val="00CD28CB"/>
    <w:pPr>
      <w:spacing w:before="120"/>
    </w:pPr>
    <w:rPr>
      <w:rFonts w:ascii="Arial" w:hAnsi="Arial" w:cs="Arial"/>
      <w:b/>
      <w:bCs/>
    </w:rPr>
  </w:style>
  <w:style w:type="paragraph" w:styleId="ListBullet">
    <w:name w:val="List Bullet"/>
    <w:basedOn w:val="Normal"/>
    <w:unhideWhenUsed/>
    <w:rsid w:val="00CD28CB"/>
    <w:pPr>
      <w:tabs>
        <w:tab w:val="num" w:pos="360"/>
      </w:tabs>
      <w:ind w:left="360" w:hanging="360"/>
    </w:pPr>
    <w:rPr>
      <w:szCs w:val="20"/>
    </w:rPr>
  </w:style>
  <w:style w:type="paragraph" w:styleId="ListNumber">
    <w:name w:val="List Number"/>
    <w:basedOn w:val="Normal"/>
    <w:unhideWhenUsed/>
    <w:rsid w:val="00CD28CB"/>
    <w:pPr>
      <w:tabs>
        <w:tab w:val="num" w:pos="360"/>
      </w:tabs>
      <w:ind w:left="360" w:hanging="360"/>
    </w:pPr>
    <w:rPr>
      <w:szCs w:val="20"/>
    </w:rPr>
  </w:style>
  <w:style w:type="character" w:customStyle="1" w:styleId="List2Char">
    <w:name w:val="List 2 Char"/>
    <w:aliases w:val="Char2 Char,Char2 Char Char Char, Char2 Char1"/>
    <w:link w:val="List2"/>
    <w:locked/>
    <w:rsid w:val="00CD28CB"/>
    <w:rPr>
      <w:sz w:val="24"/>
    </w:rPr>
  </w:style>
  <w:style w:type="paragraph" w:styleId="List4">
    <w:name w:val="List 4"/>
    <w:basedOn w:val="Normal"/>
    <w:unhideWhenUsed/>
    <w:rsid w:val="00CD28CB"/>
    <w:pPr>
      <w:ind w:left="1440" w:hanging="360"/>
    </w:pPr>
    <w:rPr>
      <w:szCs w:val="20"/>
    </w:rPr>
  </w:style>
  <w:style w:type="paragraph" w:styleId="List5">
    <w:name w:val="List 5"/>
    <w:basedOn w:val="Normal"/>
    <w:unhideWhenUsed/>
    <w:rsid w:val="00CD28CB"/>
    <w:pPr>
      <w:ind w:left="1800" w:hanging="360"/>
    </w:pPr>
    <w:rPr>
      <w:szCs w:val="20"/>
    </w:rPr>
  </w:style>
  <w:style w:type="paragraph" w:styleId="ListBullet2">
    <w:name w:val="List Bullet 2"/>
    <w:basedOn w:val="Normal"/>
    <w:unhideWhenUsed/>
    <w:rsid w:val="00CD28CB"/>
    <w:pPr>
      <w:tabs>
        <w:tab w:val="num" w:pos="720"/>
      </w:tabs>
      <w:ind w:left="720" w:hanging="360"/>
    </w:pPr>
    <w:rPr>
      <w:szCs w:val="20"/>
    </w:rPr>
  </w:style>
  <w:style w:type="paragraph" w:styleId="ListBullet3">
    <w:name w:val="List Bullet 3"/>
    <w:basedOn w:val="Normal"/>
    <w:unhideWhenUsed/>
    <w:rsid w:val="00CD28CB"/>
    <w:pPr>
      <w:tabs>
        <w:tab w:val="num" w:pos="1080"/>
      </w:tabs>
      <w:ind w:left="1080" w:hanging="360"/>
    </w:pPr>
    <w:rPr>
      <w:szCs w:val="20"/>
    </w:rPr>
  </w:style>
  <w:style w:type="paragraph" w:styleId="ListBullet4">
    <w:name w:val="List Bullet 4"/>
    <w:basedOn w:val="Normal"/>
    <w:unhideWhenUsed/>
    <w:rsid w:val="00CD28CB"/>
    <w:pPr>
      <w:tabs>
        <w:tab w:val="num" w:pos="1440"/>
      </w:tabs>
      <w:ind w:left="1440" w:hanging="360"/>
    </w:pPr>
    <w:rPr>
      <w:szCs w:val="20"/>
    </w:rPr>
  </w:style>
  <w:style w:type="paragraph" w:styleId="ListBullet5">
    <w:name w:val="List Bullet 5"/>
    <w:basedOn w:val="Normal"/>
    <w:unhideWhenUsed/>
    <w:rsid w:val="00CD28CB"/>
    <w:pPr>
      <w:tabs>
        <w:tab w:val="num" w:pos="1800"/>
      </w:tabs>
      <w:ind w:left="1800" w:hanging="360"/>
    </w:pPr>
    <w:rPr>
      <w:szCs w:val="20"/>
    </w:rPr>
  </w:style>
  <w:style w:type="paragraph" w:styleId="ListNumber2">
    <w:name w:val="List Number 2"/>
    <w:basedOn w:val="Normal"/>
    <w:unhideWhenUsed/>
    <w:rsid w:val="00CD28CB"/>
    <w:pPr>
      <w:tabs>
        <w:tab w:val="num" w:pos="720"/>
      </w:tabs>
      <w:ind w:left="720" w:hanging="360"/>
    </w:pPr>
    <w:rPr>
      <w:szCs w:val="20"/>
    </w:rPr>
  </w:style>
  <w:style w:type="paragraph" w:styleId="ListNumber3">
    <w:name w:val="List Number 3"/>
    <w:basedOn w:val="Normal"/>
    <w:unhideWhenUsed/>
    <w:rsid w:val="00CD28CB"/>
    <w:pPr>
      <w:tabs>
        <w:tab w:val="num" w:pos="1080"/>
      </w:tabs>
      <w:ind w:left="1080" w:hanging="360"/>
    </w:pPr>
    <w:rPr>
      <w:szCs w:val="20"/>
    </w:rPr>
  </w:style>
  <w:style w:type="paragraph" w:styleId="ListNumber4">
    <w:name w:val="List Number 4"/>
    <w:basedOn w:val="Normal"/>
    <w:unhideWhenUsed/>
    <w:rsid w:val="00CD28CB"/>
    <w:pPr>
      <w:tabs>
        <w:tab w:val="num" w:pos="1440"/>
      </w:tabs>
      <w:ind w:left="1440" w:hanging="360"/>
    </w:pPr>
    <w:rPr>
      <w:szCs w:val="20"/>
    </w:rPr>
  </w:style>
  <w:style w:type="paragraph" w:styleId="ListNumber5">
    <w:name w:val="List Number 5"/>
    <w:basedOn w:val="Normal"/>
    <w:unhideWhenUsed/>
    <w:rsid w:val="00CD28CB"/>
    <w:pPr>
      <w:tabs>
        <w:tab w:val="num" w:pos="1800"/>
      </w:tabs>
      <w:ind w:left="1800" w:hanging="360"/>
    </w:pPr>
    <w:rPr>
      <w:szCs w:val="20"/>
    </w:rPr>
  </w:style>
  <w:style w:type="paragraph" w:styleId="Title">
    <w:name w:val="Title"/>
    <w:basedOn w:val="Normal"/>
    <w:link w:val="TitleChar"/>
    <w:qFormat/>
    <w:rsid w:val="00CD28C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D28CB"/>
    <w:rPr>
      <w:rFonts w:ascii="Arial" w:hAnsi="Arial" w:cs="Arial"/>
      <w:b/>
      <w:bCs/>
      <w:kern w:val="28"/>
      <w:sz w:val="32"/>
      <w:szCs w:val="32"/>
    </w:rPr>
  </w:style>
  <w:style w:type="paragraph" w:styleId="Closing">
    <w:name w:val="Closing"/>
    <w:basedOn w:val="Normal"/>
    <w:link w:val="ClosingChar"/>
    <w:unhideWhenUsed/>
    <w:rsid w:val="00CD28CB"/>
    <w:pPr>
      <w:ind w:left="4320"/>
    </w:pPr>
    <w:rPr>
      <w:szCs w:val="20"/>
    </w:rPr>
  </w:style>
  <w:style w:type="character" w:customStyle="1" w:styleId="ClosingChar">
    <w:name w:val="Closing Char"/>
    <w:basedOn w:val="DefaultParagraphFont"/>
    <w:link w:val="Closing"/>
    <w:rsid w:val="00CD28CB"/>
    <w:rPr>
      <w:sz w:val="24"/>
    </w:rPr>
  </w:style>
  <w:style w:type="paragraph" w:styleId="Signature">
    <w:name w:val="Signature"/>
    <w:basedOn w:val="Normal"/>
    <w:link w:val="SignatureChar"/>
    <w:unhideWhenUsed/>
    <w:rsid w:val="00CD28CB"/>
    <w:pPr>
      <w:ind w:left="4320"/>
    </w:pPr>
    <w:rPr>
      <w:szCs w:val="20"/>
    </w:rPr>
  </w:style>
  <w:style w:type="character" w:customStyle="1" w:styleId="SignatureChar">
    <w:name w:val="Signature Char"/>
    <w:basedOn w:val="DefaultParagraphFont"/>
    <w:link w:val="Signature"/>
    <w:rsid w:val="00CD28CB"/>
    <w:rPr>
      <w:sz w:val="24"/>
    </w:rPr>
  </w:style>
  <w:style w:type="character" w:customStyle="1" w:styleId="BodyTextIndentChar1">
    <w:name w:val="Body Text Indent Char1"/>
    <w:aliases w:val=" Char Char1"/>
    <w:basedOn w:val="DefaultParagraphFont"/>
    <w:uiPriority w:val="99"/>
    <w:rsid w:val="00CD28CB"/>
    <w:rPr>
      <w:rFonts w:ascii="Verdana" w:eastAsia="Times New Roman" w:hAnsi="Verdana"/>
      <w:sz w:val="16"/>
    </w:rPr>
  </w:style>
  <w:style w:type="paragraph" w:styleId="ListContinue">
    <w:name w:val="List Continue"/>
    <w:basedOn w:val="Normal"/>
    <w:unhideWhenUsed/>
    <w:rsid w:val="00CD28CB"/>
    <w:pPr>
      <w:spacing w:after="120"/>
      <w:ind w:left="360"/>
    </w:pPr>
    <w:rPr>
      <w:szCs w:val="20"/>
    </w:rPr>
  </w:style>
  <w:style w:type="paragraph" w:styleId="ListContinue2">
    <w:name w:val="List Continue 2"/>
    <w:basedOn w:val="Normal"/>
    <w:unhideWhenUsed/>
    <w:rsid w:val="00CD28CB"/>
    <w:pPr>
      <w:spacing w:after="120"/>
      <w:ind w:left="720"/>
    </w:pPr>
    <w:rPr>
      <w:szCs w:val="20"/>
    </w:rPr>
  </w:style>
  <w:style w:type="paragraph" w:styleId="ListContinue3">
    <w:name w:val="List Continue 3"/>
    <w:basedOn w:val="Normal"/>
    <w:unhideWhenUsed/>
    <w:rsid w:val="00CD28CB"/>
    <w:pPr>
      <w:spacing w:after="120"/>
      <w:ind w:left="1080"/>
    </w:pPr>
    <w:rPr>
      <w:szCs w:val="20"/>
    </w:rPr>
  </w:style>
  <w:style w:type="paragraph" w:styleId="ListContinue4">
    <w:name w:val="List Continue 4"/>
    <w:basedOn w:val="Normal"/>
    <w:unhideWhenUsed/>
    <w:rsid w:val="00CD28CB"/>
    <w:pPr>
      <w:spacing w:after="120"/>
      <w:ind w:left="1440"/>
    </w:pPr>
    <w:rPr>
      <w:szCs w:val="20"/>
    </w:rPr>
  </w:style>
  <w:style w:type="paragraph" w:styleId="ListContinue5">
    <w:name w:val="List Continue 5"/>
    <w:basedOn w:val="Normal"/>
    <w:unhideWhenUsed/>
    <w:rsid w:val="00CD28CB"/>
    <w:pPr>
      <w:spacing w:after="120"/>
      <w:ind w:left="1800"/>
    </w:pPr>
    <w:rPr>
      <w:szCs w:val="20"/>
    </w:rPr>
  </w:style>
  <w:style w:type="paragraph" w:styleId="MessageHeader">
    <w:name w:val="Message Header"/>
    <w:basedOn w:val="Normal"/>
    <w:link w:val="MessageHeaderChar"/>
    <w:unhideWhenUsed/>
    <w:rsid w:val="00CD28C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CD28CB"/>
    <w:rPr>
      <w:rFonts w:ascii="Arial" w:hAnsi="Arial" w:cs="Arial"/>
      <w:sz w:val="24"/>
      <w:szCs w:val="24"/>
      <w:shd w:val="pct20" w:color="auto" w:fill="auto"/>
    </w:rPr>
  </w:style>
  <w:style w:type="paragraph" w:styleId="Subtitle">
    <w:name w:val="Subtitle"/>
    <w:basedOn w:val="Normal"/>
    <w:link w:val="SubtitleChar"/>
    <w:qFormat/>
    <w:rsid w:val="00CD28CB"/>
    <w:pPr>
      <w:spacing w:after="60"/>
      <w:jc w:val="center"/>
      <w:outlineLvl w:val="1"/>
    </w:pPr>
    <w:rPr>
      <w:rFonts w:ascii="Arial" w:hAnsi="Arial" w:cs="Arial"/>
    </w:rPr>
  </w:style>
  <w:style w:type="character" w:customStyle="1" w:styleId="SubtitleChar">
    <w:name w:val="Subtitle Char"/>
    <w:basedOn w:val="DefaultParagraphFont"/>
    <w:link w:val="Subtitle"/>
    <w:rsid w:val="00CD28CB"/>
    <w:rPr>
      <w:rFonts w:ascii="Arial" w:hAnsi="Arial" w:cs="Arial"/>
      <w:sz w:val="24"/>
      <w:szCs w:val="24"/>
    </w:rPr>
  </w:style>
  <w:style w:type="paragraph" w:styleId="Salutation">
    <w:name w:val="Salutation"/>
    <w:basedOn w:val="Normal"/>
    <w:next w:val="Normal"/>
    <w:link w:val="SalutationChar"/>
    <w:unhideWhenUsed/>
    <w:rsid w:val="00CD28CB"/>
    <w:rPr>
      <w:szCs w:val="20"/>
    </w:rPr>
  </w:style>
  <w:style w:type="character" w:customStyle="1" w:styleId="SalutationChar">
    <w:name w:val="Salutation Char"/>
    <w:basedOn w:val="DefaultParagraphFont"/>
    <w:link w:val="Salutation"/>
    <w:rsid w:val="00CD28CB"/>
    <w:rPr>
      <w:sz w:val="24"/>
    </w:rPr>
  </w:style>
  <w:style w:type="paragraph" w:styleId="Date">
    <w:name w:val="Date"/>
    <w:basedOn w:val="Normal"/>
    <w:next w:val="Normal"/>
    <w:link w:val="DateChar"/>
    <w:unhideWhenUsed/>
    <w:rsid w:val="00CD28CB"/>
    <w:rPr>
      <w:szCs w:val="20"/>
    </w:rPr>
  </w:style>
  <w:style w:type="character" w:customStyle="1" w:styleId="DateChar">
    <w:name w:val="Date Char"/>
    <w:basedOn w:val="DefaultParagraphFont"/>
    <w:link w:val="Date"/>
    <w:rsid w:val="00CD28CB"/>
    <w:rPr>
      <w:sz w:val="24"/>
    </w:rPr>
  </w:style>
  <w:style w:type="paragraph" w:styleId="BodyTextFirstIndent2">
    <w:name w:val="Body Text First Indent 2"/>
    <w:basedOn w:val="BodyTextIndent"/>
    <w:link w:val="BodyTextFirstIndent2Char"/>
    <w:unhideWhenUsed/>
    <w:rsid w:val="00CD28CB"/>
    <w:pPr>
      <w:spacing w:after="120"/>
      <w:ind w:left="360" w:firstLine="210"/>
    </w:pPr>
    <w:rPr>
      <w:iCs w:val="0"/>
    </w:rPr>
  </w:style>
  <w:style w:type="character" w:customStyle="1" w:styleId="BodyTextIndentChar2">
    <w:name w:val="Body Text Indent Char2"/>
    <w:aliases w:val=" Char Char2"/>
    <w:basedOn w:val="DefaultParagraphFont"/>
    <w:link w:val="BodyTextIndent"/>
    <w:rsid w:val="00CD28CB"/>
    <w:rPr>
      <w:iCs/>
      <w:sz w:val="24"/>
    </w:rPr>
  </w:style>
  <w:style w:type="character" w:customStyle="1" w:styleId="BodyTextFirstIndent2Char">
    <w:name w:val="Body Text First Indent 2 Char"/>
    <w:basedOn w:val="BodyTextIndentChar2"/>
    <w:link w:val="BodyTextFirstIndent2"/>
    <w:rsid w:val="00CD28CB"/>
    <w:rPr>
      <w:iCs w:val="0"/>
      <w:sz w:val="24"/>
    </w:rPr>
  </w:style>
  <w:style w:type="paragraph" w:styleId="NoteHeading">
    <w:name w:val="Note Heading"/>
    <w:basedOn w:val="Normal"/>
    <w:next w:val="Normal"/>
    <w:link w:val="NoteHeadingChar"/>
    <w:unhideWhenUsed/>
    <w:rsid w:val="00CD28CB"/>
    <w:rPr>
      <w:szCs w:val="20"/>
    </w:rPr>
  </w:style>
  <w:style w:type="character" w:customStyle="1" w:styleId="NoteHeadingChar">
    <w:name w:val="Note Heading Char"/>
    <w:basedOn w:val="DefaultParagraphFont"/>
    <w:link w:val="NoteHeading"/>
    <w:rsid w:val="00CD28CB"/>
    <w:rPr>
      <w:sz w:val="24"/>
    </w:rPr>
  </w:style>
  <w:style w:type="paragraph" w:styleId="BodyText2">
    <w:name w:val="Body Text 2"/>
    <w:basedOn w:val="Normal"/>
    <w:link w:val="BodyText2Char"/>
    <w:unhideWhenUsed/>
    <w:rsid w:val="00CD28CB"/>
    <w:pPr>
      <w:spacing w:after="120" w:line="480" w:lineRule="auto"/>
    </w:pPr>
    <w:rPr>
      <w:szCs w:val="20"/>
    </w:rPr>
  </w:style>
  <w:style w:type="character" w:customStyle="1" w:styleId="BodyText2Char">
    <w:name w:val="Body Text 2 Char"/>
    <w:basedOn w:val="DefaultParagraphFont"/>
    <w:link w:val="BodyText2"/>
    <w:rsid w:val="00CD28CB"/>
    <w:rPr>
      <w:sz w:val="24"/>
    </w:rPr>
  </w:style>
  <w:style w:type="paragraph" w:styleId="BodyText3">
    <w:name w:val="Body Text 3"/>
    <w:basedOn w:val="Normal"/>
    <w:link w:val="BodyText3Char"/>
    <w:unhideWhenUsed/>
    <w:rsid w:val="00CD28CB"/>
    <w:pPr>
      <w:spacing w:after="120"/>
    </w:pPr>
    <w:rPr>
      <w:sz w:val="16"/>
      <w:szCs w:val="16"/>
    </w:rPr>
  </w:style>
  <w:style w:type="character" w:customStyle="1" w:styleId="BodyText3Char">
    <w:name w:val="Body Text 3 Char"/>
    <w:basedOn w:val="DefaultParagraphFont"/>
    <w:link w:val="BodyText3"/>
    <w:rsid w:val="00CD28CB"/>
    <w:rPr>
      <w:sz w:val="16"/>
      <w:szCs w:val="16"/>
    </w:rPr>
  </w:style>
  <w:style w:type="paragraph" w:styleId="BodyTextIndent2">
    <w:name w:val="Body Text Indent 2"/>
    <w:basedOn w:val="Normal"/>
    <w:link w:val="BodyTextIndent2Char"/>
    <w:unhideWhenUsed/>
    <w:rsid w:val="00CD28CB"/>
    <w:pPr>
      <w:spacing w:after="120" w:line="480" w:lineRule="auto"/>
      <w:ind w:left="360"/>
    </w:pPr>
    <w:rPr>
      <w:szCs w:val="20"/>
    </w:rPr>
  </w:style>
  <w:style w:type="character" w:customStyle="1" w:styleId="BodyTextIndent2Char">
    <w:name w:val="Body Text Indent 2 Char"/>
    <w:basedOn w:val="DefaultParagraphFont"/>
    <w:link w:val="BodyTextIndent2"/>
    <w:rsid w:val="00CD28CB"/>
    <w:rPr>
      <w:sz w:val="24"/>
    </w:rPr>
  </w:style>
  <w:style w:type="paragraph" w:styleId="BodyTextIndent3">
    <w:name w:val="Body Text Indent 3"/>
    <w:basedOn w:val="Normal"/>
    <w:link w:val="BodyTextIndent3Char"/>
    <w:unhideWhenUsed/>
    <w:rsid w:val="00CD28CB"/>
    <w:pPr>
      <w:spacing w:after="120"/>
      <w:ind w:left="360"/>
    </w:pPr>
    <w:rPr>
      <w:sz w:val="16"/>
      <w:szCs w:val="16"/>
    </w:rPr>
  </w:style>
  <w:style w:type="character" w:customStyle="1" w:styleId="BodyTextIndent3Char">
    <w:name w:val="Body Text Indent 3 Char"/>
    <w:basedOn w:val="DefaultParagraphFont"/>
    <w:link w:val="BodyTextIndent3"/>
    <w:rsid w:val="00CD28CB"/>
    <w:rPr>
      <w:sz w:val="16"/>
      <w:szCs w:val="16"/>
    </w:rPr>
  </w:style>
  <w:style w:type="paragraph" w:styleId="PlainText">
    <w:name w:val="Plain Text"/>
    <w:basedOn w:val="Normal"/>
    <w:link w:val="PlainTextChar"/>
    <w:unhideWhenUsed/>
    <w:rsid w:val="00CD28CB"/>
    <w:rPr>
      <w:rFonts w:ascii="Courier New" w:hAnsi="Courier New" w:cs="Courier New"/>
      <w:sz w:val="20"/>
      <w:szCs w:val="20"/>
    </w:rPr>
  </w:style>
  <w:style w:type="character" w:customStyle="1" w:styleId="PlainTextChar">
    <w:name w:val="Plain Text Char"/>
    <w:basedOn w:val="DefaultParagraphFont"/>
    <w:link w:val="PlainText"/>
    <w:rsid w:val="00CD28CB"/>
    <w:rPr>
      <w:rFonts w:ascii="Courier New" w:hAnsi="Courier New" w:cs="Courier New"/>
    </w:rPr>
  </w:style>
  <w:style w:type="paragraph" w:styleId="E-mailSignature">
    <w:name w:val="E-mail Signature"/>
    <w:basedOn w:val="Normal"/>
    <w:link w:val="E-mailSignatureChar"/>
    <w:unhideWhenUsed/>
    <w:rsid w:val="00CD28CB"/>
    <w:rPr>
      <w:szCs w:val="20"/>
    </w:rPr>
  </w:style>
  <w:style w:type="character" w:customStyle="1" w:styleId="E-mailSignatureChar">
    <w:name w:val="E-mail Signature Char"/>
    <w:basedOn w:val="DefaultParagraphFont"/>
    <w:link w:val="E-mailSignature"/>
    <w:rsid w:val="00CD28CB"/>
    <w:rPr>
      <w:sz w:val="24"/>
    </w:rPr>
  </w:style>
  <w:style w:type="paragraph" w:styleId="NoSpacing">
    <w:name w:val="No Spacing"/>
    <w:uiPriority w:val="1"/>
    <w:qFormat/>
    <w:rsid w:val="00CD28CB"/>
    <w:rPr>
      <w:sz w:val="24"/>
      <w:szCs w:val="24"/>
    </w:rPr>
  </w:style>
  <w:style w:type="character" w:customStyle="1" w:styleId="BulletChar">
    <w:name w:val="Bullet Char"/>
    <w:link w:val="Bullet"/>
    <w:locked/>
    <w:rsid w:val="00CD28CB"/>
    <w:rPr>
      <w:sz w:val="24"/>
    </w:rPr>
  </w:style>
  <w:style w:type="character" w:customStyle="1" w:styleId="BulletIndentChar">
    <w:name w:val="Bullet Indent Char"/>
    <w:link w:val="BulletIndent"/>
    <w:locked/>
    <w:rsid w:val="00CD28CB"/>
    <w:rPr>
      <w:sz w:val="24"/>
    </w:rPr>
  </w:style>
  <w:style w:type="character" w:customStyle="1" w:styleId="ListSubChar">
    <w:name w:val="List Sub Char"/>
    <w:link w:val="ListSub"/>
    <w:locked/>
    <w:rsid w:val="00CD28CB"/>
    <w:rPr>
      <w:sz w:val="24"/>
    </w:rPr>
  </w:style>
  <w:style w:type="character" w:customStyle="1" w:styleId="VariableDefinitionChar">
    <w:name w:val="Variable Definition Char"/>
    <w:link w:val="VariableDefinition"/>
    <w:locked/>
    <w:rsid w:val="00CD28CB"/>
    <w:rPr>
      <w:iCs/>
      <w:sz w:val="24"/>
    </w:rPr>
  </w:style>
  <w:style w:type="paragraph" w:customStyle="1" w:styleId="TermDefinition">
    <w:name w:val="Term Definition"/>
    <w:basedOn w:val="Normal"/>
    <w:rsid w:val="00CD28CB"/>
    <w:pPr>
      <w:spacing w:after="60"/>
      <w:ind w:left="720"/>
    </w:pPr>
    <w:rPr>
      <w:szCs w:val="20"/>
    </w:rPr>
  </w:style>
  <w:style w:type="character" w:customStyle="1" w:styleId="TermTitleChar">
    <w:name w:val="Term Title Char"/>
    <w:link w:val="TermTitle"/>
    <w:locked/>
    <w:rsid w:val="00CD28CB"/>
    <w:rPr>
      <w:b/>
      <w:sz w:val="24"/>
    </w:rPr>
  </w:style>
  <w:style w:type="paragraph" w:customStyle="1" w:styleId="TermTitle">
    <w:name w:val="Term Title"/>
    <w:basedOn w:val="Normal"/>
    <w:link w:val="TermTitleChar"/>
    <w:rsid w:val="00CD28CB"/>
    <w:pPr>
      <w:spacing w:before="120"/>
      <w:ind w:left="720"/>
    </w:pPr>
    <w:rPr>
      <w:b/>
      <w:szCs w:val="20"/>
    </w:rPr>
  </w:style>
  <w:style w:type="paragraph" w:customStyle="1" w:styleId="Style1">
    <w:name w:val="Style1"/>
    <w:basedOn w:val="BodyText3"/>
    <w:rsid w:val="00CD28CB"/>
    <w:rPr>
      <w:b/>
      <w:sz w:val="40"/>
      <w:szCs w:val="40"/>
    </w:rPr>
  </w:style>
  <w:style w:type="paragraph" w:customStyle="1" w:styleId="note">
    <w:name w:val="note"/>
    <w:basedOn w:val="Normal"/>
    <w:rsid w:val="00CD28CB"/>
    <w:rPr>
      <w:sz w:val="22"/>
      <w:szCs w:val="20"/>
    </w:rPr>
  </w:style>
  <w:style w:type="paragraph" w:customStyle="1" w:styleId="List1">
    <w:name w:val="List1"/>
    <w:basedOn w:val="H4"/>
    <w:rsid w:val="00CD28CB"/>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D28CB"/>
    <w:pPr>
      <w:tabs>
        <w:tab w:val="num" w:pos="2520"/>
      </w:tabs>
      <w:spacing w:after="120"/>
      <w:ind w:left="2520" w:hanging="720"/>
    </w:pPr>
    <w:rPr>
      <w:szCs w:val="20"/>
    </w:rPr>
  </w:style>
  <w:style w:type="character" w:customStyle="1" w:styleId="BulletCharCharChar">
    <w:name w:val="Bullet Char Char Char"/>
    <w:link w:val="BulletCharChar"/>
    <w:locked/>
    <w:rsid w:val="00CD28CB"/>
    <w:rPr>
      <w:sz w:val="24"/>
    </w:rPr>
  </w:style>
  <w:style w:type="paragraph" w:customStyle="1" w:styleId="BulletCharChar">
    <w:name w:val="Bullet Char Char"/>
    <w:basedOn w:val="Normal"/>
    <w:link w:val="BulletCharCharChar"/>
    <w:rsid w:val="00CD28CB"/>
    <w:pPr>
      <w:tabs>
        <w:tab w:val="num" w:pos="450"/>
      </w:tabs>
      <w:spacing w:after="180"/>
      <w:ind w:left="450" w:hanging="360"/>
    </w:pPr>
    <w:rPr>
      <w:szCs w:val="20"/>
    </w:rPr>
  </w:style>
  <w:style w:type="paragraph" w:customStyle="1" w:styleId="bodytextnumbered0">
    <w:name w:val="bodytextnumbered"/>
    <w:basedOn w:val="Normal"/>
    <w:rsid w:val="00CD28CB"/>
    <w:pPr>
      <w:spacing w:after="240"/>
      <w:ind w:left="720" w:hanging="720"/>
    </w:pPr>
    <w:rPr>
      <w:rFonts w:eastAsia="Calibri"/>
    </w:rPr>
  </w:style>
  <w:style w:type="paragraph" w:customStyle="1" w:styleId="PJMNormal">
    <w:name w:val="PJM_Normal"/>
    <w:basedOn w:val="Default"/>
    <w:next w:val="Default"/>
    <w:rsid w:val="00CD28CB"/>
    <w:pPr>
      <w:spacing w:before="120" w:after="120"/>
    </w:pPr>
    <w:rPr>
      <w:rFonts w:cs="Times New Roman"/>
      <w:color w:val="auto"/>
    </w:rPr>
  </w:style>
  <w:style w:type="paragraph" w:customStyle="1" w:styleId="PJMListOutline1">
    <w:name w:val="PJM_List_Outline_1"/>
    <w:basedOn w:val="Default"/>
    <w:next w:val="Default"/>
    <w:rsid w:val="00CD28CB"/>
    <w:pPr>
      <w:spacing w:before="120" w:after="120"/>
    </w:pPr>
    <w:rPr>
      <w:rFonts w:cs="Times New Roman"/>
      <w:color w:val="auto"/>
    </w:rPr>
  </w:style>
  <w:style w:type="paragraph" w:customStyle="1" w:styleId="VariableDefinition1">
    <w:name w:val="Variable Definition+1"/>
    <w:basedOn w:val="Default"/>
    <w:next w:val="Default"/>
    <w:rsid w:val="00CD28CB"/>
    <w:pPr>
      <w:spacing w:after="240"/>
    </w:pPr>
    <w:rPr>
      <w:rFonts w:ascii="Times New Roman" w:hAnsi="Times New Roman" w:cs="Times New Roman"/>
      <w:color w:val="auto"/>
    </w:rPr>
  </w:style>
  <w:style w:type="paragraph" w:customStyle="1" w:styleId="ListSub2">
    <w:name w:val="List Sub+2"/>
    <w:basedOn w:val="Default"/>
    <w:next w:val="Default"/>
    <w:rsid w:val="00CD28CB"/>
    <w:pPr>
      <w:spacing w:after="240"/>
    </w:pPr>
    <w:rPr>
      <w:rFonts w:ascii="Times New Roman" w:hAnsi="Times New Roman" w:cs="Times New Roman"/>
      <w:color w:val="auto"/>
    </w:rPr>
  </w:style>
  <w:style w:type="paragraph" w:customStyle="1" w:styleId="H">
    <w:name w:val="H%"/>
    <w:basedOn w:val="H4"/>
    <w:rsid w:val="00CD28CB"/>
    <w:pPr>
      <w:snapToGrid w:val="0"/>
    </w:pPr>
    <w:rPr>
      <w:rFonts w:ascii="Calibri" w:eastAsia="Calibri" w:hAnsi="Calibri"/>
      <w:snapToGrid/>
      <w:szCs w:val="24"/>
    </w:rPr>
  </w:style>
  <w:style w:type="paragraph" w:customStyle="1" w:styleId="Style2">
    <w:name w:val="Style2"/>
    <w:basedOn w:val="H5"/>
    <w:autoRedefine/>
    <w:rsid w:val="00CD28CB"/>
    <w:rPr>
      <w:rFonts w:ascii="Calibri" w:eastAsia="Calibri" w:hAnsi="Calibri"/>
      <w:i w:val="0"/>
    </w:rPr>
  </w:style>
  <w:style w:type="paragraph" w:customStyle="1" w:styleId="listintroduction0">
    <w:name w:val="listintroduction"/>
    <w:basedOn w:val="Normal"/>
    <w:rsid w:val="00CD28CB"/>
    <w:pPr>
      <w:keepNext/>
      <w:spacing w:after="240"/>
    </w:pPr>
  </w:style>
  <w:style w:type="paragraph" w:customStyle="1" w:styleId="RegularText">
    <w:name w:val="Regular Text"/>
    <w:basedOn w:val="Normal"/>
    <w:rsid w:val="00CD28CB"/>
    <w:pPr>
      <w:spacing w:before="120" w:after="120"/>
      <w:ind w:left="432"/>
      <w:jc w:val="both"/>
    </w:pPr>
    <w:rPr>
      <w:szCs w:val="20"/>
    </w:rPr>
  </w:style>
  <w:style w:type="character" w:styleId="PlaceholderText">
    <w:name w:val="Placeholder Text"/>
    <w:basedOn w:val="DefaultParagraphFont"/>
    <w:uiPriority w:val="99"/>
    <w:rsid w:val="00CD28CB"/>
    <w:rPr>
      <w:color w:val="808080"/>
    </w:rPr>
  </w:style>
  <w:style w:type="character" w:customStyle="1" w:styleId="CharCharCharCharCharCharCharChar">
    <w:name w:val="Char Char Char Char Char Char Char Char"/>
    <w:rsid w:val="00CD28CB"/>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D28CB"/>
  </w:style>
  <w:style w:type="character" w:customStyle="1" w:styleId="InstructionsCharCharCharCharCharCharChar">
    <w:name w:val="Instructions Char Char Char Char Char Char Char"/>
    <w:link w:val="InstructionsCharCharCharCharCharChar"/>
    <w:locked/>
    <w:rsid w:val="00CD28CB"/>
    <w:rPr>
      <w:sz w:val="24"/>
      <w:szCs w:val="24"/>
    </w:rPr>
  </w:style>
  <w:style w:type="character" w:customStyle="1" w:styleId="CharCharCharCharCharCharCharChar1">
    <w:name w:val="Char Char Char Char Char Char Char Char1"/>
    <w:rsid w:val="00CD28CB"/>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D28CB"/>
    <w:rPr>
      <w:iCs/>
      <w:sz w:val="24"/>
      <w:lang w:val="en-US" w:eastAsia="en-US" w:bidi="ar-SA"/>
    </w:rPr>
  </w:style>
  <w:style w:type="character" w:customStyle="1" w:styleId="H2CharChar">
    <w:name w:val="H2 Char Char"/>
    <w:rsid w:val="00CD28CB"/>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D28CB"/>
    <w:rPr>
      <w:iCs/>
      <w:sz w:val="24"/>
      <w:lang w:val="en-US" w:eastAsia="en-US" w:bidi="ar-SA"/>
    </w:rPr>
  </w:style>
  <w:style w:type="character" w:customStyle="1" w:styleId="BodyTextChar2Char1">
    <w:name w:val="Body Text Char2 Char1"/>
    <w:aliases w:val="Char Char Char Char11,Char Char Char Char111"/>
    <w:rsid w:val="00CD28CB"/>
    <w:rPr>
      <w:iCs/>
      <w:sz w:val="24"/>
      <w:lang w:val="en-US" w:eastAsia="en-US" w:bidi="ar-SA"/>
    </w:rPr>
  </w:style>
  <w:style w:type="character" w:customStyle="1" w:styleId="ListIntroductionChar">
    <w:name w:val="List Introduction Char"/>
    <w:link w:val="ListIntroduction"/>
    <w:locked/>
    <w:rsid w:val="00CD28CB"/>
    <w:rPr>
      <w:iCs/>
      <w:sz w:val="24"/>
    </w:rPr>
  </w:style>
  <w:style w:type="character" w:customStyle="1" w:styleId="BodyTextNumberedCharChar">
    <w:name w:val="Body Text Numbered Char Char"/>
    <w:rsid w:val="00CD28CB"/>
    <w:rPr>
      <w:iCs/>
      <w:sz w:val="24"/>
      <w:lang w:val="en-US" w:eastAsia="en-US" w:bidi="ar-SA"/>
    </w:rPr>
  </w:style>
  <w:style w:type="character" w:customStyle="1" w:styleId="DeltaViewInsertion">
    <w:name w:val="DeltaView Insertion"/>
    <w:rsid w:val="00CD28CB"/>
    <w:rPr>
      <w:color w:val="0000FF"/>
      <w:spacing w:val="0"/>
      <w:u w:val="double"/>
    </w:rPr>
  </w:style>
  <w:style w:type="character" w:customStyle="1" w:styleId="DeltaViewMoveDestination">
    <w:name w:val="DeltaView Move Destination"/>
    <w:rsid w:val="00CD28CB"/>
    <w:rPr>
      <w:color w:val="00C000"/>
      <w:spacing w:val="0"/>
      <w:u w:val="double"/>
    </w:rPr>
  </w:style>
  <w:style w:type="paragraph" w:styleId="BodyTextFirstIndent">
    <w:name w:val="Body Text First Indent"/>
    <w:basedOn w:val="BodyText"/>
    <w:link w:val="BodyTextFirstIndentChar"/>
    <w:unhideWhenUsed/>
    <w:rsid w:val="00CD28CB"/>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D28CB"/>
    <w:rPr>
      <w:sz w:val="24"/>
      <w:szCs w:val="24"/>
    </w:rPr>
  </w:style>
  <w:style w:type="character" w:customStyle="1" w:styleId="BodyTextFirstIndentChar">
    <w:name w:val="Body Text First Indent Char"/>
    <w:basedOn w:val="BodyTextChar2"/>
    <w:link w:val="BodyTextFirstIndent"/>
    <w:rsid w:val="00CD28CB"/>
    <w:rPr>
      <w:sz w:val="24"/>
      <w:szCs w:val="24"/>
    </w:rPr>
  </w:style>
  <w:style w:type="character" w:customStyle="1" w:styleId="H3Char1">
    <w:name w:val="H3 Char1"/>
    <w:rsid w:val="00CD28CB"/>
    <w:rPr>
      <w:b/>
      <w:bCs/>
      <w:i/>
      <w:iCs w:val="0"/>
      <w:sz w:val="24"/>
      <w:lang w:val="en-US" w:eastAsia="en-US" w:bidi="ar-SA"/>
    </w:rPr>
  </w:style>
  <w:style w:type="character" w:customStyle="1" w:styleId="bodytextnumberedchar0">
    <w:name w:val="bodytextnumberedchar"/>
    <w:rsid w:val="00CD28CB"/>
  </w:style>
  <w:style w:type="character" w:customStyle="1" w:styleId="TableHeadChar">
    <w:name w:val="Table Head Char"/>
    <w:rsid w:val="00CD28CB"/>
    <w:rPr>
      <w:b/>
      <w:bCs w:val="0"/>
      <w:iCs/>
      <w:sz w:val="24"/>
      <w:lang w:val="en-US" w:eastAsia="en-US" w:bidi="ar-SA"/>
    </w:rPr>
  </w:style>
  <w:style w:type="character" w:customStyle="1" w:styleId="Char1CharChar">
    <w:name w:val="Char1 Char Char"/>
    <w:rsid w:val="00CD28CB"/>
    <w:rPr>
      <w:iCs/>
      <w:sz w:val="24"/>
      <w:lang w:val="en-US" w:eastAsia="en-US" w:bidi="ar-SA"/>
    </w:rPr>
  </w:style>
  <w:style w:type="character" w:customStyle="1" w:styleId="CharChar2">
    <w:name w:val="Char Char2"/>
    <w:rsid w:val="00CD28CB"/>
    <w:rPr>
      <w:b/>
      <w:bCs/>
      <w:i/>
      <w:iCs w:val="0"/>
      <w:sz w:val="24"/>
      <w:lang w:val="en-US" w:eastAsia="en-US" w:bidi="ar-SA"/>
    </w:rPr>
  </w:style>
  <w:style w:type="character" w:customStyle="1" w:styleId="Char21">
    <w:name w:val="Char21"/>
    <w:rsid w:val="00CD28CB"/>
    <w:rPr>
      <w:b/>
      <w:bCs/>
      <w:i/>
      <w:iCs w:val="0"/>
      <w:sz w:val="24"/>
      <w:lang w:val="en-US" w:eastAsia="en-US" w:bidi="ar-SA"/>
    </w:rPr>
  </w:style>
  <w:style w:type="character" w:customStyle="1" w:styleId="CharCharChar">
    <w:name w:val="Char Char Char"/>
    <w:rsid w:val="00CD28CB"/>
    <w:rPr>
      <w:sz w:val="24"/>
      <w:lang w:val="en-US" w:eastAsia="en-US" w:bidi="ar-SA"/>
    </w:rPr>
  </w:style>
  <w:style w:type="character" w:customStyle="1" w:styleId="h3CharChar">
    <w:name w:val="h3 Char Char"/>
    <w:rsid w:val="00CD28CB"/>
    <w:rPr>
      <w:b/>
      <w:bCs/>
      <w:i/>
      <w:iCs w:val="0"/>
      <w:sz w:val="24"/>
      <w:lang w:val="en-US" w:eastAsia="en-US" w:bidi="ar-SA"/>
    </w:rPr>
  </w:style>
  <w:style w:type="character" w:customStyle="1" w:styleId="InstructionsCharChar">
    <w:name w:val="Instructions Char Char"/>
    <w:rsid w:val="00CD28CB"/>
    <w:rPr>
      <w:b/>
      <w:bCs w:val="0"/>
      <w:i/>
      <w:iCs/>
      <w:sz w:val="24"/>
      <w:szCs w:val="24"/>
      <w:lang w:val="en-US" w:eastAsia="en-US" w:bidi="ar-SA"/>
    </w:rPr>
  </w:style>
  <w:style w:type="character" w:customStyle="1" w:styleId="CharCharCharChar1">
    <w:name w:val="Char Char Char Char1"/>
    <w:aliases w:val="Char1 Char Char Char Char, Char1 Char Char Char Char"/>
    <w:rsid w:val="00CD28CB"/>
    <w:rPr>
      <w:sz w:val="24"/>
      <w:lang w:val="en-US" w:eastAsia="en-US" w:bidi="ar-SA"/>
    </w:rPr>
  </w:style>
  <w:style w:type="character" w:customStyle="1" w:styleId="H3CharChar0">
    <w:name w:val="H3 Char Char"/>
    <w:rsid w:val="00CD28CB"/>
    <w:rPr>
      <w:b w:val="0"/>
      <w:bCs w:val="0"/>
      <w:i w:val="0"/>
      <w:iCs w:val="0"/>
      <w:sz w:val="24"/>
      <w:lang w:val="en-US" w:eastAsia="en-US" w:bidi="ar-SA"/>
    </w:rPr>
  </w:style>
  <w:style w:type="character" w:customStyle="1" w:styleId="ListIntroductionCharChar">
    <w:name w:val="List Introduction Char Char"/>
    <w:rsid w:val="00CD28CB"/>
    <w:rPr>
      <w:iCs/>
      <w:sz w:val="24"/>
      <w:lang w:val="en-US" w:eastAsia="en-US" w:bidi="ar-SA"/>
    </w:rPr>
  </w:style>
  <w:style w:type="character" w:customStyle="1" w:styleId="H4CharChar">
    <w:name w:val="H4 Char Char"/>
    <w:rsid w:val="00CD28CB"/>
    <w:rPr>
      <w:b/>
      <w:bCs/>
      <w:snapToGrid/>
      <w:sz w:val="24"/>
      <w:lang w:val="en-US" w:eastAsia="en-US" w:bidi="ar-SA"/>
    </w:rPr>
  </w:style>
  <w:style w:type="character" w:customStyle="1" w:styleId="Char2CharChar1">
    <w:name w:val="Char2 Char Char1"/>
    <w:rsid w:val="00CD28CB"/>
    <w:rPr>
      <w:sz w:val="24"/>
      <w:lang w:val="en-US" w:eastAsia="en-US" w:bidi="ar-SA"/>
    </w:rPr>
  </w:style>
  <w:style w:type="character" w:customStyle="1" w:styleId="CharChar3">
    <w:name w:val="Char Char3"/>
    <w:rsid w:val="00CD28CB"/>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D28CB"/>
    <w:rPr>
      <w:sz w:val="24"/>
      <w:lang w:val="en-US" w:eastAsia="en-US" w:bidi="ar-SA"/>
    </w:rPr>
  </w:style>
  <w:style w:type="character" w:customStyle="1" w:styleId="CharChar4">
    <w:name w:val="Char Char4"/>
    <w:rsid w:val="00CD28CB"/>
    <w:rPr>
      <w:sz w:val="24"/>
      <w:lang w:val="en-US" w:eastAsia="en-US" w:bidi="ar-SA"/>
    </w:rPr>
  </w:style>
  <w:style w:type="character" w:customStyle="1" w:styleId="Char1CharChar1">
    <w:name w:val="Char1 Char Char1"/>
    <w:rsid w:val="00CD28CB"/>
    <w:rPr>
      <w:sz w:val="24"/>
      <w:lang w:val="en-US" w:eastAsia="en-US" w:bidi="ar-SA"/>
    </w:rPr>
  </w:style>
  <w:style w:type="character" w:customStyle="1" w:styleId="CharChar12">
    <w:name w:val="Char Char12"/>
    <w:rsid w:val="00CD28CB"/>
    <w:rPr>
      <w:sz w:val="24"/>
      <w:lang w:val="en-US" w:eastAsia="en-US" w:bidi="ar-SA"/>
    </w:rPr>
  </w:style>
  <w:style w:type="character" w:customStyle="1" w:styleId="CharChar5">
    <w:name w:val="Char Char5"/>
    <w:rsid w:val="00CD28CB"/>
    <w:rPr>
      <w:iCs/>
      <w:sz w:val="24"/>
      <w:lang w:val="en-US" w:eastAsia="en-US" w:bidi="ar-SA"/>
    </w:rPr>
  </w:style>
  <w:style w:type="character" w:customStyle="1" w:styleId="CharCharCharChar3">
    <w:name w:val="Char Char Char Char3"/>
    <w:rsid w:val="00CD28CB"/>
    <w:rPr>
      <w:iCs/>
      <w:sz w:val="24"/>
      <w:lang w:val="en-US" w:eastAsia="en-US" w:bidi="ar-SA"/>
    </w:rPr>
  </w:style>
  <w:style w:type="character" w:customStyle="1" w:styleId="CharChar42">
    <w:name w:val="Char Char42"/>
    <w:rsid w:val="00CD28CB"/>
    <w:rPr>
      <w:sz w:val="24"/>
      <w:lang w:val="en-US" w:eastAsia="en-US" w:bidi="ar-SA"/>
    </w:rPr>
  </w:style>
  <w:style w:type="character" w:customStyle="1" w:styleId="CharCharChar2">
    <w:name w:val="Char Char Char2"/>
    <w:rsid w:val="00CD28CB"/>
    <w:rPr>
      <w:iCs/>
      <w:sz w:val="24"/>
      <w:lang w:val="en-US" w:eastAsia="en-US" w:bidi="ar-SA"/>
    </w:rPr>
  </w:style>
  <w:style w:type="character" w:customStyle="1" w:styleId="Char1CharChar12">
    <w:name w:val="Char1 Char Char12"/>
    <w:rsid w:val="00CD28CB"/>
    <w:rPr>
      <w:sz w:val="24"/>
      <w:lang w:val="en-US" w:eastAsia="en-US" w:bidi="ar-SA"/>
    </w:rPr>
  </w:style>
  <w:style w:type="character" w:customStyle="1" w:styleId="CharCharChar22">
    <w:name w:val="Char Char Char22"/>
    <w:rsid w:val="00CD28CB"/>
    <w:rPr>
      <w:iCs/>
      <w:sz w:val="24"/>
      <w:lang w:val="en-US" w:eastAsia="en-US" w:bidi="ar-SA"/>
    </w:rPr>
  </w:style>
  <w:style w:type="character" w:customStyle="1" w:styleId="CharChar6">
    <w:name w:val="Char Char6"/>
    <w:rsid w:val="00CD28CB"/>
    <w:rPr>
      <w:sz w:val="24"/>
      <w:lang w:val="en-US" w:eastAsia="en-US" w:bidi="ar-SA"/>
    </w:rPr>
  </w:style>
  <w:style w:type="character" w:customStyle="1" w:styleId="ListCharChar">
    <w:name w:val="List Char Char"/>
    <w:rsid w:val="00CD28CB"/>
    <w:rPr>
      <w:sz w:val="24"/>
      <w:lang w:val="en-US" w:eastAsia="en-US" w:bidi="ar-SA"/>
    </w:rPr>
  </w:style>
  <w:style w:type="character" w:customStyle="1" w:styleId="CharChar11">
    <w:name w:val="Char Char11"/>
    <w:rsid w:val="00CD28CB"/>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D28CB"/>
    <w:rPr>
      <w:iCs/>
      <w:sz w:val="24"/>
      <w:lang w:val="en-US" w:eastAsia="en-US" w:bidi="ar-SA"/>
    </w:rPr>
  </w:style>
  <w:style w:type="character" w:customStyle="1" w:styleId="CharChar41">
    <w:name w:val="Char Char41"/>
    <w:rsid w:val="00CD28CB"/>
    <w:rPr>
      <w:sz w:val="24"/>
      <w:lang w:val="en-US" w:eastAsia="en-US" w:bidi="ar-SA"/>
    </w:rPr>
  </w:style>
  <w:style w:type="character" w:customStyle="1" w:styleId="CharCharChar21">
    <w:name w:val="Char Char Char21"/>
    <w:rsid w:val="00CD28CB"/>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D28CB"/>
    <w:rPr>
      <w:iCs/>
      <w:sz w:val="24"/>
      <w:lang w:val="en-US" w:eastAsia="en-US" w:bidi="ar-SA"/>
    </w:rPr>
  </w:style>
  <w:style w:type="character" w:customStyle="1" w:styleId="TextChar">
    <w:name w:val="Text Char"/>
    <w:rsid w:val="00CD28CB"/>
    <w:rPr>
      <w:iCs/>
      <w:sz w:val="24"/>
      <w:lang w:val="en-US" w:eastAsia="en-US" w:bidi="ar-SA"/>
    </w:rPr>
  </w:style>
  <w:style w:type="table" w:customStyle="1" w:styleId="TableGrid1">
    <w:name w:val="Table Grid1"/>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D28CB"/>
    <w:pPr>
      <w:spacing w:after="240"/>
      <w:ind w:left="3168" w:hanging="2880"/>
    </w:pPr>
    <w:rPr>
      <w:iCs/>
      <w:szCs w:val="20"/>
    </w:rPr>
  </w:style>
  <w:style w:type="paragraph" w:customStyle="1" w:styleId="Acronym">
    <w:name w:val="Acronym"/>
    <w:basedOn w:val="Normal"/>
    <w:rsid w:val="00CD28CB"/>
    <w:pPr>
      <w:tabs>
        <w:tab w:val="left" w:pos="1440"/>
      </w:tabs>
    </w:pPr>
    <w:rPr>
      <w:iCs/>
      <w:szCs w:val="20"/>
    </w:rPr>
  </w:style>
  <w:style w:type="character" w:customStyle="1" w:styleId="CharChar1">
    <w:name w:val="Char Char1"/>
    <w:rsid w:val="00CD28CB"/>
    <w:rPr>
      <w:b/>
      <w:bCs/>
      <w:i/>
      <w:iCs/>
      <w:sz w:val="24"/>
      <w:szCs w:val="26"/>
      <w:lang w:val="en-US" w:eastAsia="en-US" w:bidi="ar-SA"/>
    </w:rPr>
  </w:style>
  <w:style w:type="character" w:customStyle="1" w:styleId="Char2CharCharCharCharChar">
    <w:name w:val="Char2 Char Char Char Char Char"/>
    <w:aliases w:val=" Char2 Char Char Char"/>
    <w:rsid w:val="00CD28CB"/>
    <w:rPr>
      <w:sz w:val="24"/>
      <w:lang w:val="en-US" w:eastAsia="en-US" w:bidi="ar-SA"/>
    </w:rPr>
  </w:style>
  <w:style w:type="character" w:customStyle="1" w:styleId="CharCharCharChar">
    <w:name w:val="Char Char Char Char"/>
    <w:aliases w:val="Body Text Char2 Char Char, Char1 Char Char Char1"/>
    <w:rsid w:val="00CD28CB"/>
    <w:rPr>
      <w:iCs/>
      <w:sz w:val="24"/>
      <w:lang w:val="en-US" w:eastAsia="en-US" w:bidi="ar-SA"/>
    </w:rPr>
  </w:style>
  <w:style w:type="character" w:styleId="Strong">
    <w:name w:val="Strong"/>
    <w:qFormat/>
    <w:rsid w:val="00CD28CB"/>
    <w:rPr>
      <w:b/>
      <w:bCs/>
    </w:rPr>
  </w:style>
  <w:style w:type="paragraph" w:customStyle="1" w:styleId="BulletIndent2">
    <w:name w:val="Bullet Indent 2"/>
    <w:basedOn w:val="BulletIndent"/>
    <w:rsid w:val="00CD28CB"/>
    <w:pPr>
      <w:numPr>
        <w:numId w:val="0"/>
      </w:numPr>
      <w:tabs>
        <w:tab w:val="left" w:pos="2520"/>
      </w:tabs>
      <w:ind w:left="2520" w:hanging="547"/>
    </w:pPr>
  </w:style>
  <w:style w:type="character" w:customStyle="1" w:styleId="ListCharChar1">
    <w:name w:val="List Char Char1"/>
    <w:rsid w:val="00CD28CB"/>
    <w:rPr>
      <w:sz w:val="24"/>
      <w:lang w:val="en-US" w:eastAsia="en-US" w:bidi="ar-SA"/>
    </w:rPr>
  </w:style>
  <w:style w:type="character" w:customStyle="1" w:styleId="UnresolvedMention1">
    <w:name w:val="Unresolved Mention1"/>
    <w:basedOn w:val="DefaultParagraphFont"/>
    <w:uiPriority w:val="99"/>
    <w:semiHidden/>
    <w:unhideWhenUsed/>
    <w:rsid w:val="00CD28CB"/>
    <w:rPr>
      <w:color w:val="605E5C"/>
      <w:shd w:val="clear" w:color="auto" w:fill="E1DFDD"/>
    </w:rPr>
  </w:style>
  <w:style w:type="table" w:customStyle="1" w:styleId="BoxedLanguage2">
    <w:name w:val="Boxed Language2"/>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D28CB"/>
    <w:tblPr/>
  </w:style>
  <w:style w:type="table" w:customStyle="1" w:styleId="TableGrid11">
    <w:name w:val="Table Grid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D28CB"/>
    <w:tblPr/>
  </w:style>
  <w:style w:type="table" w:customStyle="1" w:styleId="TableGrid12">
    <w:name w:val="Table Grid12"/>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D28CB"/>
    <w:rPr>
      <w:color w:val="605E5C"/>
      <w:shd w:val="clear" w:color="auto" w:fill="E1DFDD"/>
    </w:rPr>
  </w:style>
  <w:style w:type="table" w:customStyle="1" w:styleId="FormulaVariableTable111">
    <w:name w:val="Formula Variable Table1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D28CB"/>
    <w:tblPr>
      <w:tblInd w:w="0" w:type="nil"/>
    </w:tblPr>
  </w:style>
  <w:style w:type="table" w:customStyle="1" w:styleId="TableGrid13">
    <w:name w:val="Table Grid13"/>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D28CB"/>
    <w:tblPr/>
  </w:style>
  <w:style w:type="table" w:customStyle="1" w:styleId="TableGrid111">
    <w:name w:val="Table Grid1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D28CB"/>
    <w:tblPr/>
  </w:style>
  <w:style w:type="table" w:customStyle="1" w:styleId="TableGrid121">
    <w:name w:val="Table Grid12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Mention">
    <w:name w:val="Mention"/>
    <w:basedOn w:val="DefaultParagraphFont"/>
    <w:uiPriority w:val="99"/>
    <w:unhideWhenUsed/>
    <w:rsid w:val="0001655C"/>
    <w:rPr>
      <w:color w:val="2B579A"/>
      <w:shd w:val="clear" w:color="auto" w:fill="E1DFDD"/>
    </w:rPr>
  </w:style>
  <w:style w:type="paragraph" w:customStyle="1" w:styleId="xmsonormal">
    <w:name w:val="x_msonormal"/>
    <w:basedOn w:val="Normal"/>
    <w:rsid w:val="0001655C"/>
    <w:rPr>
      <w:rFonts w:ascii="Calibri" w:eastAsiaTheme="minorHAnsi" w:hAnsi="Calibri" w:cs="Calibri"/>
      <w:sz w:val="22"/>
      <w:szCs w:val="22"/>
    </w:rPr>
  </w:style>
  <w:style w:type="character" w:customStyle="1" w:styleId="ui-provider">
    <w:name w:val="ui-provider"/>
    <w:basedOn w:val="DefaultParagraphFont"/>
    <w:rsid w:val="00016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673928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0285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6.bin"/><Relationship Id="rId21" Type="http://schemas.openxmlformats.org/officeDocument/2006/relationships/hyperlink" Target="mailto:shams@crescentpower.net" TargetMode="External"/><Relationship Id="rId63" Type="http://schemas.openxmlformats.org/officeDocument/2006/relationships/oleObject" Target="embeddings/oleObject33.bin"/><Relationship Id="rId159" Type="http://schemas.openxmlformats.org/officeDocument/2006/relationships/oleObject" Target="embeddings/oleObject112.bin"/><Relationship Id="rId170" Type="http://schemas.openxmlformats.org/officeDocument/2006/relationships/oleObject" Target="embeddings/oleObject120.bin"/><Relationship Id="rId191" Type="http://schemas.openxmlformats.org/officeDocument/2006/relationships/image" Target="media/image29.wmf"/><Relationship Id="rId205" Type="http://schemas.openxmlformats.org/officeDocument/2006/relationships/oleObject" Target="embeddings/oleObject146.bin"/><Relationship Id="rId226" Type="http://schemas.openxmlformats.org/officeDocument/2006/relationships/oleObject" Target="embeddings/oleObject164.bin"/><Relationship Id="rId247" Type="http://schemas.openxmlformats.org/officeDocument/2006/relationships/image" Target="media/image38.wmf"/><Relationship Id="rId107" Type="http://schemas.openxmlformats.org/officeDocument/2006/relationships/image" Target="media/image13.wmf"/><Relationship Id="rId11" Type="http://schemas.openxmlformats.org/officeDocument/2006/relationships/hyperlink" Target="https://www.ercot.com/files/docs/2023/08/25/ERCOT-Strategic-Plan-2024-2028.pdf" TargetMode="External"/><Relationship Id="rId32" Type="http://schemas.openxmlformats.org/officeDocument/2006/relationships/image" Target="media/image6.wmf"/><Relationship Id="rId53" Type="http://schemas.openxmlformats.org/officeDocument/2006/relationships/oleObject" Target="embeddings/oleObject23.bin"/><Relationship Id="rId74" Type="http://schemas.openxmlformats.org/officeDocument/2006/relationships/oleObject" Target="embeddings/oleObject43.bin"/><Relationship Id="rId128" Type="http://schemas.openxmlformats.org/officeDocument/2006/relationships/oleObject" Target="embeddings/oleObject86.bin"/><Relationship Id="rId149" Type="http://schemas.openxmlformats.org/officeDocument/2006/relationships/oleObject" Target="embeddings/oleObject104.bin"/><Relationship Id="rId5" Type="http://schemas.openxmlformats.org/officeDocument/2006/relationships/webSettings" Target="webSettings.xml"/><Relationship Id="rId95" Type="http://schemas.microsoft.com/office/2018/08/relationships/commentsExtensible" Target="commentsExtensible.xml"/><Relationship Id="rId160" Type="http://schemas.openxmlformats.org/officeDocument/2006/relationships/image" Target="media/image21.wmf"/><Relationship Id="rId181" Type="http://schemas.openxmlformats.org/officeDocument/2006/relationships/oleObject" Target="embeddings/oleObject129.bin"/><Relationship Id="rId216" Type="http://schemas.openxmlformats.org/officeDocument/2006/relationships/oleObject" Target="embeddings/oleObject156.bin"/><Relationship Id="rId237" Type="http://schemas.openxmlformats.org/officeDocument/2006/relationships/oleObject" Target="embeddings/oleObject175.bin"/><Relationship Id="rId258" Type="http://schemas.openxmlformats.org/officeDocument/2006/relationships/footer" Target="footer2.xml"/><Relationship Id="rId22" Type="http://schemas.openxmlformats.org/officeDocument/2006/relationships/hyperlink" Target="mailto:cochran@dc-energy.com" TargetMode="External"/><Relationship Id="rId43" Type="http://schemas.openxmlformats.org/officeDocument/2006/relationships/oleObject" Target="embeddings/oleObject13.bin"/><Relationship Id="rId64" Type="http://schemas.openxmlformats.org/officeDocument/2006/relationships/oleObject" Target="embeddings/oleObject34.bin"/><Relationship Id="rId118" Type="http://schemas.openxmlformats.org/officeDocument/2006/relationships/oleObject" Target="embeddings/oleObject77.bin"/><Relationship Id="rId139" Type="http://schemas.openxmlformats.org/officeDocument/2006/relationships/oleObject" Target="embeddings/oleObject95.bin"/><Relationship Id="rId85" Type="http://schemas.openxmlformats.org/officeDocument/2006/relationships/oleObject" Target="embeddings/oleObject54.bin"/><Relationship Id="rId150" Type="http://schemas.openxmlformats.org/officeDocument/2006/relationships/oleObject" Target="embeddings/oleObject105.bin"/><Relationship Id="rId171" Type="http://schemas.openxmlformats.org/officeDocument/2006/relationships/image" Target="media/image24.wmf"/><Relationship Id="rId192" Type="http://schemas.openxmlformats.org/officeDocument/2006/relationships/oleObject" Target="embeddings/oleObject136.bin"/><Relationship Id="rId206" Type="http://schemas.openxmlformats.org/officeDocument/2006/relationships/oleObject" Target="embeddings/oleObject147.bin"/><Relationship Id="rId227" Type="http://schemas.openxmlformats.org/officeDocument/2006/relationships/oleObject" Target="embeddings/oleObject165.bin"/><Relationship Id="rId248" Type="http://schemas.openxmlformats.org/officeDocument/2006/relationships/image" Target="media/image39.wmf"/><Relationship Id="rId12" Type="http://schemas.openxmlformats.org/officeDocument/2006/relationships/image" Target="media/image2.wmf"/><Relationship Id="rId33" Type="http://schemas.openxmlformats.org/officeDocument/2006/relationships/oleObject" Target="embeddings/oleObject4.bin"/><Relationship Id="rId108" Type="http://schemas.openxmlformats.org/officeDocument/2006/relationships/oleObject" Target="embeddings/oleObject68.bin"/><Relationship Id="rId129" Type="http://schemas.openxmlformats.org/officeDocument/2006/relationships/oleObject" Target="embeddings/oleObject87.bin"/><Relationship Id="rId54" Type="http://schemas.openxmlformats.org/officeDocument/2006/relationships/oleObject" Target="embeddings/oleObject24.bin"/><Relationship Id="rId75" Type="http://schemas.openxmlformats.org/officeDocument/2006/relationships/oleObject" Target="embeddings/oleObject44.bin"/><Relationship Id="rId96" Type="http://schemas.openxmlformats.org/officeDocument/2006/relationships/image" Target="media/image9.wmf"/><Relationship Id="rId140" Type="http://schemas.openxmlformats.org/officeDocument/2006/relationships/oleObject" Target="embeddings/oleObject96.bin"/><Relationship Id="rId161" Type="http://schemas.openxmlformats.org/officeDocument/2006/relationships/oleObject" Target="embeddings/oleObject113.bin"/><Relationship Id="rId182" Type="http://schemas.openxmlformats.org/officeDocument/2006/relationships/oleObject" Target="embeddings/oleObject130.bin"/><Relationship Id="rId217" Type="http://schemas.openxmlformats.org/officeDocument/2006/relationships/oleObject" Target="embeddings/oleObject157.bin"/><Relationship Id="rId6" Type="http://schemas.openxmlformats.org/officeDocument/2006/relationships/footnotes" Target="footnotes.xml"/><Relationship Id="rId238" Type="http://schemas.openxmlformats.org/officeDocument/2006/relationships/image" Target="media/image36.png"/><Relationship Id="rId259" Type="http://schemas.openxmlformats.org/officeDocument/2006/relationships/footer" Target="footer3.xml"/><Relationship Id="rId23" Type="http://schemas.openxmlformats.org/officeDocument/2006/relationships/hyperlink" Target="mailto:dblackburn@huntenergynetwork.com" TargetMode="External"/><Relationship Id="rId119" Type="http://schemas.openxmlformats.org/officeDocument/2006/relationships/image" Target="media/image15.wmf"/><Relationship Id="rId44" Type="http://schemas.openxmlformats.org/officeDocument/2006/relationships/oleObject" Target="embeddings/oleObject14.bin"/><Relationship Id="rId65" Type="http://schemas.openxmlformats.org/officeDocument/2006/relationships/oleObject" Target="embeddings/oleObject35.bin"/><Relationship Id="rId86" Type="http://schemas.openxmlformats.org/officeDocument/2006/relationships/oleObject" Target="embeddings/oleObject55.bin"/><Relationship Id="rId130" Type="http://schemas.openxmlformats.org/officeDocument/2006/relationships/oleObject" Target="embeddings/oleObject88.bin"/><Relationship Id="rId151" Type="http://schemas.openxmlformats.org/officeDocument/2006/relationships/image" Target="media/image19.wmf"/><Relationship Id="rId172" Type="http://schemas.openxmlformats.org/officeDocument/2006/relationships/oleObject" Target="embeddings/oleObject121.bin"/><Relationship Id="rId193" Type="http://schemas.openxmlformats.org/officeDocument/2006/relationships/oleObject" Target="embeddings/oleObject137.bin"/><Relationship Id="rId207" Type="http://schemas.openxmlformats.org/officeDocument/2006/relationships/oleObject" Target="embeddings/oleObject148.bin"/><Relationship Id="rId228" Type="http://schemas.openxmlformats.org/officeDocument/2006/relationships/oleObject" Target="embeddings/oleObject166.bin"/><Relationship Id="rId249" Type="http://schemas.openxmlformats.org/officeDocument/2006/relationships/oleObject" Target="embeddings/oleObject183.bin"/><Relationship Id="rId13" Type="http://schemas.openxmlformats.org/officeDocument/2006/relationships/control" Target="activeX/activeX2.xml"/><Relationship Id="rId109" Type="http://schemas.openxmlformats.org/officeDocument/2006/relationships/image" Target="media/image14.png"/><Relationship Id="rId260" Type="http://schemas.openxmlformats.org/officeDocument/2006/relationships/fontTable" Target="fontTable.xml"/><Relationship Id="rId34" Type="http://schemas.openxmlformats.org/officeDocument/2006/relationships/oleObject" Target="embeddings/oleObject5.bin"/><Relationship Id="rId55" Type="http://schemas.openxmlformats.org/officeDocument/2006/relationships/oleObject" Target="embeddings/oleObject25.bin"/><Relationship Id="rId76" Type="http://schemas.openxmlformats.org/officeDocument/2006/relationships/oleObject" Target="embeddings/oleObject45.bin"/><Relationship Id="rId97" Type="http://schemas.openxmlformats.org/officeDocument/2006/relationships/oleObject" Target="embeddings/oleObject61.bin"/><Relationship Id="rId120" Type="http://schemas.openxmlformats.org/officeDocument/2006/relationships/oleObject" Target="embeddings/oleObject78.bin"/><Relationship Id="rId141" Type="http://schemas.openxmlformats.org/officeDocument/2006/relationships/oleObject" Target="embeddings/oleObject97.bin"/><Relationship Id="rId7" Type="http://schemas.openxmlformats.org/officeDocument/2006/relationships/endnotes" Target="endnotes.xml"/><Relationship Id="rId162" Type="http://schemas.openxmlformats.org/officeDocument/2006/relationships/oleObject" Target="embeddings/oleObject114.bin"/><Relationship Id="rId183" Type="http://schemas.openxmlformats.org/officeDocument/2006/relationships/oleObject" Target="embeddings/oleObject131.bin"/><Relationship Id="rId218" Type="http://schemas.openxmlformats.org/officeDocument/2006/relationships/oleObject" Target="embeddings/oleObject158.bin"/><Relationship Id="rId239" Type="http://schemas.openxmlformats.org/officeDocument/2006/relationships/oleObject" Target="embeddings/oleObject176.bin"/><Relationship Id="rId250" Type="http://schemas.openxmlformats.org/officeDocument/2006/relationships/oleObject" Target="embeddings/oleObject184.bin"/><Relationship Id="rId24" Type="http://schemas.openxmlformats.org/officeDocument/2006/relationships/hyperlink" Target="mailto:mpohlod@voltus.co" TargetMode="External"/><Relationship Id="rId45" Type="http://schemas.openxmlformats.org/officeDocument/2006/relationships/oleObject" Target="embeddings/oleObject15.bin"/><Relationship Id="rId66" Type="http://schemas.openxmlformats.org/officeDocument/2006/relationships/oleObject" Target="embeddings/oleObject36.bin"/><Relationship Id="rId87" Type="http://schemas.openxmlformats.org/officeDocument/2006/relationships/oleObject" Target="embeddings/oleObject56.bin"/><Relationship Id="rId110" Type="http://schemas.openxmlformats.org/officeDocument/2006/relationships/oleObject" Target="embeddings/oleObject69.bin"/><Relationship Id="rId131" Type="http://schemas.openxmlformats.org/officeDocument/2006/relationships/oleObject" Target="embeddings/oleObject89.bin"/><Relationship Id="rId152" Type="http://schemas.openxmlformats.org/officeDocument/2006/relationships/oleObject" Target="embeddings/oleObject106.bin"/><Relationship Id="rId173" Type="http://schemas.openxmlformats.org/officeDocument/2006/relationships/oleObject" Target="embeddings/oleObject122.bin"/><Relationship Id="rId194" Type="http://schemas.openxmlformats.org/officeDocument/2006/relationships/image" Target="media/image30.wmf"/><Relationship Id="rId208" Type="http://schemas.openxmlformats.org/officeDocument/2006/relationships/oleObject" Target="embeddings/oleObject149.bin"/><Relationship Id="rId229" Type="http://schemas.openxmlformats.org/officeDocument/2006/relationships/oleObject" Target="embeddings/oleObject167.bin"/><Relationship Id="rId240" Type="http://schemas.openxmlformats.org/officeDocument/2006/relationships/image" Target="media/image37.wmf"/><Relationship Id="rId261" Type="http://schemas.microsoft.com/office/2011/relationships/people" Target="people.xml"/><Relationship Id="rId14" Type="http://schemas.openxmlformats.org/officeDocument/2006/relationships/hyperlink" Target="https://www.ercot.com/files/docs/2023/08/25/ERCOT-Strategic-Plan-2024-2028.pdf" TargetMode="External"/><Relationship Id="rId35" Type="http://schemas.openxmlformats.org/officeDocument/2006/relationships/oleObject" Target="embeddings/oleObject6.bin"/><Relationship Id="rId56" Type="http://schemas.openxmlformats.org/officeDocument/2006/relationships/oleObject" Target="embeddings/oleObject26.bin"/><Relationship Id="rId77" Type="http://schemas.openxmlformats.org/officeDocument/2006/relationships/oleObject" Target="embeddings/oleObject46.bin"/><Relationship Id="rId100" Type="http://schemas.openxmlformats.org/officeDocument/2006/relationships/oleObject" Target="embeddings/oleObject64.bin"/><Relationship Id="rId8" Type="http://schemas.openxmlformats.org/officeDocument/2006/relationships/hyperlink" Target="https://www.ercot.com/mktrules/issues/NPRR1214" TargetMode="External"/><Relationship Id="rId98" Type="http://schemas.openxmlformats.org/officeDocument/2006/relationships/oleObject" Target="embeddings/oleObject62.bin"/><Relationship Id="rId121" Type="http://schemas.openxmlformats.org/officeDocument/2006/relationships/oleObject" Target="embeddings/oleObject79.bin"/><Relationship Id="rId142" Type="http://schemas.openxmlformats.org/officeDocument/2006/relationships/image" Target="media/image18.wmf"/><Relationship Id="rId163" Type="http://schemas.openxmlformats.org/officeDocument/2006/relationships/image" Target="media/image22.png"/><Relationship Id="rId184" Type="http://schemas.openxmlformats.org/officeDocument/2006/relationships/oleObject" Target="embeddings/oleObject132.bin"/><Relationship Id="rId219" Type="http://schemas.openxmlformats.org/officeDocument/2006/relationships/oleObject" Target="embeddings/oleObject159.bin"/><Relationship Id="rId230" Type="http://schemas.openxmlformats.org/officeDocument/2006/relationships/oleObject" Target="embeddings/oleObject168.bin"/><Relationship Id="rId251" Type="http://schemas.openxmlformats.org/officeDocument/2006/relationships/oleObject" Target="embeddings/oleObject185.bin"/><Relationship Id="rId25" Type="http://schemas.openxmlformats.org/officeDocument/2006/relationships/hyperlink" Target="mailto:Cory.phillips@ercot.com" TargetMode="External"/><Relationship Id="rId46" Type="http://schemas.openxmlformats.org/officeDocument/2006/relationships/oleObject" Target="embeddings/oleObject16.bin"/><Relationship Id="rId67" Type="http://schemas.openxmlformats.org/officeDocument/2006/relationships/oleObject" Target="embeddings/oleObject37.bin"/><Relationship Id="rId88" Type="http://schemas.openxmlformats.org/officeDocument/2006/relationships/oleObject" Target="embeddings/oleObject57.bin"/><Relationship Id="rId111" Type="http://schemas.openxmlformats.org/officeDocument/2006/relationships/oleObject" Target="embeddings/oleObject70.bin"/><Relationship Id="rId132" Type="http://schemas.openxmlformats.org/officeDocument/2006/relationships/oleObject" Target="embeddings/oleObject90.bin"/><Relationship Id="rId153" Type="http://schemas.openxmlformats.org/officeDocument/2006/relationships/oleObject" Target="embeddings/oleObject107.bin"/><Relationship Id="rId174" Type="http://schemas.openxmlformats.org/officeDocument/2006/relationships/image" Target="media/image25.wmf"/><Relationship Id="rId195" Type="http://schemas.openxmlformats.org/officeDocument/2006/relationships/oleObject" Target="embeddings/oleObject138.bin"/><Relationship Id="rId209" Type="http://schemas.openxmlformats.org/officeDocument/2006/relationships/oleObject" Target="embeddings/oleObject150.bin"/><Relationship Id="rId220" Type="http://schemas.openxmlformats.org/officeDocument/2006/relationships/oleObject" Target="embeddings/oleObject160.bin"/><Relationship Id="rId241" Type="http://schemas.openxmlformats.org/officeDocument/2006/relationships/oleObject" Target="embeddings/oleObject177.bin"/><Relationship Id="rId15" Type="http://schemas.openxmlformats.org/officeDocument/2006/relationships/control" Target="activeX/activeX3.xml"/><Relationship Id="rId36" Type="http://schemas.openxmlformats.org/officeDocument/2006/relationships/image" Target="media/image7.wmf"/><Relationship Id="rId57" Type="http://schemas.openxmlformats.org/officeDocument/2006/relationships/oleObject" Target="embeddings/oleObject27.bin"/><Relationship Id="rId262" Type="http://schemas.openxmlformats.org/officeDocument/2006/relationships/theme" Target="theme/theme1.xml"/><Relationship Id="rId78" Type="http://schemas.openxmlformats.org/officeDocument/2006/relationships/oleObject" Target="embeddings/oleObject47.bin"/><Relationship Id="rId99" Type="http://schemas.openxmlformats.org/officeDocument/2006/relationships/oleObject" Target="embeddings/oleObject63.bin"/><Relationship Id="rId101" Type="http://schemas.openxmlformats.org/officeDocument/2006/relationships/image" Target="media/image10.wmf"/><Relationship Id="rId122" Type="http://schemas.openxmlformats.org/officeDocument/2006/relationships/oleObject" Target="embeddings/oleObject80.bin"/><Relationship Id="rId143" Type="http://schemas.openxmlformats.org/officeDocument/2006/relationships/oleObject" Target="embeddings/oleObject98.bin"/><Relationship Id="rId164" Type="http://schemas.openxmlformats.org/officeDocument/2006/relationships/oleObject" Target="embeddings/oleObject115.bin"/><Relationship Id="rId185" Type="http://schemas.openxmlformats.org/officeDocument/2006/relationships/oleObject" Target="embeddings/oleObject133.bin"/><Relationship Id="rId9" Type="http://schemas.openxmlformats.org/officeDocument/2006/relationships/image" Target="media/image1.wmf"/><Relationship Id="rId210" Type="http://schemas.openxmlformats.org/officeDocument/2006/relationships/oleObject" Target="embeddings/oleObject151.bin"/><Relationship Id="rId26" Type="http://schemas.openxmlformats.org/officeDocument/2006/relationships/image" Target="media/image3.wmf"/><Relationship Id="rId231" Type="http://schemas.openxmlformats.org/officeDocument/2006/relationships/oleObject" Target="embeddings/oleObject169.bin"/><Relationship Id="rId252" Type="http://schemas.openxmlformats.org/officeDocument/2006/relationships/oleObject" Target="embeddings/oleObject186.bin"/><Relationship Id="rId47" Type="http://schemas.openxmlformats.org/officeDocument/2006/relationships/oleObject" Target="embeddings/oleObject17.bin"/><Relationship Id="rId68" Type="http://schemas.openxmlformats.org/officeDocument/2006/relationships/oleObject" Target="embeddings/oleObject38.bin"/><Relationship Id="rId89" Type="http://schemas.openxmlformats.org/officeDocument/2006/relationships/oleObject" Target="embeddings/oleObject58.bin"/><Relationship Id="rId112" Type="http://schemas.openxmlformats.org/officeDocument/2006/relationships/oleObject" Target="embeddings/oleObject71.bin"/><Relationship Id="rId133" Type="http://schemas.openxmlformats.org/officeDocument/2006/relationships/oleObject" Target="embeddings/oleObject91.bin"/><Relationship Id="rId154" Type="http://schemas.openxmlformats.org/officeDocument/2006/relationships/oleObject" Target="embeddings/oleObject108.bin"/><Relationship Id="rId175" Type="http://schemas.openxmlformats.org/officeDocument/2006/relationships/oleObject" Target="embeddings/oleObject123.bin"/><Relationship Id="rId196" Type="http://schemas.openxmlformats.org/officeDocument/2006/relationships/oleObject" Target="embeddings/oleObject139.bin"/><Relationship Id="rId200" Type="http://schemas.openxmlformats.org/officeDocument/2006/relationships/oleObject" Target="embeddings/oleObject142.bin"/><Relationship Id="rId16" Type="http://schemas.openxmlformats.org/officeDocument/2006/relationships/hyperlink" Target="https://www.ercot.com/files/docs/2023/08/25/ERCOT-Strategic-Plan-2024-2028.pdf" TargetMode="External"/><Relationship Id="rId221" Type="http://schemas.openxmlformats.org/officeDocument/2006/relationships/image" Target="media/image34.wmf"/><Relationship Id="rId242" Type="http://schemas.openxmlformats.org/officeDocument/2006/relationships/oleObject" Target="embeddings/oleObject178.bin"/><Relationship Id="rId37" Type="http://schemas.openxmlformats.org/officeDocument/2006/relationships/oleObject" Target="embeddings/oleObject7.bin"/><Relationship Id="rId58" Type="http://schemas.openxmlformats.org/officeDocument/2006/relationships/oleObject" Target="embeddings/oleObject28.bin"/><Relationship Id="rId79" Type="http://schemas.openxmlformats.org/officeDocument/2006/relationships/oleObject" Target="embeddings/oleObject48.bin"/><Relationship Id="rId102" Type="http://schemas.openxmlformats.org/officeDocument/2006/relationships/oleObject" Target="embeddings/oleObject65.bin"/><Relationship Id="rId123" Type="http://schemas.openxmlformats.org/officeDocument/2006/relationships/oleObject" Target="embeddings/oleObject81.bin"/><Relationship Id="rId144" Type="http://schemas.openxmlformats.org/officeDocument/2006/relationships/oleObject" Target="embeddings/oleObject99.bin"/><Relationship Id="rId90" Type="http://schemas.openxmlformats.org/officeDocument/2006/relationships/oleObject" Target="embeddings/oleObject59.bin"/><Relationship Id="rId165" Type="http://schemas.openxmlformats.org/officeDocument/2006/relationships/oleObject" Target="embeddings/oleObject116.bin"/><Relationship Id="rId186" Type="http://schemas.openxmlformats.org/officeDocument/2006/relationships/oleObject" Target="embeddings/oleObject134.bin"/><Relationship Id="rId211" Type="http://schemas.openxmlformats.org/officeDocument/2006/relationships/oleObject" Target="embeddings/oleObject152.bin"/><Relationship Id="rId232" Type="http://schemas.openxmlformats.org/officeDocument/2006/relationships/oleObject" Target="embeddings/oleObject170.bin"/><Relationship Id="rId253" Type="http://schemas.openxmlformats.org/officeDocument/2006/relationships/oleObject" Target="embeddings/oleObject187.bin"/><Relationship Id="rId27" Type="http://schemas.openxmlformats.org/officeDocument/2006/relationships/oleObject" Target="embeddings/oleObject1.bin"/><Relationship Id="rId48" Type="http://schemas.openxmlformats.org/officeDocument/2006/relationships/oleObject" Target="embeddings/oleObject18.bin"/><Relationship Id="rId69" Type="http://schemas.openxmlformats.org/officeDocument/2006/relationships/oleObject" Target="embeddings/oleObject39.bin"/><Relationship Id="rId113" Type="http://schemas.openxmlformats.org/officeDocument/2006/relationships/oleObject" Target="embeddings/oleObject72.bin"/><Relationship Id="rId134" Type="http://schemas.openxmlformats.org/officeDocument/2006/relationships/oleObject" Target="embeddings/oleObject92.bin"/><Relationship Id="rId80" Type="http://schemas.openxmlformats.org/officeDocument/2006/relationships/oleObject" Target="embeddings/oleObject49.bin"/><Relationship Id="rId155" Type="http://schemas.openxmlformats.org/officeDocument/2006/relationships/image" Target="media/image20.wmf"/><Relationship Id="rId176" Type="http://schemas.openxmlformats.org/officeDocument/2006/relationships/oleObject" Target="embeddings/oleObject124.bin"/><Relationship Id="rId197" Type="http://schemas.openxmlformats.org/officeDocument/2006/relationships/oleObject" Target="embeddings/oleObject140.bin"/><Relationship Id="rId201" Type="http://schemas.openxmlformats.org/officeDocument/2006/relationships/oleObject" Target="embeddings/oleObject143.bin"/><Relationship Id="rId222" Type="http://schemas.openxmlformats.org/officeDocument/2006/relationships/image" Target="media/image35.wmf"/><Relationship Id="rId243" Type="http://schemas.openxmlformats.org/officeDocument/2006/relationships/oleObject" Target="embeddings/oleObject179.bin"/><Relationship Id="rId17" Type="http://schemas.openxmlformats.org/officeDocument/2006/relationships/control" Target="activeX/activeX4.xml"/><Relationship Id="rId38" Type="http://schemas.openxmlformats.org/officeDocument/2006/relationships/oleObject" Target="embeddings/oleObject8.bin"/><Relationship Id="rId59" Type="http://schemas.openxmlformats.org/officeDocument/2006/relationships/oleObject" Target="embeddings/oleObject29.bin"/><Relationship Id="rId103" Type="http://schemas.openxmlformats.org/officeDocument/2006/relationships/image" Target="media/image11.wmf"/><Relationship Id="rId124" Type="http://schemas.openxmlformats.org/officeDocument/2006/relationships/oleObject" Target="embeddings/oleObject82.bin"/><Relationship Id="rId70" Type="http://schemas.openxmlformats.org/officeDocument/2006/relationships/oleObject" Target="embeddings/oleObject40.bin"/><Relationship Id="rId91" Type="http://schemas.openxmlformats.org/officeDocument/2006/relationships/oleObject" Target="embeddings/oleObject60.bin"/><Relationship Id="rId145" Type="http://schemas.openxmlformats.org/officeDocument/2006/relationships/oleObject" Target="embeddings/oleObject100.bin"/><Relationship Id="rId166" Type="http://schemas.openxmlformats.org/officeDocument/2006/relationships/oleObject" Target="embeddings/oleObject117.bin"/><Relationship Id="rId187" Type="http://schemas.openxmlformats.org/officeDocument/2006/relationships/image" Target="media/image26.wmf"/><Relationship Id="rId1" Type="http://schemas.openxmlformats.org/officeDocument/2006/relationships/customXml" Target="../customXml/item1.xml"/><Relationship Id="rId212" Type="http://schemas.openxmlformats.org/officeDocument/2006/relationships/oleObject" Target="embeddings/oleObject153.bin"/><Relationship Id="rId233" Type="http://schemas.openxmlformats.org/officeDocument/2006/relationships/oleObject" Target="embeddings/oleObject171.bin"/><Relationship Id="rId254" Type="http://schemas.openxmlformats.org/officeDocument/2006/relationships/oleObject" Target="embeddings/oleObject188.bin"/><Relationship Id="rId28" Type="http://schemas.openxmlformats.org/officeDocument/2006/relationships/image" Target="media/image4.wmf"/><Relationship Id="rId49" Type="http://schemas.openxmlformats.org/officeDocument/2006/relationships/oleObject" Target="embeddings/oleObject19.bin"/><Relationship Id="rId114" Type="http://schemas.openxmlformats.org/officeDocument/2006/relationships/oleObject" Target="embeddings/oleObject73.bin"/><Relationship Id="rId60" Type="http://schemas.openxmlformats.org/officeDocument/2006/relationships/oleObject" Target="embeddings/oleObject30.bin"/><Relationship Id="rId81" Type="http://schemas.openxmlformats.org/officeDocument/2006/relationships/oleObject" Target="embeddings/oleObject50.bin"/><Relationship Id="rId135" Type="http://schemas.openxmlformats.org/officeDocument/2006/relationships/image" Target="media/image16.wmf"/><Relationship Id="rId156" Type="http://schemas.openxmlformats.org/officeDocument/2006/relationships/oleObject" Target="embeddings/oleObject109.bin"/><Relationship Id="rId177" Type="http://schemas.openxmlformats.org/officeDocument/2006/relationships/oleObject" Target="embeddings/oleObject125.bin"/><Relationship Id="rId198" Type="http://schemas.openxmlformats.org/officeDocument/2006/relationships/oleObject" Target="embeddings/oleObject141.bin"/><Relationship Id="rId202" Type="http://schemas.openxmlformats.org/officeDocument/2006/relationships/oleObject" Target="embeddings/oleObject144.bin"/><Relationship Id="rId223" Type="http://schemas.openxmlformats.org/officeDocument/2006/relationships/oleObject" Target="embeddings/oleObject161.bin"/><Relationship Id="rId244" Type="http://schemas.openxmlformats.org/officeDocument/2006/relationships/oleObject" Target="embeddings/oleObject180.bin"/><Relationship Id="rId18" Type="http://schemas.openxmlformats.org/officeDocument/2006/relationships/control" Target="activeX/activeX5.xml"/><Relationship Id="rId39" Type="http://schemas.openxmlformats.org/officeDocument/2006/relationships/oleObject" Target="embeddings/oleObject9.bin"/><Relationship Id="rId50" Type="http://schemas.openxmlformats.org/officeDocument/2006/relationships/oleObject" Target="embeddings/oleObject20.bin"/><Relationship Id="rId104" Type="http://schemas.openxmlformats.org/officeDocument/2006/relationships/oleObject" Target="embeddings/oleObject66.bin"/><Relationship Id="rId125" Type="http://schemas.openxmlformats.org/officeDocument/2006/relationships/oleObject" Target="embeddings/oleObject83.bin"/><Relationship Id="rId146" Type="http://schemas.openxmlformats.org/officeDocument/2006/relationships/oleObject" Target="embeddings/oleObject101.bin"/><Relationship Id="rId167" Type="http://schemas.openxmlformats.org/officeDocument/2006/relationships/oleObject" Target="embeddings/oleObject118.bin"/><Relationship Id="rId188" Type="http://schemas.openxmlformats.org/officeDocument/2006/relationships/oleObject" Target="embeddings/oleObject135.bin"/><Relationship Id="rId71" Type="http://schemas.openxmlformats.org/officeDocument/2006/relationships/image" Target="media/image8.wmf"/><Relationship Id="rId92" Type="http://schemas.openxmlformats.org/officeDocument/2006/relationships/comments" Target="comments.xml"/><Relationship Id="rId213" Type="http://schemas.openxmlformats.org/officeDocument/2006/relationships/image" Target="media/image33.wmf"/><Relationship Id="rId234" Type="http://schemas.openxmlformats.org/officeDocument/2006/relationships/oleObject" Target="embeddings/oleObject172.bin"/><Relationship Id="rId2" Type="http://schemas.openxmlformats.org/officeDocument/2006/relationships/numbering" Target="numbering.xml"/><Relationship Id="rId29" Type="http://schemas.openxmlformats.org/officeDocument/2006/relationships/oleObject" Target="embeddings/oleObject2.bin"/><Relationship Id="rId255" Type="http://schemas.openxmlformats.org/officeDocument/2006/relationships/oleObject" Target="embeddings/oleObject189.bin"/><Relationship Id="rId40" Type="http://schemas.openxmlformats.org/officeDocument/2006/relationships/oleObject" Target="embeddings/oleObject10.bin"/><Relationship Id="rId115" Type="http://schemas.openxmlformats.org/officeDocument/2006/relationships/oleObject" Target="embeddings/oleObject74.bin"/><Relationship Id="rId136" Type="http://schemas.openxmlformats.org/officeDocument/2006/relationships/oleObject" Target="embeddings/oleObject93.bin"/><Relationship Id="rId157" Type="http://schemas.openxmlformats.org/officeDocument/2006/relationships/oleObject" Target="embeddings/oleObject110.bin"/><Relationship Id="rId178" Type="http://schemas.openxmlformats.org/officeDocument/2006/relationships/oleObject" Target="embeddings/oleObject126.bin"/><Relationship Id="rId61" Type="http://schemas.openxmlformats.org/officeDocument/2006/relationships/oleObject" Target="embeddings/oleObject31.bin"/><Relationship Id="rId82" Type="http://schemas.openxmlformats.org/officeDocument/2006/relationships/oleObject" Target="embeddings/oleObject51.bin"/><Relationship Id="rId199" Type="http://schemas.openxmlformats.org/officeDocument/2006/relationships/image" Target="media/image31.wmf"/><Relationship Id="rId203" Type="http://schemas.openxmlformats.org/officeDocument/2006/relationships/image" Target="media/image32.wmf"/><Relationship Id="rId19" Type="http://schemas.openxmlformats.org/officeDocument/2006/relationships/control" Target="activeX/activeX6.xml"/><Relationship Id="rId224" Type="http://schemas.openxmlformats.org/officeDocument/2006/relationships/oleObject" Target="embeddings/oleObject162.bin"/><Relationship Id="rId245" Type="http://schemas.openxmlformats.org/officeDocument/2006/relationships/oleObject" Target="embeddings/oleObject181.bin"/><Relationship Id="rId30" Type="http://schemas.openxmlformats.org/officeDocument/2006/relationships/image" Target="media/image5.wmf"/><Relationship Id="rId105" Type="http://schemas.openxmlformats.org/officeDocument/2006/relationships/image" Target="media/image12.wmf"/><Relationship Id="rId126" Type="http://schemas.openxmlformats.org/officeDocument/2006/relationships/oleObject" Target="embeddings/oleObject84.bin"/><Relationship Id="rId147" Type="http://schemas.openxmlformats.org/officeDocument/2006/relationships/oleObject" Target="embeddings/oleObject102.bin"/><Relationship Id="rId168" Type="http://schemas.openxmlformats.org/officeDocument/2006/relationships/image" Target="media/image23.wmf"/><Relationship Id="rId51" Type="http://schemas.openxmlformats.org/officeDocument/2006/relationships/oleObject" Target="embeddings/oleObject21.bin"/><Relationship Id="rId72" Type="http://schemas.openxmlformats.org/officeDocument/2006/relationships/oleObject" Target="embeddings/oleObject41.bin"/><Relationship Id="rId93" Type="http://schemas.microsoft.com/office/2011/relationships/commentsExtended" Target="commentsExtended.xml"/><Relationship Id="rId189" Type="http://schemas.openxmlformats.org/officeDocument/2006/relationships/image" Target="media/image27.wmf"/><Relationship Id="rId3" Type="http://schemas.openxmlformats.org/officeDocument/2006/relationships/styles" Target="styles.xml"/><Relationship Id="rId214" Type="http://schemas.openxmlformats.org/officeDocument/2006/relationships/oleObject" Target="embeddings/oleObject154.bin"/><Relationship Id="rId235" Type="http://schemas.openxmlformats.org/officeDocument/2006/relationships/oleObject" Target="embeddings/oleObject173.bin"/><Relationship Id="rId256" Type="http://schemas.openxmlformats.org/officeDocument/2006/relationships/header" Target="header1.xml"/><Relationship Id="rId116" Type="http://schemas.openxmlformats.org/officeDocument/2006/relationships/oleObject" Target="embeddings/oleObject75.bin"/><Relationship Id="rId137" Type="http://schemas.openxmlformats.org/officeDocument/2006/relationships/image" Target="media/image17.wmf"/><Relationship Id="rId158" Type="http://schemas.openxmlformats.org/officeDocument/2006/relationships/oleObject" Target="embeddings/oleObject111.bin"/><Relationship Id="rId20" Type="http://schemas.openxmlformats.org/officeDocument/2006/relationships/hyperlink" Target="https://hepg.hks.harvard.edu/publications/priorities-evolution-energy-only-electricity-market-design-ercot-1" TargetMode="External"/><Relationship Id="rId41" Type="http://schemas.openxmlformats.org/officeDocument/2006/relationships/oleObject" Target="embeddings/oleObject11.bin"/><Relationship Id="rId62" Type="http://schemas.openxmlformats.org/officeDocument/2006/relationships/oleObject" Target="embeddings/oleObject32.bin"/><Relationship Id="rId83" Type="http://schemas.openxmlformats.org/officeDocument/2006/relationships/oleObject" Target="embeddings/oleObject52.bin"/><Relationship Id="rId179" Type="http://schemas.openxmlformats.org/officeDocument/2006/relationships/oleObject" Target="embeddings/oleObject127.bin"/><Relationship Id="rId190" Type="http://schemas.openxmlformats.org/officeDocument/2006/relationships/image" Target="media/image28.wmf"/><Relationship Id="rId204" Type="http://schemas.openxmlformats.org/officeDocument/2006/relationships/oleObject" Target="embeddings/oleObject145.bin"/><Relationship Id="rId225" Type="http://schemas.openxmlformats.org/officeDocument/2006/relationships/oleObject" Target="embeddings/oleObject163.bin"/><Relationship Id="rId246" Type="http://schemas.openxmlformats.org/officeDocument/2006/relationships/oleObject" Target="embeddings/oleObject182.bin"/><Relationship Id="rId106" Type="http://schemas.openxmlformats.org/officeDocument/2006/relationships/oleObject" Target="embeddings/oleObject67.bin"/><Relationship Id="rId127" Type="http://schemas.openxmlformats.org/officeDocument/2006/relationships/oleObject" Target="embeddings/oleObject85.bin"/><Relationship Id="rId10" Type="http://schemas.openxmlformats.org/officeDocument/2006/relationships/control" Target="activeX/activeX1.xml"/><Relationship Id="rId31" Type="http://schemas.openxmlformats.org/officeDocument/2006/relationships/oleObject" Target="embeddings/oleObject3.bin"/><Relationship Id="rId52" Type="http://schemas.openxmlformats.org/officeDocument/2006/relationships/oleObject" Target="embeddings/oleObject22.bin"/><Relationship Id="rId73" Type="http://schemas.openxmlformats.org/officeDocument/2006/relationships/oleObject" Target="embeddings/oleObject42.bin"/><Relationship Id="rId94" Type="http://schemas.microsoft.com/office/2016/09/relationships/commentsIds" Target="commentsIds.xml"/><Relationship Id="rId148" Type="http://schemas.openxmlformats.org/officeDocument/2006/relationships/oleObject" Target="embeddings/oleObject103.bin"/><Relationship Id="rId169" Type="http://schemas.openxmlformats.org/officeDocument/2006/relationships/oleObject" Target="embeddings/oleObject119.bin"/><Relationship Id="rId4" Type="http://schemas.openxmlformats.org/officeDocument/2006/relationships/settings" Target="settings.xml"/><Relationship Id="rId180" Type="http://schemas.openxmlformats.org/officeDocument/2006/relationships/oleObject" Target="embeddings/oleObject128.bin"/><Relationship Id="rId215" Type="http://schemas.openxmlformats.org/officeDocument/2006/relationships/oleObject" Target="embeddings/oleObject155.bin"/><Relationship Id="rId236" Type="http://schemas.openxmlformats.org/officeDocument/2006/relationships/oleObject" Target="embeddings/oleObject174.bin"/><Relationship Id="rId257" Type="http://schemas.openxmlformats.org/officeDocument/2006/relationships/footer" Target="footer1.xml"/><Relationship Id="rId42" Type="http://schemas.openxmlformats.org/officeDocument/2006/relationships/oleObject" Target="embeddings/oleObject12.bin"/><Relationship Id="rId84" Type="http://schemas.openxmlformats.org/officeDocument/2006/relationships/oleObject" Target="embeddings/oleObject53.bin"/><Relationship Id="rId138" Type="http://schemas.openxmlformats.org/officeDocument/2006/relationships/oleObject" Target="embeddings/oleObject9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DC8BC-28ED-487B-9680-40F640F4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120</Pages>
  <Words>38577</Words>
  <Characters>219892</Characters>
  <Application>Microsoft Office Word</Application>
  <DocSecurity>0</DocSecurity>
  <Lines>1832</Lines>
  <Paragraphs>515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257954</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6750302</vt:i4>
      </vt:variant>
      <vt:variant>
        <vt:i4>24</vt:i4>
      </vt:variant>
      <vt:variant>
        <vt:i4>0</vt:i4>
      </vt:variant>
      <vt:variant>
        <vt:i4>5</vt:i4>
      </vt:variant>
      <vt:variant>
        <vt:lpwstr>mailto:shams@crescentpower.net</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1376327</vt:i4>
      </vt:variant>
      <vt:variant>
        <vt:i4>0</vt:i4>
      </vt:variant>
      <vt:variant>
        <vt:i4>0</vt:i4>
      </vt:variant>
      <vt:variant>
        <vt:i4>5</vt:i4>
      </vt:variant>
      <vt:variant>
        <vt:lpwstr>http://www.ercot.com/mktrules/issues/NPRR904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5</cp:revision>
  <cp:lastPrinted>2013-11-15T22:11:00Z</cp:lastPrinted>
  <dcterms:created xsi:type="dcterms:W3CDTF">2025-05-14T23:36:00Z</dcterms:created>
  <dcterms:modified xsi:type="dcterms:W3CDTF">2025-05-17T13:54:00Z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2023-12-07T20:03:04Z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fcb65753-b158-4af8-bb7e-44a14e11cabe</vt:lpwstr>
  </property>
  <property fmtid="{D5CDD505-2E9C-101B-9397-08002B2CF9AE}" pid="8" name="MSIP_Label_7084cbda-52b8-46fb-a7b7-cb5bd465ed85_ContentBits">
    <vt:lpwstr>0</vt:lpwstr>
  </property>
</Properties>
</file>